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3584D" w14:paraId="7999969B" w14:textId="77777777" w:rsidTr="00F44236">
        <w:tc>
          <w:tcPr>
            <w:tcW w:w="1620" w:type="dxa"/>
            <w:tcBorders>
              <w:bottom w:val="single" w:sz="4" w:space="0" w:color="auto"/>
            </w:tcBorders>
            <w:shd w:val="clear" w:color="auto" w:fill="FFFFFF"/>
            <w:vAlign w:val="center"/>
          </w:tcPr>
          <w:p w14:paraId="0BCDFD4B" w14:textId="77777777" w:rsidR="00E3584D" w:rsidRDefault="00E3584D" w:rsidP="00E3584D">
            <w:pPr>
              <w:pStyle w:val="Header"/>
            </w:pPr>
            <w:r>
              <w:t>NPRR Number</w:t>
            </w:r>
          </w:p>
        </w:tc>
        <w:tc>
          <w:tcPr>
            <w:tcW w:w="1260" w:type="dxa"/>
            <w:tcBorders>
              <w:bottom w:val="single" w:sz="4" w:space="0" w:color="auto"/>
            </w:tcBorders>
            <w:vAlign w:val="center"/>
          </w:tcPr>
          <w:p w14:paraId="787AE09D" w14:textId="6F5A12B8" w:rsidR="00E3584D" w:rsidRDefault="00EF70E4" w:rsidP="00E3584D">
            <w:pPr>
              <w:pStyle w:val="Header"/>
            </w:pPr>
            <w:hyperlink r:id="rId8" w:history="1">
              <w:r w:rsidR="00CD2E0A" w:rsidRPr="00CD2E0A">
                <w:rPr>
                  <w:rStyle w:val="Hyperlink"/>
                </w:rPr>
                <w:t>1188</w:t>
              </w:r>
            </w:hyperlink>
          </w:p>
        </w:tc>
        <w:tc>
          <w:tcPr>
            <w:tcW w:w="900" w:type="dxa"/>
            <w:tcBorders>
              <w:bottom w:val="single" w:sz="4" w:space="0" w:color="auto"/>
            </w:tcBorders>
            <w:shd w:val="clear" w:color="auto" w:fill="FFFFFF"/>
            <w:vAlign w:val="center"/>
          </w:tcPr>
          <w:p w14:paraId="1D07D3FC" w14:textId="77777777" w:rsidR="00E3584D" w:rsidRDefault="00E3584D" w:rsidP="00E3584D">
            <w:pPr>
              <w:pStyle w:val="Header"/>
            </w:pPr>
            <w:r>
              <w:t>NPRR Title</w:t>
            </w:r>
          </w:p>
        </w:tc>
        <w:tc>
          <w:tcPr>
            <w:tcW w:w="6660" w:type="dxa"/>
            <w:tcBorders>
              <w:bottom w:val="single" w:sz="4" w:space="0" w:color="auto"/>
            </w:tcBorders>
            <w:vAlign w:val="center"/>
          </w:tcPr>
          <w:p w14:paraId="505C2238" w14:textId="17DAD05E" w:rsidR="00E3584D" w:rsidRDefault="00E3584D" w:rsidP="00E3584D">
            <w:pPr>
              <w:pStyle w:val="Header"/>
            </w:pPr>
            <w:r>
              <w:t>Implement Nodal Dispatch and Energy Settlement for Controllable Load Resources</w:t>
            </w:r>
          </w:p>
        </w:tc>
      </w:tr>
      <w:tr w:rsidR="00413924" w:rsidRPr="00E01925" w14:paraId="128F3822" w14:textId="77777777" w:rsidTr="00BC2D06">
        <w:trPr>
          <w:trHeight w:val="518"/>
        </w:trPr>
        <w:tc>
          <w:tcPr>
            <w:tcW w:w="2880" w:type="dxa"/>
            <w:gridSpan w:val="2"/>
            <w:shd w:val="clear" w:color="auto" w:fill="FFFFFF"/>
            <w:vAlign w:val="center"/>
          </w:tcPr>
          <w:p w14:paraId="1433B777" w14:textId="1ADC0CAC" w:rsidR="00413924" w:rsidRPr="00E01925" w:rsidRDefault="00413924" w:rsidP="00413924">
            <w:pPr>
              <w:pStyle w:val="Header"/>
              <w:rPr>
                <w:bCs w:val="0"/>
              </w:rPr>
            </w:pPr>
            <w:r w:rsidRPr="00E01925">
              <w:rPr>
                <w:bCs w:val="0"/>
              </w:rPr>
              <w:t xml:space="preserve">Date </w:t>
            </w:r>
            <w:r>
              <w:rPr>
                <w:bCs w:val="0"/>
              </w:rPr>
              <w:t>of Decision</w:t>
            </w:r>
          </w:p>
        </w:tc>
        <w:tc>
          <w:tcPr>
            <w:tcW w:w="7560" w:type="dxa"/>
            <w:gridSpan w:val="2"/>
            <w:vAlign w:val="center"/>
          </w:tcPr>
          <w:p w14:paraId="1F120D26" w14:textId="7BAEA974" w:rsidR="00413924" w:rsidRPr="00E01925" w:rsidRDefault="00BD254D" w:rsidP="00413924">
            <w:pPr>
              <w:pStyle w:val="NormalArial"/>
            </w:pPr>
            <w:r>
              <w:t>September 1</w:t>
            </w:r>
            <w:r w:rsidR="003C4935">
              <w:t>9</w:t>
            </w:r>
            <w:r w:rsidR="00EF54CE">
              <w:t>, 2024</w:t>
            </w:r>
          </w:p>
        </w:tc>
      </w:tr>
      <w:tr w:rsidR="00413924" w:rsidRPr="00E01925" w14:paraId="6207970F" w14:textId="77777777" w:rsidTr="00BC2D06">
        <w:trPr>
          <w:trHeight w:val="518"/>
        </w:trPr>
        <w:tc>
          <w:tcPr>
            <w:tcW w:w="2880" w:type="dxa"/>
            <w:gridSpan w:val="2"/>
            <w:shd w:val="clear" w:color="auto" w:fill="FFFFFF"/>
            <w:vAlign w:val="center"/>
          </w:tcPr>
          <w:p w14:paraId="3E7DAEAC" w14:textId="30F3D2E0" w:rsidR="00413924" w:rsidRPr="00E01925" w:rsidRDefault="00413924" w:rsidP="00413924">
            <w:pPr>
              <w:pStyle w:val="Header"/>
              <w:rPr>
                <w:bCs w:val="0"/>
              </w:rPr>
            </w:pPr>
            <w:r>
              <w:rPr>
                <w:bCs w:val="0"/>
              </w:rPr>
              <w:t>Action</w:t>
            </w:r>
          </w:p>
        </w:tc>
        <w:tc>
          <w:tcPr>
            <w:tcW w:w="7560" w:type="dxa"/>
            <w:gridSpan w:val="2"/>
            <w:vAlign w:val="center"/>
          </w:tcPr>
          <w:p w14:paraId="76A2E3BC" w14:textId="159ADAA7" w:rsidR="00413924" w:rsidRDefault="00EF54CE" w:rsidP="00413924">
            <w:pPr>
              <w:pStyle w:val="NormalArial"/>
            </w:pPr>
            <w:r>
              <w:t>Recommended Approval</w:t>
            </w:r>
          </w:p>
        </w:tc>
      </w:tr>
      <w:tr w:rsidR="00413924" w:rsidRPr="00E01925" w14:paraId="27B1F70F" w14:textId="77777777" w:rsidTr="00BC2D06">
        <w:trPr>
          <w:trHeight w:val="518"/>
        </w:trPr>
        <w:tc>
          <w:tcPr>
            <w:tcW w:w="2880" w:type="dxa"/>
            <w:gridSpan w:val="2"/>
            <w:shd w:val="clear" w:color="auto" w:fill="FFFFFF"/>
            <w:vAlign w:val="center"/>
          </w:tcPr>
          <w:p w14:paraId="31D12F4C" w14:textId="7A629DC9" w:rsidR="00413924" w:rsidRPr="00E01925" w:rsidRDefault="00413924" w:rsidP="00413924">
            <w:pPr>
              <w:pStyle w:val="Header"/>
              <w:rPr>
                <w:bCs w:val="0"/>
              </w:rPr>
            </w:pPr>
            <w:r>
              <w:t xml:space="preserve">Timeline </w:t>
            </w:r>
          </w:p>
        </w:tc>
        <w:tc>
          <w:tcPr>
            <w:tcW w:w="7560" w:type="dxa"/>
            <w:gridSpan w:val="2"/>
            <w:vAlign w:val="center"/>
          </w:tcPr>
          <w:p w14:paraId="4110419D" w14:textId="344C1438" w:rsidR="00413924" w:rsidRDefault="00413924" w:rsidP="00413924">
            <w:pPr>
              <w:pStyle w:val="NormalArial"/>
            </w:pPr>
            <w:r>
              <w:t>Normal</w:t>
            </w:r>
          </w:p>
        </w:tc>
      </w:tr>
      <w:tr w:rsidR="00A10415" w:rsidRPr="00E01925" w14:paraId="6DD8E308" w14:textId="77777777" w:rsidTr="00BC2D06">
        <w:trPr>
          <w:trHeight w:val="518"/>
        </w:trPr>
        <w:tc>
          <w:tcPr>
            <w:tcW w:w="2880" w:type="dxa"/>
            <w:gridSpan w:val="2"/>
            <w:shd w:val="clear" w:color="auto" w:fill="FFFFFF"/>
            <w:vAlign w:val="center"/>
          </w:tcPr>
          <w:p w14:paraId="4324035B" w14:textId="0A2EC77E" w:rsidR="00A10415" w:rsidRDefault="00A10415" w:rsidP="00A10415">
            <w:pPr>
              <w:pStyle w:val="Header"/>
              <w:spacing w:before="120" w:after="120"/>
            </w:pPr>
            <w:r>
              <w:t>Estimated Impacts</w:t>
            </w:r>
          </w:p>
        </w:tc>
        <w:tc>
          <w:tcPr>
            <w:tcW w:w="7560" w:type="dxa"/>
            <w:gridSpan w:val="2"/>
            <w:vAlign w:val="center"/>
          </w:tcPr>
          <w:p w14:paraId="3FA7F335" w14:textId="0295252C" w:rsidR="00A10415" w:rsidRDefault="00A10415" w:rsidP="00A10415">
            <w:pPr>
              <w:pStyle w:val="NormalArial"/>
              <w:spacing w:before="120" w:after="120"/>
            </w:pPr>
            <w:r>
              <w:t xml:space="preserve">Cost/Budgetary:  </w:t>
            </w:r>
            <w:r w:rsidR="00CF41AA">
              <w:t>Between $1.8M and $2.5M</w:t>
            </w:r>
          </w:p>
          <w:p w14:paraId="57A19B8A" w14:textId="5A7354BA" w:rsidR="00A10415" w:rsidRDefault="00A10415" w:rsidP="00A10415">
            <w:pPr>
              <w:pStyle w:val="NormalArial"/>
              <w:spacing w:before="120" w:after="120"/>
            </w:pPr>
            <w:r>
              <w:t xml:space="preserve">Project Duration:  </w:t>
            </w:r>
            <w:r w:rsidR="00CF41AA">
              <w:t>18 to 24 months</w:t>
            </w:r>
          </w:p>
        </w:tc>
      </w:tr>
      <w:tr w:rsidR="00413924" w:rsidRPr="00E01925" w14:paraId="57D503CF" w14:textId="77777777" w:rsidTr="00BC2D06">
        <w:trPr>
          <w:trHeight w:val="518"/>
        </w:trPr>
        <w:tc>
          <w:tcPr>
            <w:tcW w:w="2880" w:type="dxa"/>
            <w:gridSpan w:val="2"/>
            <w:shd w:val="clear" w:color="auto" w:fill="FFFFFF"/>
            <w:vAlign w:val="center"/>
          </w:tcPr>
          <w:p w14:paraId="2DA18014" w14:textId="65B066E8" w:rsidR="00413924" w:rsidRPr="00E01925" w:rsidRDefault="00413924" w:rsidP="00413924">
            <w:pPr>
              <w:pStyle w:val="Header"/>
              <w:rPr>
                <w:bCs w:val="0"/>
              </w:rPr>
            </w:pPr>
            <w:r>
              <w:t>Proposed Effective Date</w:t>
            </w:r>
          </w:p>
        </w:tc>
        <w:tc>
          <w:tcPr>
            <w:tcW w:w="7560" w:type="dxa"/>
            <w:gridSpan w:val="2"/>
            <w:vAlign w:val="center"/>
          </w:tcPr>
          <w:p w14:paraId="27BB4F11" w14:textId="15409CC0" w:rsidR="00413924" w:rsidRDefault="00CF41AA" w:rsidP="00413924">
            <w:pPr>
              <w:pStyle w:val="NormalArial"/>
            </w:pPr>
            <w:r>
              <w:t>Upon system implementation</w:t>
            </w:r>
          </w:p>
        </w:tc>
      </w:tr>
      <w:tr w:rsidR="00413924" w:rsidRPr="00E01925" w14:paraId="57BD2D73" w14:textId="77777777" w:rsidTr="00BC2D06">
        <w:trPr>
          <w:trHeight w:val="518"/>
        </w:trPr>
        <w:tc>
          <w:tcPr>
            <w:tcW w:w="2880" w:type="dxa"/>
            <w:gridSpan w:val="2"/>
            <w:shd w:val="clear" w:color="auto" w:fill="FFFFFF"/>
            <w:vAlign w:val="center"/>
          </w:tcPr>
          <w:p w14:paraId="794C9CA9" w14:textId="3D79E693" w:rsidR="00413924" w:rsidRPr="00E01925" w:rsidRDefault="00413924" w:rsidP="00413924">
            <w:pPr>
              <w:pStyle w:val="Header"/>
              <w:rPr>
                <w:bCs w:val="0"/>
              </w:rPr>
            </w:pPr>
            <w:r>
              <w:t>Priority and Rank Assigned</w:t>
            </w:r>
          </w:p>
        </w:tc>
        <w:tc>
          <w:tcPr>
            <w:tcW w:w="7560" w:type="dxa"/>
            <w:gridSpan w:val="2"/>
            <w:vAlign w:val="center"/>
          </w:tcPr>
          <w:p w14:paraId="0B22F928" w14:textId="00FABA8B" w:rsidR="00413924" w:rsidRDefault="00CF41AA" w:rsidP="00413924">
            <w:pPr>
              <w:pStyle w:val="NormalArial"/>
            </w:pPr>
            <w:r>
              <w:t>Priority – 2026; Rank – 390</w:t>
            </w:r>
          </w:p>
        </w:tc>
      </w:tr>
      <w:tr w:rsidR="00E3584D" w14:paraId="1995BE0E" w14:textId="77777777" w:rsidTr="00920C1A">
        <w:trPr>
          <w:trHeight w:val="3770"/>
        </w:trPr>
        <w:tc>
          <w:tcPr>
            <w:tcW w:w="2880" w:type="dxa"/>
            <w:gridSpan w:val="2"/>
            <w:tcBorders>
              <w:top w:val="single" w:sz="4" w:space="0" w:color="auto"/>
              <w:bottom w:val="single" w:sz="4" w:space="0" w:color="auto"/>
            </w:tcBorders>
            <w:shd w:val="clear" w:color="auto" w:fill="FFFFFF"/>
            <w:vAlign w:val="center"/>
          </w:tcPr>
          <w:p w14:paraId="5E28CBA7" w14:textId="77777777" w:rsidR="00E3584D" w:rsidRDefault="00E3584D" w:rsidP="00E3584D">
            <w:pPr>
              <w:pStyle w:val="Header"/>
            </w:pPr>
            <w:r>
              <w:t xml:space="preserve">Nodal Protocol Sections Requiring Revision </w:t>
            </w:r>
          </w:p>
        </w:tc>
        <w:tc>
          <w:tcPr>
            <w:tcW w:w="7560" w:type="dxa"/>
            <w:gridSpan w:val="2"/>
            <w:tcBorders>
              <w:top w:val="single" w:sz="4" w:space="0" w:color="auto"/>
            </w:tcBorders>
            <w:vAlign w:val="center"/>
          </w:tcPr>
          <w:p w14:paraId="60E1ECD8" w14:textId="77777777" w:rsidR="00E3584D" w:rsidRDefault="00E3584D" w:rsidP="00F639A0">
            <w:pPr>
              <w:pStyle w:val="NormalArial"/>
              <w:spacing w:before="120"/>
            </w:pPr>
            <w:r>
              <w:t>1.3.1.1, Items Considered Protected Information</w:t>
            </w:r>
          </w:p>
          <w:p w14:paraId="56481580" w14:textId="77777777" w:rsidR="00E3584D" w:rsidRDefault="00E3584D" w:rsidP="00E3584D">
            <w:pPr>
              <w:pStyle w:val="NormalArial"/>
            </w:pPr>
            <w:r>
              <w:t>2.1, Definitions</w:t>
            </w:r>
          </w:p>
          <w:p w14:paraId="266DB315" w14:textId="77777777" w:rsidR="00E3584D" w:rsidRDefault="00E3584D" w:rsidP="00E3584D">
            <w:pPr>
              <w:pStyle w:val="NormalArial"/>
            </w:pPr>
            <w:r>
              <w:t>2.2, Acronyms and Abbreviations</w:t>
            </w:r>
          </w:p>
          <w:p w14:paraId="597BEF77" w14:textId="77777777" w:rsidR="00E3584D" w:rsidRPr="00EF70E4" w:rsidRDefault="00E3584D" w:rsidP="00E3584D">
            <w:pPr>
              <w:pStyle w:val="NormalArial"/>
            </w:pPr>
            <w:r w:rsidRPr="00EF70E4">
              <w:t>3.2.5, Publication of Resource and Load Information</w:t>
            </w:r>
          </w:p>
          <w:p w14:paraId="029E82F9" w14:textId="77777777" w:rsidR="00E3584D" w:rsidRPr="00EF70E4" w:rsidRDefault="00E3584D" w:rsidP="00E3584D">
            <w:pPr>
              <w:pStyle w:val="NormalArial"/>
            </w:pPr>
            <w:r w:rsidRPr="00EF70E4">
              <w:t>3.6.1, Load Resource Participation</w:t>
            </w:r>
          </w:p>
          <w:p w14:paraId="16133CA9" w14:textId="77777777" w:rsidR="00E3584D" w:rsidRPr="00EF70E4" w:rsidRDefault="00E3584D" w:rsidP="00E3584D">
            <w:pPr>
              <w:pStyle w:val="NormalArial"/>
            </w:pPr>
            <w:r w:rsidRPr="00EF70E4">
              <w:t>3.9.1, Current Operating Plan (COP) Criteria</w:t>
            </w:r>
          </w:p>
          <w:p w14:paraId="7B0AEDB2" w14:textId="77777777" w:rsidR="00E3584D" w:rsidRPr="00EF70E4" w:rsidRDefault="00E3584D" w:rsidP="00E3584D">
            <w:pPr>
              <w:pStyle w:val="NormalArial"/>
            </w:pPr>
            <w:r w:rsidRPr="00EF70E4">
              <w:t>4.2.4, Posting Secure Forecasted ERCOT System Conditions</w:t>
            </w:r>
          </w:p>
          <w:p w14:paraId="6D4DAF63" w14:textId="77777777" w:rsidR="00E3584D" w:rsidRPr="00EF70E4" w:rsidRDefault="00E3584D" w:rsidP="00E3584D">
            <w:pPr>
              <w:pStyle w:val="NormalArial"/>
            </w:pPr>
            <w:r w:rsidRPr="00EF70E4">
              <w:t>4.4.7.2, Ancillary Service Offers</w:t>
            </w:r>
          </w:p>
          <w:p w14:paraId="584E4E31" w14:textId="77777777" w:rsidR="00E3584D" w:rsidRPr="00EF70E4" w:rsidRDefault="00E3584D" w:rsidP="00E3584D">
            <w:pPr>
              <w:pStyle w:val="NormalArial"/>
            </w:pPr>
            <w:r w:rsidRPr="00EF70E4">
              <w:t>4.4.9.8, Energy Bid Curves (new)</w:t>
            </w:r>
          </w:p>
          <w:p w14:paraId="4F1A96ED" w14:textId="77777777" w:rsidR="00E3584D" w:rsidRPr="00EF70E4" w:rsidRDefault="00E3584D" w:rsidP="00E3584D">
            <w:pPr>
              <w:pStyle w:val="NormalArial"/>
            </w:pPr>
            <w:r w:rsidRPr="00EF70E4">
              <w:t>4.4.9.8.1, Energy Bid Curve Criteria (new)</w:t>
            </w:r>
          </w:p>
          <w:p w14:paraId="4A1CD5DE" w14:textId="77777777" w:rsidR="00E3584D" w:rsidRPr="00EF70E4" w:rsidRDefault="00E3584D" w:rsidP="00E3584D">
            <w:pPr>
              <w:pStyle w:val="NormalArial"/>
            </w:pPr>
            <w:r w:rsidRPr="00EF70E4">
              <w:t>4.4.9.8.2, Energy Bid Curve Validation (new)</w:t>
            </w:r>
          </w:p>
          <w:p w14:paraId="4F458256" w14:textId="77777777" w:rsidR="00E3584D" w:rsidRPr="00EF70E4" w:rsidRDefault="00E3584D" w:rsidP="00E3584D">
            <w:pPr>
              <w:pStyle w:val="NormalArial"/>
            </w:pPr>
            <w:r w:rsidRPr="00EF70E4">
              <w:t>4.4.10, Credit Requirement for DAM Bids and Offers</w:t>
            </w:r>
          </w:p>
          <w:p w14:paraId="38A5EB2B" w14:textId="77777777" w:rsidR="00E3584D" w:rsidRPr="00EF70E4" w:rsidRDefault="00E3584D" w:rsidP="00E3584D">
            <w:pPr>
              <w:pStyle w:val="NormalArial"/>
            </w:pPr>
            <w:r w:rsidRPr="00EF70E4">
              <w:t>4.5.1, DAM Clearing Process</w:t>
            </w:r>
          </w:p>
          <w:p w14:paraId="503BA6DD" w14:textId="77777777" w:rsidR="00E3584D" w:rsidRPr="00EF70E4" w:rsidRDefault="00E3584D" w:rsidP="00E3584D">
            <w:pPr>
              <w:pStyle w:val="NormalArial"/>
            </w:pPr>
            <w:r w:rsidRPr="00EF70E4">
              <w:t>4.5.3, Communicating DAM Results</w:t>
            </w:r>
          </w:p>
          <w:p w14:paraId="305CA6C6" w14:textId="77777777" w:rsidR="00E3584D" w:rsidRPr="00EF70E4" w:rsidRDefault="00E3584D" w:rsidP="00E3584D">
            <w:pPr>
              <w:pStyle w:val="NormalArial"/>
            </w:pPr>
            <w:r w:rsidRPr="00EF70E4">
              <w:t>4.6.2.2, Day-Ahead Energy Charge</w:t>
            </w:r>
          </w:p>
          <w:p w14:paraId="6D76B62B" w14:textId="77777777" w:rsidR="00E3584D" w:rsidRPr="00EF70E4" w:rsidRDefault="00E3584D" w:rsidP="00E3584D">
            <w:pPr>
              <w:pStyle w:val="NormalArial"/>
            </w:pPr>
            <w:r w:rsidRPr="00EF70E4">
              <w:t xml:space="preserve">4.6.2.3.2, Day-Ahead Make-Whole Charge </w:t>
            </w:r>
          </w:p>
          <w:p w14:paraId="4615FD85" w14:textId="28D17570" w:rsidR="00E3584D" w:rsidRPr="00EF70E4" w:rsidRDefault="00E3584D" w:rsidP="00E3584D">
            <w:pPr>
              <w:pStyle w:val="NormalArial"/>
            </w:pPr>
            <w:r w:rsidRPr="00EF70E4">
              <w:t>6.3.1, Activities for the Adjustment Period</w:t>
            </w:r>
          </w:p>
          <w:p w14:paraId="7E379152" w14:textId="76F23CDE" w:rsidR="00E3584D" w:rsidRPr="00EF70E4" w:rsidRDefault="00E3584D" w:rsidP="00E3584D">
            <w:pPr>
              <w:pStyle w:val="NormalArial"/>
            </w:pPr>
            <w:r w:rsidRPr="00EF70E4">
              <w:t>6.4.3, Real-Time Market (RTM) Energy Bids and Offers (delete)</w:t>
            </w:r>
          </w:p>
          <w:p w14:paraId="34CEE0D0" w14:textId="77777777" w:rsidR="00E3584D" w:rsidRPr="00EF70E4" w:rsidRDefault="00E3584D" w:rsidP="00E3584D">
            <w:pPr>
              <w:pStyle w:val="NormalArial"/>
            </w:pPr>
            <w:r w:rsidRPr="00EF70E4">
              <w:t>6.4.3.1, RTM Energy Bids (delete)</w:t>
            </w:r>
          </w:p>
          <w:p w14:paraId="7F93664C" w14:textId="77777777" w:rsidR="00E3584D" w:rsidRPr="00EF70E4" w:rsidRDefault="00E3584D" w:rsidP="00E3584D">
            <w:pPr>
              <w:pStyle w:val="NormalArial"/>
            </w:pPr>
            <w:r w:rsidRPr="00EF70E4">
              <w:t>6.4.3.1.1, RTM Energy Bid Criteria (delete)</w:t>
            </w:r>
          </w:p>
          <w:p w14:paraId="54C87089" w14:textId="77777777" w:rsidR="00E3584D" w:rsidRPr="00EF70E4" w:rsidRDefault="00E3584D" w:rsidP="00E3584D">
            <w:pPr>
              <w:pStyle w:val="NormalArial"/>
            </w:pPr>
            <w:r w:rsidRPr="00EF70E4">
              <w:t>6.4.3.1.2, RTM Energy Bid Validation (delete)</w:t>
            </w:r>
          </w:p>
          <w:p w14:paraId="28922C96" w14:textId="45BC2678" w:rsidR="00E3584D" w:rsidRPr="00EF70E4" w:rsidRDefault="00E3584D" w:rsidP="00E3584D">
            <w:pPr>
              <w:pStyle w:val="NormalArial"/>
            </w:pPr>
            <w:r w:rsidRPr="00EF70E4">
              <w:t>6.5.7.3, Security Constrained Economic Dispatch</w:t>
            </w:r>
          </w:p>
          <w:p w14:paraId="5E1C94E5" w14:textId="4E884CC4" w:rsidR="00D63748" w:rsidRPr="00EF70E4" w:rsidRDefault="00D63748" w:rsidP="00E3584D">
            <w:pPr>
              <w:pStyle w:val="NormalArial"/>
            </w:pPr>
            <w:r w:rsidRPr="00EF70E4">
              <w:t>6.5.7.3.1, Determination of Real-Time Reliability Deployment Price Adder</w:t>
            </w:r>
          </w:p>
          <w:p w14:paraId="0AC530CA" w14:textId="77777777" w:rsidR="00E3584D" w:rsidRPr="00EF70E4" w:rsidRDefault="00E3584D" w:rsidP="00E3584D">
            <w:pPr>
              <w:pStyle w:val="NormalArial"/>
            </w:pPr>
            <w:r w:rsidRPr="00EF70E4">
              <w:t>6.5.7.4, Base Points</w:t>
            </w:r>
          </w:p>
          <w:p w14:paraId="49ED74FF" w14:textId="77777777" w:rsidR="00E3584D" w:rsidRPr="00EF70E4" w:rsidRDefault="00E3584D" w:rsidP="00E3584D">
            <w:pPr>
              <w:pStyle w:val="NormalArial"/>
            </w:pPr>
            <w:r w:rsidRPr="00EF70E4">
              <w:t>6.5.7.5, Ancillary Services Capacity Monitor</w:t>
            </w:r>
          </w:p>
          <w:p w14:paraId="35AE3CA5" w14:textId="77777777" w:rsidR="00E3584D" w:rsidRPr="00EF70E4" w:rsidRDefault="00E3584D" w:rsidP="00E3584D">
            <w:pPr>
              <w:pStyle w:val="NormalArial"/>
            </w:pPr>
            <w:r w:rsidRPr="00EF70E4">
              <w:t xml:space="preserve">6.5.7.6.2.3, Non-Spinning Reserve Service Deployment </w:t>
            </w:r>
          </w:p>
          <w:p w14:paraId="78594FE4" w14:textId="77777777" w:rsidR="00E3584D" w:rsidRPr="00EF70E4" w:rsidRDefault="00E3584D" w:rsidP="00E3584D">
            <w:pPr>
              <w:pStyle w:val="NormalArial"/>
            </w:pPr>
            <w:r w:rsidRPr="00EF70E4">
              <w:t>6.6.1.2, Real-Time Settlement Point Price for a Load Zone</w:t>
            </w:r>
          </w:p>
          <w:p w14:paraId="155AE8C0" w14:textId="77777777" w:rsidR="00E3584D" w:rsidRPr="00EF70E4" w:rsidRDefault="00E3584D" w:rsidP="00E3584D">
            <w:pPr>
              <w:pStyle w:val="NormalArial"/>
            </w:pPr>
            <w:r w:rsidRPr="00EF70E4">
              <w:t>6.6.1.4, Load Zone LMPs</w:t>
            </w:r>
          </w:p>
          <w:p w14:paraId="5B9FB83C" w14:textId="77777777" w:rsidR="00E3584D" w:rsidRPr="00EF70E4" w:rsidRDefault="00E3584D" w:rsidP="00E3584D">
            <w:pPr>
              <w:pStyle w:val="NormalArial"/>
            </w:pPr>
            <w:r w:rsidRPr="00EF70E4">
              <w:t>6.6.3.1, Real-Time Energy Imbalance Payment or Charge at a Resource Node</w:t>
            </w:r>
          </w:p>
          <w:p w14:paraId="196BAF44" w14:textId="77777777" w:rsidR="00E3584D" w:rsidRPr="00EF70E4" w:rsidRDefault="00E3584D" w:rsidP="00E3584D">
            <w:pPr>
              <w:pStyle w:val="NormalArial"/>
            </w:pPr>
            <w:r w:rsidRPr="00EF70E4">
              <w:lastRenderedPageBreak/>
              <w:t>6.6.3.2, Real-Time Energy Imbalance Payment or Charge at a Load Zone</w:t>
            </w:r>
          </w:p>
          <w:p w14:paraId="7514E399" w14:textId="26B1272B" w:rsidR="00FC2ACB" w:rsidRPr="00EF70E4" w:rsidRDefault="00FC2ACB" w:rsidP="00E3584D">
            <w:pPr>
              <w:pStyle w:val="NormalArial"/>
            </w:pPr>
            <w:r w:rsidRPr="00EF70E4">
              <w:t>6.6.5.1, Resource Base Point Deviation Charge</w:t>
            </w:r>
          </w:p>
          <w:p w14:paraId="75385B2F" w14:textId="66C99E25" w:rsidR="00FC2ACB" w:rsidRPr="00EF70E4" w:rsidRDefault="00FC2ACB" w:rsidP="00E3584D">
            <w:pPr>
              <w:pStyle w:val="NormalArial"/>
            </w:pPr>
            <w:r w:rsidRPr="00EF70E4">
              <w:t>6.6.5.6, Resources Exempt from Deviation Charges</w:t>
            </w:r>
          </w:p>
          <w:p w14:paraId="5E49B966" w14:textId="77777777" w:rsidR="00E3584D" w:rsidRPr="00EF70E4" w:rsidRDefault="00E3584D" w:rsidP="00E3584D">
            <w:pPr>
              <w:pStyle w:val="NormalArial"/>
            </w:pPr>
            <w:r w:rsidRPr="00EF70E4">
              <w:t>7.9.1.3, Minimum and Maximum Resource Prices</w:t>
            </w:r>
          </w:p>
          <w:p w14:paraId="4D5A70C5" w14:textId="77777777" w:rsidR="00E3584D" w:rsidRPr="00EF70E4" w:rsidRDefault="00E3584D" w:rsidP="00E3584D">
            <w:pPr>
              <w:pStyle w:val="NormalArial"/>
            </w:pPr>
            <w:r w:rsidRPr="00EF70E4">
              <w:t>7.9.3.1, DAM Congestion Rent</w:t>
            </w:r>
          </w:p>
          <w:p w14:paraId="21A512EE" w14:textId="77777777" w:rsidR="00E3584D" w:rsidRPr="00EF70E4" w:rsidRDefault="00E3584D" w:rsidP="00E3584D">
            <w:pPr>
              <w:pStyle w:val="NormalArial"/>
            </w:pPr>
            <w:r w:rsidRPr="00EF70E4">
              <w:t>8.1.1.1, Ancillary Service Qualification and Testing</w:t>
            </w:r>
          </w:p>
          <w:p w14:paraId="54D3F460" w14:textId="77777777" w:rsidR="00E3584D" w:rsidRPr="00EF70E4" w:rsidRDefault="00E3584D" w:rsidP="00E3584D">
            <w:pPr>
              <w:pStyle w:val="NormalArial"/>
            </w:pPr>
            <w:r w:rsidRPr="00EF70E4">
              <w:t>8.1.1.4.3, Non-Spinning Reserve Service Energy Deployment Criteria</w:t>
            </w:r>
          </w:p>
          <w:p w14:paraId="6252DE64" w14:textId="77777777" w:rsidR="00E3584D" w:rsidRDefault="00E3584D" w:rsidP="00E3584D">
            <w:pPr>
              <w:pStyle w:val="NormalArial"/>
            </w:pPr>
            <w:r w:rsidRPr="00EF70E4">
              <w:t>9.14.10, Settlement for Market Participants Impacted by Omitted Procedures or Manual Actio</w:t>
            </w:r>
            <w:r>
              <w:t>ns to Resolve the DAM</w:t>
            </w:r>
          </w:p>
          <w:p w14:paraId="350C7EB0" w14:textId="3B886497" w:rsidR="000B3F9F" w:rsidRPr="000B3F9F" w:rsidRDefault="000B3F9F" w:rsidP="000B3F9F">
            <w:pPr>
              <w:rPr>
                <w:rFonts w:ascii="Arial" w:hAnsi="Arial"/>
              </w:rPr>
            </w:pPr>
            <w:r w:rsidRPr="00003842">
              <w:rPr>
                <w:rFonts w:ascii="Arial" w:hAnsi="Arial"/>
              </w:rPr>
              <w:t>9.17.1, Billing Determinant Data Elements</w:t>
            </w:r>
          </w:p>
          <w:p w14:paraId="19D044F3" w14:textId="77777777" w:rsidR="00E3584D" w:rsidRDefault="00E3584D" w:rsidP="00E3584D">
            <w:pPr>
              <w:pStyle w:val="NormalArial"/>
            </w:pPr>
            <w:r>
              <w:t>9.19.1, Default Uplift Invoices</w:t>
            </w:r>
          </w:p>
          <w:p w14:paraId="65F1E0E3" w14:textId="77777777" w:rsidR="00E3584D" w:rsidRDefault="00E3584D" w:rsidP="00E3584D">
            <w:pPr>
              <w:pStyle w:val="NormalArial"/>
            </w:pPr>
            <w:r>
              <w:t>10.2.2, TSP and DSP Metered Entities</w:t>
            </w:r>
          </w:p>
          <w:p w14:paraId="0B4D50AA" w14:textId="77777777" w:rsidR="00E3584D" w:rsidRDefault="00E3584D" w:rsidP="00E3584D">
            <w:pPr>
              <w:pStyle w:val="NormalArial"/>
            </w:pPr>
            <w:r>
              <w:t>10.2.3, ERCOT-Polled Settlement Meters</w:t>
            </w:r>
          </w:p>
          <w:p w14:paraId="301C4853" w14:textId="0E31D606" w:rsidR="00E3584D" w:rsidRDefault="00E3584D" w:rsidP="00E3584D">
            <w:pPr>
              <w:pStyle w:val="NormalArial"/>
            </w:pPr>
            <w:r>
              <w:t>10.3.2.3, Generation Netting for ERCOT-Polled Settlement Meters</w:t>
            </w:r>
          </w:p>
          <w:p w14:paraId="28EC54E3" w14:textId="40D27C09" w:rsidR="00D524ED" w:rsidRDefault="00D524ED" w:rsidP="00E3584D">
            <w:pPr>
              <w:pStyle w:val="NormalArial"/>
            </w:pPr>
            <w:r>
              <w:t>11.1.6, ERCOT-Polled Settlement Metter Netting</w:t>
            </w:r>
          </w:p>
          <w:p w14:paraId="480F6554" w14:textId="12635ED4" w:rsidR="00E3584D" w:rsidRDefault="00E3584D" w:rsidP="00E3584D">
            <w:pPr>
              <w:pStyle w:val="NormalArial"/>
            </w:pPr>
            <w:r>
              <w:t>16.11.4.1, Determination of Total Potential Exposure for a Counter-Party</w:t>
            </w:r>
          </w:p>
          <w:p w14:paraId="62479665" w14:textId="77777777" w:rsidR="00224008" w:rsidRDefault="00B14136" w:rsidP="00224008">
            <w:pPr>
              <w:pStyle w:val="NormalArial"/>
            </w:pPr>
            <w:r w:rsidRPr="00B14136">
              <w:t>16.11.4.3.2</w:t>
            </w:r>
            <w:r w:rsidR="00C152B3">
              <w:t xml:space="preserve">, </w:t>
            </w:r>
            <w:r w:rsidRPr="00B14136">
              <w:t>Real-Time Liability Estimate</w:t>
            </w:r>
          </w:p>
          <w:p w14:paraId="5E19A9D8" w14:textId="3ED09096" w:rsidR="00E3584D" w:rsidRPr="00FB509B" w:rsidRDefault="00E3584D" w:rsidP="00F639A0">
            <w:pPr>
              <w:pStyle w:val="NormalArial"/>
              <w:spacing w:after="120"/>
            </w:pPr>
            <w:r>
              <w:t>26.2, Securitization Default Charges</w:t>
            </w:r>
          </w:p>
        </w:tc>
      </w:tr>
      <w:tr w:rsidR="00E3584D" w14:paraId="3660EEC1" w14:textId="77777777" w:rsidTr="00BC2D06">
        <w:trPr>
          <w:trHeight w:val="518"/>
        </w:trPr>
        <w:tc>
          <w:tcPr>
            <w:tcW w:w="2880" w:type="dxa"/>
            <w:gridSpan w:val="2"/>
            <w:tcBorders>
              <w:bottom w:val="single" w:sz="4" w:space="0" w:color="auto"/>
            </w:tcBorders>
            <w:shd w:val="clear" w:color="auto" w:fill="FFFFFF"/>
            <w:vAlign w:val="center"/>
          </w:tcPr>
          <w:p w14:paraId="20A8D8DC" w14:textId="77777777" w:rsidR="00E3584D" w:rsidRDefault="00E3584D" w:rsidP="00E3584D">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0C0A058D" w14:textId="2002BED4" w:rsidR="006647C6" w:rsidRDefault="00B507CB" w:rsidP="00F639A0">
            <w:pPr>
              <w:pStyle w:val="NormalArial"/>
              <w:spacing w:before="120" w:after="120"/>
            </w:pPr>
            <w:r>
              <w:t>OBDRR</w:t>
            </w:r>
            <w:r w:rsidR="00CD2E0A">
              <w:t>046</w:t>
            </w:r>
            <w:r>
              <w:t>, Related to NPRR</w:t>
            </w:r>
            <w:r w:rsidR="00CD2E0A">
              <w:t>1188</w:t>
            </w:r>
            <w:r>
              <w:t>, Implement Nodal Dispatch and Energy Settlement for Controllable Load Resources</w:t>
            </w:r>
          </w:p>
          <w:p w14:paraId="08942520" w14:textId="4164A555" w:rsidR="003A4818" w:rsidRPr="00FB509B" w:rsidRDefault="003A4818" w:rsidP="00F639A0">
            <w:pPr>
              <w:pStyle w:val="NormalArial"/>
              <w:spacing w:before="120" w:after="120"/>
            </w:pPr>
            <w:r>
              <w:t>Settlement Metering Operating Guide, Section 8, Transformer and Line Loss Compensation Factors</w:t>
            </w:r>
          </w:p>
        </w:tc>
      </w:tr>
      <w:tr w:rsidR="00E3584D" w14:paraId="03B69876" w14:textId="77777777" w:rsidTr="00BC2D06">
        <w:trPr>
          <w:trHeight w:val="518"/>
        </w:trPr>
        <w:tc>
          <w:tcPr>
            <w:tcW w:w="2880" w:type="dxa"/>
            <w:gridSpan w:val="2"/>
            <w:tcBorders>
              <w:bottom w:val="single" w:sz="4" w:space="0" w:color="auto"/>
            </w:tcBorders>
            <w:shd w:val="clear" w:color="auto" w:fill="FFFFFF"/>
            <w:vAlign w:val="center"/>
          </w:tcPr>
          <w:p w14:paraId="3FB42972" w14:textId="77777777" w:rsidR="00E3584D" w:rsidRDefault="00E3584D" w:rsidP="00E3584D">
            <w:pPr>
              <w:pStyle w:val="Header"/>
            </w:pPr>
            <w:r>
              <w:t>Revision Description</w:t>
            </w:r>
          </w:p>
        </w:tc>
        <w:tc>
          <w:tcPr>
            <w:tcW w:w="7560" w:type="dxa"/>
            <w:gridSpan w:val="2"/>
            <w:tcBorders>
              <w:bottom w:val="single" w:sz="4" w:space="0" w:color="auto"/>
            </w:tcBorders>
            <w:vAlign w:val="center"/>
          </w:tcPr>
          <w:p w14:paraId="39C1E91C" w14:textId="6DEE2835" w:rsidR="00550C52" w:rsidRDefault="00550C52" w:rsidP="00FD0CC9">
            <w:pPr>
              <w:pStyle w:val="NormalArial"/>
              <w:spacing w:before="120" w:after="120"/>
            </w:pPr>
            <w:r>
              <w:t xml:space="preserve">This Nodal Protocol Revision Request (NPRR) </w:t>
            </w:r>
            <w:r w:rsidR="0055335B">
              <w:t>changes the</w:t>
            </w:r>
            <w:r>
              <w:t xml:space="preserve"> dispatch and pricing of Controllable Load Resources</w:t>
            </w:r>
            <w:r w:rsidR="00C152B3">
              <w:t xml:space="preserve"> (CLRs)</w:t>
            </w:r>
            <w:r>
              <w:t xml:space="preserve"> in response to items in Phase 1 of Public Utility Commiss</w:t>
            </w:r>
            <w:r w:rsidR="0055335B">
              <w:t>i</w:t>
            </w:r>
            <w:r>
              <w:t xml:space="preserve">on of Texas’ (PUCT’s) market design blueprint related to demand response and increasing the </w:t>
            </w:r>
            <w:r w:rsidR="00A047E7">
              <w:t>“...</w:t>
            </w:r>
            <w:r>
              <w:t xml:space="preserve">utilization of load resources for grid reliability”. </w:t>
            </w:r>
            <w:r w:rsidR="00FD0CC9">
              <w:t xml:space="preserve"> </w:t>
            </w:r>
            <w:r>
              <w:t>Specifically, this NPRR is focused on the blueprint language discussing the pursuit of “…market modifications and technical measures to improve transparency of price signals for load resources, such as changing demand response pricing from zonal to locational marginal pricing (LMP)”.</w:t>
            </w:r>
          </w:p>
          <w:p w14:paraId="50FB1562" w14:textId="0B7EF713" w:rsidR="00550C52" w:rsidRDefault="00550C52" w:rsidP="00FD0CC9">
            <w:pPr>
              <w:pStyle w:val="NormalArial"/>
              <w:spacing w:before="120" w:after="120"/>
            </w:pPr>
            <w:r>
              <w:t xml:space="preserve">To address the above directive from the PUCT, </w:t>
            </w:r>
            <w:r w:rsidR="0055335B">
              <w:t xml:space="preserve">this NPRR </w:t>
            </w:r>
            <w:r>
              <w:t>changes</w:t>
            </w:r>
            <w:r w:rsidR="0055335B">
              <w:t xml:space="preserve"> </w:t>
            </w:r>
            <w:r>
              <w:t>the market participation model for CLRs that are not Aggregate Load Resources (ALRs) such that they are dispatched at a nodal shift factor and settled for their energy consumption at a nodal price.</w:t>
            </w:r>
          </w:p>
          <w:p w14:paraId="291342FC" w14:textId="77777777" w:rsidR="00550C52" w:rsidRDefault="00550C52" w:rsidP="00FD0CC9">
            <w:pPr>
              <w:pStyle w:val="NormalArial"/>
            </w:pPr>
            <w:r>
              <w:t>Below is a summary of the proposed changes for CLRs that are not ALRs:</w:t>
            </w:r>
          </w:p>
          <w:p w14:paraId="62FD78D0" w14:textId="20D949B4" w:rsidR="00550C52" w:rsidRDefault="00550C52" w:rsidP="00FD0CC9">
            <w:pPr>
              <w:pStyle w:val="NormalArial"/>
              <w:numPr>
                <w:ilvl w:val="0"/>
                <w:numId w:val="10"/>
              </w:numPr>
              <w:spacing w:before="60" w:after="60"/>
            </w:pPr>
            <w:r>
              <w:t>Assign a Resource Node Settlement Point</w:t>
            </w:r>
            <w:r w:rsidR="00C152B3">
              <w:t>;</w:t>
            </w:r>
          </w:p>
          <w:p w14:paraId="3110B767" w14:textId="4AED41E7" w:rsidR="00550C52" w:rsidRDefault="00550C52" w:rsidP="00FD0CC9">
            <w:pPr>
              <w:pStyle w:val="NormalArial"/>
              <w:numPr>
                <w:ilvl w:val="0"/>
                <w:numId w:val="10"/>
              </w:numPr>
              <w:spacing w:before="60" w:after="60"/>
            </w:pPr>
            <w:r>
              <w:lastRenderedPageBreak/>
              <w:t>The shift factor used to dispatch these CLRs will be the shift factor of the nodal location of the CLR</w:t>
            </w:r>
            <w:r w:rsidR="00C152B3">
              <w:t>;</w:t>
            </w:r>
          </w:p>
          <w:p w14:paraId="6958BD36" w14:textId="5FB984C1" w:rsidR="00550C52" w:rsidRDefault="00550C52" w:rsidP="00FD0CC9">
            <w:pPr>
              <w:pStyle w:val="NormalArial"/>
              <w:numPr>
                <w:ilvl w:val="0"/>
                <w:numId w:val="10"/>
              </w:numPr>
              <w:spacing w:before="60" w:after="60"/>
            </w:pPr>
            <w:r>
              <w:t xml:space="preserve">The </w:t>
            </w:r>
            <w:r w:rsidR="004D594C">
              <w:t xml:space="preserve">total </w:t>
            </w:r>
            <w:r>
              <w:t xml:space="preserve">energy consumed by the CLR will be settled based on its nodal </w:t>
            </w:r>
            <w:r w:rsidR="00796C14">
              <w:t>price</w:t>
            </w:r>
            <w:r w:rsidR="00C152B3">
              <w:t>;</w:t>
            </w:r>
          </w:p>
          <w:p w14:paraId="0C5FB5CF" w14:textId="75617E61" w:rsidR="00550C52" w:rsidRDefault="00B00B6B" w:rsidP="00FD0CC9">
            <w:pPr>
              <w:pStyle w:val="NormalArial"/>
              <w:numPr>
                <w:ilvl w:val="0"/>
                <w:numId w:val="10"/>
              </w:numPr>
              <w:spacing w:before="60" w:after="60"/>
            </w:pPr>
            <w:r>
              <w:t>Real-Time Market (</w:t>
            </w:r>
            <w:r w:rsidR="00550C52">
              <w:t>RTM</w:t>
            </w:r>
            <w:r>
              <w:t>)</w:t>
            </w:r>
            <w:r w:rsidR="00550C52">
              <w:t xml:space="preserve"> Energy Bids currently used by all CLRs will be replaced with Energy Bid Curves</w:t>
            </w:r>
            <w:r w:rsidR="00C152B3">
              <w:t>;</w:t>
            </w:r>
          </w:p>
          <w:p w14:paraId="4ECE7CF9" w14:textId="7B8DC62D" w:rsidR="00550C52" w:rsidRDefault="00550C52" w:rsidP="00FD0CC9">
            <w:pPr>
              <w:pStyle w:val="NormalArial"/>
              <w:numPr>
                <w:ilvl w:val="0"/>
                <w:numId w:val="10"/>
              </w:numPr>
              <w:spacing w:before="60" w:after="60"/>
            </w:pPr>
            <w:r>
              <w:t>In the Day-Ahead Market (DAM), Resource-specific Energy Bid Curves will be co-optimized with A</w:t>
            </w:r>
            <w:r w:rsidR="00C152B3">
              <w:t xml:space="preserve">ncillary </w:t>
            </w:r>
            <w:r>
              <w:t>S</w:t>
            </w:r>
            <w:r w:rsidR="00C152B3">
              <w:t>ervice</w:t>
            </w:r>
            <w:r>
              <w:t xml:space="preserve"> offers from that same Resource</w:t>
            </w:r>
            <w:r w:rsidR="00C152B3">
              <w:t>;</w:t>
            </w:r>
          </w:p>
          <w:p w14:paraId="629D2DD4" w14:textId="08F89A6C" w:rsidR="00550C52" w:rsidRDefault="00550C52" w:rsidP="00FD0CC9">
            <w:pPr>
              <w:pStyle w:val="NormalArial"/>
              <w:numPr>
                <w:ilvl w:val="0"/>
                <w:numId w:val="10"/>
              </w:numPr>
              <w:spacing w:before="60" w:after="60"/>
            </w:pPr>
            <w:r>
              <w:t xml:space="preserve">OUTL status can only be used if the CLR (that is not an ALR) is truly </w:t>
            </w:r>
            <w:proofErr w:type="spellStart"/>
            <w:r>
              <w:t>outaged</w:t>
            </w:r>
            <w:proofErr w:type="spellEnd"/>
            <w:r>
              <w:t xml:space="preserve"> and is consuming zero MWh</w:t>
            </w:r>
            <w:r w:rsidR="00C152B3">
              <w:t>;</w:t>
            </w:r>
          </w:p>
          <w:p w14:paraId="1EDFFDE4" w14:textId="4448CE44" w:rsidR="00D524ED" w:rsidRDefault="00D524ED" w:rsidP="00FD0CC9">
            <w:pPr>
              <w:pStyle w:val="NormalArial"/>
              <w:numPr>
                <w:ilvl w:val="0"/>
                <w:numId w:val="10"/>
              </w:numPr>
              <w:spacing w:before="60" w:after="60"/>
            </w:pPr>
            <w:r>
              <w:t>New Resource Status of ONTEST for a Load Resource</w:t>
            </w:r>
            <w:r w:rsidR="00C152B3">
              <w:t>;</w:t>
            </w:r>
          </w:p>
          <w:p w14:paraId="76021AA1" w14:textId="64BF26A7" w:rsidR="00D524ED" w:rsidRDefault="00D524ED" w:rsidP="00FD0CC9">
            <w:pPr>
              <w:pStyle w:val="NormalArial"/>
              <w:numPr>
                <w:ilvl w:val="0"/>
                <w:numId w:val="10"/>
              </w:numPr>
              <w:spacing w:before="60" w:after="60"/>
            </w:pPr>
            <w:r>
              <w:t>New Resource Status of ONHOLD for a CLR</w:t>
            </w:r>
            <w:r w:rsidR="00B00B6B">
              <w:t xml:space="preserve"> (including ALRs)</w:t>
            </w:r>
            <w:r w:rsidR="00C152B3">
              <w:t>;</w:t>
            </w:r>
          </w:p>
          <w:p w14:paraId="42F401E5" w14:textId="7516D7B2" w:rsidR="00550C52" w:rsidRDefault="00550C52" w:rsidP="00FD0CC9">
            <w:pPr>
              <w:pStyle w:val="NormalArial"/>
              <w:numPr>
                <w:ilvl w:val="0"/>
                <w:numId w:val="10"/>
              </w:numPr>
              <w:spacing w:before="60" w:after="60"/>
            </w:pPr>
            <w:r>
              <w:t xml:space="preserve">Settlement metering shall be such that </w:t>
            </w:r>
            <w:r w:rsidR="00796C14">
              <w:t xml:space="preserve">the </w:t>
            </w:r>
            <w:r>
              <w:t xml:space="preserve">total energy consumption of </w:t>
            </w:r>
            <w:r w:rsidR="00796C14">
              <w:t xml:space="preserve">a </w:t>
            </w:r>
            <w:r>
              <w:t xml:space="preserve">CLR (that is not ALR) will be separately metered from all other </w:t>
            </w:r>
            <w:r w:rsidR="00C152B3">
              <w:t>L</w:t>
            </w:r>
            <w:r>
              <w:t>oad and generation at the site</w:t>
            </w:r>
            <w:r w:rsidR="00C152B3">
              <w:t>;</w:t>
            </w:r>
          </w:p>
          <w:p w14:paraId="719F442B" w14:textId="2216A786" w:rsidR="00550C52" w:rsidRDefault="00550C52" w:rsidP="00FD0CC9">
            <w:pPr>
              <w:pStyle w:val="NormalArial"/>
              <w:numPr>
                <w:ilvl w:val="0"/>
                <w:numId w:val="14"/>
              </w:numPr>
              <w:spacing w:before="60" w:after="60"/>
            </w:pPr>
            <w:r>
              <w:t xml:space="preserve">Sites with </w:t>
            </w:r>
            <w:r w:rsidR="00796C14">
              <w:t xml:space="preserve">a </w:t>
            </w:r>
            <w:r>
              <w:t>net metering arrangement using ERCOT</w:t>
            </w:r>
            <w:r w:rsidR="00CF41AA">
              <w:t>-</w:t>
            </w:r>
            <w:r>
              <w:t xml:space="preserve">Polled Settlement </w:t>
            </w:r>
            <w:r w:rsidR="00CF41AA">
              <w:t xml:space="preserve">(EPS) </w:t>
            </w:r>
            <w:r>
              <w:t xml:space="preserve">Meters will </w:t>
            </w:r>
            <w:r w:rsidR="00796C14">
              <w:t xml:space="preserve">have </w:t>
            </w:r>
            <w:r>
              <w:t xml:space="preserve">the total CLR consumption </w:t>
            </w:r>
            <w:r w:rsidR="00796C14">
              <w:t xml:space="preserve">settled </w:t>
            </w:r>
            <w:r>
              <w:t xml:space="preserve">in the same </w:t>
            </w:r>
            <w:r w:rsidR="00B00B6B">
              <w:t>manner</w:t>
            </w:r>
            <w:r>
              <w:t xml:space="preserve"> as the charging load of Non-Wholesale Storage Load (</w:t>
            </w:r>
            <w:r w:rsidR="00796C14">
              <w:t>non-</w:t>
            </w:r>
            <w:r>
              <w:t xml:space="preserve">WSL) </w:t>
            </w:r>
            <w:r w:rsidR="00796C14">
              <w:t>is settled</w:t>
            </w:r>
            <w:r w:rsidR="001C16C0">
              <w:t xml:space="preserve">.  </w:t>
            </w:r>
            <w:r>
              <w:t>This Settlement approach will allow the CLR and co-located Generation Resource</w:t>
            </w:r>
            <w:r w:rsidR="001B4DC0">
              <w:t>,</w:t>
            </w:r>
            <w:r>
              <w:t xml:space="preserve"> </w:t>
            </w:r>
            <w:r w:rsidR="001B4DC0">
              <w:rPr>
                <w:szCs w:val="20"/>
              </w:rPr>
              <w:t xml:space="preserve">where the CLR is behind the </w:t>
            </w:r>
            <w:r w:rsidR="00B00B6B">
              <w:rPr>
                <w:szCs w:val="20"/>
              </w:rPr>
              <w:t>Point of Interconnection (</w:t>
            </w:r>
            <w:r w:rsidR="001B4DC0">
              <w:rPr>
                <w:szCs w:val="20"/>
              </w:rPr>
              <w:t>POI</w:t>
            </w:r>
            <w:r w:rsidR="00B00B6B">
              <w:rPr>
                <w:szCs w:val="20"/>
              </w:rPr>
              <w:t>)</w:t>
            </w:r>
            <w:r w:rsidR="001B4DC0">
              <w:rPr>
                <w:szCs w:val="20"/>
              </w:rPr>
              <w:t xml:space="preserve"> of a </w:t>
            </w:r>
            <w:r w:rsidR="00B00B6B">
              <w:rPr>
                <w:szCs w:val="20"/>
              </w:rPr>
              <w:t>G</w:t>
            </w:r>
            <w:r w:rsidR="001B4DC0">
              <w:rPr>
                <w:szCs w:val="20"/>
              </w:rPr>
              <w:t>enerat</w:t>
            </w:r>
            <w:r w:rsidR="00B00B6B">
              <w:rPr>
                <w:szCs w:val="20"/>
              </w:rPr>
              <w:t>ion Resource</w:t>
            </w:r>
            <w:r w:rsidR="001B4DC0">
              <w:rPr>
                <w:szCs w:val="20"/>
              </w:rPr>
              <w:t>, as reflected in an ERCOT-approved EPS Meter Design Proposal,</w:t>
            </w:r>
            <w:r w:rsidR="001B4DC0">
              <w:t xml:space="preserve"> </w:t>
            </w:r>
            <w:r>
              <w:t xml:space="preserve">to each offer their full capacity to the ERCOT system for the DAM and </w:t>
            </w:r>
            <w:r w:rsidR="00C152B3">
              <w:t>RTM;</w:t>
            </w:r>
          </w:p>
          <w:p w14:paraId="0607260D" w14:textId="7405662D" w:rsidR="00550C52" w:rsidRDefault="00550C52" w:rsidP="00FD0CC9">
            <w:pPr>
              <w:pStyle w:val="NormalArial"/>
              <w:numPr>
                <w:ilvl w:val="0"/>
                <w:numId w:val="10"/>
              </w:numPr>
              <w:spacing w:before="60" w:after="60"/>
            </w:pPr>
            <w:r>
              <w:t>CLR energy consumption, as measured by the meter</w:t>
            </w:r>
            <w:r w:rsidR="00C152B3">
              <w:t>,</w:t>
            </w:r>
            <w:r>
              <w:t xml:space="preserve"> will be adjusted for losses for the portion of energy supplied by the grid. </w:t>
            </w:r>
            <w:r w:rsidR="00C152B3">
              <w:t xml:space="preserve"> </w:t>
            </w:r>
            <w:r>
              <w:t xml:space="preserve">Non-WSL charging </w:t>
            </w:r>
            <w:r w:rsidR="00C152B3">
              <w:t>L</w:t>
            </w:r>
            <w:r>
              <w:t xml:space="preserve">oad will also be adjusted in the same </w:t>
            </w:r>
            <w:r w:rsidR="00B00B6B">
              <w:t>manner</w:t>
            </w:r>
            <w:r w:rsidR="00C152B3">
              <w:t>;</w:t>
            </w:r>
            <w:r w:rsidR="00E000AB">
              <w:t xml:space="preserve"> and</w:t>
            </w:r>
          </w:p>
          <w:p w14:paraId="7AA403F4" w14:textId="1968CB26" w:rsidR="00550C52" w:rsidRDefault="00550C52" w:rsidP="00FD0CC9">
            <w:pPr>
              <w:pStyle w:val="NormalArial"/>
              <w:numPr>
                <w:ilvl w:val="0"/>
                <w:numId w:val="10"/>
              </w:numPr>
              <w:spacing w:before="60" w:after="60"/>
            </w:pPr>
            <w:r>
              <w:t xml:space="preserve">For Load Ratio Share </w:t>
            </w:r>
            <w:r w:rsidR="00C152B3">
              <w:t xml:space="preserve">(LRS) </w:t>
            </w:r>
            <w:r>
              <w:t>calculation</w:t>
            </w:r>
            <w:r w:rsidR="004D594C">
              <w:t xml:space="preserve">, </w:t>
            </w:r>
            <w:r w:rsidR="009107C4" w:rsidRPr="002409C6">
              <w:t>4-Coincident Peak</w:t>
            </w:r>
            <w:r w:rsidR="009107C4">
              <w:t xml:space="preserve"> (4-CP) allocation</w:t>
            </w:r>
            <w:r>
              <w:t>,</w:t>
            </w:r>
            <w:r w:rsidR="004D594C">
              <w:t xml:space="preserve"> and Unaccounted For Energy (UFE) allocation,</w:t>
            </w:r>
            <w:r>
              <w:t xml:space="preserve"> the total consumption of CLR will be used</w:t>
            </w:r>
            <w:r w:rsidR="004D594C">
              <w:t>.</w:t>
            </w:r>
          </w:p>
          <w:p w14:paraId="7DA6D141" w14:textId="79A8CB09" w:rsidR="00E3584D" w:rsidRPr="00FB509B" w:rsidRDefault="00550C52" w:rsidP="00FD0CC9">
            <w:pPr>
              <w:pStyle w:val="NormalArial"/>
              <w:spacing w:before="120" w:after="120"/>
            </w:pPr>
            <w:r>
              <w:t xml:space="preserve">In addition, language is added to clarify that all Resources dispatched by </w:t>
            </w:r>
            <w:r w:rsidR="00B00B6B">
              <w:t>Security-Constrained Economic Dispatch (</w:t>
            </w:r>
            <w:r>
              <w:t>SCED</w:t>
            </w:r>
            <w:r w:rsidR="00B00B6B">
              <w:t>)</w:t>
            </w:r>
            <w:r>
              <w:t xml:space="preserve"> shall follow Updated Desired Base Point plus deployment of Regulation Service.</w:t>
            </w:r>
          </w:p>
        </w:tc>
      </w:tr>
      <w:tr w:rsidR="000D1814" w14:paraId="4FD5EFD9" w14:textId="77777777" w:rsidTr="00625E5D">
        <w:trPr>
          <w:trHeight w:val="518"/>
        </w:trPr>
        <w:tc>
          <w:tcPr>
            <w:tcW w:w="2880" w:type="dxa"/>
            <w:gridSpan w:val="2"/>
            <w:shd w:val="clear" w:color="auto" w:fill="FFFFFF"/>
            <w:vAlign w:val="center"/>
          </w:tcPr>
          <w:p w14:paraId="0F03A570" w14:textId="7679F684" w:rsidR="000D1814" w:rsidRDefault="000D1814" w:rsidP="000D1814">
            <w:pPr>
              <w:pStyle w:val="Header"/>
            </w:pPr>
            <w:r>
              <w:lastRenderedPageBreak/>
              <w:t>Reason for Revision</w:t>
            </w:r>
          </w:p>
        </w:tc>
        <w:tc>
          <w:tcPr>
            <w:tcW w:w="7560" w:type="dxa"/>
            <w:gridSpan w:val="2"/>
            <w:vAlign w:val="center"/>
          </w:tcPr>
          <w:p w14:paraId="5B1E5453" w14:textId="365FE11B" w:rsidR="000D1814" w:rsidRDefault="000D1814" w:rsidP="000D1814">
            <w:pPr>
              <w:pStyle w:val="NormalArial"/>
              <w:tabs>
                <w:tab w:val="left" w:pos="432"/>
              </w:tabs>
              <w:spacing w:before="120"/>
              <w:ind w:left="432" w:hanging="432"/>
              <w:rPr>
                <w:rFonts w:cs="Arial"/>
                <w:color w:val="000000"/>
              </w:rPr>
            </w:pPr>
            <w:r w:rsidRPr="006629C8">
              <w:object w:dxaOrig="225" w:dyaOrig="225" w14:anchorId="6E1CDD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pt;height:15pt" o:ole="">
                  <v:imagedata r:id="rId9" o:title=""/>
                </v:shape>
                <w:control r:id="rId10" w:name="TextBox112" w:shapeid="_x0000_i105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595DD0E" w14:textId="0FB4770D" w:rsidR="000D1814" w:rsidRPr="00BD53C5" w:rsidRDefault="000D1814" w:rsidP="000D1814">
            <w:pPr>
              <w:pStyle w:val="NormalArial"/>
              <w:tabs>
                <w:tab w:val="left" w:pos="432"/>
              </w:tabs>
              <w:spacing w:before="120"/>
              <w:ind w:left="432" w:hanging="432"/>
              <w:rPr>
                <w:rFonts w:cs="Arial"/>
                <w:color w:val="000000"/>
              </w:rPr>
            </w:pPr>
            <w:r w:rsidRPr="00CD242D">
              <w:lastRenderedPageBreak/>
              <w:object w:dxaOrig="225" w:dyaOrig="225" w14:anchorId="646A657E">
                <v:shape id="_x0000_i1053" type="#_x0000_t75" style="width:15.6pt;height:15pt" o:ole="">
                  <v:imagedata r:id="rId9" o:title=""/>
                </v:shape>
                <w:control r:id="rId12" w:name="TextBox17" w:shapeid="_x0000_i105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14E20F3" w14:textId="077C721D" w:rsidR="000D1814" w:rsidRPr="00BD53C5" w:rsidRDefault="000D1814" w:rsidP="000D1814">
            <w:pPr>
              <w:pStyle w:val="NormalArial"/>
              <w:spacing w:before="120"/>
              <w:ind w:left="432" w:hanging="432"/>
              <w:rPr>
                <w:rFonts w:cs="Arial"/>
                <w:color w:val="000000"/>
              </w:rPr>
            </w:pPr>
            <w:r w:rsidRPr="006629C8">
              <w:object w:dxaOrig="225" w:dyaOrig="225" w14:anchorId="60C4857D">
                <v:shape id="_x0000_i1055" type="#_x0000_t75" style="width:15.6pt;height:15pt" o:ole="">
                  <v:imagedata r:id="rId9" o:title=""/>
                </v:shape>
                <w:control r:id="rId14" w:name="TextBox122" w:shapeid="_x0000_i105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D52F354" w14:textId="33F37EFE" w:rsidR="000D1814" w:rsidRDefault="000D1814" w:rsidP="000D1814">
            <w:pPr>
              <w:pStyle w:val="NormalArial"/>
              <w:spacing w:before="120"/>
              <w:rPr>
                <w:iCs/>
                <w:kern w:val="24"/>
              </w:rPr>
            </w:pPr>
            <w:r w:rsidRPr="006629C8">
              <w:object w:dxaOrig="225" w:dyaOrig="225" w14:anchorId="6E41E9C5">
                <v:shape id="_x0000_i1057" type="#_x0000_t75" style="width:15.6pt;height:15pt" o:ole="">
                  <v:imagedata r:id="rId9" o:title=""/>
                </v:shape>
                <w:control r:id="rId16" w:name="TextBox13" w:shapeid="_x0000_i1057"/>
              </w:object>
            </w:r>
            <w:r w:rsidRPr="006629C8">
              <w:t xml:space="preserve">  </w:t>
            </w:r>
            <w:r w:rsidRPr="00344591">
              <w:rPr>
                <w:iCs/>
                <w:kern w:val="24"/>
              </w:rPr>
              <w:t>General system and/or process improvement(s)</w:t>
            </w:r>
          </w:p>
          <w:p w14:paraId="324DAA51" w14:textId="24431F2C" w:rsidR="000D1814" w:rsidRDefault="000D1814" w:rsidP="000D1814">
            <w:pPr>
              <w:pStyle w:val="NormalArial"/>
              <w:spacing w:before="120"/>
              <w:rPr>
                <w:iCs/>
                <w:kern w:val="24"/>
              </w:rPr>
            </w:pPr>
            <w:r w:rsidRPr="006629C8">
              <w:object w:dxaOrig="225" w:dyaOrig="225" w14:anchorId="71B210D7">
                <v:shape id="_x0000_i1059" type="#_x0000_t75" style="width:15.6pt;height:15pt" o:ole="">
                  <v:imagedata r:id="rId9" o:title=""/>
                </v:shape>
                <w:control r:id="rId17" w:name="TextBox14" w:shapeid="_x0000_i1059"/>
              </w:object>
            </w:r>
            <w:r w:rsidRPr="006629C8">
              <w:t xml:space="preserve">  </w:t>
            </w:r>
            <w:r>
              <w:rPr>
                <w:iCs/>
                <w:kern w:val="24"/>
              </w:rPr>
              <w:t>Regulatory requirements</w:t>
            </w:r>
          </w:p>
          <w:p w14:paraId="688BC63B" w14:textId="3C0408D6" w:rsidR="000D1814" w:rsidRPr="00CD242D" w:rsidRDefault="000D1814" w:rsidP="000D1814">
            <w:pPr>
              <w:pStyle w:val="NormalArial"/>
              <w:spacing w:before="120"/>
              <w:rPr>
                <w:rFonts w:cs="Arial"/>
                <w:color w:val="000000"/>
              </w:rPr>
            </w:pPr>
            <w:r w:rsidRPr="006629C8">
              <w:object w:dxaOrig="225" w:dyaOrig="225" w14:anchorId="573D060F">
                <v:shape id="_x0000_i1061" type="#_x0000_t75" style="width:15.6pt;height:15pt" o:ole="">
                  <v:imagedata r:id="rId18" o:title=""/>
                </v:shape>
                <w:control r:id="rId19" w:name="TextBox15" w:shapeid="_x0000_i1061"/>
              </w:object>
            </w:r>
            <w:r w:rsidRPr="006629C8">
              <w:t xml:space="preserve">  </w:t>
            </w:r>
            <w:r>
              <w:rPr>
                <w:rFonts w:cs="Arial"/>
                <w:color w:val="000000"/>
              </w:rPr>
              <w:t>ERCOT Board/PUCT Directive</w:t>
            </w:r>
          </w:p>
          <w:p w14:paraId="5540B959" w14:textId="77777777" w:rsidR="000D1814" w:rsidRDefault="000D1814" w:rsidP="000D1814">
            <w:pPr>
              <w:pStyle w:val="NormalArial"/>
              <w:rPr>
                <w:i/>
                <w:sz w:val="20"/>
                <w:szCs w:val="20"/>
              </w:rPr>
            </w:pPr>
          </w:p>
          <w:p w14:paraId="5AECF73E" w14:textId="2F136519" w:rsidR="000D1814" w:rsidRPr="001313B4" w:rsidRDefault="000D1814" w:rsidP="000D1814">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E3584D" w14:paraId="47172D06" w14:textId="77777777" w:rsidTr="00BC2D06">
        <w:trPr>
          <w:trHeight w:val="518"/>
        </w:trPr>
        <w:tc>
          <w:tcPr>
            <w:tcW w:w="2880" w:type="dxa"/>
            <w:gridSpan w:val="2"/>
            <w:tcBorders>
              <w:bottom w:val="single" w:sz="4" w:space="0" w:color="auto"/>
            </w:tcBorders>
            <w:shd w:val="clear" w:color="auto" w:fill="FFFFFF"/>
            <w:vAlign w:val="center"/>
          </w:tcPr>
          <w:p w14:paraId="5D5F2801" w14:textId="40895A67" w:rsidR="00E3584D" w:rsidRDefault="000D1814" w:rsidP="00E3584D">
            <w:pPr>
              <w:pStyle w:val="Header"/>
            </w:pPr>
            <w:r>
              <w:lastRenderedPageBreak/>
              <w:t>Justification of Reason for Revision and Market Impacts</w:t>
            </w:r>
          </w:p>
        </w:tc>
        <w:tc>
          <w:tcPr>
            <w:tcW w:w="7560" w:type="dxa"/>
            <w:gridSpan w:val="2"/>
            <w:tcBorders>
              <w:bottom w:val="single" w:sz="4" w:space="0" w:color="auto"/>
            </w:tcBorders>
            <w:vAlign w:val="center"/>
          </w:tcPr>
          <w:p w14:paraId="317C18EB" w14:textId="77777777" w:rsidR="00677382" w:rsidRDefault="00677382" w:rsidP="00FD0CC9">
            <w:pPr>
              <w:pStyle w:val="NormalArial"/>
              <w:spacing w:before="120" w:after="120"/>
            </w:pPr>
            <w:r>
              <w:t>Implementation of this NPRR will provide the following benefits:</w:t>
            </w:r>
          </w:p>
          <w:p w14:paraId="7A35BC75" w14:textId="7C459BA4" w:rsidR="00677382" w:rsidRPr="00B027E3" w:rsidRDefault="00677382" w:rsidP="00FD0CC9">
            <w:pPr>
              <w:pStyle w:val="NormalArial"/>
              <w:numPr>
                <w:ilvl w:val="0"/>
                <w:numId w:val="11"/>
              </w:numPr>
              <w:spacing w:before="120" w:after="120"/>
              <w:ind w:left="406"/>
              <w:rPr>
                <w:iCs/>
                <w:kern w:val="24"/>
              </w:rPr>
            </w:pPr>
            <w:r>
              <w:t xml:space="preserve">Currently, </w:t>
            </w:r>
            <w:r w:rsidR="00905395">
              <w:t xml:space="preserve">in the DAM, </w:t>
            </w:r>
            <w:r>
              <w:t xml:space="preserve">CLR Ancillary Service offers are not co-optimized with their submitted </w:t>
            </w:r>
            <w:r w:rsidR="00905395">
              <w:t xml:space="preserve">RTM </w:t>
            </w:r>
            <w:r w:rsidR="009019AC">
              <w:t>E</w:t>
            </w:r>
            <w:r>
              <w:t xml:space="preserve">nergy </w:t>
            </w:r>
            <w:r w:rsidR="009019AC">
              <w:t>B</w:t>
            </w:r>
            <w:r>
              <w:t>id</w:t>
            </w:r>
            <w:r w:rsidR="00905395">
              <w:t>s</w:t>
            </w:r>
            <w:r>
              <w:t>.  Once this NPRR is implemented, Resource-specific Energy Bid Curves will be co-optimized with A</w:t>
            </w:r>
            <w:r w:rsidR="00C152B3">
              <w:t xml:space="preserve">ncillary </w:t>
            </w:r>
            <w:r>
              <w:t>S</w:t>
            </w:r>
            <w:r w:rsidR="00C152B3">
              <w:t>ervice</w:t>
            </w:r>
            <w:r>
              <w:t xml:space="preserve"> offers in DAM.  This will increase efficiency of the DAM. </w:t>
            </w:r>
          </w:p>
          <w:p w14:paraId="7A8BBB4E" w14:textId="6F52AFF5" w:rsidR="00677382" w:rsidRPr="00011B76" w:rsidRDefault="00677382" w:rsidP="00FD0CC9">
            <w:pPr>
              <w:pStyle w:val="NormalArial"/>
              <w:numPr>
                <w:ilvl w:val="0"/>
                <w:numId w:val="11"/>
              </w:numPr>
              <w:spacing w:before="120" w:after="120"/>
              <w:ind w:left="406"/>
              <w:rPr>
                <w:iCs/>
                <w:kern w:val="24"/>
              </w:rPr>
            </w:pPr>
            <w:r>
              <w:t xml:space="preserve">Dispatching Resources using their locational nodal shift factor is essential for </w:t>
            </w:r>
            <w:r w:rsidR="009019AC">
              <w:t xml:space="preserve">efficient </w:t>
            </w:r>
            <w:r>
              <w:t xml:space="preserve">congestion management.  This NPRR will replace the current approach of dispatching and settling CLRs using zonal shift factors and zonal pricing.  The current approach does not provide the correct price incentive for withdrawal levels of the CLRs, and the use of the zonal dispatch factors misrepresents the impact of the withdrawal levels of these Resources on transmission constraints.  The nodal approach implemented with this NPRR replaces the </w:t>
            </w:r>
            <w:r w:rsidR="00796C14">
              <w:t xml:space="preserve">existing </w:t>
            </w:r>
            <w:r>
              <w:t xml:space="preserve">problematic approach with the </w:t>
            </w:r>
            <w:r w:rsidR="009019AC">
              <w:t>more appropriate</w:t>
            </w:r>
            <w:r>
              <w:t xml:space="preserve"> approach.  It was recently reported at the April 26, 2022, Large Flexible Load Task Force</w:t>
            </w:r>
            <w:r w:rsidR="00FF396E">
              <w:t xml:space="preserve"> (LFLTF)</w:t>
            </w:r>
            <w:r>
              <w:t xml:space="preserve"> that the current estimate for Large Load </w:t>
            </w:r>
            <w:r w:rsidR="0094364A">
              <w:t>i</w:t>
            </w:r>
            <w:r>
              <w:t>nterconnection requests is about 17,000 MW by 2026. Some of these loads have shown interest in registering with ERCOT as CLRs. Because the individual MW</w:t>
            </w:r>
            <w:r w:rsidR="00796C14">
              <w:t xml:space="preserve"> </w:t>
            </w:r>
            <w:r>
              <w:t>s</w:t>
            </w:r>
            <w:r w:rsidR="00796C14">
              <w:t>izes</w:t>
            </w:r>
            <w:r>
              <w:t xml:space="preserve"> of these loads are significant, nodal </w:t>
            </w:r>
            <w:r w:rsidR="0094364A">
              <w:t>D</w:t>
            </w:r>
            <w:r>
              <w:t xml:space="preserve">ispatch and </w:t>
            </w:r>
            <w:r w:rsidR="00C152B3">
              <w:t>S</w:t>
            </w:r>
            <w:r>
              <w:t xml:space="preserve">ettlement is crucial for reliable operation of the grid. </w:t>
            </w:r>
          </w:p>
          <w:p w14:paraId="5D9D8CCE" w14:textId="5DFDAF04" w:rsidR="00677382" w:rsidRDefault="00677382" w:rsidP="00FD0CC9">
            <w:pPr>
              <w:pStyle w:val="NormalArial"/>
              <w:numPr>
                <w:ilvl w:val="0"/>
                <w:numId w:val="11"/>
              </w:numPr>
              <w:spacing w:before="120" w:after="120"/>
              <w:ind w:left="406"/>
              <w:rPr>
                <w:iCs/>
                <w:kern w:val="24"/>
              </w:rPr>
            </w:pPr>
            <w:r>
              <w:rPr>
                <w:iCs/>
                <w:kern w:val="24"/>
              </w:rPr>
              <w:t xml:space="preserve">This NPRR creates a construct in which the </w:t>
            </w:r>
            <w:r w:rsidRPr="00FD0CC9">
              <w:rPr>
                <w:iCs/>
                <w:kern w:val="24"/>
              </w:rPr>
              <w:t>full</w:t>
            </w:r>
            <w:r w:rsidRPr="0094364A">
              <w:rPr>
                <w:iCs/>
                <w:kern w:val="24"/>
              </w:rPr>
              <w:t xml:space="preserve"> </w:t>
            </w:r>
            <w:r w:rsidR="004D594C">
              <w:rPr>
                <w:iCs/>
                <w:kern w:val="24"/>
              </w:rPr>
              <w:t xml:space="preserve">capacity </w:t>
            </w:r>
            <w:r>
              <w:rPr>
                <w:iCs/>
                <w:kern w:val="24"/>
              </w:rPr>
              <w:t xml:space="preserve">of </w:t>
            </w:r>
            <w:r w:rsidR="004D594C">
              <w:rPr>
                <w:iCs/>
                <w:kern w:val="24"/>
              </w:rPr>
              <w:t xml:space="preserve">a </w:t>
            </w:r>
            <w:r>
              <w:rPr>
                <w:iCs/>
                <w:kern w:val="24"/>
              </w:rPr>
              <w:t>CLR</w:t>
            </w:r>
            <w:r w:rsidR="004D594C">
              <w:rPr>
                <w:iCs/>
                <w:kern w:val="24"/>
              </w:rPr>
              <w:t>,</w:t>
            </w:r>
            <w:r>
              <w:rPr>
                <w:iCs/>
                <w:kern w:val="24"/>
              </w:rPr>
              <w:t xml:space="preserve"> along with the full capacity of Generation Resources</w:t>
            </w:r>
            <w:r w:rsidR="004D594C">
              <w:rPr>
                <w:iCs/>
                <w:kern w:val="24"/>
              </w:rPr>
              <w:t>,</w:t>
            </w:r>
            <w:r w:rsidR="004D594C">
              <w:rPr>
                <w:szCs w:val="20"/>
              </w:rPr>
              <w:t xml:space="preserve"> where the CLR is behind the POI of a </w:t>
            </w:r>
            <w:r w:rsidR="0094364A">
              <w:rPr>
                <w:szCs w:val="20"/>
              </w:rPr>
              <w:t>G</w:t>
            </w:r>
            <w:r w:rsidR="004D594C">
              <w:rPr>
                <w:szCs w:val="20"/>
              </w:rPr>
              <w:t>enerat</w:t>
            </w:r>
            <w:r w:rsidR="0094364A">
              <w:rPr>
                <w:szCs w:val="20"/>
              </w:rPr>
              <w:t>ion Resource</w:t>
            </w:r>
            <w:r w:rsidR="004D594C">
              <w:rPr>
                <w:szCs w:val="20"/>
              </w:rPr>
              <w:t>, as reflected in an ERCOT-approved EPS Meter Design Proposal,</w:t>
            </w:r>
            <w:r>
              <w:rPr>
                <w:iCs/>
                <w:kern w:val="24"/>
              </w:rPr>
              <w:t xml:space="preserve"> will be </w:t>
            </w:r>
            <w:r w:rsidR="0094364A">
              <w:rPr>
                <w:iCs/>
                <w:kern w:val="24"/>
              </w:rPr>
              <w:t>visible</w:t>
            </w:r>
            <w:r>
              <w:rPr>
                <w:iCs/>
                <w:kern w:val="24"/>
              </w:rPr>
              <w:t xml:space="preserve"> </w:t>
            </w:r>
            <w:r w:rsidR="0094364A">
              <w:rPr>
                <w:iCs/>
                <w:kern w:val="24"/>
              </w:rPr>
              <w:t>to</w:t>
            </w:r>
            <w:r>
              <w:rPr>
                <w:iCs/>
                <w:kern w:val="24"/>
              </w:rPr>
              <w:t xml:space="preserve"> ERCOT operations and markets. The Qualified </w:t>
            </w:r>
            <w:r>
              <w:rPr>
                <w:iCs/>
                <w:kern w:val="24"/>
              </w:rPr>
              <w:lastRenderedPageBreak/>
              <w:t>Scheduling Entity (QSE) representing the CLR as well as the QSE representing the Generation Resource will be able to monetize the full capacity of these assets. This is currently not allowed due to the different manner i</w:t>
            </w:r>
            <w:r w:rsidR="001C16C0">
              <w:rPr>
                <w:iCs/>
                <w:kern w:val="24"/>
              </w:rPr>
              <w:t>n</w:t>
            </w:r>
            <w:r>
              <w:rPr>
                <w:iCs/>
                <w:kern w:val="24"/>
              </w:rPr>
              <w:t xml:space="preserve"> which these Resources are dispatched and priced.  This NPRR will allow ERCOT to see Ancillary Service capability that it currently does not see and therefore will likely increase the Ancillary Service</w:t>
            </w:r>
            <w:r w:rsidR="0094364A">
              <w:rPr>
                <w:iCs/>
                <w:kern w:val="24"/>
              </w:rPr>
              <w:t>-</w:t>
            </w:r>
            <w:r>
              <w:rPr>
                <w:iCs/>
                <w:kern w:val="24"/>
              </w:rPr>
              <w:t xml:space="preserve">qualified MWs available in DAM, Supplemental Ancillary Service Markets (SASMs), and through self-arrangement.  </w:t>
            </w:r>
            <w:r w:rsidR="0094364A">
              <w:rPr>
                <w:iCs/>
                <w:kern w:val="24"/>
              </w:rPr>
              <w:t>This</w:t>
            </w:r>
            <w:r>
              <w:rPr>
                <w:iCs/>
                <w:kern w:val="24"/>
              </w:rPr>
              <w:t xml:space="preserve"> also eliminates existing cumbersome coordination required by QSEs representing the Generation Resources and CLRs that are co-located today.</w:t>
            </w:r>
          </w:p>
          <w:p w14:paraId="002FA337" w14:textId="1D4AC1BD" w:rsidR="00677382" w:rsidRDefault="00677382" w:rsidP="00FD0CC9">
            <w:pPr>
              <w:pStyle w:val="NormalArial"/>
              <w:numPr>
                <w:ilvl w:val="0"/>
                <w:numId w:val="11"/>
              </w:numPr>
              <w:ind w:left="406"/>
            </w:pPr>
            <w:r>
              <w:t xml:space="preserve">Currently all the ESRs and Distributed Energy Storage Resources (DESRs) operating today are receiving WSL treatment.  In the event that there is an ESR or DESR that does not request WSL treatment or is not eligible for WSL treatment, this NPRR includes language to “clean-up” how non-WSL charging load </w:t>
            </w:r>
            <w:r w:rsidR="0094364A">
              <w:t>must</w:t>
            </w:r>
            <w:r>
              <w:t xml:space="preserve"> be adjusted for losses and UFE.</w:t>
            </w:r>
          </w:p>
          <w:p w14:paraId="268E95D7" w14:textId="21BA70C1" w:rsidR="00E3584D" w:rsidRPr="00625E5D" w:rsidRDefault="00677382" w:rsidP="00FD0CC9">
            <w:pPr>
              <w:pStyle w:val="NormalArial"/>
              <w:numPr>
                <w:ilvl w:val="0"/>
                <w:numId w:val="11"/>
              </w:numPr>
              <w:spacing w:before="120" w:after="120"/>
              <w:ind w:left="406"/>
              <w:rPr>
                <w:iCs/>
                <w:kern w:val="24"/>
              </w:rPr>
            </w:pPr>
            <w:r>
              <w:t xml:space="preserve">This NPRR addresses the </w:t>
            </w:r>
            <w:r w:rsidR="00CF7E03">
              <w:t>instruction</w:t>
            </w:r>
            <w:r>
              <w:t xml:space="preserve"> related to Demand Response in </w:t>
            </w:r>
            <w:r w:rsidR="00CF7E03">
              <w:t xml:space="preserve">the PUCT’s </w:t>
            </w:r>
            <w:r>
              <w:t>Blueprint – Phase 1 Enhancements to the Current Market Design</w:t>
            </w:r>
            <w:r w:rsidR="00CF7E03">
              <w:t>, issued in PUCT Project 52373</w:t>
            </w:r>
            <w:r>
              <w:t>.</w:t>
            </w:r>
          </w:p>
        </w:tc>
      </w:tr>
      <w:tr w:rsidR="00413924" w:rsidRPr="00E618BD" w14:paraId="0F8B2B0B" w14:textId="77777777" w:rsidTr="008C768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031F1E" w14:textId="77777777" w:rsidR="00413924" w:rsidRPr="00450880" w:rsidRDefault="00413924" w:rsidP="008C7683">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5B5E3" w14:textId="77777777" w:rsidR="00413924" w:rsidRDefault="00413924" w:rsidP="008C7683">
            <w:pPr>
              <w:pStyle w:val="NormalArial"/>
              <w:spacing w:before="120" w:after="120"/>
            </w:pPr>
            <w:r w:rsidRPr="00E618BD">
              <w:t xml:space="preserve">On </w:t>
            </w:r>
            <w:r>
              <w:t>7/13/23, PRS voted unanimously to table NPRR1188</w:t>
            </w:r>
            <w:r w:rsidRPr="00E618BD">
              <w:t>.</w:t>
            </w:r>
            <w:r>
              <w:t xml:space="preserve">  </w:t>
            </w:r>
            <w:r w:rsidRPr="00E618BD">
              <w:t>All Market Segments participated in the vote.</w:t>
            </w:r>
          </w:p>
          <w:p w14:paraId="28EB60CE" w14:textId="77777777" w:rsidR="00EF54CE" w:rsidRDefault="00EF54CE" w:rsidP="008C7683">
            <w:pPr>
              <w:pStyle w:val="NormalArial"/>
              <w:spacing w:before="120" w:after="120"/>
            </w:pPr>
            <w:r>
              <w:t>On 8/8/24, PRS voted unanimously to recommend approval of NPRR1188 as amended by the 7/15/24 Oncor comments.</w:t>
            </w:r>
            <w:r w:rsidR="00384F6E">
              <w:t xml:space="preserve">  </w:t>
            </w:r>
            <w:r w:rsidR="00384F6E" w:rsidRPr="00E618BD">
              <w:t>All Market Segments participated in the vote.</w:t>
            </w:r>
          </w:p>
          <w:p w14:paraId="20CDBAFC" w14:textId="56AC607F" w:rsidR="00CF41AA" w:rsidRPr="00E618BD" w:rsidRDefault="00CF41AA" w:rsidP="008C7683">
            <w:pPr>
              <w:pStyle w:val="NormalArial"/>
              <w:spacing w:before="120" w:after="120"/>
            </w:pPr>
            <w:r>
              <w:t>On 9/12/24, PRS voted unanimously t</w:t>
            </w:r>
            <w:r w:rsidRPr="00CF41AA">
              <w:t>o endorse and forward to TAC the 8/8/24 PRS Report as revised by PRS and the 6/27/23 Impact Analysis for NPRR1188 with a recommended priority of 2026 and rank of 390</w:t>
            </w:r>
            <w:r>
              <w:t xml:space="preserve">.  </w:t>
            </w:r>
            <w:r w:rsidRPr="00E618BD">
              <w:t>All Market Segments participated in the vote.</w:t>
            </w:r>
          </w:p>
        </w:tc>
      </w:tr>
      <w:tr w:rsidR="00413924" w:rsidRPr="00E618BD" w14:paraId="543954C6" w14:textId="77777777" w:rsidTr="008C768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FF0223" w14:textId="77777777" w:rsidR="00413924" w:rsidRPr="00450880" w:rsidRDefault="00413924" w:rsidP="008C7683">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D7BED3" w14:textId="77777777" w:rsidR="00413924" w:rsidRDefault="00413924" w:rsidP="008C7683">
            <w:pPr>
              <w:pStyle w:val="NormalArial"/>
              <w:spacing w:before="120" w:after="120"/>
            </w:pPr>
            <w:r>
              <w:t xml:space="preserve">On 7/13/23, </w:t>
            </w:r>
            <w:r w:rsidR="00D63506">
              <w:t>ERCOT Staff provided an overview of NPRR1188.  Participants requested tabling to allow for additional time to review and for continued discussion at the LFLTF.</w:t>
            </w:r>
            <w:r>
              <w:t xml:space="preserve"> </w:t>
            </w:r>
          </w:p>
          <w:p w14:paraId="4044AD2C" w14:textId="77777777" w:rsidR="00EF54CE" w:rsidRDefault="00EF54CE" w:rsidP="008C7683">
            <w:pPr>
              <w:pStyle w:val="NormalArial"/>
              <w:spacing w:before="120" w:after="120"/>
            </w:pPr>
            <w:r>
              <w:t>On 8/8/24, participants reviewed the 7/15/24 Oncor comments.</w:t>
            </w:r>
            <w:r w:rsidR="00DD5A11">
              <w:t xml:space="preserve">  Some participants voiced support for expanding the nodal treatment proposed within NPRR1188 to all large Loads, rather than only CLRs.</w:t>
            </w:r>
          </w:p>
          <w:p w14:paraId="1A01DAF3" w14:textId="11E0CD06" w:rsidR="00CF41AA" w:rsidRPr="00E618BD" w:rsidRDefault="00CF41AA" w:rsidP="008C7683">
            <w:pPr>
              <w:pStyle w:val="NormalArial"/>
              <w:spacing w:before="120" w:after="120"/>
            </w:pPr>
            <w:r>
              <w:t>On 9/12/24, PRS reviewed the 6/27/23 Impact Analysis for NPRR1188 and proposed edits to Section 10.3.2.3 clarifying the communication related to installation of EPS Meters.</w:t>
            </w:r>
          </w:p>
        </w:tc>
      </w:tr>
      <w:tr w:rsidR="005A5632" w:rsidRPr="00E618BD" w14:paraId="7FF312A6" w14:textId="77777777" w:rsidTr="008C768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D9FEEF" w14:textId="1F59838F" w:rsidR="005A5632" w:rsidRPr="00450880" w:rsidRDefault="005A5632" w:rsidP="005A5632">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15D0AC" w14:textId="4818CEAE" w:rsidR="005A5632" w:rsidRDefault="005A5632" w:rsidP="005A5632">
            <w:pPr>
              <w:pStyle w:val="NormalArial"/>
              <w:spacing w:before="120" w:after="120"/>
            </w:pPr>
            <w:r>
              <w:t>On 9/19/24, TAC voted unanimously to recommend approval of NPRR1188 as recommended by PRS in the 9/12/24 PRS Report.  All Market Segments participated in the vote.</w:t>
            </w:r>
          </w:p>
        </w:tc>
      </w:tr>
      <w:tr w:rsidR="005A5632" w:rsidRPr="00E618BD" w14:paraId="20DE12D5" w14:textId="77777777" w:rsidTr="008C768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16B1A9" w14:textId="7ABDB8DB" w:rsidR="005A5632" w:rsidRPr="00450880" w:rsidRDefault="005A5632" w:rsidP="005A5632">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AA7883" w14:textId="5B69ACFB" w:rsidR="005A5632" w:rsidRDefault="005A5632" w:rsidP="005A5632">
            <w:pPr>
              <w:pStyle w:val="NormalArial"/>
              <w:spacing w:before="120" w:after="120"/>
            </w:pPr>
            <w:r>
              <w:t>On 9/19/24, there was no additional discussion beyond TAC review of the items below</w:t>
            </w:r>
            <w:r w:rsidRPr="001B22EC">
              <w:rPr>
                <w:iCs/>
                <w:kern w:val="24"/>
              </w:rPr>
              <w:t>.</w:t>
            </w:r>
          </w:p>
        </w:tc>
      </w:tr>
      <w:tr w:rsidR="005A5632" w:rsidRPr="00E618BD" w14:paraId="06AD5594" w14:textId="77777777" w:rsidTr="008C768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EFD546" w14:textId="001E0A1B" w:rsidR="005A5632" w:rsidRPr="00450880" w:rsidRDefault="005A5632" w:rsidP="005A5632">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85FA57" w14:textId="5AC24E80" w:rsidR="005A5632" w:rsidRPr="00246274" w:rsidRDefault="005A5632" w:rsidP="005A5632">
            <w:pPr>
              <w:pStyle w:val="NormalArial"/>
              <w:spacing w:before="120"/>
            </w:pPr>
            <w:r w:rsidRPr="00246274">
              <w:object w:dxaOrig="225" w:dyaOrig="225" w14:anchorId="1B765706">
                <v:shape id="_x0000_i1063" type="#_x0000_t75" style="width:15.6pt;height:15pt" o:ole="">
                  <v:imagedata r:id="rId20" o:title=""/>
                </v:shape>
                <w:control r:id="rId21" w:name="TextBox11141" w:shapeid="_x0000_i1063"/>
              </w:object>
            </w:r>
            <w:r w:rsidRPr="00246274">
              <w:t xml:space="preserve">  Revision Request ties to Reason for Revision as explained in </w:t>
            </w:r>
            <w:proofErr w:type="gramStart"/>
            <w:r w:rsidRPr="00246274">
              <w:t>Justification</w:t>
            </w:r>
            <w:proofErr w:type="gramEnd"/>
            <w:r w:rsidRPr="00246274">
              <w:t xml:space="preserve"> </w:t>
            </w:r>
          </w:p>
          <w:p w14:paraId="5AE18A22" w14:textId="1E87661E" w:rsidR="005A5632" w:rsidRPr="00246274" w:rsidRDefault="005A5632" w:rsidP="005A5632">
            <w:pPr>
              <w:pStyle w:val="NormalArial"/>
              <w:spacing w:before="120"/>
            </w:pPr>
            <w:r w:rsidRPr="00246274">
              <w:object w:dxaOrig="225" w:dyaOrig="225" w14:anchorId="25F530EA">
                <v:shape id="_x0000_i1065" type="#_x0000_t75" style="width:15.6pt;height:15pt" o:ole="">
                  <v:imagedata r:id="rId22" o:title=""/>
                </v:shape>
                <w:control r:id="rId23" w:name="TextBox161" w:shapeid="_x0000_i1065"/>
              </w:object>
            </w:r>
            <w:r w:rsidRPr="00246274">
              <w:t xml:space="preserve">  Impact Analysis reviewed and impacts are justified as explained in </w:t>
            </w:r>
            <w:proofErr w:type="gramStart"/>
            <w:r w:rsidRPr="00246274">
              <w:t>Justification</w:t>
            </w:r>
            <w:proofErr w:type="gramEnd"/>
          </w:p>
          <w:p w14:paraId="197D32D7" w14:textId="461CA2F3" w:rsidR="005A5632" w:rsidRPr="00246274" w:rsidRDefault="005A5632" w:rsidP="005A5632">
            <w:pPr>
              <w:pStyle w:val="NormalArial"/>
              <w:spacing w:before="120"/>
            </w:pPr>
            <w:r w:rsidRPr="00246274">
              <w:object w:dxaOrig="225" w:dyaOrig="225" w14:anchorId="4A62378E">
                <v:shape id="_x0000_i1067" type="#_x0000_t75" style="width:15.6pt;height:15pt" o:ole="">
                  <v:imagedata r:id="rId24" o:title=""/>
                </v:shape>
                <w:control r:id="rId25" w:name="TextBox1211" w:shapeid="_x0000_i1067"/>
              </w:object>
            </w:r>
            <w:r w:rsidRPr="00246274">
              <w:t xml:space="preserve">  Opinions were reviewed and </w:t>
            </w:r>
            <w:proofErr w:type="gramStart"/>
            <w:r w:rsidRPr="00246274">
              <w:t>discussed</w:t>
            </w:r>
            <w:proofErr w:type="gramEnd"/>
          </w:p>
          <w:p w14:paraId="73141893" w14:textId="2DD0BDDD" w:rsidR="005A5632" w:rsidRPr="00246274" w:rsidRDefault="005A5632" w:rsidP="005A5632">
            <w:pPr>
              <w:pStyle w:val="NormalArial"/>
              <w:spacing w:before="120"/>
            </w:pPr>
            <w:r w:rsidRPr="00246274">
              <w:object w:dxaOrig="225" w:dyaOrig="225" w14:anchorId="34FA256B">
                <v:shape id="_x0000_i1069" type="#_x0000_t75" style="width:15.6pt;height:15pt" o:ole="">
                  <v:imagedata r:id="rId26" o:title=""/>
                </v:shape>
                <w:control r:id="rId27" w:name="TextBox1311" w:shapeid="_x0000_i1069"/>
              </w:object>
            </w:r>
            <w:r w:rsidRPr="00246274">
              <w:t xml:space="preserve">  Comments were reviewed and discussed</w:t>
            </w:r>
            <w:r>
              <w:t xml:space="preserve"> (if applicable)</w:t>
            </w:r>
          </w:p>
          <w:p w14:paraId="5CD5871D" w14:textId="5D643B72" w:rsidR="005A5632" w:rsidRDefault="005A5632" w:rsidP="005A5632">
            <w:pPr>
              <w:pStyle w:val="NormalArial"/>
              <w:spacing w:before="120" w:after="120"/>
            </w:pPr>
            <w:r w:rsidRPr="00246274">
              <w:object w:dxaOrig="225" w:dyaOrig="225" w14:anchorId="7B7A43BF">
                <v:shape id="_x0000_i1071" type="#_x0000_t75" style="width:15.6pt;height:15pt" o:ole="">
                  <v:imagedata r:id="rId9" o:title=""/>
                </v:shape>
                <w:control r:id="rId28" w:name="TextBox1411" w:shapeid="_x0000_i1071"/>
              </w:object>
            </w:r>
            <w:r w:rsidRPr="00246274">
              <w:t xml:space="preserve"> Other: (explain)</w:t>
            </w:r>
          </w:p>
        </w:tc>
      </w:tr>
    </w:tbl>
    <w:p w14:paraId="3676081F" w14:textId="77777777" w:rsidR="00413924"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13924" w:rsidRPr="00895AB9" w14:paraId="66A68FF4" w14:textId="77777777" w:rsidTr="008C7683">
        <w:trPr>
          <w:trHeight w:val="432"/>
        </w:trPr>
        <w:tc>
          <w:tcPr>
            <w:tcW w:w="10440" w:type="dxa"/>
            <w:gridSpan w:val="2"/>
            <w:shd w:val="clear" w:color="auto" w:fill="FFFFFF"/>
            <w:vAlign w:val="center"/>
          </w:tcPr>
          <w:p w14:paraId="69225F15" w14:textId="77777777" w:rsidR="00413924" w:rsidRPr="00895AB9" w:rsidRDefault="00413924" w:rsidP="008C7683">
            <w:pPr>
              <w:pStyle w:val="NormalArial"/>
              <w:ind w:hanging="2"/>
              <w:jc w:val="center"/>
              <w:rPr>
                <w:b/>
              </w:rPr>
            </w:pPr>
            <w:r>
              <w:rPr>
                <w:b/>
              </w:rPr>
              <w:t>Opinions</w:t>
            </w:r>
          </w:p>
        </w:tc>
      </w:tr>
      <w:tr w:rsidR="00413924" w:rsidRPr="00550B01" w14:paraId="67EBEC71" w14:textId="77777777" w:rsidTr="008C7683">
        <w:trPr>
          <w:trHeight w:val="432"/>
        </w:trPr>
        <w:tc>
          <w:tcPr>
            <w:tcW w:w="2880" w:type="dxa"/>
            <w:shd w:val="clear" w:color="auto" w:fill="FFFFFF"/>
            <w:vAlign w:val="center"/>
          </w:tcPr>
          <w:p w14:paraId="1EED6FFD" w14:textId="77777777" w:rsidR="00413924" w:rsidRPr="00F6614D" w:rsidRDefault="00413924" w:rsidP="008C7683">
            <w:pPr>
              <w:pStyle w:val="Header"/>
              <w:ind w:hanging="2"/>
            </w:pPr>
            <w:r w:rsidRPr="00F6614D">
              <w:t>Credit Review</w:t>
            </w:r>
          </w:p>
        </w:tc>
        <w:tc>
          <w:tcPr>
            <w:tcW w:w="7560" w:type="dxa"/>
            <w:vAlign w:val="center"/>
          </w:tcPr>
          <w:p w14:paraId="15EE096A" w14:textId="242A5A3D" w:rsidR="00413924" w:rsidRPr="00550B01" w:rsidRDefault="00CF41AA" w:rsidP="008C7683">
            <w:pPr>
              <w:pStyle w:val="NormalArial"/>
              <w:spacing w:before="120" w:after="120"/>
              <w:ind w:hanging="2"/>
            </w:pPr>
            <w:r w:rsidRPr="00CF41AA">
              <w:t>ERCOT Credit Staff and the Credit Finance Sub Group (CFSG) have reviewed NPRR1188 and do not believe that it requires changes to credit monitoring activity or the calculation of liability.</w:t>
            </w:r>
          </w:p>
        </w:tc>
      </w:tr>
      <w:tr w:rsidR="00413924" w:rsidRPr="00F6614D" w14:paraId="6F0661C4" w14:textId="77777777" w:rsidTr="008C7683">
        <w:trPr>
          <w:trHeight w:val="432"/>
        </w:trPr>
        <w:tc>
          <w:tcPr>
            <w:tcW w:w="2880" w:type="dxa"/>
            <w:shd w:val="clear" w:color="auto" w:fill="FFFFFF"/>
            <w:vAlign w:val="center"/>
          </w:tcPr>
          <w:p w14:paraId="60DA8916" w14:textId="77777777" w:rsidR="00413924" w:rsidRPr="00F6614D" w:rsidRDefault="00413924" w:rsidP="008C7683">
            <w:pPr>
              <w:pStyle w:val="Header"/>
              <w:ind w:hanging="2"/>
            </w:pPr>
            <w:r>
              <w:t xml:space="preserve">Independent Market Monitor </w:t>
            </w:r>
            <w:r w:rsidRPr="00F6614D">
              <w:t>Opinion</w:t>
            </w:r>
          </w:p>
        </w:tc>
        <w:tc>
          <w:tcPr>
            <w:tcW w:w="7560" w:type="dxa"/>
            <w:vAlign w:val="center"/>
          </w:tcPr>
          <w:p w14:paraId="3AC9E942" w14:textId="76A7D474" w:rsidR="00413924" w:rsidRPr="00F6614D" w:rsidRDefault="003C4935" w:rsidP="008C7683">
            <w:pPr>
              <w:pStyle w:val="NormalArial"/>
              <w:spacing w:before="120" w:after="120"/>
              <w:ind w:hanging="2"/>
              <w:rPr>
                <w:b/>
                <w:bCs/>
              </w:rPr>
            </w:pPr>
            <w:r>
              <w:t>IMM supports approval of NPRR1188.</w:t>
            </w:r>
          </w:p>
        </w:tc>
      </w:tr>
      <w:tr w:rsidR="00413924" w:rsidRPr="00F6614D" w14:paraId="0E970ED9" w14:textId="77777777" w:rsidTr="008C7683">
        <w:trPr>
          <w:trHeight w:val="432"/>
        </w:trPr>
        <w:tc>
          <w:tcPr>
            <w:tcW w:w="2880" w:type="dxa"/>
            <w:shd w:val="clear" w:color="auto" w:fill="FFFFFF"/>
            <w:vAlign w:val="center"/>
          </w:tcPr>
          <w:p w14:paraId="62E17F68" w14:textId="77777777" w:rsidR="00413924" w:rsidRPr="00F6614D" w:rsidRDefault="00413924" w:rsidP="008C7683">
            <w:pPr>
              <w:pStyle w:val="Header"/>
              <w:ind w:hanging="2"/>
            </w:pPr>
            <w:r w:rsidRPr="00F6614D">
              <w:t>ERCOT Opinion</w:t>
            </w:r>
          </w:p>
        </w:tc>
        <w:tc>
          <w:tcPr>
            <w:tcW w:w="7560" w:type="dxa"/>
            <w:vAlign w:val="center"/>
          </w:tcPr>
          <w:p w14:paraId="7FE1A580" w14:textId="12A68416" w:rsidR="00413924" w:rsidRPr="00F6614D" w:rsidRDefault="00F17006" w:rsidP="008C7683">
            <w:pPr>
              <w:pStyle w:val="NormalArial"/>
              <w:spacing w:before="120" w:after="120"/>
              <w:ind w:hanging="2"/>
              <w:rPr>
                <w:b/>
                <w:bCs/>
              </w:rPr>
            </w:pPr>
            <w:r w:rsidRPr="00F17006">
              <w:t>ERCOT supports approval of NPRR1188.</w:t>
            </w:r>
          </w:p>
        </w:tc>
      </w:tr>
      <w:tr w:rsidR="00413924" w:rsidRPr="00F6614D" w14:paraId="37BBD047" w14:textId="77777777" w:rsidTr="008C7683">
        <w:trPr>
          <w:trHeight w:val="432"/>
        </w:trPr>
        <w:tc>
          <w:tcPr>
            <w:tcW w:w="2880" w:type="dxa"/>
            <w:shd w:val="clear" w:color="auto" w:fill="FFFFFF"/>
            <w:vAlign w:val="center"/>
          </w:tcPr>
          <w:p w14:paraId="54214B4F" w14:textId="77777777" w:rsidR="00413924" w:rsidRPr="00F6614D" w:rsidRDefault="00413924" w:rsidP="008C7683">
            <w:pPr>
              <w:pStyle w:val="Header"/>
              <w:ind w:hanging="2"/>
            </w:pPr>
            <w:r w:rsidRPr="00F6614D">
              <w:t>ERCOT Market Impact Statement</w:t>
            </w:r>
          </w:p>
        </w:tc>
        <w:tc>
          <w:tcPr>
            <w:tcW w:w="7560" w:type="dxa"/>
            <w:vAlign w:val="center"/>
          </w:tcPr>
          <w:p w14:paraId="1C53038C" w14:textId="3E07CB5B" w:rsidR="00413924" w:rsidRPr="00F6614D" w:rsidRDefault="00F17006" w:rsidP="008C7683">
            <w:pPr>
              <w:pStyle w:val="NormalArial"/>
              <w:spacing w:before="120" w:after="120"/>
              <w:ind w:hanging="2"/>
              <w:rPr>
                <w:b/>
                <w:bCs/>
              </w:rPr>
            </w:pPr>
            <w:r w:rsidRPr="00F17006">
              <w:t>ERCOT Staff has reviewed NPRR1188 and believes the market impact for NPRR1188 implements nodal pricing and Settlement for CLRs and provides several positive impacts, including increased efficiency of the DAM and improved CLR visibility to ERCOT operations and markets.</w:t>
            </w:r>
          </w:p>
        </w:tc>
      </w:tr>
    </w:tbl>
    <w:p w14:paraId="3B31F308" w14:textId="77777777" w:rsidR="00413924" w:rsidRPr="00D85807"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578A4F" w14:textId="77777777" w:rsidTr="00D176CF">
        <w:trPr>
          <w:cantSplit/>
          <w:trHeight w:val="432"/>
        </w:trPr>
        <w:tc>
          <w:tcPr>
            <w:tcW w:w="10440" w:type="dxa"/>
            <w:gridSpan w:val="2"/>
            <w:tcBorders>
              <w:top w:val="single" w:sz="4" w:space="0" w:color="auto"/>
            </w:tcBorders>
            <w:shd w:val="clear" w:color="auto" w:fill="FFFFFF"/>
            <w:vAlign w:val="center"/>
          </w:tcPr>
          <w:p w14:paraId="7C7B8984" w14:textId="77777777" w:rsidR="009A3772" w:rsidRDefault="009A3772">
            <w:pPr>
              <w:pStyle w:val="Header"/>
              <w:jc w:val="center"/>
            </w:pPr>
            <w:r>
              <w:t>Sponsor</w:t>
            </w:r>
          </w:p>
        </w:tc>
      </w:tr>
      <w:tr w:rsidR="009A3772" w14:paraId="3914BF91" w14:textId="77777777" w:rsidTr="00D176CF">
        <w:trPr>
          <w:cantSplit/>
          <w:trHeight w:val="432"/>
        </w:trPr>
        <w:tc>
          <w:tcPr>
            <w:tcW w:w="2880" w:type="dxa"/>
            <w:shd w:val="clear" w:color="auto" w:fill="FFFFFF"/>
            <w:vAlign w:val="center"/>
          </w:tcPr>
          <w:p w14:paraId="7B61CE30" w14:textId="77777777" w:rsidR="009A3772" w:rsidRPr="00B93CA0" w:rsidRDefault="009A3772">
            <w:pPr>
              <w:pStyle w:val="Header"/>
              <w:rPr>
                <w:bCs w:val="0"/>
              </w:rPr>
            </w:pPr>
            <w:r w:rsidRPr="00B93CA0">
              <w:rPr>
                <w:bCs w:val="0"/>
              </w:rPr>
              <w:t>Name</w:t>
            </w:r>
          </w:p>
        </w:tc>
        <w:tc>
          <w:tcPr>
            <w:tcW w:w="7560" w:type="dxa"/>
            <w:vAlign w:val="center"/>
          </w:tcPr>
          <w:p w14:paraId="7230114E" w14:textId="2BDEB12C" w:rsidR="009A3772" w:rsidRDefault="001C16C0">
            <w:pPr>
              <w:pStyle w:val="NormalArial"/>
            </w:pPr>
            <w:r>
              <w:t>Sai Moorty</w:t>
            </w:r>
          </w:p>
        </w:tc>
      </w:tr>
      <w:tr w:rsidR="009A3772" w14:paraId="1870783B" w14:textId="77777777" w:rsidTr="00D176CF">
        <w:trPr>
          <w:cantSplit/>
          <w:trHeight w:val="432"/>
        </w:trPr>
        <w:tc>
          <w:tcPr>
            <w:tcW w:w="2880" w:type="dxa"/>
            <w:shd w:val="clear" w:color="auto" w:fill="FFFFFF"/>
            <w:vAlign w:val="center"/>
          </w:tcPr>
          <w:p w14:paraId="6C05FC9C" w14:textId="77777777" w:rsidR="009A3772" w:rsidRPr="00B93CA0" w:rsidRDefault="009A3772">
            <w:pPr>
              <w:pStyle w:val="Header"/>
              <w:rPr>
                <w:bCs w:val="0"/>
              </w:rPr>
            </w:pPr>
            <w:r w:rsidRPr="00B93CA0">
              <w:rPr>
                <w:bCs w:val="0"/>
              </w:rPr>
              <w:t>E-mail Address</w:t>
            </w:r>
          </w:p>
        </w:tc>
        <w:tc>
          <w:tcPr>
            <w:tcW w:w="7560" w:type="dxa"/>
            <w:vAlign w:val="center"/>
          </w:tcPr>
          <w:p w14:paraId="3CB8CBD5" w14:textId="71C6415F" w:rsidR="009A3772" w:rsidRDefault="00EF70E4">
            <w:pPr>
              <w:pStyle w:val="NormalArial"/>
            </w:pPr>
            <w:hyperlink r:id="rId29" w:history="1">
              <w:r w:rsidR="001C16C0" w:rsidRPr="003117EE">
                <w:rPr>
                  <w:rStyle w:val="Hyperlink"/>
                </w:rPr>
                <w:t>sainath.moorty@ercot.com</w:t>
              </w:r>
            </w:hyperlink>
          </w:p>
        </w:tc>
      </w:tr>
      <w:tr w:rsidR="009A3772" w14:paraId="42217040" w14:textId="77777777" w:rsidTr="00D176CF">
        <w:trPr>
          <w:cantSplit/>
          <w:trHeight w:val="432"/>
        </w:trPr>
        <w:tc>
          <w:tcPr>
            <w:tcW w:w="2880" w:type="dxa"/>
            <w:shd w:val="clear" w:color="auto" w:fill="FFFFFF"/>
            <w:vAlign w:val="center"/>
          </w:tcPr>
          <w:p w14:paraId="2DC13EB6" w14:textId="77777777" w:rsidR="009A3772" w:rsidRPr="00B93CA0" w:rsidRDefault="009A3772">
            <w:pPr>
              <w:pStyle w:val="Header"/>
              <w:rPr>
                <w:bCs w:val="0"/>
              </w:rPr>
            </w:pPr>
            <w:r w:rsidRPr="00B93CA0">
              <w:rPr>
                <w:bCs w:val="0"/>
              </w:rPr>
              <w:t>Company</w:t>
            </w:r>
          </w:p>
        </w:tc>
        <w:tc>
          <w:tcPr>
            <w:tcW w:w="7560" w:type="dxa"/>
            <w:vAlign w:val="center"/>
          </w:tcPr>
          <w:p w14:paraId="698F8656" w14:textId="587EB371" w:rsidR="009A3772" w:rsidRDefault="001C16C0">
            <w:pPr>
              <w:pStyle w:val="NormalArial"/>
            </w:pPr>
            <w:r>
              <w:t>ERCOT</w:t>
            </w:r>
          </w:p>
        </w:tc>
      </w:tr>
      <w:tr w:rsidR="009A3772" w14:paraId="5E5D5900" w14:textId="77777777" w:rsidTr="00D176CF">
        <w:trPr>
          <w:cantSplit/>
          <w:trHeight w:val="432"/>
        </w:trPr>
        <w:tc>
          <w:tcPr>
            <w:tcW w:w="2880" w:type="dxa"/>
            <w:tcBorders>
              <w:bottom w:val="single" w:sz="4" w:space="0" w:color="auto"/>
            </w:tcBorders>
            <w:shd w:val="clear" w:color="auto" w:fill="FFFFFF"/>
            <w:vAlign w:val="center"/>
          </w:tcPr>
          <w:p w14:paraId="17DC2D6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C5ABD1" w14:textId="293E2816" w:rsidR="009A3772" w:rsidRDefault="001C16C0">
            <w:pPr>
              <w:pStyle w:val="NormalArial"/>
            </w:pPr>
            <w:r>
              <w:t>512-248-6633</w:t>
            </w:r>
          </w:p>
        </w:tc>
      </w:tr>
      <w:tr w:rsidR="009A3772" w14:paraId="40DEC1D8" w14:textId="77777777" w:rsidTr="00D176CF">
        <w:trPr>
          <w:cantSplit/>
          <w:trHeight w:val="432"/>
        </w:trPr>
        <w:tc>
          <w:tcPr>
            <w:tcW w:w="2880" w:type="dxa"/>
            <w:shd w:val="clear" w:color="auto" w:fill="FFFFFF"/>
            <w:vAlign w:val="center"/>
          </w:tcPr>
          <w:p w14:paraId="3E2C3A6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C86BDD" w14:textId="77777777" w:rsidR="009A3772" w:rsidRDefault="009A3772">
            <w:pPr>
              <w:pStyle w:val="NormalArial"/>
            </w:pPr>
          </w:p>
        </w:tc>
      </w:tr>
      <w:tr w:rsidR="009A3772" w14:paraId="594F75A3" w14:textId="77777777" w:rsidTr="00D176CF">
        <w:trPr>
          <w:cantSplit/>
          <w:trHeight w:val="432"/>
        </w:trPr>
        <w:tc>
          <w:tcPr>
            <w:tcW w:w="2880" w:type="dxa"/>
            <w:tcBorders>
              <w:bottom w:val="single" w:sz="4" w:space="0" w:color="auto"/>
            </w:tcBorders>
            <w:shd w:val="clear" w:color="auto" w:fill="FFFFFF"/>
            <w:vAlign w:val="center"/>
          </w:tcPr>
          <w:p w14:paraId="3CBF5D0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4609C0E" w14:textId="29C73456" w:rsidR="009A3772" w:rsidRDefault="001C16C0">
            <w:pPr>
              <w:pStyle w:val="NormalArial"/>
            </w:pPr>
            <w:r>
              <w:t>Not applicable</w:t>
            </w:r>
          </w:p>
        </w:tc>
      </w:tr>
    </w:tbl>
    <w:p w14:paraId="5860E3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FADE81" w14:textId="77777777" w:rsidTr="00D176CF">
        <w:trPr>
          <w:cantSplit/>
          <w:trHeight w:val="432"/>
        </w:trPr>
        <w:tc>
          <w:tcPr>
            <w:tcW w:w="10440" w:type="dxa"/>
            <w:gridSpan w:val="2"/>
            <w:vAlign w:val="center"/>
          </w:tcPr>
          <w:p w14:paraId="17F26434" w14:textId="77777777" w:rsidR="009A3772" w:rsidRPr="007C199B" w:rsidRDefault="009A3772" w:rsidP="007C199B">
            <w:pPr>
              <w:pStyle w:val="NormalArial"/>
              <w:jc w:val="center"/>
              <w:rPr>
                <w:b/>
              </w:rPr>
            </w:pPr>
            <w:r w:rsidRPr="007C199B">
              <w:rPr>
                <w:b/>
              </w:rPr>
              <w:t>Market Rules Staff Contact</w:t>
            </w:r>
          </w:p>
        </w:tc>
      </w:tr>
      <w:tr w:rsidR="009A3772" w:rsidRPr="00D56D61" w14:paraId="19318849" w14:textId="77777777" w:rsidTr="00D176CF">
        <w:trPr>
          <w:cantSplit/>
          <w:trHeight w:val="432"/>
        </w:trPr>
        <w:tc>
          <w:tcPr>
            <w:tcW w:w="2880" w:type="dxa"/>
            <w:vAlign w:val="center"/>
          </w:tcPr>
          <w:p w14:paraId="5B36DCDE" w14:textId="77777777" w:rsidR="009A3772" w:rsidRPr="007C199B" w:rsidRDefault="009A3772">
            <w:pPr>
              <w:pStyle w:val="NormalArial"/>
              <w:rPr>
                <w:b/>
              </w:rPr>
            </w:pPr>
            <w:r w:rsidRPr="007C199B">
              <w:rPr>
                <w:b/>
              </w:rPr>
              <w:t>Name</w:t>
            </w:r>
          </w:p>
        </w:tc>
        <w:tc>
          <w:tcPr>
            <w:tcW w:w="7560" w:type="dxa"/>
            <w:vAlign w:val="center"/>
          </w:tcPr>
          <w:p w14:paraId="62C420F7" w14:textId="0093B589" w:rsidR="009A3772" w:rsidRPr="00D56D61" w:rsidRDefault="00F322E2">
            <w:pPr>
              <w:pStyle w:val="NormalArial"/>
            </w:pPr>
            <w:r>
              <w:t>Cory Phillips</w:t>
            </w:r>
          </w:p>
        </w:tc>
      </w:tr>
      <w:tr w:rsidR="009A3772" w:rsidRPr="00D56D61" w14:paraId="2D358C73" w14:textId="77777777" w:rsidTr="00D176CF">
        <w:trPr>
          <w:cantSplit/>
          <w:trHeight w:val="432"/>
        </w:trPr>
        <w:tc>
          <w:tcPr>
            <w:tcW w:w="2880" w:type="dxa"/>
            <w:vAlign w:val="center"/>
          </w:tcPr>
          <w:p w14:paraId="1C462938" w14:textId="77777777" w:rsidR="009A3772" w:rsidRPr="007C199B" w:rsidRDefault="009A3772">
            <w:pPr>
              <w:pStyle w:val="NormalArial"/>
              <w:rPr>
                <w:b/>
              </w:rPr>
            </w:pPr>
            <w:r w:rsidRPr="007C199B">
              <w:rPr>
                <w:b/>
              </w:rPr>
              <w:t>E-Mail Address</w:t>
            </w:r>
          </w:p>
        </w:tc>
        <w:tc>
          <w:tcPr>
            <w:tcW w:w="7560" w:type="dxa"/>
            <w:vAlign w:val="center"/>
          </w:tcPr>
          <w:p w14:paraId="4AA814DF" w14:textId="1E71CF16" w:rsidR="009A3772" w:rsidRPr="00D56D61" w:rsidRDefault="00EF70E4">
            <w:pPr>
              <w:pStyle w:val="NormalArial"/>
            </w:pPr>
            <w:hyperlink r:id="rId30" w:history="1">
              <w:r w:rsidR="00F322E2" w:rsidRPr="00837410">
                <w:rPr>
                  <w:rStyle w:val="Hyperlink"/>
                </w:rPr>
                <w:t>cory.phillips@ercot.com</w:t>
              </w:r>
            </w:hyperlink>
          </w:p>
        </w:tc>
      </w:tr>
      <w:tr w:rsidR="009A3772" w:rsidRPr="005370B5" w14:paraId="2D2041AB" w14:textId="77777777" w:rsidTr="00D176CF">
        <w:trPr>
          <w:cantSplit/>
          <w:trHeight w:val="432"/>
        </w:trPr>
        <w:tc>
          <w:tcPr>
            <w:tcW w:w="2880" w:type="dxa"/>
            <w:vAlign w:val="center"/>
          </w:tcPr>
          <w:p w14:paraId="7A59DEA8" w14:textId="77777777" w:rsidR="009A3772" w:rsidRPr="007C199B" w:rsidRDefault="009A3772">
            <w:pPr>
              <w:pStyle w:val="NormalArial"/>
              <w:rPr>
                <w:b/>
              </w:rPr>
            </w:pPr>
            <w:r w:rsidRPr="007C199B">
              <w:rPr>
                <w:b/>
              </w:rPr>
              <w:t>Phone Number</w:t>
            </w:r>
          </w:p>
        </w:tc>
        <w:tc>
          <w:tcPr>
            <w:tcW w:w="7560" w:type="dxa"/>
            <w:vAlign w:val="center"/>
          </w:tcPr>
          <w:p w14:paraId="64BFCCCA" w14:textId="2E49668E" w:rsidR="009A3772" w:rsidRDefault="00F322E2">
            <w:pPr>
              <w:pStyle w:val="NormalArial"/>
            </w:pPr>
            <w:r>
              <w:t>512-248-6464</w:t>
            </w:r>
          </w:p>
        </w:tc>
      </w:tr>
    </w:tbl>
    <w:p w14:paraId="64688CF6" w14:textId="77777777" w:rsidR="00413924" w:rsidRDefault="00413924" w:rsidP="00413924">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13924" w14:paraId="5B0FF843" w14:textId="77777777" w:rsidTr="008C768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F4AFFB" w14:textId="77777777" w:rsidR="00413924" w:rsidRDefault="00413924" w:rsidP="008C7683">
            <w:pPr>
              <w:pStyle w:val="NormalArial"/>
              <w:ind w:hanging="2"/>
              <w:jc w:val="center"/>
              <w:rPr>
                <w:b/>
              </w:rPr>
            </w:pPr>
            <w:r>
              <w:rPr>
                <w:b/>
              </w:rPr>
              <w:t>Comments Received</w:t>
            </w:r>
          </w:p>
        </w:tc>
      </w:tr>
      <w:tr w:rsidR="00413924" w14:paraId="229DDDAA" w14:textId="77777777" w:rsidTr="008C76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B41881" w14:textId="77777777" w:rsidR="00413924" w:rsidRDefault="00413924" w:rsidP="008C7683">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1CD180" w14:textId="77777777" w:rsidR="00413924" w:rsidRDefault="00413924" w:rsidP="008C7683">
            <w:pPr>
              <w:pStyle w:val="NormalArial"/>
              <w:ind w:hanging="2"/>
              <w:rPr>
                <w:b/>
              </w:rPr>
            </w:pPr>
            <w:r>
              <w:rPr>
                <w:b/>
              </w:rPr>
              <w:t>Comment Summary</w:t>
            </w:r>
          </w:p>
        </w:tc>
      </w:tr>
      <w:tr w:rsidR="00413924" w14:paraId="2370FE3A" w14:textId="77777777" w:rsidTr="008C76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4D8526" w14:textId="70C2F67B" w:rsidR="00413924" w:rsidRDefault="00EF54CE" w:rsidP="008C7683">
            <w:pPr>
              <w:pStyle w:val="Header"/>
              <w:ind w:hanging="2"/>
              <w:rPr>
                <w:b w:val="0"/>
                <w:bCs w:val="0"/>
              </w:rPr>
            </w:pPr>
            <w:r>
              <w:rPr>
                <w:b w:val="0"/>
                <w:bCs w:val="0"/>
              </w:rPr>
              <w:t>Lancium 100523</w:t>
            </w:r>
          </w:p>
        </w:tc>
        <w:tc>
          <w:tcPr>
            <w:tcW w:w="7560" w:type="dxa"/>
            <w:tcBorders>
              <w:top w:val="single" w:sz="4" w:space="0" w:color="auto"/>
              <w:left w:val="single" w:sz="4" w:space="0" w:color="auto"/>
              <w:bottom w:val="single" w:sz="4" w:space="0" w:color="auto"/>
              <w:right w:val="single" w:sz="4" w:space="0" w:color="auto"/>
            </w:tcBorders>
            <w:vAlign w:val="center"/>
          </w:tcPr>
          <w:p w14:paraId="41F9B3BC" w14:textId="6925B2B1" w:rsidR="00413924" w:rsidRDefault="00EF54CE" w:rsidP="008C7683">
            <w:pPr>
              <w:pStyle w:val="NormalArial"/>
              <w:spacing w:before="120" w:after="120"/>
              <w:ind w:hanging="2"/>
            </w:pPr>
            <w:r>
              <w:t>Proposed edits to calculate the Load Ratio Share (LRS) used in Settlements using the net Load from the grid instead of the total Load</w:t>
            </w:r>
          </w:p>
        </w:tc>
      </w:tr>
      <w:tr w:rsidR="00EF54CE" w14:paraId="43CC079D" w14:textId="77777777" w:rsidTr="008C76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EE3293" w14:textId="782E6068" w:rsidR="00EF54CE" w:rsidDel="00EF54CE" w:rsidRDefault="00EF54CE" w:rsidP="008C7683">
            <w:pPr>
              <w:pStyle w:val="Header"/>
              <w:ind w:hanging="2"/>
              <w:rPr>
                <w:b w:val="0"/>
                <w:bCs w:val="0"/>
              </w:rPr>
            </w:pPr>
            <w:r>
              <w:rPr>
                <w:b w:val="0"/>
                <w:bCs w:val="0"/>
              </w:rPr>
              <w:t>ERCOT 040424</w:t>
            </w:r>
          </w:p>
        </w:tc>
        <w:tc>
          <w:tcPr>
            <w:tcW w:w="7560" w:type="dxa"/>
            <w:tcBorders>
              <w:top w:val="single" w:sz="4" w:space="0" w:color="auto"/>
              <w:left w:val="single" w:sz="4" w:space="0" w:color="auto"/>
              <w:bottom w:val="single" w:sz="4" w:space="0" w:color="auto"/>
              <w:right w:val="single" w:sz="4" w:space="0" w:color="auto"/>
            </w:tcBorders>
            <w:vAlign w:val="center"/>
          </w:tcPr>
          <w:p w14:paraId="4F1716A1" w14:textId="3E29B17E" w:rsidR="00EF54CE" w:rsidRDefault="00EF54CE" w:rsidP="008C7683">
            <w:pPr>
              <w:pStyle w:val="NormalArial"/>
              <w:spacing w:before="120" w:after="120"/>
              <w:ind w:hanging="2"/>
            </w:pPr>
            <w:r>
              <w:t>Responded to issues raised in the 10/5/23 Lancium and proposed additional clarifying edits</w:t>
            </w:r>
          </w:p>
        </w:tc>
      </w:tr>
      <w:tr w:rsidR="00EF54CE" w14:paraId="0E05CC37" w14:textId="77777777" w:rsidTr="008C76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015407" w14:textId="0744E75F" w:rsidR="00EF54CE" w:rsidDel="00EF54CE" w:rsidRDefault="00EF54CE" w:rsidP="008C7683">
            <w:pPr>
              <w:pStyle w:val="Header"/>
              <w:ind w:hanging="2"/>
              <w:rPr>
                <w:b w:val="0"/>
                <w:bCs w:val="0"/>
              </w:rPr>
            </w:pPr>
            <w:r>
              <w:rPr>
                <w:b w:val="0"/>
                <w:bCs w:val="0"/>
              </w:rPr>
              <w:t>Oncor 071524</w:t>
            </w:r>
          </w:p>
        </w:tc>
        <w:tc>
          <w:tcPr>
            <w:tcW w:w="7560" w:type="dxa"/>
            <w:tcBorders>
              <w:top w:val="single" w:sz="4" w:space="0" w:color="auto"/>
              <w:left w:val="single" w:sz="4" w:space="0" w:color="auto"/>
              <w:bottom w:val="single" w:sz="4" w:space="0" w:color="auto"/>
              <w:right w:val="single" w:sz="4" w:space="0" w:color="auto"/>
            </w:tcBorders>
            <w:vAlign w:val="center"/>
          </w:tcPr>
          <w:p w14:paraId="1F014020" w14:textId="67A18240" w:rsidR="00EF54CE" w:rsidRDefault="00EF54CE" w:rsidP="008C7683">
            <w:pPr>
              <w:pStyle w:val="NormalArial"/>
              <w:spacing w:before="120" w:after="120"/>
              <w:ind w:hanging="2"/>
            </w:pPr>
            <w:r>
              <w:t xml:space="preserve">Proposed additional edits to the 4/4/24 ERCOT comments requiring all behind-the-meter Entities to agree to any metering arrangements envisioned by NPRR1188’s modifications to Section 10.3.2.3 </w:t>
            </w:r>
          </w:p>
        </w:tc>
      </w:tr>
    </w:tbl>
    <w:p w14:paraId="67ACA53E" w14:textId="77777777" w:rsidR="00413924" w:rsidRDefault="00413924" w:rsidP="005C4F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4FF7" w14:paraId="4FFB29BB" w14:textId="77777777" w:rsidTr="008C7683">
        <w:trPr>
          <w:trHeight w:val="350"/>
        </w:trPr>
        <w:tc>
          <w:tcPr>
            <w:tcW w:w="10440" w:type="dxa"/>
            <w:tcBorders>
              <w:bottom w:val="single" w:sz="4" w:space="0" w:color="auto"/>
            </w:tcBorders>
            <w:shd w:val="clear" w:color="auto" w:fill="FFFFFF"/>
            <w:vAlign w:val="center"/>
          </w:tcPr>
          <w:p w14:paraId="19AE54E2" w14:textId="77777777" w:rsidR="005C4FF7" w:rsidRDefault="005C4FF7" w:rsidP="008C7683">
            <w:pPr>
              <w:pStyle w:val="Header"/>
              <w:jc w:val="center"/>
            </w:pPr>
            <w:r>
              <w:t>Market Rules Notes</w:t>
            </w:r>
          </w:p>
        </w:tc>
      </w:tr>
    </w:tbl>
    <w:p w14:paraId="16512426" w14:textId="77777777" w:rsidR="00812ECB" w:rsidRDefault="00812ECB" w:rsidP="008C7683">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41E491A2" w14:textId="77777777" w:rsidR="00812ECB" w:rsidRDefault="00812ECB" w:rsidP="00812ECB">
      <w:pPr>
        <w:numPr>
          <w:ilvl w:val="0"/>
          <w:numId w:val="7"/>
        </w:numPr>
        <w:rPr>
          <w:rFonts w:ascii="Arial" w:hAnsi="Arial" w:cs="Arial"/>
        </w:rPr>
      </w:pPr>
      <w:r>
        <w:rPr>
          <w:rFonts w:ascii="Arial" w:hAnsi="Arial" w:cs="Arial"/>
        </w:rPr>
        <w:t xml:space="preserve">NPRR1026, </w:t>
      </w:r>
      <w:r w:rsidRPr="00093ED8">
        <w:rPr>
          <w:rFonts w:ascii="Arial" w:hAnsi="Arial" w:cs="Arial"/>
        </w:rPr>
        <w:t>BESTF-7 Self-Limiting Facilities</w:t>
      </w:r>
      <w:r>
        <w:rPr>
          <w:rFonts w:ascii="Arial" w:hAnsi="Arial" w:cs="Arial"/>
        </w:rPr>
        <w:t xml:space="preserve"> (unboxed 3/1/24)</w:t>
      </w:r>
    </w:p>
    <w:p w14:paraId="78B3C6CB" w14:textId="77777777" w:rsidR="00812ECB" w:rsidRDefault="00812ECB" w:rsidP="00812ECB">
      <w:pPr>
        <w:numPr>
          <w:ilvl w:val="1"/>
          <w:numId w:val="7"/>
        </w:numPr>
        <w:spacing w:after="120"/>
        <w:rPr>
          <w:rFonts w:ascii="Arial" w:hAnsi="Arial" w:cs="Arial"/>
        </w:rPr>
      </w:pPr>
      <w:r>
        <w:rPr>
          <w:rFonts w:ascii="Arial" w:hAnsi="Arial" w:cs="Arial"/>
        </w:rPr>
        <w:t>Section 3.9.1</w:t>
      </w:r>
    </w:p>
    <w:p w14:paraId="7B0CE66A" w14:textId="6C8D17BA" w:rsidR="004152D7" w:rsidRDefault="004152D7" w:rsidP="004152D7">
      <w:pPr>
        <w:numPr>
          <w:ilvl w:val="0"/>
          <w:numId w:val="7"/>
        </w:numPr>
        <w:rPr>
          <w:rFonts w:ascii="Arial" w:hAnsi="Arial" w:cs="Arial"/>
        </w:rPr>
      </w:pPr>
      <w:r>
        <w:rPr>
          <w:rFonts w:ascii="Arial" w:hAnsi="Arial" w:cs="Arial"/>
        </w:rPr>
        <w:t xml:space="preserve">NPRR1058, </w:t>
      </w:r>
      <w:r w:rsidRPr="004152D7">
        <w:rPr>
          <w:rFonts w:ascii="Arial" w:hAnsi="Arial" w:cs="Arial"/>
        </w:rPr>
        <w:t xml:space="preserve">Resource Offer Modernization </w:t>
      </w:r>
      <w:r>
        <w:rPr>
          <w:rFonts w:ascii="Arial" w:hAnsi="Arial" w:cs="Arial"/>
        </w:rPr>
        <w:t>(unboxed 8/23/24)</w:t>
      </w:r>
    </w:p>
    <w:p w14:paraId="545C967F" w14:textId="12B68330" w:rsidR="004152D7" w:rsidRDefault="004152D7" w:rsidP="004152D7">
      <w:pPr>
        <w:numPr>
          <w:ilvl w:val="1"/>
          <w:numId w:val="7"/>
        </w:numPr>
        <w:rPr>
          <w:rFonts w:ascii="Arial" w:hAnsi="Arial" w:cs="Arial"/>
        </w:rPr>
      </w:pPr>
      <w:r>
        <w:rPr>
          <w:rFonts w:ascii="Arial" w:hAnsi="Arial" w:cs="Arial"/>
        </w:rPr>
        <w:t>Section 3.2.5</w:t>
      </w:r>
    </w:p>
    <w:p w14:paraId="21958E6F" w14:textId="60F78727" w:rsidR="004152D7" w:rsidRPr="004152D7" w:rsidRDefault="004152D7" w:rsidP="004152D7">
      <w:pPr>
        <w:numPr>
          <w:ilvl w:val="1"/>
          <w:numId w:val="7"/>
        </w:numPr>
        <w:spacing w:after="120"/>
        <w:rPr>
          <w:rFonts w:ascii="Arial" w:hAnsi="Arial" w:cs="Arial"/>
        </w:rPr>
      </w:pPr>
      <w:r>
        <w:rPr>
          <w:rFonts w:ascii="Arial" w:hAnsi="Arial" w:cs="Arial"/>
        </w:rPr>
        <w:t>Section 6.4.3.1</w:t>
      </w:r>
    </w:p>
    <w:p w14:paraId="23DE5CDF" w14:textId="77777777" w:rsidR="00812ECB" w:rsidRDefault="00812ECB" w:rsidP="00812ECB">
      <w:pPr>
        <w:numPr>
          <w:ilvl w:val="0"/>
          <w:numId w:val="7"/>
        </w:numPr>
        <w:rPr>
          <w:rFonts w:ascii="Arial" w:hAnsi="Arial" w:cs="Arial"/>
        </w:rPr>
      </w:pPr>
      <w:r>
        <w:rPr>
          <w:rFonts w:ascii="Arial" w:hAnsi="Arial" w:cs="Arial"/>
        </w:rPr>
        <w:t xml:space="preserve">NPRR1111, </w:t>
      </w:r>
      <w:r w:rsidRPr="00831866">
        <w:rPr>
          <w:rFonts w:ascii="Arial" w:hAnsi="Arial" w:cs="Arial"/>
        </w:rPr>
        <w:t>Related to SCR819, Improving IRR Control to Manage GTC Stability Limits</w:t>
      </w:r>
      <w:r>
        <w:rPr>
          <w:rFonts w:ascii="Arial" w:hAnsi="Arial" w:cs="Arial"/>
        </w:rPr>
        <w:t xml:space="preserve"> (unboxed 5/31/24)</w:t>
      </w:r>
    </w:p>
    <w:p w14:paraId="249DAC0F" w14:textId="77777777" w:rsidR="00812ECB" w:rsidRDefault="00812ECB" w:rsidP="00812ECB">
      <w:pPr>
        <w:numPr>
          <w:ilvl w:val="1"/>
          <w:numId w:val="7"/>
        </w:numPr>
        <w:rPr>
          <w:rFonts w:ascii="Arial" w:hAnsi="Arial" w:cs="Arial"/>
        </w:rPr>
      </w:pPr>
      <w:r>
        <w:rPr>
          <w:rFonts w:ascii="Arial" w:hAnsi="Arial" w:cs="Arial"/>
        </w:rPr>
        <w:t>Section 6.5.7.4</w:t>
      </w:r>
    </w:p>
    <w:p w14:paraId="4FDE7525" w14:textId="77777777" w:rsidR="00812ECB" w:rsidRPr="00831866" w:rsidRDefault="00812ECB" w:rsidP="00812ECB">
      <w:pPr>
        <w:numPr>
          <w:ilvl w:val="1"/>
          <w:numId w:val="7"/>
        </w:numPr>
        <w:spacing w:after="120"/>
        <w:rPr>
          <w:rFonts w:ascii="Arial" w:hAnsi="Arial" w:cs="Arial"/>
        </w:rPr>
      </w:pPr>
      <w:r>
        <w:rPr>
          <w:rFonts w:ascii="Arial" w:hAnsi="Arial" w:cs="Arial"/>
        </w:rPr>
        <w:t>Section 6.6.5.6</w:t>
      </w:r>
    </w:p>
    <w:p w14:paraId="2440E10A" w14:textId="77777777" w:rsidR="00812ECB" w:rsidRDefault="00812ECB" w:rsidP="00812ECB">
      <w:pPr>
        <w:numPr>
          <w:ilvl w:val="0"/>
          <w:numId w:val="7"/>
        </w:numPr>
        <w:rPr>
          <w:rFonts w:ascii="Arial" w:hAnsi="Arial" w:cs="Arial"/>
        </w:rPr>
      </w:pPr>
      <w:r>
        <w:rPr>
          <w:rFonts w:ascii="Arial" w:hAnsi="Arial" w:cs="Arial"/>
        </w:rPr>
        <w:t xml:space="preserve">NPRR1112, </w:t>
      </w:r>
      <w:r w:rsidRPr="007C392D">
        <w:rPr>
          <w:rFonts w:ascii="Arial" w:hAnsi="Arial" w:cs="Arial"/>
        </w:rPr>
        <w:t>Elimination of Unsecured Credit Limits</w:t>
      </w:r>
      <w:r>
        <w:rPr>
          <w:rFonts w:ascii="Arial" w:hAnsi="Arial" w:cs="Arial"/>
        </w:rPr>
        <w:t xml:space="preserve"> (unboxed 10/1/23)</w:t>
      </w:r>
    </w:p>
    <w:p w14:paraId="6805F2E1" w14:textId="77777777" w:rsidR="00812ECB" w:rsidRPr="003936E7" w:rsidRDefault="00812ECB" w:rsidP="00812ECB">
      <w:pPr>
        <w:numPr>
          <w:ilvl w:val="1"/>
          <w:numId w:val="7"/>
        </w:numPr>
        <w:spacing w:after="120"/>
        <w:rPr>
          <w:rFonts w:ascii="Arial" w:hAnsi="Arial" w:cs="Arial"/>
        </w:rPr>
      </w:pPr>
      <w:r>
        <w:rPr>
          <w:rFonts w:ascii="Arial" w:hAnsi="Arial" w:cs="Arial"/>
        </w:rPr>
        <w:t>Section 16.11.4.1</w:t>
      </w:r>
    </w:p>
    <w:p w14:paraId="7A595120" w14:textId="763A34F7" w:rsidR="004152D7" w:rsidRDefault="004152D7" w:rsidP="004152D7">
      <w:pPr>
        <w:numPr>
          <w:ilvl w:val="0"/>
          <w:numId w:val="7"/>
        </w:numPr>
        <w:rPr>
          <w:rFonts w:ascii="Arial" w:hAnsi="Arial" w:cs="Arial"/>
        </w:rPr>
      </w:pPr>
      <w:r>
        <w:rPr>
          <w:rFonts w:ascii="Arial" w:hAnsi="Arial" w:cs="Arial"/>
        </w:rPr>
        <w:t xml:space="preserve">NPRR1131, </w:t>
      </w:r>
      <w:r w:rsidRPr="004152D7">
        <w:rPr>
          <w:rFonts w:ascii="Arial" w:hAnsi="Arial" w:cs="Arial"/>
        </w:rPr>
        <w:t xml:space="preserve">Controllable Load Resource Participation in Non-Spin </w:t>
      </w:r>
      <w:r>
        <w:rPr>
          <w:rFonts w:ascii="Arial" w:hAnsi="Arial" w:cs="Arial"/>
        </w:rPr>
        <w:t>(unboxed 8/23/24)</w:t>
      </w:r>
    </w:p>
    <w:p w14:paraId="383251C0" w14:textId="075ECDF4" w:rsidR="004152D7" w:rsidRDefault="004152D7" w:rsidP="004152D7">
      <w:pPr>
        <w:numPr>
          <w:ilvl w:val="1"/>
          <w:numId w:val="7"/>
        </w:numPr>
        <w:rPr>
          <w:rFonts w:ascii="Arial" w:hAnsi="Arial" w:cs="Arial"/>
        </w:rPr>
      </w:pPr>
      <w:r>
        <w:rPr>
          <w:rFonts w:ascii="Arial" w:hAnsi="Arial" w:cs="Arial"/>
        </w:rPr>
        <w:t>Section 6.5.7.6.2.3</w:t>
      </w:r>
    </w:p>
    <w:p w14:paraId="0151B5C5" w14:textId="6E546EFA" w:rsidR="004152D7" w:rsidRPr="004152D7" w:rsidRDefault="004152D7" w:rsidP="004152D7">
      <w:pPr>
        <w:numPr>
          <w:ilvl w:val="1"/>
          <w:numId w:val="7"/>
        </w:numPr>
        <w:spacing w:after="120"/>
        <w:rPr>
          <w:rFonts w:ascii="Arial" w:hAnsi="Arial" w:cs="Arial"/>
        </w:rPr>
      </w:pPr>
      <w:r>
        <w:rPr>
          <w:rFonts w:ascii="Arial" w:hAnsi="Arial" w:cs="Arial"/>
        </w:rPr>
        <w:t>Section 8.1.1.4.3</w:t>
      </w:r>
    </w:p>
    <w:p w14:paraId="47438F0F" w14:textId="77777777" w:rsidR="00812ECB" w:rsidRDefault="00812ECB" w:rsidP="00812ECB">
      <w:pPr>
        <w:numPr>
          <w:ilvl w:val="0"/>
          <w:numId w:val="7"/>
        </w:numPr>
        <w:rPr>
          <w:rFonts w:ascii="Arial" w:hAnsi="Arial" w:cs="Arial"/>
        </w:rPr>
      </w:pPr>
      <w:r>
        <w:rPr>
          <w:rFonts w:ascii="Arial" w:hAnsi="Arial" w:cs="Arial"/>
        </w:rPr>
        <w:lastRenderedPageBreak/>
        <w:t xml:space="preserve">NPRR1166, </w:t>
      </w:r>
      <w:r w:rsidRPr="003936E7">
        <w:rPr>
          <w:rFonts w:ascii="Arial" w:hAnsi="Arial" w:cs="Arial"/>
        </w:rPr>
        <w:t>Protected Information Status of DC Tie Schedule Information</w:t>
      </w:r>
      <w:r>
        <w:rPr>
          <w:rFonts w:ascii="Arial" w:hAnsi="Arial" w:cs="Arial"/>
        </w:rPr>
        <w:t xml:space="preserve"> (incorporated 8/1/23)</w:t>
      </w:r>
    </w:p>
    <w:p w14:paraId="05D40CD1"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32FC63A7" w14:textId="77777777" w:rsidR="00812ECB" w:rsidRDefault="00812ECB" w:rsidP="00812ECB">
      <w:pPr>
        <w:numPr>
          <w:ilvl w:val="0"/>
          <w:numId w:val="7"/>
        </w:numPr>
        <w:rPr>
          <w:rFonts w:ascii="Arial" w:hAnsi="Arial" w:cs="Arial"/>
        </w:rPr>
      </w:pPr>
      <w:r>
        <w:rPr>
          <w:rFonts w:ascii="Arial" w:hAnsi="Arial" w:cs="Arial"/>
        </w:rPr>
        <w:t xml:space="preserve">NPRR1169, </w:t>
      </w:r>
      <w:r w:rsidRPr="003936E7">
        <w:rPr>
          <w:rFonts w:ascii="Arial" w:hAnsi="Arial" w:cs="Arial"/>
        </w:rPr>
        <w:t>Expansion of Generation Resources Qualified to Provide Firm Fuel Supply Service in Phase 2 of the Service</w:t>
      </w:r>
      <w:r>
        <w:rPr>
          <w:rFonts w:ascii="Arial" w:hAnsi="Arial" w:cs="Arial"/>
        </w:rPr>
        <w:t xml:space="preserve"> (incorporated 7/1/23)</w:t>
      </w:r>
    </w:p>
    <w:p w14:paraId="1787BA36"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4CFF7A77" w14:textId="77777777" w:rsidR="00812ECB" w:rsidRDefault="00812ECB" w:rsidP="00812ECB">
      <w:pPr>
        <w:numPr>
          <w:ilvl w:val="0"/>
          <w:numId w:val="7"/>
        </w:numPr>
        <w:rPr>
          <w:rFonts w:ascii="Arial" w:hAnsi="Arial" w:cs="Arial"/>
        </w:rPr>
      </w:pPr>
      <w:r>
        <w:rPr>
          <w:rFonts w:ascii="Arial" w:hAnsi="Arial" w:cs="Arial"/>
        </w:rPr>
        <w:t xml:space="preserve">NPRR1175, </w:t>
      </w:r>
      <w:r w:rsidRPr="003936E7">
        <w:rPr>
          <w:rFonts w:ascii="Arial" w:hAnsi="Arial" w:cs="Arial"/>
        </w:rPr>
        <w:t>Revisions to Market Entry Financial Qualifications and Continued Participation Requirements</w:t>
      </w:r>
      <w:r>
        <w:rPr>
          <w:rFonts w:ascii="Arial" w:hAnsi="Arial" w:cs="Arial"/>
        </w:rPr>
        <w:t xml:space="preserve"> (incorporated 11/1/23)</w:t>
      </w:r>
    </w:p>
    <w:p w14:paraId="000A00B3"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1AC981DC" w14:textId="77777777" w:rsidR="00812ECB" w:rsidRDefault="00812ECB" w:rsidP="00812ECB">
      <w:pPr>
        <w:numPr>
          <w:ilvl w:val="0"/>
          <w:numId w:val="7"/>
        </w:numPr>
        <w:rPr>
          <w:rFonts w:ascii="Arial" w:hAnsi="Arial" w:cs="Arial"/>
        </w:rPr>
      </w:pPr>
      <w:r>
        <w:rPr>
          <w:rFonts w:ascii="Arial" w:hAnsi="Arial" w:cs="Arial"/>
        </w:rPr>
        <w:t xml:space="preserve">NPRR1178, </w:t>
      </w:r>
      <w:r w:rsidRPr="003936E7">
        <w:rPr>
          <w:rFonts w:ascii="Arial" w:hAnsi="Arial" w:cs="Arial"/>
        </w:rPr>
        <w:t>Expectations for Resources Providing ERCOT Contingency Reserve Service</w:t>
      </w:r>
      <w:r>
        <w:rPr>
          <w:rFonts w:ascii="Arial" w:hAnsi="Arial" w:cs="Arial"/>
        </w:rPr>
        <w:t xml:space="preserve"> (incorporated 7/1/23)</w:t>
      </w:r>
    </w:p>
    <w:p w14:paraId="3F879C8E" w14:textId="77777777" w:rsidR="00812ECB" w:rsidRPr="003936E7" w:rsidRDefault="00812ECB" w:rsidP="00812ECB">
      <w:pPr>
        <w:numPr>
          <w:ilvl w:val="1"/>
          <w:numId w:val="7"/>
        </w:numPr>
        <w:spacing w:after="120"/>
        <w:rPr>
          <w:rFonts w:ascii="Arial" w:hAnsi="Arial" w:cs="Arial"/>
        </w:rPr>
      </w:pPr>
      <w:r>
        <w:rPr>
          <w:rFonts w:ascii="Arial" w:hAnsi="Arial" w:cs="Arial"/>
        </w:rPr>
        <w:t>Section 3.9.1</w:t>
      </w:r>
    </w:p>
    <w:p w14:paraId="508DCD93" w14:textId="77777777" w:rsidR="00812ECB" w:rsidRDefault="00812ECB" w:rsidP="00812ECB">
      <w:pPr>
        <w:numPr>
          <w:ilvl w:val="0"/>
          <w:numId w:val="7"/>
        </w:numPr>
        <w:rPr>
          <w:rFonts w:ascii="Arial" w:hAnsi="Arial" w:cs="Arial"/>
        </w:rPr>
      </w:pPr>
      <w:r>
        <w:rPr>
          <w:rFonts w:ascii="Arial" w:hAnsi="Arial" w:cs="Arial"/>
        </w:rPr>
        <w:t xml:space="preserve">NPRR1181, </w:t>
      </w:r>
      <w:r w:rsidRPr="003936E7">
        <w:rPr>
          <w:rFonts w:ascii="Arial" w:hAnsi="Arial" w:cs="Arial"/>
        </w:rPr>
        <w:t>Submission of Seasonal Coal and Lignite Inventory Declaration</w:t>
      </w:r>
      <w:r>
        <w:rPr>
          <w:rFonts w:ascii="Arial" w:hAnsi="Arial" w:cs="Arial"/>
        </w:rPr>
        <w:t xml:space="preserve"> (incorporated 3/1/24)</w:t>
      </w:r>
    </w:p>
    <w:p w14:paraId="6B146002" w14:textId="77777777" w:rsidR="00812ECB" w:rsidRDefault="00812ECB" w:rsidP="00812ECB">
      <w:pPr>
        <w:numPr>
          <w:ilvl w:val="1"/>
          <w:numId w:val="7"/>
        </w:numPr>
        <w:spacing w:after="120"/>
        <w:rPr>
          <w:rFonts w:ascii="Arial" w:hAnsi="Arial" w:cs="Arial"/>
        </w:rPr>
      </w:pPr>
      <w:r>
        <w:rPr>
          <w:rFonts w:ascii="Arial" w:hAnsi="Arial" w:cs="Arial"/>
        </w:rPr>
        <w:t>Section 1.1.3.1</w:t>
      </w:r>
    </w:p>
    <w:p w14:paraId="07B4243E" w14:textId="77777777" w:rsidR="00812ECB" w:rsidRDefault="00812ECB" w:rsidP="00812ECB">
      <w:pPr>
        <w:numPr>
          <w:ilvl w:val="0"/>
          <w:numId w:val="7"/>
        </w:numPr>
        <w:rPr>
          <w:rFonts w:ascii="Arial" w:hAnsi="Arial" w:cs="Arial"/>
        </w:rPr>
      </w:pPr>
      <w:r>
        <w:rPr>
          <w:rFonts w:ascii="Arial" w:hAnsi="Arial" w:cs="Arial"/>
        </w:rPr>
        <w:t xml:space="preserve">NPRR1186, </w:t>
      </w:r>
      <w:r w:rsidRPr="00831866">
        <w:rPr>
          <w:rFonts w:ascii="Arial" w:hAnsi="Arial" w:cs="Arial"/>
        </w:rPr>
        <w:t xml:space="preserve">Improvements Prior to the RTC+B Project for Better ESR State of Charge Awareness, Accounting, and Monitoring </w:t>
      </w:r>
      <w:r>
        <w:rPr>
          <w:rFonts w:ascii="Arial" w:hAnsi="Arial" w:cs="Arial"/>
        </w:rPr>
        <w:t>(unboxed 6/27/24)</w:t>
      </w:r>
    </w:p>
    <w:p w14:paraId="24DF0736" w14:textId="77777777" w:rsidR="00812ECB" w:rsidRDefault="00812ECB" w:rsidP="00812ECB">
      <w:pPr>
        <w:numPr>
          <w:ilvl w:val="1"/>
          <w:numId w:val="7"/>
        </w:numPr>
        <w:spacing w:after="120"/>
        <w:rPr>
          <w:rFonts w:ascii="Arial" w:hAnsi="Arial" w:cs="Arial"/>
        </w:rPr>
      </w:pPr>
      <w:r>
        <w:rPr>
          <w:rFonts w:ascii="Arial" w:hAnsi="Arial" w:cs="Arial"/>
        </w:rPr>
        <w:t>Section 3.9.1</w:t>
      </w:r>
    </w:p>
    <w:p w14:paraId="1B246E4C" w14:textId="77777777" w:rsidR="00812ECB" w:rsidRDefault="00812ECB" w:rsidP="00812ECB">
      <w:pPr>
        <w:numPr>
          <w:ilvl w:val="0"/>
          <w:numId w:val="7"/>
        </w:numPr>
        <w:rPr>
          <w:rFonts w:ascii="Arial" w:hAnsi="Arial" w:cs="Arial"/>
        </w:rPr>
      </w:pPr>
      <w:r>
        <w:rPr>
          <w:rFonts w:ascii="Arial" w:hAnsi="Arial" w:cs="Arial"/>
        </w:rPr>
        <w:t xml:space="preserve">NPRR1192, </w:t>
      </w:r>
      <w:r w:rsidRPr="00FB1DF7">
        <w:rPr>
          <w:rFonts w:ascii="Arial" w:hAnsi="Arial" w:cs="Arial"/>
        </w:rPr>
        <w:t xml:space="preserve">Move OBD to Section 22 – Requirements for Aggregate Load Resource Participation in the ERCOT Markets </w:t>
      </w:r>
      <w:r>
        <w:rPr>
          <w:rFonts w:ascii="Arial" w:hAnsi="Arial" w:cs="Arial"/>
        </w:rPr>
        <w:t>(incorporated 3/1/24)</w:t>
      </w:r>
    </w:p>
    <w:p w14:paraId="5FA81E9E" w14:textId="77777777" w:rsidR="00812ECB" w:rsidRDefault="00812ECB" w:rsidP="00812ECB">
      <w:pPr>
        <w:numPr>
          <w:ilvl w:val="1"/>
          <w:numId w:val="7"/>
        </w:numPr>
        <w:spacing w:after="120"/>
        <w:rPr>
          <w:rFonts w:ascii="Arial" w:hAnsi="Arial" w:cs="Arial"/>
        </w:rPr>
      </w:pPr>
      <w:r>
        <w:rPr>
          <w:rFonts w:ascii="Arial" w:hAnsi="Arial" w:cs="Arial"/>
        </w:rPr>
        <w:t>Section 6.5.7.6.2.3</w:t>
      </w:r>
    </w:p>
    <w:p w14:paraId="4FAB7867"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197, </w:t>
      </w:r>
      <w:r w:rsidRPr="007C392D">
        <w:rPr>
          <w:rFonts w:ascii="Arial" w:hAnsi="Arial" w:cs="Arial"/>
        </w:rPr>
        <w:t>Optional Exclusion of Load from Netting at ERCOT-Polled Settlement (EPS) Metering Facilities which Include Resources</w:t>
      </w:r>
      <w:r>
        <w:rPr>
          <w:rFonts w:ascii="Arial" w:hAnsi="Arial" w:cs="Arial"/>
        </w:rPr>
        <w:t xml:space="preserve"> (incorporated 7/1/24)</w:t>
      </w:r>
    </w:p>
    <w:p w14:paraId="0036DB91" w14:textId="77777777" w:rsidR="00812ECB" w:rsidRDefault="00812ECB" w:rsidP="00812ECB">
      <w:pPr>
        <w:numPr>
          <w:ilvl w:val="1"/>
          <w:numId w:val="7"/>
        </w:numPr>
        <w:rPr>
          <w:rFonts w:ascii="Arial" w:hAnsi="Arial" w:cs="Arial"/>
        </w:rPr>
      </w:pPr>
      <w:r w:rsidRPr="00A17C62">
        <w:rPr>
          <w:rFonts w:ascii="Arial" w:hAnsi="Arial" w:cs="Arial"/>
        </w:rPr>
        <w:t xml:space="preserve">Section </w:t>
      </w:r>
      <w:r>
        <w:rPr>
          <w:rFonts w:ascii="Arial" w:hAnsi="Arial" w:cs="Arial"/>
        </w:rPr>
        <w:t>10.3.2.3</w:t>
      </w:r>
    </w:p>
    <w:p w14:paraId="5391FC7A" w14:textId="77777777" w:rsidR="00812ECB" w:rsidRPr="00227F22" w:rsidRDefault="00812ECB" w:rsidP="00812ECB">
      <w:pPr>
        <w:numPr>
          <w:ilvl w:val="1"/>
          <w:numId w:val="7"/>
        </w:numPr>
        <w:spacing w:after="120"/>
        <w:rPr>
          <w:rFonts w:ascii="Arial" w:hAnsi="Arial" w:cs="Arial"/>
        </w:rPr>
      </w:pPr>
      <w:r>
        <w:rPr>
          <w:rFonts w:ascii="Arial" w:hAnsi="Arial" w:cs="Arial"/>
        </w:rPr>
        <w:t>Section 11.1.6</w:t>
      </w:r>
    </w:p>
    <w:p w14:paraId="228FB402" w14:textId="77777777" w:rsidR="00812ECB" w:rsidRDefault="00812ECB" w:rsidP="00812ECB">
      <w:pPr>
        <w:numPr>
          <w:ilvl w:val="0"/>
          <w:numId w:val="7"/>
        </w:numPr>
        <w:rPr>
          <w:rFonts w:ascii="Arial" w:hAnsi="Arial" w:cs="Arial"/>
        </w:rPr>
      </w:pPr>
      <w:r>
        <w:rPr>
          <w:rFonts w:ascii="Arial" w:hAnsi="Arial" w:cs="Arial"/>
        </w:rPr>
        <w:t xml:space="preserve">NPRR1201, </w:t>
      </w:r>
      <w:r w:rsidRPr="00F542FD">
        <w:rPr>
          <w:rFonts w:ascii="Arial" w:hAnsi="Arial" w:cs="Arial"/>
        </w:rPr>
        <w:t>Limitations on Resettlement Timeline and Default Uplift Exposure Adjustments</w:t>
      </w:r>
      <w:r w:rsidRPr="00FB1DF7">
        <w:rPr>
          <w:rFonts w:ascii="Arial" w:hAnsi="Arial" w:cs="Arial"/>
        </w:rPr>
        <w:t xml:space="preserve"> </w:t>
      </w:r>
      <w:r>
        <w:rPr>
          <w:rFonts w:ascii="Arial" w:hAnsi="Arial" w:cs="Arial"/>
        </w:rPr>
        <w:t>(incorporated 3/1/24)</w:t>
      </w:r>
    </w:p>
    <w:p w14:paraId="7DF970DD" w14:textId="77777777" w:rsidR="00812ECB" w:rsidRDefault="00812ECB" w:rsidP="00812ECB">
      <w:pPr>
        <w:numPr>
          <w:ilvl w:val="1"/>
          <w:numId w:val="7"/>
        </w:numPr>
        <w:spacing w:after="120"/>
        <w:rPr>
          <w:rFonts w:ascii="Arial" w:hAnsi="Arial" w:cs="Arial"/>
        </w:rPr>
      </w:pPr>
      <w:r>
        <w:rPr>
          <w:rFonts w:ascii="Arial" w:hAnsi="Arial" w:cs="Arial"/>
        </w:rPr>
        <w:t>Section 9.19.1</w:t>
      </w:r>
    </w:p>
    <w:p w14:paraId="656BBAB4" w14:textId="77777777" w:rsidR="00812ECB" w:rsidRDefault="00812ECB" w:rsidP="00812ECB">
      <w:pPr>
        <w:numPr>
          <w:ilvl w:val="0"/>
          <w:numId w:val="7"/>
        </w:numPr>
        <w:rPr>
          <w:rFonts w:ascii="Arial" w:hAnsi="Arial" w:cs="Arial"/>
        </w:rPr>
      </w:pPr>
      <w:r>
        <w:rPr>
          <w:rFonts w:ascii="Arial" w:hAnsi="Arial" w:cs="Arial"/>
        </w:rPr>
        <w:t xml:space="preserve">NPRR1204, </w:t>
      </w:r>
      <w:r w:rsidRPr="00093ED8">
        <w:rPr>
          <w:rFonts w:ascii="Arial" w:hAnsi="Arial" w:cs="Arial"/>
        </w:rPr>
        <w:t>Considerations of State of Charge with Real-Time Co-Optimization Implementation</w:t>
      </w:r>
      <w:r>
        <w:rPr>
          <w:rFonts w:ascii="Arial" w:hAnsi="Arial" w:cs="Arial"/>
        </w:rPr>
        <w:t xml:space="preserve"> (incorporated 3/1/24)</w:t>
      </w:r>
    </w:p>
    <w:p w14:paraId="70E6854C" w14:textId="77777777" w:rsidR="00812ECB" w:rsidRDefault="00812ECB" w:rsidP="00812ECB">
      <w:pPr>
        <w:numPr>
          <w:ilvl w:val="1"/>
          <w:numId w:val="7"/>
        </w:numPr>
        <w:rPr>
          <w:rFonts w:ascii="Arial" w:hAnsi="Arial" w:cs="Arial"/>
        </w:rPr>
      </w:pPr>
      <w:r>
        <w:rPr>
          <w:rFonts w:ascii="Arial" w:hAnsi="Arial" w:cs="Arial"/>
        </w:rPr>
        <w:t>Section 3.2.5</w:t>
      </w:r>
    </w:p>
    <w:p w14:paraId="5694A2C1" w14:textId="77777777" w:rsidR="00812ECB" w:rsidRDefault="00812ECB" w:rsidP="00812ECB">
      <w:pPr>
        <w:numPr>
          <w:ilvl w:val="1"/>
          <w:numId w:val="7"/>
        </w:numPr>
        <w:rPr>
          <w:rFonts w:ascii="Arial" w:hAnsi="Arial" w:cs="Arial"/>
        </w:rPr>
      </w:pPr>
      <w:r>
        <w:rPr>
          <w:rFonts w:ascii="Arial" w:hAnsi="Arial" w:cs="Arial"/>
        </w:rPr>
        <w:t>Section 3.9.1</w:t>
      </w:r>
    </w:p>
    <w:p w14:paraId="1F34A08E" w14:textId="77777777" w:rsidR="00812ECB" w:rsidRDefault="00812ECB" w:rsidP="00812ECB">
      <w:pPr>
        <w:numPr>
          <w:ilvl w:val="1"/>
          <w:numId w:val="7"/>
        </w:numPr>
        <w:rPr>
          <w:rFonts w:ascii="Arial" w:hAnsi="Arial" w:cs="Arial"/>
        </w:rPr>
      </w:pPr>
      <w:r>
        <w:rPr>
          <w:rFonts w:ascii="Arial" w:hAnsi="Arial" w:cs="Arial"/>
        </w:rPr>
        <w:t>Section 6.5.7.3</w:t>
      </w:r>
    </w:p>
    <w:p w14:paraId="41002447" w14:textId="77777777" w:rsidR="00812ECB" w:rsidRDefault="00812ECB" w:rsidP="00812ECB">
      <w:pPr>
        <w:numPr>
          <w:ilvl w:val="1"/>
          <w:numId w:val="7"/>
        </w:numPr>
        <w:spacing w:after="120"/>
        <w:rPr>
          <w:rFonts w:ascii="Arial" w:hAnsi="Arial" w:cs="Arial"/>
        </w:rPr>
      </w:pPr>
      <w:r>
        <w:rPr>
          <w:rFonts w:ascii="Arial" w:hAnsi="Arial" w:cs="Arial"/>
        </w:rPr>
        <w:t>Section 6.5.7.5</w:t>
      </w:r>
    </w:p>
    <w:p w14:paraId="3D7C9694" w14:textId="77777777" w:rsidR="00812ECB" w:rsidRPr="007B0853" w:rsidRDefault="00812ECB" w:rsidP="00812ECB">
      <w:pPr>
        <w:numPr>
          <w:ilvl w:val="0"/>
          <w:numId w:val="7"/>
        </w:numPr>
        <w:rPr>
          <w:rFonts w:ascii="Arial" w:hAnsi="Arial" w:cs="Arial"/>
        </w:rPr>
      </w:pPr>
      <w:r>
        <w:rPr>
          <w:rFonts w:ascii="Arial" w:hAnsi="Arial" w:cs="Arial"/>
        </w:rPr>
        <w:t xml:space="preserve">NPRR1211, </w:t>
      </w:r>
      <w:r w:rsidRPr="007C392D">
        <w:rPr>
          <w:rFonts w:ascii="Arial" w:hAnsi="Arial" w:cs="Arial"/>
        </w:rPr>
        <w:t xml:space="preserve">Move OBD to Section 22 – Methodology for Setting Maximum Shadow Prices </w:t>
      </w:r>
      <w:r w:rsidRPr="007B0853">
        <w:rPr>
          <w:rFonts w:ascii="Arial" w:hAnsi="Arial" w:cs="Arial"/>
        </w:rPr>
        <w:t>for Network and Power Balance Constraints (incorporated 5/1/24)</w:t>
      </w:r>
    </w:p>
    <w:p w14:paraId="6FA97CFC" w14:textId="77777777" w:rsidR="00812ECB" w:rsidRPr="007B0853" w:rsidRDefault="00812ECB" w:rsidP="00812ECB">
      <w:pPr>
        <w:numPr>
          <w:ilvl w:val="1"/>
          <w:numId w:val="7"/>
        </w:numPr>
        <w:spacing w:after="120"/>
        <w:rPr>
          <w:rFonts w:ascii="Arial" w:hAnsi="Arial" w:cs="Arial"/>
        </w:rPr>
      </w:pPr>
      <w:r w:rsidRPr="007B0853">
        <w:rPr>
          <w:rFonts w:ascii="Arial" w:hAnsi="Arial" w:cs="Arial"/>
        </w:rPr>
        <w:t>Section 4.5.1</w:t>
      </w:r>
    </w:p>
    <w:p w14:paraId="2D9B9927" w14:textId="5FE7EBF8" w:rsidR="00484B93" w:rsidRDefault="00484B93" w:rsidP="00484B93">
      <w:pPr>
        <w:numPr>
          <w:ilvl w:val="0"/>
          <w:numId w:val="7"/>
        </w:numPr>
        <w:rPr>
          <w:rFonts w:ascii="Arial" w:hAnsi="Arial" w:cs="Arial"/>
        </w:rPr>
      </w:pPr>
      <w:r w:rsidRPr="007B0853">
        <w:rPr>
          <w:rFonts w:ascii="Arial" w:hAnsi="Arial" w:cs="Arial"/>
        </w:rPr>
        <w:t>NPRR1218, REC Program</w:t>
      </w:r>
      <w:r w:rsidRPr="000427E4">
        <w:rPr>
          <w:rFonts w:ascii="Arial" w:hAnsi="Arial" w:cs="Arial"/>
        </w:rPr>
        <w:t xml:space="preserve"> Changes Per P.U.C. SUBST. R. 25.173, Renewable Energy Credit Program</w:t>
      </w:r>
      <w:r>
        <w:rPr>
          <w:rFonts w:ascii="Arial" w:hAnsi="Arial" w:cs="Arial"/>
        </w:rPr>
        <w:t xml:space="preserve"> (incorporated 8/1/24)</w:t>
      </w:r>
    </w:p>
    <w:p w14:paraId="2B4AF0AF" w14:textId="452B6E62" w:rsidR="00484B93" w:rsidRPr="00484B93" w:rsidRDefault="00484B93" w:rsidP="00484B93">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1.3.1.1</w:t>
      </w:r>
    </w:p>
    <w:p w14:paraId="542CCBDA" w14:textId="77777777" w:rsidR="00812ECB" w:rsidRDefault="00812ECB" w:rsidP="008C7683">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55955139"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214, </w:t>
      </w:r>
      <w:r w:rsidRPr="007C392D">
        <w:rPr>
          <w:rFonts w:ascii="Arial" w:hAnsi="Arial" w:cs="Arial"/>
        </w:rPr>
        <w:t>Reliability Deployment Price Adder Fix to Provide Locational Price Signals, Reduce Uplift and Risk</w:t>
      </w:r>
    </w:p>
    <w:p w14:paraId="5C59C82E" w14:textId="77777777" w:rsidR="00812ECB" w:rsidRPr="00227F22" w:rsidRDefault="00812ECB" w:rsidP="00812ECB">
      <w:pPr>
        <w:numPr>
          <w:ilvl w:val="1"/>
          <w:numId w:val="7"/>
        </w:numPr>
        <w:spacing w:after="120"/>
        <w:rPr>
          <w:rFonts w:ascii="Arial" w:hAnsi="Arial" w:cs="Arial"/>
        </w:rPr>
      </w:pPr>
      <w:r w:rsidRPr="00A17C62">
        <w:rPr>
          <w:rFonts w:ascii="Arial" w:hAnsi="Arial" w:cs="Arial"/>
        </w:rPr>
        <w:t>Section 6.5.7.3.1</w:t>
      </w:r>
    </w:p>
    <w:p w14:paraId="7B6169B2" w14:textId="77777777" w:rsidR="00812ECB" w:rsidRDefault="00812ECB" w:rsidP="00812ECB">
      <w:pPr>
        <w:numPr>
          <w:ilvl w:val="0"/>
          <w:numId w:val="7"/>
        </w:numPr>
        <w:rPr>
          <w:rFonts w:ascii="Arial" w:hAnsi="Arial" w:cs="Arial"/>
        </w:rPr>
      </w:pPr>
      <w:r>
        <w:rPr>
          <w:rFonts w:ascii="Arial" w:hAnsi="Arial" w:cs="Arial"/>
        </w:rPr>
        <w:t xml:space="preserve">NPRR1215, </w:t>
      </w:r>
      <w:r w:rsidRPr="007C392D">
        <w:rPr>
          <w:rFonts w:ascii="Arial" w:hAnsi="Arial" w:cs="Arial"/>
        </w:rPr>
        <w:t>Clarifications to the Day-Ahead Market (DAM) Energy-Only Offer Calculation</w:t>
      </w:r>
    </w:p>
    <w:p w14:paraId="6320BB76" w14:textId="77777777" w:rsidR="00812ECB" w:rsidRDefault="00812ECB" w:rsidP="00812ECB">
      <w:pPr>
        <w:numPr>
          <w:ilvl w:val="1"/>
          <w:numId w:val="7"/>
        </w:numPr>
        <w:spacing w:after="120"/>
        <w:rPr>
          <w:rFonts w:ascii="Arial" w:hAnsi="Arial" w:cs="Arial"/>
        </w:rPr>
      </w:pPr>
      <w:r>
        <w:rPr>
          <w:rFonts w:ascii="Arial" w:hAnsi="Arial" w:cs="Arial"/>
        </w:rPr>
        <w:t>Section 4.4.10</w:t>
      </w:r>
    </w:p>
    <w:p w14:paraId="0CDDF670"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225, </w:t>
      </w:r>
      <w:r w:rsidRPr="004F560C">
        <w:rPr>
          <w:rFonts w:ascii="Arial" w:hAnsi="Arial" w:cs="Arial"/>
        </w:rPr>
        <w:t>Exclusion of Lubbock Load from Securitization Charges</w:t>
      </w:r>
    </w:p>
    <w:p w14:paraId="3A43D8F7"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26.2</w:t>
      </w:r>
    </w:p>
    <w:p w14:paraId="57E750FF"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235, </w:t>
      </w:r>
      <w:r w:rsidRPr="004C4CCD">
        <w:rPr>
          <w:rFonts w:ascii="Arial" w:hAnsi="Arial" w:cs="Arial"/>
        </w:rPr>
        <w:t>Dispatchable Reliability Reserve Service as a Stand-Alone Ancillary Service</w:t>
      </w:r>
    </w:p>
    <w:p w14:paraId="601B3B99" w14:textId="77777777" w:rsidR="00812ECB" w:rsidRDefault="00812ECB" w:rsidP="00812ECB">
      <w:pPr>
        <w:numPr>
          <w:ilvl w:val="1"/>
          <w:numId w:val="7"/>
        </w:numPr>
        <w:rPr>
          <w:rFonts w:ascii="Arial" w:hAnsi="Arial" w:cs="Arial"/>
        </w:rPr>
      </w:pPr>
      <w:r w:rsidRPr="00A17C62">
        <w:rPr>
          <w:rFonts w:ascii="Arial" w:hAnsi="Arial" w:cs="Arial"/>
        </w:rPr>
        <w:t xml:space="preserve">Section </w:t>
      </w:r>
      <w:r>
        <w:rPr>
          <w:rFonts w:ascii="Arial" w:hAnsi="Arial" w:cs="Arial"/>
        </w:rPr>
        <w:t>3.9.1</w:t>
      </w:r>
    </w:p>
    <w:p w14:paraId="0FCA4B2E" w14:textId="77777777" w:rsidR="00812ECB" w:rsidRDefault="00812ECB" w:rsidP="00812ECB">
      <w:pPr>
        <w:numPr>
          <w:ilvl w:val="1"/>
          <w:numId w:val="7"/>
        </w:numPr>
        <w:rPr>
          <w:rFonts w:ascii="Arial" w:hAnsi="Arial" w:cs="Arial"/>
        </w:rPr>
      </w:pPr>
      <w:r>
        <w:rPr>
          <w:rFonts w:ascii="Arial" w:hAnsi="Arial" w:cs="Arial"/>
        </w:rPr>
        <w:t>Section 4.4.7.2</w:t>
      </w:r>
    </w:p>
    <w:p w14:paraId="5EB2DB15" w14:textId="77777777" w:rsidR="00812ECB" w:rsidRDefault="00812ECB" w:rsidP="00812ECB">
      <w:pPr>
        <w:numPr>
          <w:ilvl w:val="1"/>
          <w:numId w:val="7"/>
        </w:numPr>
        <w:rPr>
          <w:rFonts w:ascii="Arial" w:hAnsi="Arial" w:cs="Arial"/>
        </w:rPr>
      </w:pPr>
      <w:r>
        <w:rPr>
          <w:rFonts w:ascii="Arial" w:hAnsi="Arial" w:cs="Arial"/>
        </w:rPr>
        <w:t>Section 4.5.1</w:t>
      </w:r>
    </w:p>
    <w:p w14:paraId="0E8B9763" w14:textId="77777777" w:rsidR="00812ECB" w:rsidRDefault="00812ECB" w:rsidP="00812ECB">
      <w:pPr>
        <w:numPr>
          <w:ilvl w:val="1"/>
          <w:numId w:val="7"/>
        </w:numPr>
        <w:rPr>
          <w:rFonts w:ascii="Arial" w:hAnsi="Arial" w:cs="Arial"/>
        </w:rPr>
      </w:pPr>
      <w:r>
        <w:rPr>
          <w:rFonts w:ascii="Arial" w:hAnsi="Arial" w:cs="Arial"/>
        </w:rPr>
        <w:t>Section 6.5.7.3.1</w:t>
      </w:r>
    </w:p>
    <w:p w14:paraId="1C3B73E1" w14:textId="77777777" w:rsidR="00812ECB" w:rsidRDefault="00812ECB" w:rsidP="00812ECB">
      <w:pPr>
        <w:numPr>
          <w:ilvl w:val="1"/>
          <w:numId w:val="7"/>
        </w:numPr>
        <w:rPr>
          <w:rFonts w:ascii="Arial" w:hAnsi="Arial" w:cs="Arial"/>
        </w:rPr>
      </w:pPr>
      <w:r>
        <w:rPr>
          <w:rFonts w:ascii="Arial" w:hAnsi="Arial" w:cs="Arial"/>
        </w:rPr>
        <w:t>Section 6.5.7.5</w:t>
      </w:r>
    </w:p>
    <w:p w14:paraId="2FD93A15" w14:textId="77777777" w:rsidR="00812ECB" w:rsidRDefault="00812ECB" w:rsidP="00812ECB">
      <w:pPr>
        <w:numPr>
          <w:ilvl w:val="1"/>
          <w:numId w:val="7"/>
        </w:numPr>
        <w:spacing w:after="120"/>
        <w:rPr>
          <w:rFonts w:ascii="Arial" w:hAnsi="Arial" w:cs="Arial"/>
        </w:rPr>
      </w:pPr>
      <w:r>
        <w:rPr>
          <w:rFonts w:ascii="Arial" w:hAnsi="Arial" w:cs="Arial"/>
        </w:rPr>
        <w:t>Section 9.14.10</w:t>
      </w:r>
    </w:p>
    <w:p w14:paraId="3B960C13"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238, </w:t>
      </w:r>
      <w:r w:rsidRPr="004C4CCD">
        <w:rPr>
          <w:rFonts w:ascii="Arial" w:hAnsi="Arial" w:cs="Arial"/>
        </w:rPr>
        <w:t>Voluntary Registration of Loads with Curtailable Load Capabilities</w:t>
      </w:r>
    </w:p>
    <w:p w14:paraId="065A0395"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6.5.7.3.1</w:t>
      </w:r>
    </w:p>
    <w:p w14:paraId="464813F7"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239, </w:t>
      </w:r>
      <w:r w:rsidRPr="004C4CCD">
        <w:rPr>
          <w:rFonts w:ascii="Arial" w:hAnsi="Arial" w:cs="Arial"/>
        </w:rPr>
        <w:t>Access to Market Information</w:t>
      </w:r>
    </w:p>
    <w:p w14:paraId="5632C458"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4.5.3</w:t>
      </w:r>
    </w:p>
    <w:p w14:paraId="74A34719"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240, </w:t>
      </w:r>
      <w:r w:rsidRPr="004C4CCD">
        <w:rPr>
          <w:rFonts w:ascii="Arial" w:hAnsi="Arial" w:cs="Arial"/>
        </w:rPr>
        <w:t>Access to Transmission Planning Information</w:t>
      </w:r>
    </w:p>
    <w:p w14:paraId="36EB6FD6"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6.3.1</w:t>
      </w:r>
    </w:p>
    <w:p w14:paraId="1D752CF9" w14:textId="7CF820C5" w:rsidR="00764BDC" w:rsidRDefault="00764BDC" w:rsidP="00764BDC">
      <w:pPr>
        <w:numPr>
          <w:ilvl w:val="0"/>
          <w:numId w:val="7"/>
        </w:numPr>
        <w:tabs>
          <w:tab w:val="left" w:pos="7560"/>
        </w:tabs>
        <w:spacing w:before="120"/>
        <w:rPr>
          <w:rFonts w:ascii="Arial" w:hAnsi="Arial" w:cs="Arial"/>
        </w:rPr>
      </w:pPr>
      <w:r>
        <w:rPr>
          <w:rFonts w:ascii="Arial" w:hAnsi="Arial" w:cs="Arial"/>
        </w:rPr>
        <w:t xml:space="preserve">NPRR1244, </w:t>
      </w:r>
      <w:r w:rsidRPr="00764BDC">
        <w:rPr>
          <w:rFonts w:ascii="Arial" w:hAnsi="Arial" w:cs="Arial"/>
        </w:rPr>
        <w:t>Related to NOGRR263, Clarification of Controllable Load Resource Primary Frequency Response Responsibilities</w:t>
      </w:r>
    </w:p>
    <w:p w14:paraId="334B04F4" w14:textId="77777777" w:rsidR="00764BDC" w:rsidRDefault="00764BDC" w:rsidP="00764BDC">
      <w:pPr>
        <w:numPr>
          <w:ilvl w:val="1"/>
          <w:numId w:val="7"/>
        </w:numPr>
        <w:rPr>
          <w:rFonts w:ascii="Arial" w:hAnsi="Arial" w:cs="Arial"/>
        </w:rPr>
      </w:pPr>
      <w:r>
        <w:rPr>
          <w:rFonts w:ascii="Arial" w:hAnsi="Arial" w:cs="Arial"/>
        </w:rPr>
        <w:t>Section 3.6.1</w:t>
      </w:r>
    </w:p>
    <w:p w14:paraId="6009DCD4" w14:textId="77777777" w:rsidR="00764BDC" w:rsidRDefault="00764BDC" w:rsidP="00764BDC">
      <w:pPr>
        <w:numPr>
          <w:ilvl w:val="1"/>
          <w:numId w:val="7"/>
        </w:numPr>
        <w:spacing w:after="120"/>
        <w:rPr>
          <w:rFonts w:ascii="Arial" w:hAnsi="Arial" w:cs="Arial"/>
        </w:rPr>
      </w:pPr>
      <w:r>
        <w:rPr>
          <w:rFonts w:ascii="Arial" w:hAnsi="Arial" w:cs="Arial"/>
        </w:rPr>
        <w:t>Section 6.5.7.5</w:t>
      </w:r>
    </w:p>
    <w:p w14:paraId="66D67CA2" w14:textId="4E606D43" w:rsidR="00764BDC" w:rsidRDefault="00764BDC" w:rsidP="00764BDC">
      <w:pPr>
        <w:numPr>
          <w:ilvl w:val="0"/>
          <w:numId w:val="7"/>
        </w:numPr>
        <w:rPr>
          <w:rFonts w:ascii="Arial" w:hAnsi="Arial" w:cs="Arial"/>
        </w:rPr>
      </w:pPr>
      <w:r>
        <w:rPr>
          <w:rFonts w:ascii="Arial" w:hAnsi="Arial" w:cs="Arial"/>
        </w:rPr>
        <w:t xml:space="preserve">NPRR1245, </w:t>
      </w:r>
      <w:r w:rsidRPr="00764BDC">
        <w:rPr>
          <w:rFonts w:ascii="Arial" w:hAnsi="Arial" w:cs="Arial"/>
        </w:rPr>
        <w:t>Additional Clarifying Revisions to Real-Time Co-Optimization</w:t>
      </w:r>
    </w:p>
    <w:p w14:paraId="4D784830" w14:textId="77777777" w:rsidR="00764BDC" w:rsidRDefault="00764BDC" w:rsidP="00764BDC">
      <w:pPr>
        <w:numPr>
          <w:ilvl w:val="1"/>
          <w:numId w:val="7"/>
        </w:numPr>
        <w:rPr>
          <w:rFonts w:ascii="Arial" w:hAnsi="Arial" w:cs="Arial"/>
        </w:rPr>
      </w:pPr>
      <w:r>
        <w:rPr>
          <w:rFonts w:ascii="Arial" w:hAnsi="Arial" w:cs="Arial"/>
        </w:rPr>
        <w:t>Section 4.4.7.2</w:t>
      </w:r>
    </w:p>
    <w:p w14:paraId="1A764483" w14:textId="77777777" w:rsidR="00764BDC" w:rsidRDefault="00764BDC" w:rsidP="00764BDC">
      <w:pPr>
        <w:numPr>
          <w:ilvl w:val="1"/>
          <w:numId w:val="7"/>
        </w:numPr>
        <w:rPr>
          <w:rFonts w:ascii="Arial" w:hAnsi="Arial" w:cs="Arial"/>
        </w:rPr>
      </w:pPr>
      <w:r>
        <w:rPr>
          <w:rFonts w:ascii="Arial" w:hAnsi="Arial" w:cs="Arial"/>
        </w:rPr>
        <w:t>Section 6.5.7.3.1</w:t>
      </w:r>
    </w:p>
    <w:p w14:paraId="462F1EB8" w14:textId="77777777" w:rsidR="00764BDC" w:rsidRDefault="00764BDC" w:rsidP="00764BDC">
      <w:pPr>
        <w:numPr>
          <w:ilvl w:val="1"/>
          <w:numId w:val="7"/>
        </w:numPr>
        <w:rPr>
          <w:rFonts w:ascii="Arial" w:hAnsi="Arial" w:cs="Arial"/>
        </w:rPr>
      </w:pPr>
      <w:r>
        <w:rPr>
          <w:rFonts w:ascii="Arial" w:hAnsi="Arial" w:cs="Arial"/>
        </w:rPr>
        <w:t>Section 6.6.5.6</w:t>
      </w:r>
    </w:p>
    <w:p w14:paraId="18BA5D7A" w14:textId="77777777" w:rsidR="00764BDC" w:rsidRDefault="00764BDC" w:rsidP="00764BDC">
      <w:pPr>
        <w:numPr>
          <w:ilvl w:val="1"/>
          <w:numId w:val="7"/>
        </w:numPr>
        <w:rPr>
          <w:rFonts w:ascii="Arial" w:hAnsi="Arial" w:cs="Arial"/>
        </w:rPr>
      </w:pPr>
      <w:r>
        <w:rPr>
          <w:rFonts w:ascii="Arial" w:hAnsi="Arial" w:cs="Arial"/>
        </w:rPr>
        <w:t>Section 7.9.3.1</w:t>
      </w:r>
    </w:p>
    <w:p w14:paraId="40A0C2A0" w14:textId="77777777" w:rsidR="00764BDC" w:rsidRDefault="00764BDC" w:rsidP="00764BDC">
      <w:pPr>
        <w:numPr>
          <w:ilvl w:val="1"/>
          <w:numId w:val="7"/>
        </w:numPr>
        <w:spacing w:after="120"/>
        <w:rPr>
          <w:rFonts w:ascii="Arial" w:hAnsi="Arial" w:cs="Arial"/>
        </w:rPr>
      </w:pPr>
      <w:r>
        <w:rPr>
          <w:rFonts w:ascii="Arial" w:hAnsi="Arial" w:cs="Arial"/>
        </w:rPr>
        <w:t>Section 9.14.10</w:t>
      </w:r>
    </w:p>
    <w:p w14:paraId="6FE62FB2" w14:textId="5D054BE4" w:rsidR="00F1539E" w:rsidRDefault="00F1539E" w:rsidP="00F1539E">
      <w:pPr>
        <w:numPr>
          <w:ilvl w:val="0"/>
          <w:numId w:val="7"/>
        </w:numPr>
        <w:rPr>
          <w:rFonts w:ascii="Arial" w:hAnsi="Arial" w:cs="Arial"/>
        </w:rPr>
      </w:pPr>
      <w:r>
        <w:rPr>
          <w:rFonts w:ascii="Arial" w:hAnsi="Arial" w:cs="Arial"/>
        </w:rPr>
        <w:t xml:space="preserve">NPRR1246, </w:t>
      </w:r>
      <w:r w:rsidRPr="00F1539E">
        <w:rPr>
          <w:rFonts w:ascii="Arial" w:hAnsi="Arial" w:cs="Arial"/>
        </w:rPr>
        <w:t>Energy Storage Resource Terminology Alignment for the Single-Model Era</w:t>
      </w:r>
    </w:p>
    <w:p w14:paraId="6CC0A21E" w14:textId="77777777" w:rsidR="00F1539E" w:rsidRDefault="00F1539E" w:rsidP="00F1539E">
      <w:pPr>
        <w:numPr>
          <w:ilvl w:val="1"/>
          <w:numId w:val="7"/>
        </w:numPr>
        <w:rPr>
          <w:rFonts w:ascii="Arial" w:hAnsi="Arial" w:cs="Arial"/>
        </w:rPr>
      </w:pPr>
      <w:r>
        <w:rPr>
          <w:rFonts w:ascii="Arial" w:hAnsi="Arial" w:cs="Arial"/>
        </w:rPr>
        <w:t>Section 1.3.1.1</w:t>
      </w:r>
    </w:p>
    <w:p w14:paraId="35184CD0" w14:textId="77777777" w:rsidR="00F1539E" w:rsidRDefault="00F1539E" w:rsidP="00F1539E">
      <w:pPr>
        <w:numPr>
          <w:ilvl w:val="1"/>
          <w:numId w:val="7"/>
        </w:numPr>
        <w:rPr>
          <w:rFonts w:ascii="Arial" w:hAnsi="Arial" w:cs="Arial"/>
        </w:rPr>
      </w:pPr>
      <w:r>
        <w:rPr>
          <w:rFonts w:ascii="Arial" w:hAnsi="Arial" w:cs="Arial"/>
        </w:rPr>
        <w:t>Section 3.6.1</w:t>
      </w:r>
    </w:p>
    <w:p w14:paraId="0047A168" w14:textId="77777777" w:rsidR="00F1539E" w:rsidRDefault="00F1539E" w:rsidP="00F1539E">
      <w:pPr>
        <w:numPr>
          <w:ilvl w:val="1"/>
          <w:numId w:val="7"/>
        </w:numPr>
        <w:rPr>
          <w:rFonts w:ascii="Arial" w:hAnsi="Arial" w:cs="Arial"/>
        </w:rPr>
      </w:pPr>
      <w:r>
        <w:rPr>
          <w:rFonts w:ascii="Arial" w:hAnsi="Arial" w:cs="Arial"/>
        </w:rPr>
        <w:t>Section 6.5.7.4</w:t>
      </w:r>
    </w:p>
    <w:p w14:paraId="5707BE17" w14:textId="77777777" w:rsidR="00F1539E" w:rsidRDefault="00F1539E" w:rsidP="00F1539E">
      <w:pPr>
        <w:numPr>
          <w:ilvl w:val="1"/>
          <w:numId w:val="7"/>
        </w:numPr>
        <w:rPr>
          <w:rFonts w:ascii="Arial" w:hAnsi="Arial" w:cs="Arial"/>
        </w:rPr>
      </w:pPr>
      <w:r>
        <w:rPr>
          <w:rFonts w:ascii="Arial" w:hAnsi="Arial" w:cs="Arial"/>
        </w:rPr>
        <w:t>Section 6.5.7.6.2.3</w:t>
      </w:r>
    </w:p>
    <w:p w14:paraId="5F1451BF" w14:textId="77777777" w:rsidR="00F1539E" w:rsidRDefault="00F1539E" w:rsidP="00F1539E">
      <w:pPr>
        <w:numPr>
          <w:ilvl w:val="1"/>
          <w:numId w:val="7"/>
        </w:numPr>
        <w:rPr>
          <w:rFonts w:ascii="Arial" w:hAnsi="Arial" w:cs="Arial"/>
        </w:rPr>
      </w:pPr>
      <w:r>
        <w:rPr>
          <w:rFonts w:ascii="Arial" w:hAnsi="Arial" w:cs="Arial"/>
        </w:rPr>
        <w:t>Section 8.1.1.1</w:t>
      </w:r>
    </w:p>
    <w:p w14:paraId="2990E900" w14:textId="77777777" w:rsidR="00F1539E" w:rsidRDefault="00F1539E" w:rsidP="00F1539E">
      <w:pPr>
        <w:numPr>
          <w:ilvl w:val="1"/>
          <w:numId w:val="7"/>
        </w:numPr>
        <w:rPr>
          <w:rFonts w:ascii="Arial" w:hAnsi="Arial" w:cs="Arial"/>
        </w:rPr>
      </w:pPr>
      <w:r>
        <w:rPr>
          <w:rFonts w:ascii="Arial" w:hAnsi="Arial" w:cs="Arial"/>
        </w:rPr>
        <w:t>Section 9.19.1</w:t>
      </w:r>
    </w:p>
    <w:p w14:paraId="37476BF5" w14:textId="77777777" w:rsidR="00F1539E" w:rsidRDefault="00F1539E" w:rsidP="00F1539E">
      <w:pPr>
        <w:numPr>
          <w:ilvl w:val="1"/>
          <w:numId w:val="7"/>
        </w:numPr>
        <w:rPr>
          <w:rFonts w:ascii="Arial" w:hAnsi="Arial" w:cs="Arial"/>
        </w:rPr>
      </w:pPr>
      <w:r>
        <w:rPr>
          <w:rFonts w:ascii="Arial" w:hAnsi="Arial" w:cs="Arial"/>
        </w:rPr>
        <w:lastRenderedPageBreak/>
        <w:t>Section 10.2.2</w:t>
      </w:r>
    </w:p>
    <w:p w14:paraId="4A05705E" w14:textId="77777777" w:rsidR="00F1539E" w:rsidRDefault="00F1539E" w:rsidP="00F1539E">
      <w:pPr>
        <w:numPr>
          <w:ilvl w:val="1"/>
          <w:numId w:val="7"/>
        </w:numPr>
        <w:rPr>
          <w:rFonts w:ascii="Arial" w:hAnsi="Arial" w:cs="Arial"/>
        </w:rPr>
      </w:pPr>
      <w:r>
        <w:rPr>
          <w:rFonts w:ascii="Arial" w:hAnsi="Arial" w:cs="Arial"/>
        </w:rPr>
        <w:t>Section 10.3.2.3</w:t>
      </w:r>
    </w:p>
    <w:p w14:paraId="14C2BFF6" w14:textId="16090242" w:rsidR="00F1539E" w:rsidRDefault="00F1539E" w:rsidP="00F1539E">
      <w:pPr>
        <w:numPr>
          <w:ilvl w:val="1"/>
          <w:numId w:val="7"/>
        </w:numPr>
        <w:spacing w:after="120"/>
        <w:rPr>
          <w:rFonts w:ascii="Arial" w:hAnsi="Arial" w:cs="Arial"/>
        </w:rPr>
      </w:pPr>
      <w:r>
        <w:rPr>
          <w:rFonts w:ascii="Arial" w:hAnsi="Arial" w:cs="Arial"/>
        </w:rPr>
        <w:t>Section 26.2</w:t>
      </w:r>
    </w:p>
    <w:p w14:paraId="00824A67" w14:textId="070A9F7F" w:rsidR="00CF41AA" w:rsidRDefault="00CF41AA" w:rsidP="00CF41AA">
      <w:pPr>
        <w:numPr>
          <w:ilvl w:val="0"/>
          <w:numId w:val="7"/>
        </w:numPr>
        <w:rPr>
          <w:rFonts w:ascii="Arial" w:hAnsi="Arial" w:cs="Arial"/>
        </w:rPr>
      </w:pPr>
      <w:r w:rsidRPr="00A17C62">
        <w:rPr>
          <w:rFonts w:ascii="Arial" w:hAnsi="Arial" w:cs="Arial"/>
        </w:rPr>
        <w:t>NPRR1</w:t>
      </w:r>
      <w:r>
        <w:rPr>
          <w:rFonts w:ascii="Arial" w:hAnsi="Arial" w:cs="Arial"/>
        </w:rPr>
        <w:t>250,</w:t>
      </w:r>
      <w:r w:rsidRPr="00CF41AA">
        <w:t xml:space="preserve"> </w:t>
      </w:r>
      <w:r w:rsidRPr="00CF41AA">
        <w:rPr>
          <w:rFonts w:ascii="Arial" w:hAnsi="Arial" w:cs="Arial"/>
        </w:rPr>
        <w:t>RPS Mandatory Program Termination</w:t>
      </w:r>
    </w:p>
    <w:p w14:paraId="2FB66D6F" w14:textId="3AAACCE7" w:rsidR="00CF41AA" w:rsidRPr="00CF41AA" w:rsidRDefault="00CF41AA" w:rsidP="00CF41AA">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DB0DD26" w14:textId="77777777">
        <w:trPr>
          <w:trHeight w:val="350"/>
        </w:trPr>
        <w:tc>
          <w:tcPr>
            <w:tcW w:w="10440" w:type="dxa"/>
            <w:tcBorders>
              <w:bottom w:val="single" w:sz="4" w:space="0" w:color="auto"/>
            </w:tcBorders>
            <w:shd w:val="clear" w:color="auto" w:fill="FFFFFF"/>
            <w:vAlign w:val="center"/>
          </w:tcPr>
          <w:p w14:paraId="680AB439" w14:textId="77777777" w:rsidR="009A3772" w:rsidRDefault="009A3772">
            <w:pPr>
              <w:pStyle w:val="Header"/>
              <w:jc w:val="center"/>
            </w:pPr>
            <w:r>
              <w:t>Proposed Protocol Language Revision</w:t>
            </w:r>
          </w:p>
        </w:tc>
      </w:tr>
    </w:tbl>
    <w:p w14:paraId="1DB117D9"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0" w:name="_Toc141685007"/>
      <w:bookmarkStart w:id="1" w:name="_Toc73088718"/>
      <w:commentRangeStart w:id="2"/>
      <w:r w:rsidRPr="00812ECB">
        <w:rPr>
          <w:b/>
          <w:bCs/>
          <w:snapToGrid w:val="0"/>
          <w:szCs w:val="20"/>
        </w:rPr>
        <w:t>1.3.1.1</w:t>
      </w:r>
      <w:commentRangeEnd w:id="2"/>
      <w:r w:rsidR="00F8031C">
        <w:rPr>
          <w:rStyle w:val="CommentReference"/>
        </w:rPr>
        <w:commentReference w:id="2"/>
      </w:r>
      <w:r w:rsidRPr="00812ECB">
        <w:rPr>
          <w:b/>
          <w:bCs/>
          <w:snapToGrid w:val="0"/>
          <w:szCs w:val="20"/>
        </w:rPr>
        <w:tab/>
        <w:t>Items Considered Protected Information</w:t>
      </w:r>
      <w:bookmarkEnd w:id="0"/>
      <w:bookmarkEnd w:id="1"/>
      <w:r w:rsidRPr="00812ECB">
        <w:rPr>
          <w:b/>
          <w:bCs/>
          <w:snapToGrid w:val="0"/>
          <w:szCs w:val="20"/>
        </w:rPr>
        <w:t xml:space="preserve"> </w:t>
      </w:r>
    </w:p>
    <w:p w14:paraId="2DECAA63" w14:textId="77777777" w:rsidR="00812ECB" w:rsidRPr="00812ECB" w:rsidRDefault="00812ECB" w:rsidP="00812ECB">
      <w:pPr>
        <w:spacing w:after="240"/>
        <w:ind w:left="720" w:hanging="720"/>
        <w:rPr>
          <w:iCs/>
          <w:szCs w:val="20"/>
        </w:rPr>
      </w:pPr>
      <w:bookmarkStart w:id="3" w:name="_Toc73847662"/>
      <w:bookmarkStart w:id="4" w:name="_Toc118224377"/>
      <w:bookmarkStart w:id="5" w:name="_Toc118909445"/>
      <w:bookmarkStart w:id="6" w:name="_Toc205190238"/>
      <w:r w:rsidRPr="00812ECB">
        <w:rPr>
          <w:iCs/>
          <w:szCs w:val="20"/>
        </w:rPr>
        <w:t>(1)</w:t>
      </w:r>
      <w:r w:rsidRPr="00812ECB">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B516789" w14:textId="77777777" w:rsidR="00812ECB" w:rsidRPr="00812ECB" w:rsidRDefault="00812ECB" w:rsidP="00812ECB">
      <w:pPr>
        <w:spacing w:after="240"/>
        <w:ind w:left="1440" w:hanging="720"/>
        <w:rPr>
          <w:szCs w:val="20"/>
        </w:rPr>
      </w:pPr>
      <w:r w:rsidRPr="00812ECB">
        <w:rPr>
          <w:szCs w:val="20"/>
        </w:rPr>
        <w:t>(a)</w:t>
      </w:r>
      <w:r w:rsidRPr="00812ECB">
        <w:rPr>
          <w:szCs w:val="20"/>
        </w:rPr>
        <w:tab/>
        <w:t>Base Points, as calculated by ERCOT.  The Protected Information status of this information shall expire 60 days after the applicable Operating Day;</w:t>
      </w:r>
    </w:p>
    <w:p w14:paraId="2CFDEF3A" w14:textId="77777777" w:rsidR="00812ECB" w:rsidRPr="00812ECB" w:rsidRDefault="00812ECB" w:rsidP="00812ECB">
      <w:pPr>
        <w:spacing w:after="240"/>
        <w:ind w:left="1440" w:hanging="720"/>
        <w:rPr>
          <w:szCs w:val="20"/>
        </w:rPr>
      </w:pPr>
      <w:r w:rsidRPr="00812ECB">
        <w:rPr>
          <w:szCs w:val="20"/>
        </w:rPr>
        <w:t>(b)</w:t>
      </w:r>
      <w:r w:rsidRPr="00812ECB">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4CF52AC" w14:textId="77777777" w:rsidR="00812ECB" w:rsidRPr="00812ECB" w:rsidRDefault="00812ECB" w:rsidP="00812ECB">
      <w:pPr>
        <w:spacing w:after="240"/>
        <w:ind w:left="2160" w:hanging="720"/>
        <w:rPr>
          <w:szCs w:val="20"/>
        </w:rPr>
      </w:pPr>
      <w:r w:rsidRPr="00812ECB">
        <w:rPr>
          <w:szCs w:val="20"/>
        </w:rPr>
        <w:t>(i)</w:t>
      </w:r>
      <w:r w:rsidRPr="00812ECB">
        <w:rPr>
          <w:szCs w:val="20"/>
        </w:rPr>
        <w:tab/>
        <w:t>Ancillary Service Offers by Operating Hour for each Resource for all Ancillary Services submitted for the Day-Ahead Market (DAM) or any Supplemental Ancillary Services Market (SASM);</w:t>
      </w:r>
    </w:p>
    <w:p w14:paraId="40A358B7" w14:textId="77777777" w:rsidR="00812ECB" w:rsidRPr="00812ECB" w:rsidRDefault="00812ECB" w:rsidP="00812ECB">
      <w:pPr>
        <w:spacing w:after="240"/>
        <w:ind w:left="2160" w:hanging="720"/>
        <w:rPr>
          <w:szCs w:val="20"/>
        </w:rPr>
      </w:pPr>
      <w:r w:rsidRPr="00812ECB">
        <w:rPr>
          <w:szCs w:val="20"/>
        </w:rPr>
        <w:t>(ii)</w:t>
      </w:r>
      <w:r w:rsidRPr="00812ECB">
        <w:rPr>
          <w:szCs w:val="20"/>
        </w:rPr>
        <w:tab/>
        <w:t>The quantity of Ancillary Service offered by Operating Hour for each Resource for all Ancillary Service submitted for the DAM or any SASM; and</w:t>
      </w:r>
    </w:p>
    <w:p w14:paraId="558F4237" w14:textId="77777777" w:rsidR="00812ECB" w:rsidRPr="00812ECB" w:rsidRDefault="00812ECB" w:rsidP="00812ECB">
      <w:pPr>
        <w:spacing w:after="240"/>
        <w:ind w:left="2160" w:hanging="720"/>
        <w:rPr>
          <w:szCs w:val="20"/>
        </w:rPr>
      </w:pPr>
      <w:r w:rsidRPr="00812ECB">
        <w:rPr>
          <w:szCs w:val="20"/>
        </w:rPr>
        <w:t>(iii)</w:t>
      </w:r>
      <w:r w:rsidRPr="00812ECB">
        <w:rPr>
          <w:szCs w:val="20"/>
        </w:rPr>
        <w:tab/>
      </w:r>
      <w:ins w:id="7" w:author="ERCOT" w:date="2023-05-19T14:08:00Z">
        <w:r w:rsidRPr="00812ECB">
          <w:rPr>
            <w:szCs w:val="20"/>
          </w:rPr>
          <w:t xml:space="preserve">The prices and quantities </w:t>
        </w:r>
      </w:ins>
      <w:ins w:id="8" w:author="ERCOT" w:date="2023-05-19T14:09:00Z">
        <w:r w:rsidRPr="00812ECB">
          <w:rPr>
            <w:szCs w:val="20"/>
          </w:rPr>
          <w:t>present</w:t>
        </w:r>
      </w:ins>
      <w:ins w:id="9" w:author="ERCOT" w:date="2023-05-19T14:08:00Z">
        <w:r w:rsidRPr="00812ECB">
          <w:rPr>
            <w:szCs w:val="20"/>
          </w:rPr>
          <w:t>ed in a</w:t>
        </w:r>
      </w:ins>
      <w:ins w:id="10" w:author="ERCOT" w:date="2022-10-14T15:40:00Z">
        <w:r w:rsidRPr="00812ECB">
          <w:rPr>
            <w:szCs w:val="20"/>
          </w:rPr>
          <w:t xml:space="preserve"> Resource’s </w:t>
        </w:r>
      </w:ins>
      <w:r w:rsidRPr="00812ECB">
        <w:rPr>
          <w:szCs w:val="20"/>
        </w:rPr>
        <w:t xml:space="preserve">Energy Offer Curve </w:t>
      </w:r>
      <w:del w:id="11" w:author="ERCOT" w:date="2023-05-19T14:08:00Z">
        <w:r w:rsidRPr="00812ECB" w:rsidDel="002533BD">
          <w:rPr>
            <w:szCs w:val="20"/>
          </w:rPr>
          <w:delText>prices and quantities</w:delText>
        </w:r>
      </w:del>
      <w:ins w:id="12" w:author="ERCOT" w:date="2023-05-19T14:08:00Z">
        <w:r w:rsidRPr="00812ECB">
          <w:t>or</w:t>
        </w:r>
      </w:ins>
      <w:ins w:id="13" w:author="ERCOT" w:date="2022-10-14T15:40:00Z">
        <w:r w:rsidRPr="00812ECB">
          <w:t xml:space="preserve"> Energy Bid Curve</w:t>
        </w:r>
      </w:ins>
      <w:r w:rsidRPr="00812ECB">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590167D"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73EC1ABC" w14:textId="77777777" w:rsidR="00812ECB" w:rsidRPr="00812ECB" w:rsidRDefault="00812ECB" w:rsidP="00812ECB">
            <w:pPr>
              <w:spacing w:before="120" w:after="240"/>
              <w:rPr>
                <w:b/>
                <w:i/>
                <w:szCs w:val="20"/>
              </w:rPr>
            </w:pPr>
            <w:r w:rsidRPr="00812ECB">
              <w:rPr>
                <w:b/>
                <w:i/>
                <w:szCs w:val="20"/>
              </w:rPr>
              <w:t>[NPRR1013:  Replace paragraph (b) above with the following upon system implementation of the Real-Time Co-Optimization (RTC) project:]</w:t>
            </w:r>
          </w:p>
          <w:p w14:paraId="43CA8792" w14:textId="77777777" w:rsidR="00812ECB" w:rsidRPr="00812ECB" w:rsidRDefault="00812ECB" w:rsidP="00812ECB">
            <w:pPr>
              <w:spacing w:after="240"/>
              <w:ind w:left="1440" w:hanging="720"/>
              <w:rPr>
                <w:szCs w:val="20"/>
              </w:rPr>
            </w:pPr>
            <w:r w:rsidRPr="00812ECB">
              <w:rPr>
                <w:szCs w:val="20"/>
              </w:rPr>
              <w:t>(b)</w:t>
            </w:r>
            <w:r w:rsidRPr="00812ECB">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4BBFCDD2"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Ancillary Service Offers by Operating Hour or Security-Constrained Economic Dispatch (SCED) interval for each Resource for all Ancillary </w:t>
            </w:r>
            <w:r w:rsidRPr="00812ECB">
              <w:rPr>
                <w:szCs w:val="20"/>
              </w:rPr>
              <w:lastRenderedPageBreak/>
              <w:t>Services submitted for the Day-Ahead Market (DAM) or Real-Time Market (RTM);</w:t>
            </w:r>
          </w:p>
          <w:p w14:paraId="1847CCB4" w14:textId="77777777" w:rsidR="00812ECB" w:rsidRPr="00812ECB" w:rsidRDefault="00812ECB" w:rsidP="00812ECB">
            <w:pPr>
              <w:spacing w:after="240"/>
              <w:ind w:left="2160" w:hanging="720"/>
              <w:rPr>
                <w:szCs w:val="20"/>
              </w:rPr>
            </w:pPr>
            <w:r w:rsidRPr="00812ECB">
              <w:rPr>
                <w:szCs w:val="20"/>
              </w:rPr>
              <w:t>(ii)</w:t>
            </w:r>
            <w:r w:rsidRPr="00812ECB">
              <w:rPr>
                <w:szCs w:val="20"/>
              </w:rPr>
              <w:tab/>
              <w:t>The quantity of Ancillary Service offered by Operating Hour or SCED interval for each Resource for all Ancillary Service submitted for the DAM or RTM; and</w:t>
            </w:r>
          </w:p>
          <w:p w14:paraId="1584DFF2" w14:textId="77777777" w:rsidR="00812ECB" w:rsidRPr="00812ECB" w:rsidRDefault="00812ECB" w:rsidP="00812ECB">
            <w:pPr>
              <w:spacing w:after="240"/>
              <w:ind w:left="2160" w:hanging="720"/>
              <w:rPr>
                <w:szCs w:val="20"/>
              </w:rPr>
            </w:pPr>
            <w:r w:rsidRPr="00812ECB">
              <w:rPr>
                <w:szCs w:val="20"/>
              </w:rPr>
              <w:t>(iii)</w:t>
            </w:r>
            <w:r w:rsidRPr="00812ECB">
              <w:rPr>
                <w:szCs w:val="20"/>
              </w:rPr>
              <w:tab/>
            </w:r>
            <w:ins w:id="14" w:author="ERCOT" w:date="2023-05-19T14:14:00Z">
              <w:r w:rsidRPr="00812ECB">
                <w:rPr>
                  <w:szCs w:val="20"/>
                </w:rPr>
                <w:t xml:space="preserve">The prices and quantities presented in </w:t>
              </w:r>
            </w:ins>
            <w:del w:id="15" w:author="ERCOT" w:date="2023-05-19T14:14:00Z">
              <w:r w:rsidRPr="00812ECB" w:rsidDel="00685E0A">
                <w:rPr>
                  <w:szCs w:val="20"/>
                </w:rPr>
                <w:delText>A</w:delText>
              </w:r>
            </w:del>
            <w:ins w:id="16" w:author="ERCOT" w:date="2023-05-19T14:14:00Z">
              <w:r w:rsidRPr="00812ECB">
                <w:rPr>
                  <w:szCs w:val="20"/>
                </w:rPr>
                <w:t>a</w:t>
              </w:r>
            </w:ins>
            <w:r w:rsidRPr="00812ECB">
              <w:rPr>
                <w:szCs w:val="20"/>
              </w:rPr>
              <w:t xml:space="preserve"> Resource’s Energy Offer Curve </w:t>
            </w:r>
            <w:del w:id="17" w:author="ERCOT" w:date="2023-05-19T14:14:00Z">
              <w:r w:rsidRPr="00812ECB" w:rsidDel="00685E0A">
                <w:rPr>
                  <w:szCs w:val="20"/>
                </w:rPr>
                <w:delText>prices and quantities</w:delText>
              </w:r>
            </w:del>
            <w:ins w:id="18" w:author="ERCOT" w:date="2023-05-19T14:14:00Z">
              <w:r w:rsidRPr="00812ECB">
                <w:t>or</w:t>
              </w:r>
            </w:ins>
            <w:ins w:id="19" w:author="ERCOT" w:date="2022-10-14T15:41:00Z">
              <w:r w:rsidRPr="00812ECB">
                <w:t xml:space="preserve"> Energy Bid Curve</w:t>
              </w:r>
            </w:ins>
            <w:r w:rsidRPr="00812ECB">
              <w:rPr>
                <w:szCs w:val="20"/>
              </w:rPr>
              <w:t xml:space="preserve">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3BB8F81" w14:textId="77777777" w:rsidR="00812ECB" w:rsidRPr="00812ECB" w:rsidRDefault="00812ECB" w:rsidP="00812ECB">
      <w:pPr>
        <w:spacing w:before="240" w:after="240"/>
        <w:ind w:left="1440" w:hanging="720"/>
        <w:rPr>
          <w:szCs w:val="20"/>
        </w:rPr>
      </w:pPr>
      <w:r w:rsidRPr="00812ECB">
        <w:rPr>
          <w:szCs w:val="20"/>
        </w:rPr>
        <w:lastRenderedPageBreak/>
        <w:t>(c)</w:t>
      </w:r>
      <w:r w:rsidRPr="00812ECB">
        <w:rPr>
          <w:szCs w:val="20"/>
        </w:rPr>
        <w:tab/>
        <w:t>Status of Resources, including Outages, limitations, or scheduled or metered Resource data.  The Protected Information status of this information shall expire as follows:</w:t>
      </w:r>
    </w:p>
    <w:p w14:paraId="6D7D1663"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2D0BB97"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The name and unit code of the Resource affected; </w:t>
      </w:r>
    </w:p>
    <w:p w14:paraId="4CB971C9"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fuel type;</w:t>
      </w:r>
    </w:p>
    <w:p w14:paraId="014F1573"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The type of Outage or derate; </w:t>
      </w:r>
    </w:p>
    <w:p w14:paraId="51F67FB1" w14:textId="77777777" w:rsidR="00812ECB" w:rsidRPr="00812ECB" w:rsidRDefault="00812ECB" w:rsidP="00812ECB">
      <w:pPr>
        <w:spacing w:after="240"/>
        <w:ind w:left="2880" w:hanging="720"/>
        <w:rPr>
          <w:szCs w:val="20"/>
        </w:rPr>
      </w:pPr>
      <w:r w:rsidRPr="00812ECB">
        <w:rPr>
          <w:szCs w:val="20"/>
        </w:rPr>
        <w:t>(D)</w:t>
      </w:r>
      <w:r w:rsidRPr="00812ECB">
        <w:rPr>
          <w:szCs w:val="20"/>
        </w:rPr>
        <w:tab/>
        <w:t xml:space="preserve">The start date/time and the planned and actual end date/time; </w:t>
      </w:r>
    </w:p>
    <w:p w14:paraId="788D9BDD" w14:textId="77777777" w:rsidR="00812ECB" w:rsidRPr="00812ECB" w:rsidRDefault="00812ECB" w:rsidP="00812ECB">
      <w:pPr>
        <w:spacing w:after="240"/>
        <w:ind w:left="2880" w:hanging="720"/>
        <w:rPr>
          <w:szCs w:val="20"/>
        </w:rPr>
      </w:pPr>
      <w:r w:rsidRPr="00812ECB">
        <w:rPr>
          <w:szCs w:val="20"/>
        </w:rPr>
        <w:t>(E)</w:t>
      </w:r>
      <w:r w:rsidRPr="00812ECB">
        <w:rPr>
          <w:szCs w:val="20"/>
        </w:rPr>
        <w:tab/>
        <w:t>The Resource’s applicable Seasonal net maximum sustainable rating;</w:t>
      </w:r>
    </w:p>
    <w:p w14:paraId="6BA16E89" w14:textId="77777777" w:rsidR="00812ECB" w:rsidRPr="00812ECB" w:rsidRDefault="00812ECB" w:rsidP="00812ECB">
      <w:pPr>
        <w:spacing w:after="240"/>
        <w:ind w:left="2880" w:hanging="720"/>
        <w:rPr>
          <w:szCs w:val="20"/>
        </w:rPr>
      </w:pPr>
      <w:r w:rsidRPr="00812ECB">
        <w:rPr>
          <w:szCs w:val="20"/>
        </w:rPr>
        <w:t>(F)</w:t>
      </w:r>
      <w:r w:rsidRPr="00812ECB">
        <w:rPr>
          <w:szCs w:val="20"/>
        </w:rPr>
        <w:tab/>
        <w:t xml:space="preserve">The available and </w:t>
      </w:r>
      <w:proofErr w:type="spellStart"/>
      <w:r w:rsidRPr="00812ECB">
        <w:rPr>
          <w:szCs w:val="20"/>
        </w:rPr>
        <w:t>outaged</w:t>
      </w:r>
      <w:proofErr w:type="spellEnd"/>
      <w:r w:rsidRPr="00812ECB">
        <w:rPr>
          <w:szCs w:val="20"/>
        </w:rPr>
        <w:t xml:space="preserve"> MW during the Outage or derate; and </w:t>
      </w:r>
    </w:p>
    <w:p w14:paraId="2B1A6459" w14:textId="77777777" w:rsidR="00812ECB" w:rsidRPr="00812ECB" w:rsidRDefault="00812ECB" w:rsidP="00812ECB">
      <w:pPr>
        <w:spacing w:after="240"/>
        <w:ind w:left="2880" w:hanging="720"/>
        <w:rPr>
          <w:szCs w:val="20"/>
        </w:rPr>
      </w:pPr>
      <w:r w:rsidRPr="00812ECB">
        <w:rPr>
          <w:szCs w:val="20"/>
        </w:rPr>
        <w:t>(G)</w:t>
      </w:r>
      <w:r w:rsidRPr="00812ECB">
        <w:rPr>
          <w:szCs w:val="20"/>
        </w:rPr>
        <w:tab/>
        <w:t>The entry in the “nature of work” field in the Outage Scheduler and any other information concerning the cause of the Outage or derate;</w:t>
      </w:r>
    </w:p>
    <w:p w14:paraId="2E88776F"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w:t>
      </w:r>
      <w:r w:rsidRPr="00812ECB">
        <w:rPr>
          <w:szCs w:val="20"/>
        </w:rPr>
        <w:lastRenderedPageBreak/>
        <w:t>Governor of Texas, or any member of the Texas Legislature, if requested; and</w:t>
      </w:r>
    </w:p>
    <w:p w14:paraId="445AB3A4" w14:textId="77777777" w:rsidR="00812ECB" w:rsidRPr="00812ECB" w:rsidRDefault="00812ECB" w:rsidP="00812ECB">
      <w:pPr>
        <w:spacing w:after="240"/>
        <w:ind w:left="2160" w:hanging="720"/>
        <w:rPr>
          <w:szCs w:val="20"/>
        </w:rPr>
      </w:pPr>
      <w:r w:rsidRPr="00812ECB">
        <w:rPr>
          <w:szCs w:val="20"/>
        </w:rPr>
        <w:t>(iii)</w:t>
      </w:r>
      <w:r w:rsidRPr="00812ECB">
        <w:rPr>
          <w:szCs w:val="20"/>
        </w:rPr>
        <w:tab/>
        <w:t>For all other information, the Protected Information status shall expire 60 days after the applicable Operating Day;</w:t>
      </w:r>
    </w:p>
    <w:p w14:paraId="66AA7E02" w14:textId="77777777" w:rsidR="00812ECB" w:rsidRPr="00812ECB" w:rsidRDefault="00812ECB" w:rsidP="00812ECB">
      <w:pPr>
        <w:spacing w:after="240"/>
        <w:ind w:left="1440" w:hanging="720"/>
        <w:rPr>
          <w:szCs w:val="20"/>
        </w:rPr>
      </w:pPr>
      <w:r w:rsidRPr="00812ECB">
        <w:rPr>
          <w:szCs w:val="20"/>
        </w:rPr>
        <w:t>(d)</w:t>
      </w:r>
      <w:r w:rsidRPr="00812ECB">
        <w:rPr>
          <w:szCs w:val="20"/>
        </w:rPr>
        <w:tab/>
        <w:t>Current Operating Plans (COPs).  The Protected Information status of this information shall expire 60 days after the applicable Operating Day;</w:t>
      </w:r>
    </w:p>
    <w:p w14:paraId="35B0EDFD" w14:textId="77777777" w:rsidR="00812ECB" w:rsidRPr="00812ECB" w:rsidRDefault="00812ECB" w:rsidP="00812ECB">
      <w:pPr>
        <w:spacing w:after="240"/>
        <w:ind w:left="1440" w:hanging="720"/>
        <w:rPr>
          <w:szCs w:val="20"/>
        </w:rPr>
      </w:pPr>
      <w:r w:rsidRPr="00812ECB">
        <w:rPr>
          <w:szCs w:val="20"/>
        </w:rPr>
        <w:t>(e)</w:t>
      </w:r>
      <w:r w:rsidRPr="00812ECB">
        <w:rPr>
          <w:szCs w:val="20"/>
        </w:rPr>
        <w:tab/>
        <w:t>Ancillary Service Trades, Energy Trades, and Capacity Trades identifiable to a specific QSE or Resource.  The Protected Information status of this information shall expire 180 days after the applicable Operating Day;</w:t>
      </w:r>
    </w:p>
    <w:p w14:paraId="5FA6E5E4" w14:textId="77777777" w:rsidR="00812ECB" w:rsidRPr="00812ECB" w:rsidRDefault="00812ECB" w:rsidP="00812ECB">
      <w:pPr>
        <w:spacing w:after="240"/>
        <w:ind w:left="1440" w:hanging="720"/>
        <w:rPr>
          <w:szCs w:val="20"/>
        </w:rPr>
      </w:pPr>
      <w:r w:rsidRPr="00812ECB">
        <w:rPr>
          <w:szCs w:val="20"/>
        </w:rPr>
        <w:t>(f)</w:t>
      </w:r>
      <w:r w:rsidRPr="00812ECB">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583C417" w14:textId="77777777" w:rsidTr="008C7683">
        <w:tc>
          <w:tcPr>
            <w:tcW w:w="9558" w:type="dxa"/>
            <w:tcBorders>
              <w:top w:val="single" w:sz="4" w:space="0" w:color="auto"/>
              <w:left w:val="single" w:sz="4" w:space="0" w:color="auto"/>
              <w:bottom w:val="single" w:sz="4" w:space="0" w:color="auto"/>
              <w:right w:val="single" w:sz="4" w:space="0" w:color="auto"/>
            </w:tcBorders>
            <w:shd w:val="clear" w:color="auto" w:fill="D9D9D9"/>
          </w:tcPr>
          <w:p w14:paraId="20CE33A5" w14:textId="77777777" w:rsidR="00812ECB" w:rsidRPr="00812ECB" w:rsidRDefault="00812ECB" w:rsidP="00812ECB">
            <w:pPr>
              <w:spacing w:before="120" w:after="240"/>
              <w:rPr>
                <w:b/>
                <w:i/>
                <w:szCs w:val="20"/>
              </w:rPr>
            </w:pPr>
            <w:r w:rsidRPr="00812ECB">
              <w:rPr>
                <w:b/>
                <w:i/>
                <w:szCs w:val="20"/>
              </w:rPr>
              <w:t>[NPRR1013:  Replace paragraph (f) above with the following upon system implementation of the Real-Time Co-Optimization (RTC) project:]</w:t>
            </w:r>
          </w:p>
          <w:p w14:paraId="21A01649" w14:textId="77777777" w:rsidR="00812ECB" w:rsidRPr="00812ECB" w:rsidRDefault="00812ECB" w:rsidP="00812ECB">
            <w:pPr>
              <w:spacing w:after="240"/>
              <w:ind w:left="1440" w:hanging="720"/>
              <w:rPr>
                <w:szCs w:val="20"/>
              </w:rPr>
            </w:pPr>
            <w:r w:rsidRPr="00812ECB">
              <w:rPr>
                <w:szCs w:val="20"/>
              </w:rPr>
              <w:t>(f)</w:t>
            </w:r>
            <w:r w:rsidRPr="00812ECB">
              <w:rPr>
                <w:szCs w:val="20"/>
              </w:rPr>
              <w:tab/>
              <w:t>Ancillary Service awards identifiable to a specific QSE or Resource.  The Protected Information status of this information shall expire 60 days after the applicable Operating Day;</w:t>
            </w:r>
          </w:p>
        </w:tc>
      </w:tr>
    </w:tbl>
    <w:p w14:paraId="7B066A76" w14:textId="77777777" w:rsidR="00812ECB" w:rsidRPr="00812ECB" w:rsidRDefault="00812ECB" w:rsidP="00812ECB">
      <w:pPr>
        <w:spacing w:before="240" w:after="240"/>
        <w:ind w:left="1440" w:hanging="720"/>
        <w:rPr>
          <w:szCs w:val="20"/>
        </w:rPr>
      </w:pPr>
      <w:r w:rsidRPr="00812ECB">
        <w:rPr>
          <w:szCs w:val="20"/>
        </w:rPr>
        <w:t>(g)</w:t>
      </w:r>
      <w:r w:rsidRPr="00812ECB">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02F3557" w14:textId="77777777" w:rsidR="00812ECB" w:rsidRPr="00812ECB" w:rsidRDefault="00812ECB" w:rsidP="00812ECB">
      <w:pPr>
        <w:spacing w:after="240"/>
        <w:ind w:left="1440" w:hanging="720"/>
        <w:rPr>
          <w:szCs w:val="20"/>
        </w:rPr>
      </w:pPr>
      <w:r w:rsidRPr="00812ECB">
        <w:rPr>
          <w:szCs w:val="20"/>
        </w:rPr>
        <w:t>(h)</w:t>
      </w:r>
      <w:r w:rsidRPr="00812ECB">
        <w:rPr>
          <w:szCs w:val="20"/>
        </w:rPr>
        <w:tab/>
        <w:t>Raw and Adjusted Metered Load (AML) data (demand and energy) identifiable to:</w:t>
      </w:r>
    </w:p>
    <w:p w14:paraId="6E1E29D6" w14:textId="77777777" w:rsidR="00812ECB" w:rsidRPr="00812ECB" w:rsidRDefault="00812ECB" w:rsidP="00812ECB">
      <w:pPr>
        <w:spacing w:after="240"/>
        <w:ind w:left="2160" w:hanging="720"/>
        <w:rPr>
          <w:szCs w:val="20"/>
        </w:rPr>
      </w:pPr>
      <w:r w:rsidRPr="00812ECB">
        <w:rPr>
          <w:szCs w:val="20"/>
        </w:rPr>
        <w:t>(i)</w:t>
      </w:r>
      <w:r w:rsidRPr="00812ECB">
        <w:rPr>
          <w:szCs w:val="20"/>
        </w:rPr>
        <w:tab/>
        <w:t>A specific QSE or Load Serving Entity (LSE).  The Protected Information status of this information shall expire 180 days after the applicable Operating Day; or</w:t>
      </w:r>
    </w:p>
    <w:p w14:paraId="1637F1C7" w14:textId="77777777" w:rsidR="00812ECB" w:rsidRPr="00812ECB" w:rsidRDefault="00812ECB" w:rsidP="00812ECB">
      <w:pPr>
        <w:spacing w:after="240"/>
        <w:ind w:left="2160" w:hanging="720"/>
        <w:rPr>
          <w:szCs w:val="20"/>
        </w:rPr>
      </w:pPr>
      <w:r w:rsidRPr="00812ECB">
        <w:rPr>
          <w:szCs w:val="20"/>
        </w:rPr>
        <w:t>(ii)</w:t>
      </w:r>
      <w:r w:rsidRPr="00812ECB">
        <w:rPr>
          <w:szCs w:val="20"/>
        </w:rPr>
        <w:tab/>
        <w:t>A specific Customer or Electric Service Identifier (ESI ID);</w:t>
      </w:r>
    </w:p>
    <w:p w14:paraId="7B431CA8" w14:textId="77777777" w:rsidR="00812ECB" w:rsidRPr="00812ECB" w:rsidRDefault="00812ECB" w:rsidP="00812ECB">
      <w:pPr>
        <w:spacing w:before="240" w:after="240"/>
        <w:ind w:left="1440" w:hanging="720"/>
        <w:rPr>
          <w:szCs w:val="20"/>
        </w:rPr>
      </w:pPr>
      <w:r w:rsidRPr="00812ECB">
        <w:rPr>
          <w:szCs w:val="20"/>
        </w:rPr>
        <w:t>(i)</w:t>
      </w:r>
      <w:r w:rsidRPr="00812ECB">
        <w:rPr>
          <w:szCs w:val="20"/>
        </w:rPr>
        <w:tab/>
        <w:t xml:space="preserve">Wholesale Storage Load (WSL) data identifiable to a specific QSE.  The Protected Information status of this information shall expire 60 days after the applicable Operating Day; </w:t>
      </w:r>
    </w:p>
    <w:p w14:paraId="58AF502B" w14:textId="77777777" w:rsidR="00812ECB" w:rsidRPr="00812ECB" w:rsidRDefault="00812ECB" w:rsidP="00812ECB">
      <w:pPr>
        <w:spacing w:after="240"/>
        <w:ind w:left="1440" w:hanging="720"/>
        <w:rPr>
          <w:szCs w:val="20"/>
        </w:rPr>
      </w:pPr>
      <w:r w:rsidRPr="00812ECB">
        <w:rPr>
          <w:szCs w:val="20"/>
        </w:rPr>
        <w:t>(j)</w:t>
      </w:r>
      <w:r w:rsidRPr="00812ECB">
        <w:rPr>
          <w:szCs w:val="20"/>
        </w:rPr>
        <w:tab/>
        <w:t>Settlement Statements and Invoices identifiable to a specific QSE.  The Protected Information status of this information shall expire 180 days after the applicable Operating Day;</w:t>
      </w:r>
    </w:p>
    <w:p w14:paraId="58A35444" w14:textId="77777777" w:rsidR="00812ECB" w:rsidRPr="00812ECB" w:rsidRDefault="00812ECB" w:rsidP="00812ECB">
      <w:pPr>
        <w:spacing w:after="240"/>
        <w:ind w:left="1440" w:hanging="720"/>
        <w:rPr>
          <w:szCs w:val="20"/>
        </w:rPr>
      </w:pPr>
      <w:r w:rsidRPr="00812ECB">
        <w:rPr>
          <w:szCs w:val="20"/>
        </w:rPr>
        <w:lastRenderedPageBreak/>
        <w:t>(k)</w:t>
      </w:r>
      <w:r w:rsidRPr="00812ECB">
        <w:rPr>
          <w:szCs w:val="20"/>
        </w:rPr>
        <w:tab/>
        <w:t>Number of ESI IDs identifiable to a specific LSE.  The Protected Information status of this information shall expire 365 days after the applicable Operating Day;</w:t>
      </w:r>
    </w:p>
    <w:p w14:paraId="0CE49BF5" w14:textId="77777777" w:rsidR="00812ECB" w:rsidRPr="00812ECB" w:rsidRDefault="00812ECB" w:rsidP="00812ECB">
      <w:pPr>
        <w:spacing w:after="240"/>
        <w:ind w:left="1440" w:hanging="720"/>
        <w:rPr>
          <w:szCs w:val="20"/>
        </w:rPr>
      </w:pPr>
      <w:r w:rsidRPr="00812ECB">
        <w:rPr>
          <w:szCs w:val="20"/>
        </w:rPr>
        <w:t>(l)</w:t>
      </w:r>
      <w:r w:rsidRPr="00812ECB">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12ECB">
        <w:t>1.3.1.4, Expiration of Protected Information Status</w:t>
      </w:r>
      <w:r w:rsidRPr="00812ECB">
        <w:rPr>
          <w:szCs w:val="20"/>
        </w:rPr>
        <w:t>;</w:t>
      </w:r>
    </w:p>
    <w:p w14:paraId="393FC505" w14:textId="77777777" w:rsidR="00812ECB" w:rsidRPr="00812ECB" w:rsidRDefault="00812ECB" w:rsidP="00812ECB">
      <w:pPr>
        <w:spacing w:after="240"/>
        <w:ind w:left="1440" w:hanging="720"/>
        <w:rPr>
          <w:szCs w:val="20"/>
        </w:rPr>
      </w:pPr>
      <w:r w:rsidRPr="00812ECB">
        <w:rPr>
          <w:szCs w:val="20"/>
        </w:rPr>
        <w:t>(m)</w:t>
      </w:r>
      <w:r w:rsidRPr="00812ECB">
        <w:rPr>
          <w:szCs w:val="20"/>
        </w:rPr>
        <w:tab/>
        <w:t>Resource-specific costs, design and engineering data, including such data submitted in connection with a verifiable cost appeal;</w:t>
      </w:r>
    </w:p>
    <w:p w14:paraId="5E762170" w14:textId="77777777" w:rsidR="00812ECB" w:rsidRPr="00812ECB" w:rsidRDefault="00812ECB" w:rsidP="00812ECB">
      <w:pPr>
        <w:spacing w:after="240"/>
        <w:ind w:left="1440" w:hanging="720"/>
        <w:rPr>
          <w:szCs w:val="20"/>
        </w:rPr>
      </w:pPr>
      <w:r w:rsidRPr="00812ECB">
        <w:rPr>
          <w:szCs w:val="20"/>
        </w:rPr>
        <w:t>(n)</w:t>
      </w:r>
      <w:r w:rsidRPr="00812ECB">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4EDB09B" w14:textId="77777777" w:rsidR="00812ECB" w:rsidRPr="00812ECB" w:rsidRDefault="00812ECB" w:rsidP="00812ECB">
      <w:pPr>
        <w:spacing w:after="240"/>
        <w:ind w:left="2160" w:hanging="720"/>
        <w:rPr>
          <w:szCs w:val="20"/>
        </w:rPr>
      </w:pPr>
      <w:r w:rsidRPr="00812ECB">
        <w:rPr>
          <w:szCs w:val="20"/>
        </w:rPr>
        <w:t>(i)</w:t>
      </w:r>
      <w:r w:rsidRPr="00812ECB">
        <w:rPr>
          <w:szCs w:val="20"/>
        </w:rPr>
        <w:tab/>
        <w:t>The Protected Information status of the identities of CRR bidders that become CRR Owners and the number and type of CRRs that they each own shall expire at the end of the CRR Auction in which the CRRs were first sold; and</w:t>
      </w:r>
    </w:p>
    <w:p w14:paraId="5D9D323A" w14:textId="77777777" w:rsidR="00812ECB" w:rsidRPr="00812ECB" w:rsidRDefault="00812ECB" w:rsidP="00812ECB">
      <w:pPr>
        <w:spacing w:after="240"/>
        <w:ind w:left="2160" w:hanging="720"/>
        <w:rPr>
          <w:szCs w:val="20"/>
        </w:rPr>
      </w:pPr>
      <w:r w:rsidRPr="00812ECB">
        <w:rPr>
          <w:szCs w:val="20"/>
        </w:rPr>
        <w:t>(ii)</w:t>
      </w:r>
      <w:r w:rsidRPr="00812ECB">
        <w:rPr>
          <w:szCs w:val="20"/>
        </w:rPr>
        <w:tab/>
        <w:t>The Protected Information status of all other CRR information identified above in item (n) shall expire six months after the end of the year in which the CRR was effective.</w:t>
      </w:r>
    </w:p>
    <w:p w14:paraId="729CC817" w14:textId="77777777" w:rsidR="00812ECB" w:rsidRPr="00812ECB" w:rsidRDefault="00812ECB" w:rsidP="00812ECB">
      <w:pPr>
        <w:spacing w:after="240"/>
        <w:ind w:left="1440" w:hanging="720"/>
        <w:rPr>
          <w:szCs w:val="20"/>
        </w:rPr>
      </w:pPr>
      <w:r w:rsidRPr="00812ECB">
        <w:rPr>
          <w:szCs w:val="20"/>
        </w:rPr>
        <w:t>(o)</w:t>
      </w:r>
      <w:r w:rsidRPr="00812ECB">
        <w:rPr>
          <w:szCs w:val="20"/>
        </w:rPr>
        <w:tab/>
        <w:t>Renewable Energy Credit (REC) account balances.  The Protected Information status of this information shall expire three years after the REC Settlement period ends;</w:t>
      </w:r>
    </w:p>
    <w:p w14:paraId="03B4FF37" w14:textId="77777777" w:rsidR="00812ECB" w:rsidRPr="00812ECB" w:rsidRDefault="00812ECB" w:rsidP="00812ECB">
      <w:pPr>
        <w:spacing w:after="240"/>
        <w:ind w:left="1440" w:hanging="720"/>
        <w:rPr>
          <w:szCs w:val="20"/>
        </w:rPr>
      </w:pPr>
      <w:r w:rsidRPr="00812ECB">
        <w:rPr>
          <w:szCs w:val="20"/>
        </w:rPr>
        <w:t>(p)</w:t>
      </w:r>
      <w:r w:rsidRPr="00812ECB">
        <w:rPr>
          <w:szCs w:val="20"/>
        </w:rPr>
        <w:tab/>
        <w:t>Credit limits identifiable to a specific QSE;</w:t>
      </w:r>
    </w:p>
    <w:p w14:paraId="51AF80F9" w14:textId="77777777" w:rsidR="00812ECB" w:rsidRPr="00812ECB" w:rsidRDefault="00812ECB" w:rsidP="00812ECB">
      <w:pPr>
        <w:spacing w:after="240"/>
        <w:ind w:left="1440" w:hanging="720"/>
        <w:rPr>
          <w:szCs w:val="20"/>
        </w:rPr>
      </w:pPr>
      <w:r w:rsidRPr="00812ECB">
        <w:rPr>
          <w:szCs w:val="20"/>
        </w:rPr>
        <w:t>(q)</w:t>
      </w:r>
      <w:r w:rsidRPr="00812ECB">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4F3BFCD" w14:textId="77777777" w:rsidR="00812ECB" w:rsidRPr="00812ECB" w:rsidRDefault="00812ECB" w:rsidP="00812ECB">
      <w:pPr>
        <w:spacing w:after="240"/>
        <w:ind w:left="1440" w:hanging="720"/>
        <w:rPr>
          <w:szCs w:val="20"/>
        </w:rPr>
      </w:pPr>
      <w:r w:rsidRPr="00812ECB">
        <w:rPr>
          <w:szCs w:val="20"/>
        </w:rPr>
        <w:t>(r)</w:t>
      </w:r>
      <w:r w:rsidRPr="00812ECB">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rsidRPr="00812ECB">
        <w:rPr>
          <w:szCs w:val="20"/>
        </w:rPr>
        <w:lastRenderedPageBreak/>
        <w:t>Customer to whom the information relates does not constitute Proprietary Customer Information;</w:t>
      </w:r>
    </w:p>
    <w:p w14:paraId="2611F22B" w14:textId="77777777" w:rsidR="00812ECB" w:rsidRPr="00812ECB" w:rsidRDefault="00812ECB" w:rsidP="00812ECB">
      <w:pPr>
        <w:spacing w:after="240"/>
        <w:ind w:left="1440" w:hanging="720"/>
        <w:rPr>
          <w:szCs w:val="20"/>
        </w:rPr>
      </w:pPr>
      <w:r w:rsidRPr="00812ECB">
        <w:rPr>
          <w:szCs w:val="20"/>
        </w:rPr>
        <w:t>(s)</w:t>
      </w:r>
      <w:r w:rsidRPr="00812ECB">
        <w:rPr>
          <w:szCs w:val="20"/>
        </w:rPr>
        <w:tab/>
        <w:t>Any software, products of software, or other vendor information that ERCOT is required to keep confidential under its agreements;</w:t>
      </w:r>
    </w:p>
    <w:p w14:paraId="1984152B" w14:textId="77777777" w:rsidR="00812ECB" w:rsidRPr="00812ECB" w:rsidRDefault="00812ECB" w:rsidP="00812ECB">
      <w:pPr>
        <w:spacing w:after="240"/>
        <w:ind w:left="1440" w:hanging="720"/>
        <w:rPr>
          <w:szCs w:val="20"/>
        </w:rPr>
      </w:pPr>
      <w:r w:rsidRPr="00812ECB">
        <w:rPr>
          <w:szCs w:val="20"/>
        </w:rPr>
        <w:t>(t)</w:t>
      </w:r>
      <w:r w:rsidRPr="00812ECB">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4D6FAA" w14:textId="77777777" w:rsidTr="008C7683">
        <w:tc>
          <w:tcPr>
            <w:tcW w:w="9558" w:type="dxa"/>
            <w:tcBorders>
              <w:top w:val="single" w:sz="4" w:space="0" w:color="auto"/>
              <w:left w:val="single" w:sz="4" w:space="0" w:color="auto"/>
              <w:bottom w:val="single" w:sz="4" w:space="0" w:color="auto"/>
              <w:right w:val="single" w:sz="4" w:space="0" w:color="auto"/>
            </w:tcBorders>
            <w:shd w:val="clear" w:color="auto" w:fill="D9D9D9"/>
          </w:tcPr>
          <w:p w14:paraId="7B2CD946" w14:textId="77777777" w:rsidR="00812ECB" w:rsidRPr="00812ECB" w:rsidRDefault="00812ECB" w:rsidP="00812ECB">
            <w:pPr>
              <w:spacing w:before="120" w:after="240"/>
              <w:rPr>
                <w:b/>
                <w:i/>
                <w:szCs w:val="20"/>
              </w:rPr>
            </w:pPr>
            <w:r w:rsidRPr="00812ECB">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2985DA7" w14:textId="77777777" w:rsidR="00812ECB" w:rsidRPr="00812ECB" w:rsidRDefault="00812ECB" w:rsidP="00812ECB">
            <w:pPr>
              <w:spacing w:after="240"/>
              <w:ind w:left="1440" w:hanging="720"/>
              <w:rPr>
                <w:szCs w:val="20"/>
              </w:rPr>
            </w:pPr>
            <w:r w:rsidRPr="00812ECB">
              <w:rPr>
                <w:szCs w:val="20"/>
              </w:rPr>
              <w:t>(t)</w:t>
            </w:r>
            <w:r w:rsidRPr="00812ECB">
              <w:rPr>
                <w:szCs w:val="20"/>
              </w:rPr>
              <w:tab/>
              <w:t>QSE, Transmission Service Provider (TSP), Direct Current Tie Operator (DCTO), and Distribution Service Provider (DSP) backup plans collected by ERCOT under the Protocols or Other Binding Documents;</w:t>
            </w:r>
          </w:p>
        </w:tc>
      </w:tr>
    </w:tbl>
    <w:p w14:paraId="77C195BD" w14:textId="77777777" w:rsidR="00812ECB" w:rsidRPr="00812ECB" w:rsidRDefault="00812ECB" w:rsidP="00812ECB">
      <w:pPr>
        <w:spacing w:before="240" w:after="240"/>
        <w:ind w:left="1440" w:hanging="720"/>
        <w:rPr>
          <w:szCs w:val="20"/>
        </w:rPr>
      </w:pPr>
      <w:r w:rsidRPr="00812ECB">
        <w:rPr>
          <w:szCs w:val="20"/>
        </w:rPr>
        <w:t>(u)</w:t>
      </w:r>
      <w:r w:rsidRPr="00812ECB">
        <w:rPr>
          <w:szCs w:val="20"/>
        </w:rPr>
        <w:tab/>
        <w:t xml:space="preserve">Direct Current Tie (DC Tie) Schedule information.  The Protected Information status of this information shall expire on the date on which ERCOT files the report with the PUCT that is required by P.U.C. </w:t>
      </w:r>
      <w:r w:rsidRPr="00812ECB">
        <w:rPr>
          <w:iCs/>
          <w:smallCaps/>
          <w:szCs w:val="20"/>
        </w:rPr>
        <w:t>Subst</w:t>
      </w:r>
      <w:r w:rsidRPr="00812ECB">
        <w:rPr>
          <w:iCs/>
          <w:szCs w:val="20"/>
        </w:rPr>
        <w:t>. R.</w:t>
      </w:r>
      <w:r w:rsidRPr="00812ECB">
        <w:rPr>
          <w:szCs w:val="20"/>
        </w:rPr>
        <w:t xml:space="preserve"> 25.192, Transmission Rates for Export from ERCOT, relating to energy imported and exported over DC Ties interconnected to the ERCOT System; </w:t>
      </w:r>
    </w:p>
    <w:p w14:paraId="589A615B" w14:textId="77777777" w:rsidR="00812ECB" w:rsidRPr="00812ECB" w:rsidRDefault="00812ECB" w:rsidP="00812ECB">
      <w:pPr>
        <w:spacing w:after="240"/>
        <w:ind w:left="1440" w:hanging="720"/>
        <w:rPr>
          <w:szCs w:val="20"/>
        </w:rPr>
      </w:pPr>
      <w:r w:rsidRPr="00812ECB">
        <w:rPr>
          <w:szCs w:val="20"/>
        </w:rPr>
        <w:t>(v)</w:t>
      </w:r>
      <w:r w:rsidRPr="00812ECB">
        <w:rPr>
          <w:szCs w:val="20"/>
        </w:rPr>
        <w:tab/>
        <w:t xml:space="preserve">Any Texas Standard Electronic Transaction (TX SET) transaction submitted by an LSE to ERCOT or received by an LSE from ERCOT.  This paragraph does not apply to ERCOT’s compliance with: </w:t>
      </w:r>
    </w:p>
    <w:p w14:paraId="3595B6E7"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PUCT Substantive Rules on performance measure reporting; </w:t>
      </w:r>
    </w:p>
    <w:p w14:paraId="4B968366"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These Protocols or Other Binding Documents; or </w:t>
      </w:r>
    </w:p>
    <w:p w14:paraId="683BC4D5" w14:textId="77777777" w:rsidR="00812ECB" w:rsidRPr="00812ECB" w:rsidRDefault="00812ECB" w:rsidP="00812ECB">
      <w:pPr>
        <w:spacing w:after="240"/>
        <w:ind w:left="2160" w:hanging="720"/>
        <w:rPr>
          <w:szCs w:val="20"/>
        </w:rPr>
      </w:pPr>
      <w:r w:rsidRPr="00812ECB">
        <w:rPr>
          <w:szCs w:val="20"/>
        </w:rPr>
        <w:t>(iii)</w:t>
      </w:r>
      <w:r w:rsidRPr="00812ECB">
        <w:rPr>
          <w:szCs w:val="20"/>
        </w:rPr>
        <w:tab/>
        <w:t>Any Technical Advisory Committee (TAC)-approved reporting requirements;</w:t>
      </w:r>
    </w:p>
    <w:p w14:paraId="57FB04FB" w14:textId="77777777" w:rsidR="00812ECB" w:rsidRPr="00812ECB" w:rsidRDefault="00812ECB" w:rsidP="00812ECB">
      <w:pPr>
        <w:spacing w:after="240"/>
        <w:ind w:left="1440" w:hanging="720"/>
        <w:rPr>
          <w:szCs w:val="20"/>
        </w:rPr>
      </w:pPr>
      <w:r w:rsidRPr="00812ECB">
        <w:rPr>
          <w:szCs w:val="20"/>
        </w:rPr>
        <w:t>(w)</w:t>
      </w:r>
      <w:r w:rsidRPr="00812ECB">
        <w:rPr>
          <w:szCs w:val="20"/>
        </w:rPr>
        <w:tab/>
        <w:t>Information concerning a Mothballed Generation Resource’s probability of return to service and expected lead time for returning to service submitted pursuant to Section 3.14.1.9, Generation Resource Status Updates;</w:t>
      </w:r>
    </w:p>
    <w:p w14:paraId="53FAF6B6" w14:textId="77777777" w:rsidR="00812ECB" w:rsidRPr="00812ECB" w:rsidRDefault="00812ECB" w:rsidP="00812ECB">
      <w:pPr>
        <w:spacing w:after="240"/>
        <w:ind w:left="1440" w:hanging="720"/>
        <w:rPr>
          <w:szCs w:val="20"/>
        </w:rPr>
      </w:pPr>
      <w:r w:rsidRPr="00812ECB">
        <w:rPr>
          <w:szCs w:val="20"/>
        </w:rPr>
        <w:t>(x)</w:t>
      </w:r>
      <w:r w:rsidRPr="00812ECB">
        <w:rPr>
          <w:szCs w:val="20"/>
        </w:rPr>
        <w:tab/>
        <w:t>Information provided by Entities under Section 10.3.2.4, Reporting of Net Generation Capacity;</w:t>
      </w:r>
    </w:p>
    <w:p w14:paraId="5DD782AD" w14:textId="77777777" w:rsidR="00812ECB" w:rsidRPr="00812ECB" w:rsidRDefault="00812ECB" w:rsidP="00812ECB">
      <w:pPr>
        <w:spacing w:after="240"/>
        <w:ind w:left="1440" w:hanging="720"/>
        <w:rPr>
          <w:szCs w:val="20"/>
        </w:rPr>
      </w:pPr>
      <w:r w:rsidRPr="00812ECB">
        <w:rPr>
          <w:szCs w:val="20"/>
        </w:rPr>
        <w:lastRenderedPageBreak/>
        <w:t>(y)</w:t>
      </w:r>
      <w:r w:rsidRPr="00812ECB">
        <w:rPr>
          <w:szCs w:val="20"/>
        </w:rPr>
        <w:tab/>
        <w:t>Alternative fuel reserve capability and firm gas availability information submitted pursuant to Section 6.5.9.3.1, Operating Condition Notice, Section 6.5.9.3.2, Advisory, and Section 6.5.9.3.3, Watch, and as defined by the Operating Guides;</w:t>
      </w:r>
    </w:p>
    <w:p w14:paraId="2FBD0988" w14:textId="77777777" w:rsidR="00812ECB" w:rsidRPr="00812ECB" w:rsidRDefault="00812ECB" w:rsidP="00812ECB">
      <w:pPr>
        <w:spacing w:after="240"/>
        <w:ind w:left="1440" w:hanging="720"/>
        <w:rPr>
          <w:szCs w:val="20"/>
        </w:rPr>
      </w:pPr>
      <w:r w:rsidRPr="00812ECB">
        <w:rPr>
          <w:szCs w:val="20"/>
        </w:rPr>
        <w:t>(z)</w:t>
      </w:r>
      <w:r w:rsidRPr="00812ECB">
        <w:rPr>
          <w:szCs w:val="20"/>
        </w:rPr>
        <w:tab/>
        <w:t xml:space="preserve">Non-public financial information provided by a Counter-Party to ERCOT pursuant to meeting its credit qualification requirements as well as the QSE’s form of credit support; </w:t>
      </w:r>
    </w:p>
    <w:p w14:paraId="0223625A" w14:textId="77777777" w:rsidR="00812ECB" w:rsidRPr="00812ECB" w:rsidRDefault="00812ECB" w:rsidP="00812ECB">
      <w:pPr>
        <w:spacing w:after="240"/>
        <w:ind w:left="1440" w:hanging="720"/>
        <w:rPr>
          <w:iCs/>
          <w:szCs w:val="20"/>
        </w:rPr>
      </w:pPr>
      <w:r w:rsidRPr="00812ECB">
        <w:rPr>
          <w:szCs w:val="20"/>
        </w:rPr>
        <w:t>(aa)</w:t>
      </w:r>
      <w:r w:rsidRPr="00812ECB">
        <w:rPr>
          <w:szCs w:val="20"/>
        </w:rPr>
        <w:tab/>
      </w:r>
      <w:r w:rsidRPr="00812ECB">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12ECB">
        <w:rPr>
          <w:iCs/>
          <w:smallCaps/>
          <w:szCs w:val="20"/>
        </w:rPr>
        <w:t>Subst</w:t>
      </w:r>
      <w:r w:rsidRPr="00812ECB">
        <w:rPr>
          <w:iCs/>
          <w:szCs w:val="20"/>
        </w:rPr>
        <w:t>. R. 25.173, Goal for Renewable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B0853" w14:paraId="3BF6A3ED" w14:textId="77777777" w:rsidTr="007B0853">
        <w:tc>
          <w:tcPr>
            <w:tcW w:w="9332" w:type="dxa"/>
            <w:tcBorders>
              <w:top w:val="single" w:sz="4" w:space="0" w:color="auto"/>
              <w:left w:val="single" w:sz="4" w:space="0" w:color="auto"/>
              <w:bottom w:val="single" w:sz="4" w:space="0" w:color="auto"/>
              <w:right w:val="single" w:sz="4" w:space="0" w:color="auto"/>
            </w:tcBorders>
            <w:shd w:val="clear" w:color="auto" w:fill="D9D9D9"/>
          </w:tcPr>
          <w:p w14:paraId="68A0B223" w14:textId="77777777" w:rsidR="007B0853" w:rsidRDefault="007B0853" w:rsidP="008C7683">
            <w:pPr>
              <w:spacing w:before="120" w:after="240"/>
              <w:rPr>
                <w:b/>
                <w:i/>
              </w:rPr>
            </w:pPr>
            <w:r>
              <w:rPr>
                <w:b/>
                <w:i/>
              </w:rPr>
              <w:t>[NPRR1218</w:t>
            </w:r>
            <w:r w:rsidRPr="004B0726">
              <w:rPr>
                <w:b/>
                <w:i/>
              </w:rPr>
              <w:t xml:space="preserve">: </w:t>
            </w:r>
            <w:r>
              <w:rPr>
                <w:b/>
                <w:i/>
              </w:rPr>
              <w:t xml:space="preserve"> Replace paragraph (aa) above with the following upon system implementation:</w:t>
            </w:r>
            <w:r w:rsidRPr="004B0726">
              <w:rPr>
                <w:b/>
                <w:i/>
              </w:rPr>
              <w:t>]</w:t>
            </w:r>
          </w:p>
          <w:p w14:paraId="77DEDDF9" w14:textId="77777777" w:rsidR="007B0853" w:rsidRPr="00936B80" w:rsidRDefault="007B0853" w:rsidP="007B0853">
            <w:pPr>
              <w:spacing w:after="240"/>
              <w:ind w:left="1440" w:hanging="72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w:t>
            </w:r>
            <w:r w:rsidRPr="007B0853">
              <w:rPr>
                <w:iCs/>
                <w:szCs w:val="20"/>
              </w:rPr>
              <w:t>Load</w:t>
            </w:r>
            <w:r w:rsidRPr="006964D0">
              <w:rPr>
                <w:iCs/>
              </w:rPr>
              <w:t xml:space="preserve"> excluded from the</w:t>
            </w:r>
            <w:r>
              <w:rPr>
                <w:iCs/>
              </w:rPr>
              <w:t xml:space="preserve"> Solar</w:t>
            </w:r>
            <w:r w:rsidRPr="006964D0">
              <w:rPr>
                <w:iCs/>
              </w:rPr>
              <w:t xml:space="preserve"> Renewable Portfolio Standard (</w:t>
            </w:r>
            <w:r>
              <w:rPr>
                <w:iCs/>
              </w:rPr>
              <w:t>S</w:t>
            </w:r>
            <w:r w:rsidRPr="006964D0">
              <w:rPr>
                <w:iCs/>
              </w:rPr>
              <w:t>RPS) calculation consistent with Section 14.5.3, End-Use Customers,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tc>
      </w:tr>
    </w:tbl>
    <w:p w14:paraId="2280D629" w14:textId="7FFB8858" w:rsidR="00812ECB" w:rsidRPr="00812ECB" w:rsidRDefault="007B0853" w:rsidP="007B0853">
      <w:pPr>
        <w:spacing w:before="240" w:after="240"/>
        <w:ind w:left="1440" w:hanging="720"/>
        <w:rPr>
          <w:iCs/>
          <w:szCs w:val="20"/>
        </w:rPr>
      </w:pPr>
      <w:r w:rsidRPr="00812ECB">
        <w:rPr>
          <w:iCs/>
          <w:szCs w:val="20"/>
        </w:rPr>
        <w:t xml:space="preserve"> </w:t>
      </w:r>
      <w:r w:rsidR="00812ECB" w:rsidRPr="00812ECB">
        <w:rPr>
          <w:iCs/>
          <w:szCs w:val="20"/>
        </w:rPr>
        <w:t>(bb)</w:t>
      </w:r>
      <w:r w:rsidR="00812ECB" w:rsidRPr="00812ECB">
        <w:rPr>
          <w:iCs/>
          <w:szCs w:val="20"/>
        </w:rPr>
        <w:tab/>
        <w:t xml:space="preserve">Emergency operations plans submitted pursuant to </w:t>
      </w:r>
      <w:r w:rsidR="00812ECB" w:rsidRPr="00812ECB">
        <w:rPr>
          <w:szCs w:val="20"/>
        </w:rPr>
        <w:t xml:space="preserve">P.U.C. </w:t>
      </w:r>
      <w:r w:rsidR="00812ECB" w:rsidRPr="00812ECB">
        <w:rPr>
          <w:iCs/>
          <w:smallCaps/>
          <w:szCs w:val="20"/>
        </w:rPr>
        <w:t>Subst</w:t>
      </w:r>
      <w:r w:rsidR="00812ECB" w:rsidRPr="00812ECB">
        <w:rPr>
          <w:iCs/>
          <w:szCs w:val="20"/>
        </w:rPr>
        <w:t>. R.</w:t>
      </w:r>
      <w:r w:rsidR="00812ECB" w:rsidRPr="00812ECB">
        <w:rPr>
          <w:szCs w:val="20"/>
        </w:rPr>
        <w:t xml:space="preserve"> 25.53, Electric Service Emergency Operations Plans</w:t>
      </w:r>
      <w:r w:rsidR="00812ECB" w:rsidRPr="00812ECB">
        <w:rPr>
          <w:iCs/>
          <w:szCs w:val="20"/>
        </w:rPr>
        <w:t xml:space="preserve">; </w:t>
      </w:r>
    </w:p>
    <w:p w14:paraId="43A4B6F7" w14:textId="77777777" w:rsidR="00812ECB" w:rsidRPr="00812ECB" w:rsidRDefault="00812ECB" w:rsidP="00812ECB">
      <w:pPr>
        <w:spacing w:after="240"/>
        <w:ind w:left="1440" w:hanging="720"/>
      </w:pPr>
      <w:r w:rsidRPr="00812ECB">
        <w:rPr>
          <w:iCs/>
          <w:szCs w:val="20"/>
        </w:rPr>
        <w:t>(cc)</w:t>
      </w:r>
      <w:r w:rsidRPr="00812ECB">
        <w:rPr>
          <w:szCs w:val="20"/>
        </w:rPr>
        <w:tab/>
        <w:t xml:space="preserve">Information provided by a Counter-Party under Section 16.16.3, </w:t>
      </w:r>
      <w:r w:rsidRPr="00812ECB">
        <w:t>Verification of Risk Management Framework;</w:t>
      </w:r>
    </w:p>
    <w:p w14:paraId="210C0AEF" w14:textId="77777777" w:rsidR="00812ECB" w:rsidRPr="00812ECB" w:rsidRDefault="00812ECB" w:rsidP="00812ECB">
      <w:pPr>
        <w:spacing w:after="240"/>
        <w:ind w:left="1440" w:hanging="720"/>
        <w:rPr>
          <w:szCs w:val="20"/>
        </w:rPr>
      </w:pPr>
      <w:r w:rsidRPr="00812ECB">
        <w:rPr>
          <w:szCs w:val="20"/>
        </w:rPr>
        <w:t>(dd)</w:t>
      </w:r>
      <w:r w:rsidRPr="00812ECB">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60C2732" w14:textId="77777777" w:rsidR="00812ECB" w:rsidRPr="00812ECB" w:rsidRDefault="00812ECB" w:rsidP="00812ECB">
      <w:pPr>
        <w:spacing w:after="240"/>
        <w:ind w:left="1440" w:hanging="720"/>
        <w:rPr>
          <w:szCs w:val="20"/>
        </w:rPr>
      </w:pPr>
      <w:r w:rsidRPr="00812ECB">
        <w:rPr>
          <w:iCs/>
          <w:szCs w:val="20"/>
        </w:rPr>
        <w:t>(</w:t>
      </w:r>
      <w:proofErr w:type="spellStart"/>
      <w:r w:rsidRPr="00812ECB">
        <w:rPr>
          <w:iCs/>
          <w:szCs w:val="20"/>
        </w:rPr>
        <w:t>ee</w:t>
      </w:r>
      <w:proofErr w:type="spellEnd"/>
      <w:r w:rsidRPr="00812ECB">
        <w:rPr>
          <w:iCs/>
          <w:szCs w:val="20"/>
        </w:rPr>
        <w:t>)</w:t>
      </w:r>
      <w:r w:rsidRPr="00812ECB">
        <w:rPr>
          <w:iCs/>
          <w:szCs w:val="20"/>
        </w:rPr>
        <w:tab/>
      </w:r>
      <w:r w:rsidRPr="00812ECB">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760E59D" w14:textId="77777777" w:rsidTr="008C7683">
        <w:tc>
          <w:tcPr>
            <w:tcW w:w="9558" w:type="dxa"/>
            <w:tcBorders>
              <w:top w:val="single" w:sz="4" w:space="0" w:color="auto"/>
              <w:left w:val="single" w:sz="4" w:space="0" w:color="auto"/>
              <w:bottom w:val="single" w:sz="4" w:space="0" w:color="auto"/>
              <w:right w:val="single" w:sz="4" w:space="0" w:color="auto"/>
            </w:tcBorders>
            <w:shd w:val="clear" w:color="auto" w:fill="D9D9D9"/>
          </w:tcPr>
          <w:p w14:paraId="7B48A817" w14:textId="77777777" w:rsidR="00812ECB" w:rsidRPr="00812ECB" w:rsidRDefault="00812ECB" w:rsidP="00812ECB">
            <w:pPr>
              <w:spacing w:before="120" w:after="240"/>
              <w:rPr>
                <w:b/>
                <w:i/>
                <w:szCs w:val="20"/>
              </w:rPr>
            </w:pPr>
            <w:r w:rsidRPr="00812ECB">
              <w:rPr>
                <w:b/>
                <w:i/>
                <w:szCs w:val="20"/>
              </w:rPr>
              <w:lastRenderedPageBreak/>
              <w:t>[NPRR829 and NPRR995:  Replace applicable portions of paragraph (</w:t>
            </w:r>
            <w:proofErr w:type="spellStart"/>
            <w:r w:rsidRPr="00812ECB">
              <w:rPr>
                <w:b/>
                <w:i/>
                <w:szCs w:val="20"/>
              </w:rPr>
              <w:t>ee</w:t>
            </w:r>
            <w:proofErr w:type="spellEnd"/>
            <w:r w:rsidRPr="00812ECB">
              <w:rPr>
                <w:b/>
                <w:i/>
                <w:szCs w:val="20"/>
              </w:rPr>
              <w:t>) above with the following upon system implementation:]</w:t>
            </w:r>
          </w:p>
          <w:p w14:paraId="2D656F05" w14:textId="77777777" w:rsidR="00812ECB" w:rsidRPr="00812ECB" w:rsidRDefault="00812ECB" w:rsidP="00812ECB">
            <w:pPr>
              <w:spacing w:after="240"/>
              <w:ind w:left="1440" w:hanging="720"/>
              <w:rPr>
                <w:szCs w:val="20"/>
              </w:rPr>
            </w:pPr>
            <w:r w:rsidRPr="00812ECB">
              <w:rPr>
                <w:iCs/>
                <w:szCs w:val="20"/>
              </w:rPr>
              <w:t>(</w:t>
            </w:r>
            <w:proofErr w:type="spellStart"/>
            <w:r w:rsidRPr="00812ECB">
              <w:rPr>
                <w:iCs/>
                <w:szCs w:val="20"/>
              </w:rPr>
              <w:t>ee</w:t>
            </w:r>
            <w:proofErr w:type="spellEnd"/>
            <w:r w:rsidRPr="00812ECB">
              <w:rPr>
                <w:iCs/>
                <w:szCs w:val="20"/>
              </w:rPr>
              <w:t>)</w:t>
            </w:r>
            <w:r w:rsidRPr="00812ECB">
              <w:rPr>
                <w:iCs/>
                <w:szCs w:val="20"/>
              </w:rPr>
              <w:tab/>
            </w:r>
            <w:r w:rsidRPr="00812ECB">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4B5586DC" w14:textId="77777777" w:rsidR="00812ECB" w:rsidRPr="00812ECB" w:rsidRDefault="00812ECB" w:rsidP="00812ECB">
      <w:pPr>
        <w:spacing w:before="240" w:after="240"/>
        <w:ind w:left="1440" w:hanging="720"/>
        <w:rPr>
          <w:szCs w:val="20"/>
        </w:rPr>
      </w:pPr>
      <w:r w:rsidRPr="00812ECB">
        <w:rPr>
          <w:szCs w:val="20"/>
        </w:rPr>
        <w:t>(ff)</w:t>
      </w:r>
      <w:r w:rsidRPr="00812ECB">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2B23830F" w14:textId="77777777" w:rsidR="00812ECB" w:rsidRPr="00812ECB" w:rsidRDefault="00812ECB" w:rsidP="00812ECB">
      <w:pPr>
        <w:spacing w:after="240"/>
        <w:ind w:left="1440" w:hanging="720"/>
        <w:rPr>
          <w:szCs w:val="20"/>
        </w:rPr>
      </w:pPr>
      <w:r w:rsidRPr="00812ECB">
        <w:rPr>
          <w:szCs w:val="20"/>
        </w:rPr>
        <w:t>(gg)</w:t>
      </w:r>
      <w:r w:rsidRPr="00812ECB">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C67A7D3" w14:textId="77777777" w:rsidR="00812ECB" w:rsidRPr="00812ECB" w:rsidRDefault="00812ECB" w:rsidP="00812ECB">
      <w:pPr>
        <w:spacing w:after="240"/>
        <w:ind w:left="1440" w:hanging="720"/>
        <w:rPr>
          <w:szCs w:val="20"/>
        </w:rPr>
      </w:pPr>
      <w:r w:rsidRPr="00812ECB">
        <w:rPr>
          <w:szCs w:val="20"/>
        </w:rPr>
        <w:t>(</w:t>
      </w:r>
      <w:proofErr w:type="spellStart"/>
      <w:r w:rsidRPr="00812ECB">
        <w:rPr>
          <w:szCs w:val="20"/>
        </w:rPr>
        <w:t>hh</w:t>
      </w:r>
      <w:proofErr w:type="spellEnd"/>
      <w:r w:rsidRPr="00812ECB">
        <w:rPr>
          <w:szCs w:val="20"/>
        </w:rPr>
        <w:t>)</w:t>
      </w:r>
      <w:r w:rsidRPr="00812ECB">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7F9E072A" w14:textId="77777777" w:rsidR="00812ECB" w:rsidRPr="00812ECB" w:rsidRDefault="00812ECB" w:rsidP="00812ECB">
      <w:pPr>
        <w:spacing w:after="240"/>
        <w:ind w:left="1440" w:hanging="720"/>
        <w:rPr>
          <w:szCs w:val="20"/>
        </w:rPr>
      </w:pPr>
      <w:r w:rsidRPr="00812ECB">
        <w:rPr>
          <w:szCs w:val="20"/>
        </w:rPr>
        <w:t>(ii)</w:t>
      </w:r>
      <w:r w:rsidRPr="00812ECB">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C85DB54" w14:textId="77777777" w:rsidR="00812ECB" w:rsidRPr="00812ECB" w:rsidRDefault="00812ECB" w:rsidP="00812ECB">
      <w:pPr>
        <w:spacing w:after="240"/>
        <w:ind w:left="1440" w:hanging="720"/>
        <w:rPr>
          <w:szCs w:val="20"/>
        </w:rPr>
      </w:pPr>
      <w:r w:rsidRPr="00812ECB">
        <w:rPr>
          <w:szCs w:val="20"/>
        </w:rPr>
        <w:t>(</w:t>
      </w:r>
      <w:proofErr w:type="spellStart"/>
      <w:r w:rsidRPr="00812ECB">
        <w:rPr>
          <w:szCs w:val="20"/>
        </w:rPr>
        <w:t>jj</w:t>
      </w:r>
      <w:proofErr w:type="spellEnd"/>
      <w:r w:rsidRPr="00812ECB">
        <w:rPr>
          <w:szCs w:val="20"/>
        </w:rPr>
        <w:t>)</w:t>
      </w:r>
      <w:r w:rsidRPr="00812ECB">
        <w:rPr>
          <w:szCs w:val="20"/>
        </w:rPr>
        <w:tab/>
        <w:t xml:space="preserve">Information concerning weatherization activities submitted to, obtained by, or generated by ERCOT in connection with P.U.C. </w:t>
      </w:r>
      <w:r w:rsidRPr="00812ECB">
        <w:rPr>
          <w:iCs/>
          <w:smallCaps/>
          <w:szCs w:val="20"/>
        </w:rPr>
        <w:t>Subst</w:t>
      </w:r>
      <w:r w:rsidRPr="00812ECB">
        <w:rPr>
          <w:iCs/>
          <w:szCs w:val="20"/>
        </w:rPr>
        <w:t xml:space="preserve">. R. </w:t>
      </w:r>
      <w:r w:rsidRPr="00812ECB">
        <w:rPr>
          <w:szCs w:val="20"/>
        </w:rPr>
        <w:t>25.55, Weather Emergency Preparedness, if such information allows the identification of any Resource or Resource Entity;</w:t>
      </w:r>
    </w:p>
    <w:p w14:paraId="663C1621" w14:textId="77777777" w:rsidR="00812ECB" w:rsidRPr="00812ECB" w:rsidRDefault="00812ECB" w:rsidP="00812ECB">
      <w:pPr>
        <w:spacing w:after="240"/>
        <w:ind w:left="1440" w:hanging="720"/>
        <w:rPr>
          <w:szCs w:val="20"/>
        </w:rPr>
      </w:pPr>
      <w:r w:rsidRPr="00812ECB">
        <w:rPr>
          <w:szCs w:val="20"/>
        </w:rPr>
        <w:t>(kk)</w:t>
      </w:r>
      <w:r w:rsidRPr="00812ECB">
        <w:rPr>
          <w:szCs w:val="20"/>
        </w:rPr>
        <w:tab/>
        <w:t xml:space="preserve">Information provided to ERCOT: </w:t>
      </w:r>
    </w:p>
    <w:p w14:paraId="2A29F07E" w14:textId="77777777" w:rsidR="00812ECB" w:rsidRPr="00812ECB" w:rsidRDefault="00812ECB" w:rsidP="00812ECB">
      <w:pPr>
        <w:spacing w:after="240"/>
        <w:ind w:left="2160" w:hanging="720"/>
        <w:rPr>
          <w:szCs w:val="20"/>
        </w:rPr>
      </w:pPr>
      <w:r w:rsidRPr="00812ECB">
        <w:rPr>
          <w:szCs w:val="20"/>
        </w:rPr>
        <w:lastRenderedPageBreak/>
        <w:t>(i)</w:t>
      </w:r>
      <w:r w:rsidRPr="00812ECB">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5FBD8F5" w14:textId="77777777" w:rsidR="00812ECB" w:rsidRPr="00812ECB" w:rsidRDefault="00812ECB" w:rsidP="00812ECB">
      <w:pPr>
        <w:spacing w:after="240"/>
        <w:ind w:left="2160" w:hanging="720"/>
        <w:rPr>
          <w:szCs w:val="20"/>
        </w:rPr>
      </w:pPr>
      <w:r w:rsidRPr="00812ECB">
        <w:rPr>
          <w:szCs w:val="20"/>
        </w:rPr>
        <w:t>(ii)</w:t>
      </w:r>
      <w:r w:rsidRPr="00812ECB">
        <w:rPr>
          <w:szCs w:val="20"/>
        </w:rPr>
        <w:tab/>
        <w:t>By a Resource Entity under paragraph (2) of Section 8.1.1.2.1.6, Firm Fuel Supply Service Resource Qualification, Testing, and Decertification, as part of the voluntary process for ERCOT certification of a FFSS Qualified Contract; or</w:t>
      </w:r>
    </w:p>
    <w:p w14:paraId="49BEF7E9" w14:textId="77777777" w:rsidR="00812ECB" w:rsidRPr="00812ECB" w:rsidRDefault="00812ECB" w:rsidP="00812ECB">
      <w:pPr>
        <w:spacing w:after="240"/>
        <w:ind w:left="2160" w:hanging="720"/>
        <w:rPr>
          <w:szCs w:val="20"/>
        </w:rPr>
      </w:pPr>
      <w:r w:rsidRPr="00812ECB">
        <w:rPr>
          <w:szCs w:val="20"/>
        </w:rPr>
        <w:t>(iii)</w:t>
      </w:r>
      <w:r w:rsidRPr="00812ECB">
        <w:rPr>
          <w:szCs w:val="20"/>
        </w:rPr>
        <w:tab/>
        <w:t>By a Resource Entity in a Force Majeure Event report required under paragraph (14) of Section 8.1.1.2.6;</w:t>
      </w:r>
    </w:p>
    <w:p w14:paraId="3E39755E" w14:textId="77777777" w:rsidR="00812ECB" w:rsidRPr="00812ECB" w:rsidRDefault="00812ECB" w:rsidP="00812ECB">
      <w:pPr>
        <w:spacing w:after="240"/>
        <w:ind w:left="1440" w:hanging="720"/>
        <w:rPr>
          <w:szCs w:val="20"/>
        </w:rPr>
      </w:pPr>
      <w:r w:rsidRPr="00812ECB">
        <w:rPr>
          <w:szCs w:val="20"/>
        </w:rPr>
        <w:t>(</w:t>
      </w:r>
      <w:proofErr w:type="spellStart"/>
      <w:r w:rsidRPr="00812ECB">
        <w:rPr>
          <w:szCs w:val="20"/>
        </w:rPr>
        <w:t>ll</w:t>
      </w:r>
      <w:proofErr w:type="spellEnd"/>
      <w:r w:rsidRPr="00812ECB">
        <w:rPr>
          <w:szCs w:val="20"/>
        </w:rPr>
        <w:t>)</w:t>
      </w:r>
      <w:r w:rsidRPr="00812ECB">
        <w:rPr>
          <w:szCs w:val="20"/>
        </w:rPr>
        <w:tab/>
        <w:t>Information provided to ERCOT pursuant to Section 16.2.1.1, QSE Background Check Process, or Section 16.8.1.1, CRR Account Holder Background Check Process; and</w:t>
      </w:r>
    </w:p>
    <w:p w14:paraId="3D587B2E" w14:textId="77777777" w:rsidR="00812ECB" w:rsidRPr="00812ECB" w:rsidRDefault="00812ECB" w:rsidP="00812ECB">
      <w:pPr>
        <w:spacing w:after="240"/>
        <w:ind w:left="1440" w:hanging="720"/>
        <w:rPr>
          <w:szCs w:val="20"/>
        </w:rPr>
      </w:pPr>
      <w:r w:rsidRPr="00812ECB">
        <w:rPr>
          <w:szCs w:val="20"/>
        </w:rPr>
        <w:t>(mm)</w:t>
      </w:r>
      <w:r w:rsidRPr="00812ECB">
        <w:rPr>
          <w:szCs w:val="20"/>
        </w:rPr>
        <w:tab/>
        <w:t>Information concerning coal or lignite inventory provided by a QSE under Section 3.24, Notification of Low Coal and Lignite Inventory Levels.</w:t>
      </w:r>
    </w:p>
    <w:p w14:paraId="067A59FF" w14:textId="77777777" w:rsidR="00812ECB" w:rsidRPr="00812ECB" w:rsidRDefault="00812ECB" w:rsidP="00812ECB">
      <w:pPr>
        <w:spacing w:after="240"/>
        <w:ind w:left="2160" w:hanging="720"/>
      </w:pPr>
    </w:p>
    <w:p w14:paraId="1EDB4DA7" w14:textId="77777777" w:rsidR="00812ECB" w:rsidRPr="00812ECB" w:rsidRDefault="00812ECB" w:rsidP="00812ECB">
      <w:pPr>
        <w:keepNext/>
        <w:spacing w:before="240" w:after="240"/>
        <w:outlineLvl w:val="1"/>
        <w:rPr>
          <w:b/>
          <w:szCs w:val="20"/>
        </w:rPr>
      </w:pPr>
      <w:r w:rsidRPr="00812ECB">
        <w:rPr>
          <w:b/>
          <w:szCs w:val="20"/>
        </w:rPr>
        <w:t>2.1</w:t>
      </w:r>
      <w:r w:rsidRPr="00812ECB">
        <w:rPr>
          <w:b/>
          <w:szCs w:val="20"/>
        </w:rPr>
        <w:tab/>
        <w:t>DEFINITIONS</w:t>
      </w:r>
      <w:bookmarkEnd w:id="3"/>
      <w:bookmarkEnd w:id="4"/>
      <w:bookmarkEnd w:id="5"/>
      <w:bookmarkEnd w:id="6"/>
    </w:p>
    <w:p w14:paraId="5E3EB41E" w14:textId="77777777" w:rsidR="00812ECB" w:rsidRPr="00812ECB" w:rsidRDefault="00812ECB" w:rsidP="00812ECB">
      <w:pPr>
        <w:keepNext/>
        <w:tabs>
          <w:tab w:val="left" w:pos="900"/>
        </w:tabs>
        <w:spacing w:before="240" w:after="240"/>
        <w:ind w:left="900" w:hanging="900"/>
        <w:outlineLvl w:val="1"/>
        <w:rPr>
          <w:ins w:id="20" w:author="ERCOT" w:date="2022-06-24T07:39:00Z"/>
          <w:b/>
          <w:szCs w:val="20"/>
        </w:rPr>
      </w:pPr>
      <w:bookmarkStart w:id="21" w:name="_Toc205190493"/>
      <w:ins w:id="22" w:author="ERCOT" w:date="2022-06-24T07:39:00Z">
        <w:r w:rsidRPr="00812ECB">
          <w:rPr>
            <w:b/>
            <w:szCs w:val="20"/>
          </w:rPr>
          <w:t>Energy Bid Curve</w:t>
        </w:r>
      </w:ins>
    </w:p>
    <w:p w14:paraId="2690C26F" w14:textId="77777777" w:rsidR="00812ECB" w:rsidRPr="00812ECB" w:rsidRDefault="00812ECB" w:rsidP="00812ECB">
      <w:pPr>
        <w:spacing w:after="240"/>
        <w:rPr>
          <w:ins w:id="23" w:author="ERCOT" w:date="2022-06-24T07:39:00Z"/>
          <w:iCs/>
          <w:szCs w:val="20"/>
        </w:rPr>
      </w:pPr>
      <w:ins w:id="24" w:author="ERCOT" w:date="2022-06-24T07:39:00Z">
        <w:r w:rsidRPr="00812ECB">
          <w:rPr>
            <w:iCs/>
            <w:szCs w:val="20"/>
          </w:rPr>
          <w:t xml:space="preserve">A proposal from a Controllable Load Resource </w:t>
        </w:r>
      </w:ins>
      <w:ins w:id="25" w:author="ERCOT" w:date="2022-10-17T14:21:00Z">
        <w:r w:rsidRPr="00812ECB">
          <w:rPr>
            <w:iCs/>
            <w:szCs w:val="20"/>
          </w:rPr>
          <w:t xml:space="preserve">(CLR) </w:t>
        </w:r>
      </w:ins>
      <w:ins w:id="26" w:author="ERCOT" w:date="2022-06-24T07:39:00Z">
        <w:r w:rsidRPr="00812ECB">
          <w:rPr>
            <w:iCs/>
            <w:szCs w:val="20"/>
          </w:rPr>
          <w:t>to buy energy at a Settlement Point at a monotonically non-increasing price with increasing quantity.</w:t>
        </w:r>
      </w:ins>
    </w:p>
    <w:p w14:paraId="1A7FE681" w14:textId="77777777" w:rsidR="00812ECB" w:rsidRPr="00812ECB" w:rsidDel="00825B52" w:rsidRDefault="00812ECB" w:rsidP="00812ECB">
      <w:pPr>
        <w:keepNext/>
        <w:tabs>
          <w:tab w:val="left" w:pos="900"/>
        </w:tabs>
        <w:spacing w:before="240" w:after="240"/>
        <w:ind w:left="900" w:hanging="900"/>
        <w:outlineLvl w:val="1"/>
        <w:rPr>
          <w:del w:id="27" w:author="ERCOT" w:date="2022-06-24T07:38:00Z"/>
          <w:szCs w:val="20"/>
        </w:rPr>
      </w:pPr>
      <w:del w:id="28" w:author="ERCOT" w:date="2022-06-24T07:38:00Z">
        <w:r w:rsidRPr="00812ECB" w:rsidDel="00825B52">
          <w:rPr>
            <w:b/>
            <w:szCs w:val="20"/>
          </w:rPr>
          <w:delText>Real-Time Market (RTM) Energy Bid</w:delText>
        </w:r>
      </w:del>
    </w:p>
    <w:p w14:paraId="37BAB5F6" w14:textId="77777777" w:rsidR="00812ECB" w:rsidRPr="00812ECB" w:rsidDel="00825B52" w:rsidRDefault="00812ECB" w:rsidP="00812ECB">
      <w:pPr>
        <w:spacing w:after="240"/>
        <w:rPr>
          <w:del w:id="29" w:author="ERCOT" w:date="2022-06-24T07:38:00Z"/>
        </w:rPr>
      </w:pPr>
      <w:del w:id="30" w:author="ERCOT" w:date="2022-06-24T07:38:00Z">
        <w:r w:rsidRPr="00812ECB" w:rsidDel="00825B52">
          <w:delText>A proposal to buy energy in the RTM at a monotonically non-increasing price with increasing quantity.</w:delText>
        </w:r>
      </w:del>
    </w:p>
    <w:p w14:paraId="10E362B4" w14:textId="77777777" w:rsidR="00812ECB" w:rsidRPr="00812ECB" w:rsidRDefault="00812ECB" w:rsidP="00812ECB">
      <w:pPr>
        <w:keepNext/>
        <w:tabs>
          <w:tab w:val="left" w:pos="900"/>
        </w:tabs>
        <w:spacing w:before="240" w:after="240"/>
        <w:ind w:left="900" w:hanging="900"/>
        <w:outlineLvl w:val="1"/>
        <w:rPr>
          <w:b/>
          <w:szCs w:val="20"/>
        </w:rPr>
      </w:pPr>
      <w:r w:rsidRPr="00812ECB">
        <w:rPr>
          <w:b/>
          <w:szCs w:val="20"/>
        </w:rPr>
        <w:t>Resource</w:t>
      </w:r>
      <w:bookmarkStart w:id="31" w:name="Resource"/>
      <w:bookmarkEnd w:id="21"/>
      <w:bookmarkEnd w:id="31"/>
    </w:p>
    <w:p w14:paraId="7E4E600A" w14:textId="77777777" w:rsidR="00812ECB" w:rsidRPr="00812ECB" w:rsidRDefault="00812ECB" w:rsidP="00812ECB">
      <w:pPr>
        <w:keepNext/>
        <w:tabs>
          <w:tab w:val="left" w:pos="435"/>
          <w:tab w:val="left" w:pos="570"/>
          <w:tab w:val="left" w:pos="900"/>
        </w:tabs>
        <w:autoSpaceDE w:val="0"/>
        <w:autoSpaceDN w:val="0"/>
        <w:adjustRightInd w:val="0"/>
        <w:spacing w:after="240"/>
        <w:rPr>
          <w:szCs w:val="20"/>
        </w:rPr>
      </w:pPr>
      <w:r w:rsidRPr="00812ECB">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726FBB4" w14:textId="77777777" w:rsidTr="008C7683">
        <w:trPr>
          <w:trHeight w:val="386"/>
        </w:trPr>
        <w:tc>
          <w:tcPr>
            <w:tcW w:w="9350" w:type="dxa"/>
            <w:shd w:val="pct12" w:color="auto" w:fill="auto"/>
          </w:tcPr>
          <w:p w14:paraId="1FC758DE" w14:textId="77777777" w:rsidR="00812ECB" w:rsidRPr="00812ECB" w:rsidRDefault="00812ECB" w:rsidP="00812ECB">
            <w:pPr>
              <w:spacing w:before="120" w:after="240"/>
              <w:rPr>
                <w:b/>
                <w:i/>
                <w:iCs/>
                <w:szCs w:val="20"/>
              </w:rPr>
            </w:pPr>
            <w:r w:rsidRPr="00812ECB">
              <w:rPr>
                <w:b/>
                <w:i/>
                <w:iCs/>
                <w:szCs w:val="20"/>
              </w:rPr>
              <w:t>[NPRR995:  Replace the above definition “Resource” with the following upon system implementation:]</w:t>
            </w:r>
          </w:p>
          <w:p w14:paraId="3DA91297" w14:textId="77777777" w:rsidR="00812ECB" w:rsidRPr="00812ECB" w:rsidRDefault="00812ECB" w:rsidP="00812ECB">
            <w:pPr>
              <w:keepNext/>
              <w:tabs>
                <w:tab w:val="left" w:pos="900"/>
              </w:tabs>
              <w:spacing w:after="240"/>
              <w:ind w:left="900" w:hanging="900"/>
              <w:outlineLvl w:val="1"/>
              <w:rPr>
                <w:b/>
                <w:szCs w:val="20"/>
              </w:rPr>
            </w:pPr>
            <w:r w:rsidRPr="00812ECB">
              <w:rPr>
                <w:b/>
                <w:szCs w:val="20"/>
              </w:rPr>
              <w:lastRenderedPageBreak/>
              <w:t>Resource</w:t>
            </w:r>
          </w:p>
          <w:p w14:paraId="1A3B11CF" w14:textId="77777777" w:rsidR="00812ECB" w:rsidRPr="00812ECB" w:rsidRDefault="00812ECB" w:rsidP="00812ECB">
            <w:pPr>
              <w:keepNext/>
              <w:tabs>
                <w:tab w:val="left" w:pos="435"/>
                <w:tab w:val="left" w:pos="570"/>
                <w:tab w:val="left" w:pos="900"/>
              </w:tabs>
              <w:autoSpaceDE w:val="0"/>
              <w:autoSpaceDN w:val="0"/>
              <w:adjustRightInd w:val="0"/>
              <w:spacing w:after="240"/>
              <w:rPr>
                <w:szCs w:val="20"/>
              </w:rPr>
            </w:pPr>
            <w:r w:rsidRPr="00812ECB">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5D93097F" w14:textId="77777777" w:rsidR="00812ECB" w:rsidRPr="00812ECB" w:rsidRDefault="00812ECB" w:rsidP="00812ECB">
      <w:pPr>
        <w:spacing w:before="480" w:after="120"/>
        <w:ind w:left="360" w:hanging="7"/>
        <w:rPr>
          <w:b/>
          <w:bCs/>
          <w:i/>
          <w:szCs w:val="20"/>
          <w:lang w:eastAsia="x-none"/>
        </w:rPr>
      </w:pPr>
      <w:r w:rsidRPr="00812ECB">
        <w:rPr>
          <w:b/>
          <w:bCs/>
          <w:i/>
          <w:szCs w:val="20"/>
          <w:lang w:eastAsia="x-none"/>
        </w:rPr>
        <w:lastRenderedPageBreak/>
        <w:t xml:space="preserve">Energy </w:t>
      </w:r>
      <w:r w:rsidRPr="00812ECB">
        <w:rPr>
          <w:b/>
          <w:bCs/>
          <w:i/>
          <w:szCs w:val="20"/>
          <w:lang w:val="x-none" w:eastAsia="x-none"/>
        </w:rPr>
        <w:t>Storage Resource</w:t>
      </w:r>
      <w:r w:rsidRPr="00812ECB">
        <w:rPr>
          <w:b/>
          <w:bCs/>
          <w:i/>
          <w:szCs w:val="20"/>
          <w:lang w:eastAsia="x-none"/>
        </w:rPr>
        <w:t xml:space="preserve"> (ESR)</w:t>
      </w:r>
    </w:p>
    <w:p w14:paraId="6CE0368F" w14:textId="77777777" w:rsidR="00812ECB" w:rsidRPr="00812ECB" w:rsidRDefault="00812ECB" w:rsidP="00812ECB">
      <w:pPr>
        <w:spacing w:after="240"/>
        <w:ind w:left="360"/>
        <w:rPr>
          <w:iCs/>
          <w:szCs w:val="20"/>
        </w:rPr>
      </w:pPr>
      <w:r w:rsidRPr="00812ECB">
        <w:rPr>
          <w:iCs/>
          <w:szCs w:val="20"/>
        </w:rPr>
        <w:t>An Energy Storage System (ESS) registered with ERCOT for the purpose of providing energy and/or Ancillary Service to the ERCOT System.</w:t>
      </w:r>
      <w:r w:rsidRPr="00812ECB" w:rsidDel="001407AC">
        <w:rPr>
          <w:iCs/>
          <w:szCs w:val="20"/>
        </w:rPr>
        <w:t xml:space="preserve"> </w:t>
      </w:r>
      <w:r w:rsidRPr="00812ECB">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12ECB" w:rsidRPr="00812ECB" w14:paraId="76AE15B9" w14:textId="77777777" w:rsidTr="008C7683">
        <w:trPr>
          <w:trHeight w:val="476"/>
        </w:trPr>
        <w:tc>
          <w:tcPr>
            <w:tcW w:w="9350" w:type="dxa"/>
            <w:shd w:val="clear" w:color="auto" w:fill="E0E0E0"/>
          </w:tcPr>
          <w:p w14:paraId="7099FB97" w14:textId="77777777" w:rsidR="00812ECB" w:rsidRPr="00812ECB" w:rsidRDefault="00812ECB" w:rsidP="00812ECB">
            <w:pPr>
              <w:spacing w:before="120" w:after="240"/>
              <w:rPr>
                <w:b/>
                <w:i/>
                <w:iCs/>
              </w:rPr>
            </w:pPr>
            <w:r w:rsidRPr="00812ECB">
              <w:rPr>
                <w:b/>
                <w:i/>
                <w:iCs/>
              </w:rPr>
              <w:t>[NPRR1029:  Insert the following definition “DC-Coupled Resource upon system implementation:]</w:t>
            </w:r>
          </w:p>
          <w:p w14:paraId="5E55C292" w14:textId="77777777" w:rsidR="00812ECB" w:rsidRPr="00812ECB" w:rsidRDefault="00812ECB" w:rsidP="00812ECB">
            <w:pPr>
              <w:spacing w:after="120"/>
              <w:ind w:left="720"/>
              <w:rPr>
                <w:b/>
                <w:bCs/>
                <w:i/>
                <w:szCs w:val="20"/>
                <w:lang w:val="x-none" w:eastAsia="x-none"/>
              </w:rPr>
            </w:pPr>
            <w:r w:rsidRPr="00812ECB">
              <w:rPr>
                <w:b/>
                <w:bCs/>
                <w:i/>
                <w:szCs w:val="20"/>
                <w:lang w:val="x-none" w:eastAsia="x-none"/>
              </w:rPr>
              <w:t>DC-Coupled Resource</w:t>
            </w:r>
          </w:p>
          <w:p w14:paraId="1B16387A" w14:textId="77777777" w:rsidR="00812ECB" w:rsidRPr="00812ECB" w:rsidRDefault="00812ECB" w:rsidP="00812ECB">
            <w:pPr>
              <w:spacing w:after="240"/>
              <w:ind w:left="727"/>
              <w:rPr>
                <w:szCs w:val="20"/>
              </w:rPr>
            </w:pPr>
            <w:r w:rsidRPr="00812ECB">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3E816734" w14:textId="77777777" w:rsidR="00812ECB" w:rsidRPr="00812ECB" w:rsidRDefault="00812ECB" w:rsidP="00812ECB">
            <w:pPr>
              <w:spacing w:after="240"/>
              <w:ind w:left="1440" w:hanging="720"/>
              <w:rPr>
                <w:szCs w:val="20"/>
              </w:rPr>
            </w:pPr>
            <w:r w:rsidRPr="00812ECB">
              <w:rPr>
                <w:iCs/>
                <w:szCs w:val="20"/>
              </w:rPr>
              <w:t>(1)</w:t>
            </w:r>
            <w:r w:rsidRPr="00812ECB">
              <w:rPr>
                <w:iCs/>
                <w:szCs w:val="20"/>
              </w:rPr>
              <w:tab/>
              <w:t xml:space="preserve">The ESS component of the Resource must have a nameplate rating of at least ten MW and ten MWh, or the MW rating must equal or exceed 50% of the nameplate MW rating of the inverter; and  </w:t>
            </w:r>
          </w:p>
          <w:p w14:paraId="0561094A" w14:textId="77777777" w:rsidR="00812ECB" w:rsidRPr="00812ECB" w:rsidRDefault="00812ECB" w:rsidP="00812ECB">
            <w:pPr>
              <w:spacing w:after="240"/>
              <w:ind w:left="1440" w:hanging="720"/>
              <w:rPr>
                <w:szCs w:val="20"/>
              </w:rPr>
            </w:pPr>
            <w:r w:rsidRPr="00812ECB">
              <w:rPr>
                <w:iCs/>
                <w:szCs w:val="20"/>
              </w:rPr>
              <w:t>(2)</w:t>
            </w:r>
            <w:r w:rsidRPr="00812ECB">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0F84631B" w14:textId="77777777" w:rsidR="00812ECB" w:rsidRPr="00812ECB" w:rsidRDefault="00812ECB" w:rsidP="00812ECB">
      <w:pPr>
        <w:keepNext/>
        <w:widowControl w:val="0"/>
        <w:tabs>
          <w:tab w:val="left" w:pos="1260"/>
        </w:tabs>
        <w:spacing w:before="480" w:after="120"/>
        <w:ind w:left="1080" w:hanging="360"/>
        <w:outlineLvl w:val="3"/>
        <w:rPr>
          <w:b/>
          <w:bCs/>
          <w:i/>
          <w:snapToGrid w:val="0"/>
          <w:szCs w:val="20"/>
          <w:lang w:val="x-none" w:eastAsia="x-none"/>
        </w:rPr>
      </w:pPr>
      <w:r w:rsidRPr="00812ECB">
        <w:rPr>
          <w:b/>
          <w:bCs/>
          <w:i/>
          <w:snapToGrid w:val="0"/>
          <w:szCs w:val="20"/>
          <w:lang w:val="x-none" w:eastAsia="x-none"/>
        </w:rPr>
        <w:t>Distribution Energy Storage Resource (DESR)</w:t>
      </w:r>
    </w:p>
    <w:p w14:paraId="64DAB0E3" w14:textId="77777777" w:rsidR="00812ECB" w:rsidRPr="00812ECB" w:rsidRDefault="00812ECB" w:rsidP="00812ECB">
      <w:pPr>
        <w:spacing w:after="240"/>
        <w:ind w:left="720"/>
        <w:rPr>
          <w:iCs/>
          <w:szCs w:val="20"/>
        </w:rPr>
      </w:pPr>
      <w:r w:rsidRPr="00812ECB">
        <w:rPr>
          <w:iCs/>
          <w:szCs w:val="20"/>
        </w:rPr>
        <w:t xml:space="preserve">An Energy Storage Resource (ESR) connected to the Distribution System that is either: </w:t>
      </w:r>
    </w:p>
    <w:p w14:paraId="34C0E981" w14:textId="77777777" w:rsidR="00812ECB" w:rsidRPr="00812ECB" w:rsidRDefault="00812ECB" w:rsidP="00812ECB">
      <w:pPr>
        <w:spacing w:after="240"/>
        <w:ind w:left="1440" w:hanging="720"/>
        <w:rPr>
          <w:szCs w:val="20"/>
        </w:rPr>
      </w:pPr>
      <w:r w:rsidRPr="00812ECB">
        <w:rPr>
          <w:szCs w:val="20"/>
        </w:rPr>
        <w:t>(1)</w:t>
      </w:r>
      <w:r w:rsidRPr="00812ECB">
        <w:rPr>
          <w:szCs w:val="20"/>
        </w:rPr>
        <w:tab/>
        <w:t>Greater than ten MW and not registered with the Public Utility Commission of Texas (PUCT) as a self-generator; or</w:t>
      </w:r>
    </w:p>
    <w:p w14:paraId="67CAC90F" w14:textId="77777777" w:rsidR="00812ECB" w:rsidRPr="00812ECB" w:rsidRDefault="00812ECB" w:rsidP="00812ECB">
      <w:pPr>
        <w:spacing w:after="240"/>
        <w:ind w:left="1440" w:hanging="720"/>
        <w:rPr>
          <w:iCs/>
          <w:szCs w:val="20"/>
        </w:rPr>
      </w:pPr>
      <w:r w:rsidRPr="00812ECB">
        <w:rPr>
          <w:szCs w:val="20"/>
        </w:rPr>
        <w:t>(2)</w:t>
      </w:r>
      <w:r w:rsidRPr="00812ECB">
        <w:rPr>
          <w:szCs w:val="20"/>
        </w:rPr>
        <w:tab/>
        <w:t>Greater than one MW that chooses to register as a Resource with ERCOT to participate in the ERCOT markets.</w:t>
      </w:r>
    </w:p>
    <w:p w14:paraId="6990446D" w14:textId="77777777" w:rsidR="00812ECB" w:rsidRPr="00812ECB" w:rsidRDefault="00812ECB" w:rsidP="00812ECB">
      <w:pPr>
        <w:spacing w:before="240" w:after="120"/>
        <w:ind w:left="360" w:hanging="7"/>
        <w:rPr>
          <w:b/>
          <w:bCs/>
          <w:i/>
          <w:szCs w:val="20"/>
          <w:lang w:val="x-none" w:eastAsia="x-none"/>
        </w:rPr>
      </w:pPr>
      <w:r w:rsidRPr="00812ECB">
        <w:rPr>
          <w:b/>
          <w:bCs/>
          <w:i/>
          <w:szCs w:val="20"/>
          <w:lang w:val="x-none" w:eastAsia="x-none"/>
        </w:rPr>
        <w:lastRenderedPageBreak/>
        <w:t>Generation Resource</w:t>
      </w:r>
    </w:p>
    <w:p w14:paraId="5E9DECBA" w14:textId="77777777" w:rsidR="00812ECB" w:rsidRPr="00812ECB" w:rsidRDefault="00812ECB" w:rsidP="00812ECB">
      <w:pPr>
        <w:spacing w:after="240"/>
        <w:ind w:left="360"/>
        <w:rPr>
          <w:iCs/>
          <w:szCs w:val="20"/>
        </w:rPr>
      </w:pPr>
      <w:r w:rsidRPr="00812ECB">
        <w:rPr>
          <w:iCs/>
          <w:szCs w:val="20"/>
        </w:rPr>
        <w:t xml:space="preserve">A generator capable of providing energy or Ancillary Service to the ERCOT System and is registered with ERCOT as a Generation Resource.  </w:t>
      </w:r>
    </w:p>
    <w:p w14:paraId="6B8F8152"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val="x-none" w:eastAsia="x-none"/>
        </w:rPr>
      </w:pPr>
      <w:r w:rsidRPr="00812ECB">
        <w:rPr>
          <w:b/>
          <w:bCs/>
          <w:i/>
          <w:snapToGrid w:val="0"/>
          <w:szCs w:val="20"/>
          <w:lang w:val="x-none" w:eastAsia="x-none"/>
        </w:rPr>
        <w:t>Distribution Generation Resource (DGR)</w:t>
      </w:r>
    </w:p>
    <w:p w14:paraId="7B611A40" w14:textId="77777777" w:rsidR="00812ECB" w:rsidRPr="00812ECB" w:rsidRDefault="00812ECB" w:rsidP="00812ECB">
      <w:pPr>
        <w:spacing w:after="240"/>
        <w:ind w:left="720"/>
        <w:rPr>
          <w:szCs w:val="20"/>
        </w:rPr>
      </w:pPr>
      <w:r w:rsidRPr="00812ECB">
        <w:rPr>
          <w:szCs w:val="20"/>
        </w:rPr>
        <w:t xml:space="preserve">A Generation Resource connected to the Distribution System that is either: </w:t>
      </w:r>
    </w:p>
    <w:p w14:paraId="57390601" w14:textId="77777777" w:rsidR="00812ECB" w:rsidRPr="00812ECB" w:rsidRDefault="00812ECB" w:rsidP="00812ECB">
      <w:pPr>
        <w:spacing w:after="240"/>
        <w:ind w:left="1440" w:hanging="720"/>
        <w:rPr>
          <w:szCs w:val="20"/>
        </w:rPr>
      </w:pPr>
      <w:r w:rsidRPr="00812ECB">
        <w:rPr>
          <w:szCs w:val="20"/>
        </w:rPr>
        <w:t>(1)</w:t>
      </w:r>
      <w:r w:rsidRPr="00812ECB">
        <w:rPr>
          <w:szCs w:val="20"/>
        </w:rPr>
        <w:tab/>
        <w:t>Greater than ten MW and not registered with the Public Utility Commission of Texas (PUCT) as a self-generator; or</w:t>
      </w:r>
    </w:p>
    <w:p w14:paraId="41A83ED6" w14:textId="77777777" w:rsidR="00812ECB" w:rsidRPr="00812ECB" w:rsidRDefault="00812ECB" w:rsidP="00812ECB">
      <w:pPr>
        <w:spacing w:after="240"/>
        <w:ind w:left="1440" w:hanging="720"/>
        <w:rPr>
          <w:szCs w:val="20"/>
        </w:rPr>
      </w:pPr>
      <w:r w:rsidRPr="00812ECB">
        <w:rPr>
          <w:szCs w:val="20"/>
        </w:rPr>
        <w:t>(2)</w:t>
      </w:r>
      <w:r w:rsidRPr="00812ECB">
        <w:rPr>
          <w:szCs w:val="20"/>
        </w:rPr>
        <w:tab/>
        <w:t xml:space="preserve">Greater than one MW that chooses to register as a Generation Resource to participate in the ERCOT markets.  </w:t>
      </w:r>
    </w:p>
    <w:p w14:paraId="6E7F75DA"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val="x-none" w:eastAsia="x-none"/>
        </w:rPr>
      </w:pPr>
      <w:r w:rsidRPr="00812ECB">
        <w:rPr>
          <w:b/>
          <w:bCs/>
          <w:i/>
          <w:snapToGrid w:val="0"/>
          <w:szCs w:val="20"/>
          <w:lang w:val="x-none" w:eastAsia="x-none"/>
        </w:rPr>
        <w:t>Transmission Generation Resource (TGR)</w:t>
      </w:r>
    </w:p>
    <w:p w14:paraId="2AD90B6E" w14:textId="77777777" w:rsidR="00812ECB" w:rsidRPr="00812ECB" w:rsidRDefault="00812ECB" w:rsidP="00812ECB">
      <w:pPr>
        <w:spacing w:after="240"/>
        <w:ind w:left="720"/>
        <w:rPr>
          <w:szCs w:val="20"/>
        </w:rPr>
      </w:pPr>
      <w:r w:rsidRPr="00812ECB">
        <w:rPr>
          <w:szCs w:val="20"/>
        </w:rPr>
        <w:t xml:space="preserve">A Generation Resource connected to the ERCOT transmission system that is either: </w:t>
      </w:r>
    </w:p>
    <w:p w14:paraId="63984FB4" w14:textId="77777777" w:rsidR="00812ECB" w:rsidRPr="00812ECB" w:rsidRDefault="00812ECB" w:rsidP="00812ECB">
      <w:pPr>
        <w:spacing w:after="240"/>
        <w:ind w:left="1440" w:hanging="720"/>
        <w:rPr>
          <w:szCs w:val="20"/>
        </w:rPr>
      </w:pPr>
      <w:r w:rsidRPr="00812ECB">
        <w:rPr>
          <w:szCs w:val="20"/>
        </w:rPr>
        <w:t>(1)</w:t>
      </w:r>
      <w:r w:rsidRPr="00812ECB">
        <w:rPr>
          <w:szCs w:val="20"/>
        </w:rPr>
        <w:tab/>
        <w:t xml:space="preserve">Greater than ten MW and not registered with the Public Utility Commission of Texas (PUCT) as a self-generator; or </w:t>
      </w:r>
    </w:p>
    <w:p w14:paraId="653696F0" w14:textId="77777777" w:rsidR="00812ECB" w:rsidRPr="00812ECB" w:rsidRDefault="00812ECB" w:rsidP="00812ECB">
      <w:pPr>
        <w:spacing w:after="240"/>
        <w:ind w:left="1440" w:hanging="720"/>
        <w:rPr>
          <w:szCs w:val="20"/>
        </w:rPr>
      </w:pPr>
      <w:r w:rsidRPr="00812ECB">
        <w:rPr>
          <w:szCs w:val="20"/>
        </w:rPr>
        <w:t>(2)</w:t>
      </w:r>
      <w:r w:rsidRPr="00812ECB">
        <w:rPr>
          <w:szCs w:val="20"/>
        </w:rPr>
        <w:tab/>
        <w:t xml:space="preserve">Greater than one MW that chooses to register as a Generation Resource to participate in the ERCOT markets.  </w:t>
      </w:r>
    </w:p>
    <w:p w14:paraId="7A495A43" w14:textId="77777777" w:rsidR="00812ECB" w:rsidRPr="00812ECB" w:rsidRDefault="00812ECB" w:rsidP="00812ECB">
      <w:pPr>
        <w:spacing w:before="240" w:after="120"/>
        <w:ind w:left="360" w:hanging="7"/>
        <w:rPr>
          <w:b/>
          <w:bCs/>
          <w:i/>
          <w:szCs w:val="20"/>
          <w:lang w:val="x-none" w:eastAsia="x-none"/>
        </w:rPr>
      </w:pPr>
      <w:r w:rsidRPr="00812ECB">
        <w:rPr>
          <w:b/>
          <w:bCs/>
          <w:i/>
          <w:szCs w:val="20"/>
          <w:lang w:val="x-none" w:eastAsia="x-none"/>
        </w:rPr>
        <w:t>Load Resource</w:t>
      </w:r>
    </w:p>
    <w:p w14:paraId="6B18BDD0" w14:textId="77777777" w:rsidR="00812ECB" w:rsidRPr="00812ECB" w:rsidRDefault="00812ECB" w:rsidP="00812ECB">
      <w:pPr>
        <w:spacing w:after="240"/>
        <w:ind w:left="360"/>
        <w:rPr>
          <w:iCs/>
          <w:szCs w:val="20"/>
        </w:rPr>
      </w:pPr>
      <w:r w:rsidRPr="00812ECB">
        <w:rPr>
          <w:iCs/>
          <w:szCs w:val="20"/>
        </w:rPr>
        <w:t>A Load capable of providing Ancillary Service to the ERCOT System and/or energy in the form of Demand response and registered with ERCOT as a Load Resource.</w:t>
      </w:r>
    </w:p>
    <w:p w14:paraId="2F36CFF9" w14:textId="77777777" w:rsidR="00812ECB" w:rsidRPr="00812ECB" w:rsidDel="00825B52" w:rsidRDefault="00812ECB" w:rsidP="00812ECB">
      <w:pPr>
        <w:keepNext/>
        <w:widowControl w:val="0"/>
        <w:tabs>
          <w:tab w:val="left" w:pos="1260"/>
        </w:tabs>
        <w:spacing w:before="240" w:after="120"/>
        <w:ind w:left="1080" w:hanging="360"/>
        <w:outlineLvl w:val="3"/>
        <w:rPr>
          <w:del w:id="32" w:author="ERCOT" w:date="2022-06-24T07:36:00Z"/>
          <w:b/>
          <w:bCs/>
          <w:i/>
          <w:snapToGrid w:val="0"/>
          <w:szCs w:val="20"/>
          <w:lang w:val="x-none" w:eastAsia="x-none"/>
        </w:rPr>
      </w:pPr>
      <w:del w:id="33" w:author="ERCOT" w:date="2022-06-24T07:36:00Z">
        <w:r w:rsidRPr="00812ECB" w:rsidDel="00825B52">
          <w:rPr>
            <w:b/>
            <w:bCs/>
            <w:i/>
            <w:snapToGrid w:val="0"/>
            <w:szCs w:val="20"/>
            <w:lang w:val="x-none" w:eastAsia="x-none"/>
          </w:rPr>
          <w:delText>Aggregate Load Resource (ALR)</w:delText>
        </w:r>
      </w:del>
    </w:p>
    <w:p w14:paraId="64D53D3A" w14:textId="77777777" w:rsidR="00812ECB" w:rsidRPr="00812ECB" w:rsidDel="00825B52" w:rsidRDefault="00812ECB" w:rsidP="00812ECB">
      <w:pPr>
        <w:spacing w:after="240"/>
        <w:ind w:left="720"/>
        <w:rPr>
          <w:del w:id="34" w:author="ERCOT" w:date="2022-06-24T07:36:00Z"/>
          <w:iCs/>
          <w:szCs w:val="20"/>
        </w:rPr>
      </w:pPr>
      <w:del w:id="35" w:author="ERCOT" w:date="2022-06-24T07:36:00Z">
        <w:r w:rsidRPr="00812ECB" w:rsidDel="00825B52">
          <w:rPr>
            <w:iCs/>
            <w:szCs w:val="20"/>
          </w:rPr>
          <w:delText xml:space="preserve">A Load Resource that is an aggregation of individual metered sites, each of which has less than </w:delText>
        </w:r>
        <w:r w:rsidRPr="00812ECB" w:rsidDel="00825B52">
          <w:rPr>
            <w:szCs w:val="20"/>
          </w:rPr>
          <w:delText>ten</w:delText>
        </w:r>
        <w:r w:rsidRPr="00812ECB" w:rsidDel="00825B52">
          <w:rPr>
            <w:iCs/>
            <w:szCs w:val="20"/>
          </w:rPr>
          <w:delText xml:space="preserve"> MW of Demand response capability and all of which are located within a single Load Zone.</w:delText>
        </w:r>
      </w:del>
    </w:p>
    <w:p w14:paraId="639AB5A1"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eastAsia="x-none"/>
        </w:rPr>
      </w:pPr>
      <w:r w:rsidRPr="00812ECB">
        <w:rPr>
          <w:b/>
          <w:bCs/>
          <w:i/>
          <w:snapToGrid w:val="0"/>
          <w:szCs w:val="20"/>
          <w:lang w:val="x-none" w:eastAsia="x-none"/>
        </w:rPr>
        <w:t>Controllable Load Resource</w:t>
      </w:r>
      <w:ins w:id="36" w:author="ERCOT" w:date="2022-10-17T11:00:00Z">
        <w:r w:rsidRPr="00812ECB">
          <w:rPr>
            <w:b/>
            <w:bCs/>
            <w:i/>
            <w:snapToGrid w:val="0"/>
            <w:szCs w:val="20"/>
            <w:lang w:eastAsia="x-none"/>
          </w:rPr>
          <w:t xml:space="preserve"> (CLR)</w:t>
        </w:r>
      </w:ins>
    </w:p>
    <w:p w14:paraId="4136E058" w14:textId="77777777" w:rsidR="00812ECB" w:rsidRPr="00812ECB" w:rsidRDefault="00812ECB" w:rsidP="00812ECB">
      <w:pPr>
        <w:spacing w:after="240"/>
        <w:ind w:left="720"/>
        <w:rPr>
          <w:iCs/>
          <w:szCs w:val="20"/>
        </w:rPr>
      </w:pPr>
      <w:r w:rsidRPr="00812ECB">
        <w:rPr>
          <w:iCs/>
          <w:szCs w:val="20"/>
        </w:rPr>
        <w:t>A Load Resource capable of controllably reducing or increasing consumption under Dispatch control by ERCOT.</w:t>
      </w:r>
    </w:p>
    <w:p w14:paraId="7149574C" w14:textId="77777777" w:rsidR="00812ECB" w:rsidRPr="00812ECB" w:rsidRDefault="00812ECB" w:rsidP="00812ECB">
      <w:pPr>
        <w:keepNext/>
        <w:widowControl w:val="0"/>
        <w:tabs>
          <w:tab w:val="left" w:pos="1260"/>
        </w:tabs>
        <w:spacing w:before="240" w:after="120"/>
        <w:ind w:left="1080"/>
        <w:outlineLvl w:val="3"/>
        <w:rPr>
          <w:ins w:id="37" w:author="ERCOT" w:date="2022-06-24T07:36:00Z"/>
          <w:b/>
          <w:bCs/>
          <w:iCs/>
          <w:snapToGrid w:val="0"/>
          <w:szCs w:val="20"/>
          <w:lang w:val="x-none" w:eastAsia="x-none"/>
        </w:rPr>
      </w:pPr>
      <w:ins w:id="38" w:author="ERCOT" w:date="2022-06-24T07:36:00Z">
        <w:r w:rsidRPr="00812ECB">
          <w:rPr>
            <w:b/>
            <w:bCs/>
            <w:iCs/>
            <w:snapToGrid w:val="0"/>
            <w:szCs w:val="20"/>
            <w:lang w:val="x-none" w:eastAsia="x-none"/>
          </w:rPr>
          <w:t>Aggregate Load Resource (ALR)</w:t>
        </w:r>
      </w:ins>
    </w:p>
    <w:p w14:paraId="25A6FBD1" w14:textId="77777777" w:rsidR="00812ECB" w:rsidRPr="00812ECB" w:rsidRDefault="00812ECB" w:rsidP="00812ECB">
      <w:pPr>
        <w:spacing w:after="240"/>
        <w:ind w:left="1080"/>
        <w:rPr>
          <w:ins w:id="39" w:author="ERCOT" w:date="2022-06-24T07:37:00Z"/>
        </w:rPr>
      </w:pPr>
      <w:ins w:id="40" w:author="ERCOT" w:date="2022-06-24T07:37:00Z">
        <w:r w:rsidRPr="00812ECB">
          <w:t xml:space="preserve">A Controllable Load Resource </w:t>
        </w:r>
      </w:ins>
      <w:ins w:id="41" w:author="ERCOT" w:date="2022-10-17T14:21:00Z">
        <w:r w:rsidRPr="00812ECB">
          <w:t xml:space="preserve">(CLR) </w:t>
        </w:r>
      </w:ins>
      <w:ins w:id="42" w:author="ERCOT" w:date="2022-06-24T07:37:00Z">
        <w:r w:rsidRPr="00812ECB">
          <w:t>that is an aggregation of individual metered sites, each of which has less than ten MW of Demand response capability and all of which are located within a single Load Zone.</w:t>
        </w:r>
      </w:ins>
    </w:p>
    <w:p w14:paraId="1217487C" w14:textId="77777777" w:rsidR="00812ECB" w:rsidRPr="00812ECB" w:rsidRDefault="00812ECB" w:rsidP="00812ECB">
      <w:pPr>
        <w:spacing w:before="240" w:after="120"/>
        <w:ind w:left="360" w:hanging="7"/>
        <w:rPr>
          <w:b/>
          <w:bCs/>
          <w:i/>
          <w:szCs w:val="20"/>
          <w:lang w:eastAsia="x-none"/>
        </w:rPr>
      </w:pPr>
      <w:r w:rsidRPr="00812ECB">
        <w:rPr>
          <w:b/>
          <w:bCs/>
          <w:i/>
          <w:szCs w:val="20"/>
          <w:lang w:val="x-none" w:eastAsia="x-none"/>
        </w:rPr>
        <w:t xml:space="preserve">Settlement Only </w:t>
      </w:r>
      <w:r w:rsidRPr="00812ECB">
        <w:rPr>
          <w:b/>
          <w:bCs/>
          <w:i/>
          <w:szCs w:val="20"/>
          <w:lang w:eastAsia="x-none"/>
        </w:rPr>
        <w:t>Generator (SOG)</w:t>
      </w:r>
    </w:p>
    <w:p w14:paraId="2244826F" w14:textId="77777777" w:rsidR="00812ECB" w:rsidRPr="00812ECB" w:rsidRDefault="00812ECB" w:rsidP="00812ECB">
      <w:pPr>
        <w:spacing w:after="240"/>
        <w:ind w:left="360"/>
        <w:rPr>
          <w:iCs/>
          <w:szCs w:val="20"/>
        </w:rPr>
      </w:pPr>
      <w:r w:rsidRPr="00812ECB">
        <w:rPr>
          <w:iCs/>
          <w:szCs w:val="20"/>
        </w:rPr>
        <w:t xml:space="preserve">A generator that is settled for exported energy only, but may not participate in the Ancillary Services market, </w:t>
      </w:r>
      <w:r w:rsidRPr="00812ECB">
        <w:rPr>
          <w:sz w:val="23"/>
          <w:szCs w:val="23"/>
        </w:rPr>
        <w:t>Reliability Unit Commitment (</w:t>
      </w:r>
      <w:r w:rsidRPr="00812ECB">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4A5AAFF4" w14:textId="77777777" w:rsidTr="008C7683">
        <w:trPr>
          <w:trHeight w:val="386"/>
        </w:trPr>
        <w:tc>
          <w:tcPr>
            <w:tcW w:w="9350" w:type="dxa"/>
            <w:shd w:val="pct12" w:color="auto" w:fill="auto"/>
          </w:tcPr>
          <w:p w14:paraId="394C9772" w14:textId="77777777" w:rsidR="00812ECB" w:rsidRPr="00812ECB" w:rsidRDefault="00812ECB" w:rsidP="00812ECB">
            <w:pPr>
              <w:spacing w:before="120" w:after="240"/>
              <w:rPr>
                <w:b/>
                <w:i/>
                <w:iCs/>
                <w:szCs w:val="20"/>
              </w:rPr>
            </w:pPr>
            <w:r w:rsidRPr="00812ECB">
              <w:rPr>
                <w:b/>
                <w:i/>
                <w:iCs/>
                <w:szCs w:val="20"/>
              </w:rPr>
              <w:lastRenderedPageBreak/>
              <w:t>[NPRR995:  Delete the above definition “Settlement Only Generator (SOG)” upon system implementation.]</w:t>
            </w:r>
          </w:p>
        </w:tc>
      </w:tr>
    </w:tbl>
    <w:p w14:paraId="141CFEAE" w14:textId="77777777" w:rsidR="00812ECB" w:rsidRPr="00812ECB" w:rsidRDefault="00812ECB" w:rsidP="00812ECB">
      <w:pPr>
        <w:keepNext/>
        <w:widowControl w:val="0"/>
        <w:tabs>
          <w:tab w:val="left" w:pos="1260"/>
        </w:tabs>
        <w:spacing w:before="480" w:after="120"/>
        <w:ind w:left="720"/>
        <w:outlineLvl w:val="3"/>
        <w:rPr>
          <w:b/>
          <w:bCs/>
          <w:i/>
          <w:snapToGrid w:val="0"/>
          <w:szCs w:val="20"/>
          <w:lang w:eastAsia="x-none"/>
        </w:rPr>
      </w:pPr>
      <w:r w:rsidRPr="00812ECB">
        <w:rPr>
          <w:b/>
          <w:bCs/>
          <w:i/>
          <w:snapToGrid w:val="0"/>
          <w:szCs w:val="20"/>
          <w:lang w:val="x-none" w:eastAsia="x-none"/>
        </w:rPr>
        <w:t>Settlement Only Distribution Generator</w:t>
      </w:r>
      <w:r w:rsidRPr="00812ECB">
        <w:rPr>
          <w:b/>
          <w:bCs/>
          <w:i/>
          <w:snapToGrid w:val="0"/>
          <w:szCs w:val="20"/>
          <w:lang w:eastAsia="x-none"/>
        </w:rPr>
        <w:t xml:space="preserve"> (SODG)</w:t>
      </w:r>
    </w:p>
    <w:p w14:paraId="37632749" w14:textId="77777777" w:rsidR="00812ECB" w:rsidRPr="00812ECB" w:rsidRDefault="00812ECB" w:rsidP="00812ECB">
      <w:pPr>
        <w:spacing w:after="240"/>
        <w:ind w:left="720"/>
        <w:rPr>
          <w:szCs w:val="20"/>
        </w:rPr>
      </w:pPr>
      <w:r w:rsidRPr="00812ECB">
        <w:rPr>
          <w:szCs w:val="20"/>
        </w:rPr>
        <w:t>A generator that is connected to the Distribution System with a rating of:</w:t>
      </w:r>
    </w:p>
    <w:p w14:paraId="71E6FFB2" w14:textId="77777777" w:rsidR="00812ECB" w:rsidRPr="00812ECB" w:rsidRDefault="00812ECB" w:rsidP="00812ECB">
      <w:pPr>
        <w:spacing w:after="240"/>
        <w:ind w:left="1440" w:hanging="720"/>
        <w:rPr>
          <w:szCs w:val="20"/>
        </w:rPr>
      </w:pPr>
      <w:r w:rsidRPr="00812ECB">
        <w:rPr>
          <w:szCs w:val="20"/>
        </w:rPr>
        <w:t>(1)</w:t>
      </w:r>
      <w:r w:rsidRPr="00812ECB">
        <w:rPr>
          <w:szCs w:val="20"/>
        </w:rPr>
        <w:tab/>
        <w:t xml:space="preserve">One MW or less that chooses to register as an SODG; or </w:t>
      </w:r>
    </w:p>
    <w:p w14:paraId="45EC4A3F" w14:textId="77777777" w:rsidR="00812ECB" w:rsidRPr="00812ECB" w:rsidRDefault="00812ECB" w:rsidP="00812ECB">
      <w:pPr>
        <w:spacing w:after="240"/>
        <w:ind w:left="1440" w:hanging="720"/>
        <w:rPr>
          <w:szCs w:val="20"/>
        </w:rPr>
      </w:pPr>
      <w:r w:rsidRPr="00812ECB">
        <w:rPr>
          <w:szCs w:val="20"/>
        </w:rPr>
        <w:t>(2)</w:t>
      </w:r>
      <w:r w:rsidRPr="00812ECB">
        <w:rPr>
          <w:szCs w:val="20"/>
        </w:rPr>
        <w:tab/>
        <w:t>Greater than one and up to ten MW that is capable of providing a net export to the ERCOT System and does not register as a Distribution Generation Resource (DGR).</w:t>
      </w:r>
    </w:p>
    <w:p w14:paraId="14E93306" w14:textId="77777777" w:rsidR="00812ECB" w:rsidRPr="00812ECB" w:rsidRDefault="00812ECB" w:rsidP="00812ECB">
      <w:pPr>
        <w:spacing w:after="240"/>
        <w:ind w:left="720"/>
        <w:rPr>
          <w:szCs w:val="20"/>
        </w:rPr>
      </w:pPr>
      <w:r w:rsidRPr="00812ECB">
        <w:rPr>
          <w:szCs w:val="20"/>
        </w:rPr>
        <w:t xml:space="preserve">SODGs must be registered with ERCOT in accordance with Planning Guide Section </w:t>
      </w:r>
      <w:r w:rsidRPr="00812ECB">
        <w:rPr>
          <w:iCs/>
          <w:sz w:val="23"/>
          <w:szCs w:val="23"/>
        </w:rPr>
        <w:t>6.8.2</w:t>
      </w:r>
      <w:r w:rsidRPr="00812ECB">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6CEBBBB" w14:textId="77777777" w:rsidTr="008C7683">
        <w:trPr>
          <w:trHeight w:val="386"/>
        </w:trPr>
        <w:tc>
          <w:tcPr>
            <w:tcW w:w="9350" w:type="dxa"/>
            <w:shd w:val="pct12" w:color="auto" w:fill="auto"/>
          </w:tcPr>
          <w:p w14:paraId="51572261" w14:textId="77777777" w:rsidR="00812ECB" w:rsidRPr="00812ECB" w:rsidRDefault="00812ECB" w:rsidP="00812ECB">
            <w:pPr>
              <w:spacing w:before="120" w:after="240"/>
              <w:rPr>
                <w:b/>
                <w:i/>
                <w:iCs/>
                <w:szCs w:val="20"/>
              </w:rPr>
            </w:pPr>
            <w:r w:rsidRPr="00812ECB">
              <w:rPr>
                <w:b/>
                <w:i/>
                <w:iCs/>
                <w:szCs w:val="20"/>
              </w:rPr>
              <w:t>[NPRR995:  Delete the above definition “Settlement Only Distribution Generator (SODG)” upon system implementation.]</w:t>
            </w:r>
          </w:p>
        </w:tc>
      </w:tr>
    </w:tbl>
    <w:p w14:paraId="1404BC45" w14:textId="77777777" w:rsidR="00812ECB" w:rsidRPr="00812ECB" w:rsidRDefault="00812ECB" w:rsidP="00812ECB">
      <w:pPr>
        <w:keepNext/>
        <w:widowControl w:val="0"/>
        <w:tabs>
          <w:tab w:val="left" w:pos="1260"/>
        </w:tabs>
        <w:spacing w:before="480" w:after="120"/>
        <w:ind w:left="720"/>
        <w:outlineLvl w:val="3"/>
        <w:rPr>
          <w:b/>
          <w:i/>
          <w:iCs/>
          <w:szCs w:val="20"/>
        </w:rPr>
      </w:pPr>
      <w:r w:rsidRPr="00812ECB">
        <w:rPr>
          <w:b/>
          <w:bCs/>
          <w:i/>
          <w:snapToGrid w:val="0"/>
          <w:szCs w:val="20"/>
          <w:lang w:val="x-none" w:eastAsia="x-none"/>
        </w:rPr>
        <w:t>Settlement Only Transmission Generator</w:t>
      </w:r>
      <w:r w:rsidRPr="00812ECB">
        <w:rPr>
          <w:b/>
          <w:bCs/>
          <w:i/>
          <w:snapToGrid w:val="0"/>
          <w:szCs w:val="20"/>
          <w:lang w:eastAsia="x-none"/>
        </w:rPr>
        <w:t xml:space="preserve"> (SOTG)</w:t>
      </w:r>
    </w:p>
    <w:p w14:paraId="14B7538C" w14:textId="77777777" w:rsidR="00812ECB" w:rsidRPr="00812ECB" w:rsidRDefault="00812ECB" w:rsidP="00812ECB">
      <w:pPr>
        <w:spacing w:after="240"/>
        <w:ind w:left="720"/>
        <w:rPr>
          <w:szCs w:val="20"/>
        </w:rPr>
      </w:pPr>
      <w:r w:rsidRPr="00812ECB">
        <w:rPr>
          <w:szCs w:val="20"/>
        </w:rPr>
        <w:t>A generator that is connected to the ERCOT transmission system with a rating of ten MW or less</w:t>
      </w:r>
      <w:r w:rsidRPr="00812ECB">
        <w:rPr>
          <w:iCs/>
          <w:szCs w:val="20"/>
        </w:rPr>
        <w:t xml:space="preserve"> </w:t>
      </w:r>
      <w:r w:rsidRPr="00812ECB">
        <w:rPr>
          <w:szCs w:val="20"/>
        </w:rPr>
        <w:t xml:space="preserve">and is registered with the Public Utility Commission of Texas (PUCT) as a power generation company.  SOTGs must be registered with ERCOT in accordance with Planning Guide Section </w:t>
      </w:r>
      <w:r w:rsidRPr="00812ECB">
        <w:rPr>
          <w:iCs/>
          <w:sz w:val="23"/>
          <w:szCs w:val="23"/>
        </w:rPr>
        <w:t>6.8.2</w:t>
      </w:r>
      <w:r w:rsidRPr="00812ECB">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2609363" w14:textId="77777777" w:rsidTr="008C7683">
        <w:trPr>
          <w:trHeight w:val="386"/>
        </w:trPr>
        <w:tc>
          <w:tcPr>
            <w:tcW w:w="9350" w:type="dxa"/>
            <w:shd w:val="pct12" w:color="auto" w:fill="auto"/>
          </w:tcPr>
          <w:p w14:paraId="580CE957" w14:textId="77777777" w:rsidR="00812ECB" w:rsidRPr="00812ECB" w:rsidRDefault="00812ECB" w:rsidP="00812ECB">
            <w:pPr>
              <w:spacing w:before="120" w:after="240"/>
              <w:rPr>
                <w:b/>
                <w:i/>
                <w:iCs/>
                <w:szCs w:val="20"/>
              </w:rPr>
            </w:pPr>
            <w:r w:rsidRPr="00812ECB">
              <w:rPr>
                <w:b/>
                <w:i/>
                <w:iCs/>
                <w:szCs w:val="20"/>
              </w:rPr>
              <w:t>[NPRR995:  Delete the above definition “Settlement Only Transmission Generator (SOTG)” upon system implementation.]</w:t>
            </w:r>
          </w:p>
        </w:tc>
      </w:tr>
    </w:tbl>
    <w:p w14:paraId="4E02FC34" w14:textId="77777777" w:rsidR="00812ECB" w:rsidRPr="00812ECB" w:rsidRDefault="00812ECB" w:rsidP="00812ECB">
      <w:pPr>
        <w:keepNext/>
        <w:widowControl w:val="0"/>
        <w:tabs>
          <w:tab w:val="left" w:pos="1260"/>
        </w:tabs>
        <w:spacing w:before="480" w:after="120"/>
        <w:ind w:left="720"/>
        <w:outlineLvl w:val="3"/>
        <w:rPr>
          <w:b/>
          <w:bCs/>
          <w:i/>
          <w:snapToGrid w:val="0"/>
          <w:szCs w:val="20"/>
          <w:lang w:eastAsia="x-none"/>
        </w:rPr>
      </w:pPr>
      <w:r w:rsidRPr="00812ECB">
        <w:rPr>
          <w:b/>
          <w:bCs/>
          <w:i/>
          <w:snapToGrid w:val="0"/>
          <w:szCs w:val="20"/>
          <w:lang w:val="x-none" w:eastAsia="x-none"/>
        </w:rPr>
        <w:t>Settlement Only Transmission Self</w:t>
      </w:r>
      <w:r w:rsidRPr="00812ECB">
        <w:rPr>
          <w:b/>
          <w:bCs/>
          <w:i/>
          <w:snapToGrid w:val="0"/>
          <w:szCs w:val="20"/>
          <w:lang w:eastAsia="x-none"/>
        </w:rPr>
        <w:t>-</w:t>
      </w:r>
      <w:r w:rsidRPr="00812ECB">
        <w:rPr>
          <w:b/>
          <w:bCs/>
          <w:i/>
          <w:snapToGrid w:val="0"/>
          <w:szCs w:val="20"/>
          <w:lang w:val="x-none" w:eastAsia="x-none"/>
        </w:rPr>
        <w:t>Generator</w:t>
      </w:r>
      <w:r w:rsidRPr="00812ECB">
        <w:rPr>
          <w:b/>
          <w:bCs/>
          <w:i/>
          <w:snapToGrid w:val="0"/>
          <w:szCs w:val="20"/>
          <w:lang w:eastAsia="x-none"/>
        </w:rPr>
        <w:t xml:space="preserve"> (SOTSG)</w:t>
      </w:r>
    </w:p>
    <w:p w14:paraId="63923C6B" w14:textId="77777777" w:rsidR="00812ECB" w:rsidRPr="00812ECB" w:rsidRDefault="00812ECB" w:rsidP="00812ECB">
      <w:pPr>
        <w:spacing w:after="240"/>
        <w:ind w:left="720"/>
        <w:rPr>
          <w:szCs w:val="20"/>
        </w:rPr>
      </w:pPr>
      <w:r w:rsidRPr="00812ECB">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12ECB">
        <w:rPr>
          <w:iCs/>
          <w:sz w:val="23"/>
          <w:szCs w:val="23"/>
        </w:rPr>
        <w:t>6.8.2</w:t>
      </w:r>
      <w:r w:rsidRPr="00812ECB">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A76DDF1" w14:textId="77777777" w:rsidTr="008C7683">
        <w:trPr>
          <w:trHeight w:val="386"/>
        </w:trPr>
        <w:tc>
          <w:tcPr>
            <w:tcW w:w="9350" w:type="dxa"/>
            <w:shd w:val="pct12" w:color="auto" w:fill="auto"/>
          </w:tcPr>
          <w:p w14:paraId="7C24CA6E" w14:textId="77777777" w:rsidR="00812ECB" w:rsidRPr="00812ECB" w:rsidRDefault="00812ECB" w:rsidP="00812ECB">
            <w:pPr>
              <w:spacing w:before="120" w:after="240"/>
              <w:rPr>
                <w:b/>
                <w:i/>
                <w:iCs/>
                <w:szCs w:val="20"/>
              </w:rPr>
            </w:pPr>
            <w:r w:rsidRPr="00812ECB">
              <w:rPr>
                <w:b/>
                <w:i/>
                <w:iCs/>
                <w:szCs w:val="20"/>
              </w:rPr>
              <w:lastRenderedPageBreak/>
              <w:t>[NPRR995:  Delete the above definition “Settlement Only Transmission Self-Generator (SOTSG)” upon system implementation.]</w:t>
            </w:r>
          </w:p>
        </w:tc>
      </w:tr>
    </w:tbl>
    <w:p w14:paraId="2D2D2352" w14:textId="77777777" w:rsidR="00812ECB" w:rsidRPr="00812ECB" w:rsidRDefault="00812ECB" w:rsidP="00812ECB">
      <w:pPr>
        <w:spacing w:after="240"/>
      </w:pPr>
    </w:p>
    <w:p w14:paraId="37B0C02E" w14:textId="77777777" w:rsidR="00812ECB" w:rsidRPr="00812ECB" w:rsidRDefault="00812ECB" w:rsidP="00812ECB">
      <w:pPr>
        <w:keepNext/>
        <w:tabs>
          <w:tab w:val="left" w:pos="900"/>
        </w:tabs>
        <w:spacing w:before="240" w:after="240"/>
        <w:ind w:left="900" w:hanging="900"/>
        <w:outlineLvl w:val="1"/>
        <w:rPr>
          <w:b/>
          <w:szCs w:val="20"/>
        </w:rPr>
      </w:pPr>
      <w:bookmarkStart w:id="43" w:name="_Toc118224598"/>
      <w:bookmarkStart w:id="44" w:name="_Toc118909666"/>
      <w:bookmarkStart w:id="45" w:name="_Toc205190505"/>
      <w:bookmarkStart w:id="46" w:name="_Toc73847943"/>
      <w:bookmarkStart w:id="47" w:name="_Toc80425740"/>
      <w:bookmarkStart w:id="48" w:name="_Toc73847944"/>
      <w:bookmarkStart w:id="49" w:name="_Toc118224650"/>
      <w:bookmarkStart w:id="50" w:name="_Toc118909718"/>
      <w:bookmarkStart w:id="51" w:name="_Toc205190567"/>
      <w:r w:rsidRPr="00812ECB">
        <w:rPr>
          <w:b/>
          <w:szCs w:val="20"/>
        </w:rPr>
        <w:t>Resource Node</w:t>
      </w:r>
      <w:bookmarkEnd w:id="43"/>
      <w:bookmarkEnd w:id="44"/>
      <w:bookmarkEnd w:id="45"/>
      <w:r w:rsidRPr="00812ECB">
        <w:rPr>
          <w:b/>
          <w:szCs w:val="20"/>
        </w:rPr>
        <w:t xml:space="preserve"> </w:t>
      </w:r>
    </w:p>
    <w:p w14:paraId="12C971D1" w14:textId="77777777" w:rsidR="00812ECB" w:rsidRPr="00812ECB" w:rsidRDefault="00812ECB" w:rsidP="00812ECB">
      <w:pPr>
        <w:spacing w:after="240"/>
        <w:rPr>
          <w:iCs/>
          <w:szCs w:val="20"/>
        </w:rPr>
      </w:pPr>
      <w:r w:rsidRPr="00812ECB">
        <w:rPr>
          <w:iCs/>
          <w:szCs w:val="20"/>
        </w:rPr>
        <w:t>Either a logical construct that creates a virtual pricing point required to model a Combined-Cycle Configuration or an Electrical Bus defined in the Network Operations Model, at which a Settlement Point Price for a Generation Resource</w:t>
      </w:r>
      <w:ins w:id="52" w:author="ERCOT" w:date="2022-06-24T07:41:00Z">
        <w:r w:rsidRPr="00812ECB">
          <w:rPr>
            <w:iCs/>
            <w:szCs w:val="20"/>
          </w:rPr>
          <w:t>, Controllable Load Resource</w:t>
        </w:r>
      </w:ins>
      <w:ins w:id="53" w:author="ERCOT" w:date="2022-10-14T15:42:00Z">
        <w:r w:rsidRPr="00812ECB">
          <w:rPr>
            <w:iCs/>
            <w:szCs w:val="20"/>
          </w:rPr>
          <w:t xml:space="preserve"> (CLR)</w:t>
        </w:r>
      </w:ins>
      <w:ins w:id="54" w:author="ERCOT" w:date="2022-06-24T07:41:00Z">
        <w:r w:rsidRPr="00812ECB">
          <w:rPr>
            <w:iCs/>
            <w:szCs w:val="20"/>
          </w:rPr>
          <w:t xml:space="preserve"> that is not a</w:t>
        </w:r>
      </w:ins>
      <w:ins w:id="55" w:author="ERCOT" w:date="2022-10-14T15:42:00Z">
        <w:r w:rsidRPr="00812ECB">
          <w:rPr>
            <w:iCs/>
            <w:szCs w:val="20"/>
          </w:rPr>
          <w:t>n</w:t>
        </w:r>
      </w:ins>
      <w:ins w:id="56" w:author="ERCOT" w:date="2022-06-24T07:41:00Z">
        <w:r w:rsidRPr="00812ECB">
          <w:rPr>
            <w:iCs/>
            <w:szCs w:val="20"/>
          </w:rPr>
          <w:t xml:space="preserve"> Aggregate Load Resource (ALR),</w:t>
        </w:r>
      </w:ins>
      <w:r w:rsidRPr="00812ECB">
        <w:rPr>
          <w:iCs/>
          <w:szCs w:val="20"/>
        </w:rPr>
        <w:t xml:space="preserve"> or Energy Storage Resource (ESR) is calculated and used in Settlement.  All Resource Nodes shall be identified in accordance with the Other Binding Document titled “Procedure for Identifying Resource Nodes.”</w:t>
      </w:r>
    </w:p>
    <w:p w14:paraId="55200EE1" w14:textId="77777777" w:rsidR="00812ECB" w:rsidRPr="00812ECB" w:rsidRDefault="00812ECB" w:rsidP="00812ECB">
      <w:pPr>
        <w:keepNext/>
        <w:tabs>
          <w:tab w:val="left" w:pos="900"/>
        </w:tabs>
        <w:spacing w:before="240" w:after="240"/>
        <w:ind w:left="900" w:hanging="900"/>
        <w:outlineLvl w:val="1"/>
        <w:rPr>
          <w:b/>
          <w:szCs w:val="20"/>
        </w:rPr>
      </w:pPr>
      <w:bookmarkStart w:id="57" w:name="_Hlk136375779"/>
      <w:bookmarkEnd w:id="46"/>
      <w:bookmarkEnd w:id="47"/>
      <w:bookmarkEnd w:id="48"/>
      <w:r w:rsidRPr="00812ECB">
        <w:rPr>
          <w:b/>
          <w:szCs w:val="20"/>
        </w:rPr>
        <w:t>Security-Constrained Economic Dispatch (SCED)</w:t>
      </w:r>
    </w:p>
    <w:p w14:paraId="49E7B12B" w14:textId="77777777" w:rsidR="00812ECB" w:rsidRPr="00812ECB" w:rsidRDefault="00812ECB" w:rsidP="00812ECB">
      <w:pPr>
        <w:spacing w:after="240"/>
        <w:rPr>
          <w:iCs/>
          <w:szCs w:val="20"/>
        </w:rPr>
      </w:pPr>
      <w:r w:rsidRPr="00812ECB">
        <w:rPr>
          <w:iCs/>
          <w:szCs w:val="20"/>
        </w:rPr>
        <w:t xml:space="preserve">The determination of desirable Generation Resource output levels using Energy Offer Curves </w:t>
      </w:r>
      <w:ins w:id="58" w:author="ERCOT" w:date="2022-06-24T07:43:00Z">
        <w:r w:rsidRPr="00812ECB">
          <w:rPr>
            <w:iCs/>
            <w:szCs w:val="20"/>
          </w:rPr>
          <w:t xml:space="preserve">and </w:t>
        </w:r>
        <w:r w:rsidRPr="00812ECB">
          <w:rPr>
            <w:szCs w:val="20"/>
          </w:rPr>
          <w:t xml:space="preserve">desirable Controllable </w:t>
        </w:r>
        <w:bookmarkEnd w:id="57"/>
        <w:r w:rsidRPr="00812ECB">
          <w:rPr>
            <w:szCs w:val="20"/>
          </w:rPr>
          <w:t>Load Resource</w:t>
        </w:r>
      </w:ins>
      <w:ins w:id="59" w:author="ERCOT" w:date="2022-10-14T15:42:00Z">
        <w:r w:rsidRPr="00812ECB">
          <w:rPr>
            <w:szCs w:val="20"/>
          </w:rPr>
          <w:t xml:space="preserve"> (CLR)</w:t>
        </w:r>
      </w:ins>
      <w:ins w:id="60" w:author="ERCOT" w:date="2022-06-24T07:43:00Z">
        <w:r w:rsidRPr="00812ECB">
          <w:rPr>
            <w:szCs w:val="20"/>
          </w:rPr>
          <w:t xml:space="preserve"> consumption levels using Energy Bid Curves</w:t>
        </w:r>
        <w:r w:rsidRPr="00812ECB">
          <w:rPr>
            <w:iCs/>
            <w:szCs w:val="20"/>
          </w:rPr>
          <w:t xml:space="preserve"> </w:t>
        </w:r>
      </w:ins>
      <w:r w:rsidRPr="00812ECB">
        <w:rPr>
          <w:iCs/>
          <w:szCs w:val="20"/>
        </w:rPr>
        <w:t xml:space="preserve">while considering State Estimator output for Load at transmission-level Electrical Buses, </w:t>
      </w:r>
      <w:del w:id="61" w:author="ERCOT" w:date="2022-06-24T07:43:00Z">
        <w:r w:rsidRPr="00812ECB" w:rsidDel="00825B52">
          <w:rPr>
            <w:iCs/>
            <w:szCs w:val="20"/>
          </w:rPr>
          <w:delText xml:space="preserve">Generation </w:delText>
        </w:r>
      </w:del>
      <w:r w:rsidRPr="00812ECB">
        <w:rPr>
          <w:iCs/>
          <w:szCs w:val="20"/>
        </w:rPr>
        <w:t xml:space="preserve">Resource limits, and transmission limits to </w:t>
      </w:r>
      <w:ins w:id="62" w:author="ERCOT" w:date="2022-06-24T07:43:00Z">
        <w:r w:rsidRPr="00812ECB">
          <w:rPr>
            <w:iCs/>
            <w:szCs w:val="20"/>
          </w:rPr>
          <w:t>maximize bid-based revenue less offer-based costs</w:t>
        </w:r>
      </w:ins>
      <w:del w:id="63" w:author="ERCOT" w:date="2022-06-24T07:43:00Z">
        <w:r w:rsidRPr="00812ECB" w:rsidDel="00825B52">
          <w:rPr>
            <w:iCs/>
            <w:szCs w:val="20"/>
          </w:rPr>
          <w:delText>provide the least offer-based cost dispatch of the ERCOT System</w:delText>
        </w:r>
      </w:del>
      <w:r w:rsidRPr="00812ECB">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12ECB" w:rsidRPr="00812ECB" w14:paraId="17CC59C3" w14:textId="77777777" w:rsidTr="008C7683">
        <w:trPr>
          <w:trHeight w:val="476"/>
        </w:trPr>
        <w:tc>
          <w:tcPr>
            <w:tcW w:w="9350" w:type="dxa"/>
            <w:shd w:val="clear" w:color="auto" w:fill="E0E0E0"/>
          </w:tcPr>
          <w:p w14:paraId="588499E2" w14:textId="77777777" w:rsidR="00812ECB" w:rsidRPr="00812ECB" w:rsidRDefault="00812ECB" w:rsidP="00812ECB">
            <w:pPr>
              <w:spacing w:before="120" w:after="240"/>
              <w:rPr>
                <w:b/>
                <w:i/>
                <w:iCs/>
              </w:rPr>
            </w:pPr>
            <w:r w:rsidRPr="00812ECB">
              <w:rPr>
                <w:b/>
                <w:i/>
                <w:iCs/>
              </w:rPr>
              <w:t>[NPRR1013 and NPRR1014:  Replace the definition “Security-Constrained Economic Dispatch (SCED)” above with the following upon system implementation of the Real-Time Co-Optimization (RTC) project; or upon system implementation of NPRR1014, respectively:]</w:t>
            </w:r>
          </w:p>
          <w:p w14:paraId="72105614" w14:textId="77777777" w:rsidR="00812ECB" w:rsidRPr="00812ECB" w:rsidRDefault="00812ECB" w:rsidP="00812ECB">
            <w:pPr>
              <w:keepNext/>
              <w:tabs>
                <w:tab w:val="left" w:pos="900"/>
              </w:tabs>
              <w:spacing w:after="240"/>
              <w:ind w:left="900" w:hanging="900"/>
              <w:outlineLvl w:val="1"/>
              <w:rPr>
                <w:b/>
                <w:szCs w:val="20"/>
              </w:rPr>
            </w:pPr>
            <w:r w:rsidRPr="00812ECB">
              <w:rPr>
                <w:b/>
                <w:szCs w:val="20"/>
              </w:rPr>
              <w:t>Security-Constrained Economic Dispatch (SCED)</w:t>
            </w:r>
          </w:p>
          <w:p w14:paraId="77C33B71" w14:textId="77777777" w:rsidR="00812ECB" w:rsidRPr="00812ECB" w:rsidRDefault="00812ECB" w:rsidP="00812ECB">
            <w:pPr>
              <w:spacing w:after="240"/>
              <w:rPr>
                <w:iCs/>
                <w:szCs w:val="20"/>
              </w:rPr>
            </w:pPr>
            <w:r w:rsidRPr="00812ECB">
              <w:rPr>
                <w:iCs/>
                <w:szCs w:val="20"/>
              </w:rPr>
              <w:t>A process for determining Ancillary Service awards and Base Point instructions for Resources using Energy Offer Curves</w:t>
            </w:r>
            <w:r w:rsidRPr="00812ECB">
              <w:rPr>
                <w:szCs w:val="20"/>
              </w:rPr>
              <w:t xml:space="preserve">, Energy Bid/Offer Curves, </w:t>
            </w:r>
            <w:del w:id="64" w:author="ERCOT" w:date="2022-06-24T07:44:00Z">
              <w:r w:rsidRPr="00812ECB" w:rsidDel="00825B52">
                <w:rPr>
                  <w:szCs w:val="20"/>
                </w:rPr>
                <w:delText xml:space="preserve">RTM </w:delText>
              </w:r>
            </w:del>
            <w:r w:rsidRPr="00812ECB">
              <w:rPr>
                <w:szCs w:val="20"/>
              </w:rPr>
              <w:t>Energy Bid</w:t>
            </w:r>
            <w:ins w:id="65" w:author="ERCOT" w:date="2022-06-24T07:44:00Z">
              <w:r w:rsidRPr="00812ECB">
                <w:rPr>
                  <w:szCs w:val="20"/>
                </w:rPr>
                <w:t xml:space="preserve"> Curve</w:t>
              </w:r>
            </w:ins>
            <w:r w:rsidRPr="00812ECB">
              <w:rPr>
                <w:szCs w:val="20"/>
              </w:rPr>
              <w:t>s, Ancillary Service Offers and Ancillary Service Demand Curves.</w:t>
            </w:r>
            <w:r w:rsidRPr="00812ECB">
              <w:rPr>
                <w:iCs/>
                <w:szCs w:val="20"/>
              </w:rPr>
              <w:t xml:space="preserve">  </w:t>
            </w:r>
            <w:r w:rsidRPr="00812ECB">
              <w:rPr>
                <w:szCs w:val="20"/>
              </w:rPr>
              <w:t xml:space="preserve">A SCED execution results in Ancillary Service awards and Base Point instructions that maximize bid-based revenues less offer-based costs </w:t>
            </w:r>
            <w:r w:rsidRPr="00812ECB">
              <w:rPr>
                <w:iCs/>
                <w:szCs w:val="20"/>
              </w:rPr>
              <w:t>while considering State Estimator output for Load at transmission-level Electrical Buses, Resource limits, and transmission limits to maximize bid-based revenues less offer-based costs.</w:t>
            </w:r>
          </w:p>
        </w:tc>
      </w:tr>
    </w:tbl>
    <w:p w14:paraId="159C3D1F" w14:textId="77777777" w:rsidR="00812ECB" w:rsidRPr="00812ECB" w:rsidRDefault="00812ECB" w:rsidP="00812ECB">
      <w:pPr>
        <w:keepNext/>
        <w:tabs>
          <w:tab w:val="left" w:pos="900"/>
        </w:tabs>
        <w:spacing w:before="240" w:after="240"/>
        <w:ind w:left="900" w:hanging="900"/>
        <w:outlineLvl w:val="1"/>
        <w:rPr>
          <w:b/>
          <w:szCs w:val="20"/>
        </w:rPr>
      </w:pPr>
      <w:r w:rsidRPr="00812ECB">
        <w:rPr>
          <w:b/>
          <w:szCs w:val="20"/>
        </w:rPr>
        <w:lastRenderedPageBreak/>
        <w:t>Updated Desired Base Point</w:t>
      </w:r>
    </w:p>
    <w:p w14:paraId="25E19957" w14:textId="77777777" w:rsidR="00812ECB" w:rsidRPr="00812ECB" w:rsidRDefault="00812ECB" w:rsidP="00812ECB">
      <w:pPr>
        <w:keepNext/>
        <w:spacing w:before="240" w:after="360"/>
        <w:outlineLvl w:val="1"/>
        <w:rPr>
          <w:bCs/>
          <w:szCs w:val="20"/>
        </w:rPr>
      </w:pPr>
      <w:r w:rsidRPr="00812ECB">
        <w:rPr>
          <w:bCs/>
          <w:iCs/>
          <w:szCs w:val="20"/>
        </w:rPr>
        <w:t xml:space="preserve">A calculated MW value representing the expected MW output of a Generation Resource </w:t>
      </w:r>
      <w:ins w:id="66" w:author="ERCOT" w:date="2023-05-30T21:56:00Z">
        <w:r w:rsidRPr="00812ECB">
          <w:rPr>
            <w:bCs/>
            <w:iCs/>
            <w:szCs w:val="20"/>
          </w:rPr>
          <w:t xml:space="preserve">or Controllable Load Resource (CLR) </w:t>
        </w:r>
      </w:ins>
      <w:r w:rsidRPr="00812ECB">
        <w:rPr>
          <w:bCs/>
          <w:iCs/>
          <w:szCs w:val="20"/>
        </w:rPr>
        <w:t>ramping to a Base Point.</w:t>
      </w:r>
    </w:p>
    <w:p w14:paraId="5AC47898" w14:textId="77777777" w:rsidR="00812ECB" w:rsidRPr="00812ECB" w:rsidRDefault="00812ECB" w:rsidP="00812ECB">
      <w:pPr>
        <w:keepNext/>
        <w:spacing w:before="240" w:after="360"/>
        <w:outlineLvl w:val="1"/>
        <w:rPr>
          <w:b/>
          <w:szCs w:val="20"/>
        </w:rPr>
      </w:pPr>
      <w:r w:rsidRPr="00812ECB">
        <w:rPr>
          <w:b/>
          <w:szCs w:val="20"/>
        </w:rPr>
        <w:t>2.2</w:t>
      </w:r>
      <w:r w:rsidRPr="00812ECB">
        <w:rPr>
          <w:b/>
          <w:szCs w:val="20"/>
        </w:rPr>
        <w:tab/>
        <w:t>ACRONYMS AND ABBREVIATIONS</w:t>
      </w:r>
      <w:bookmarkEnd w:id="49"/>
      <w:bookmarkEnd w:id="50"/>
      <w:bookmarkEnd w:id="51"/>
    </w:p>
    <w:p w14:paraId="3E533ED4" w14:textId="77777777" w:rsidR="00812ECB" w:rsidRPr="00812ECB" w:rsidRDefault="00812ECB" w:rsidP="00812ECB">
      <w:pPr>
        <w:tabs>
          <w:tab w:val="left" w:pos="2160"/>
        </w:tabs>
        <w:rPr>
          <w:ins w:id="67" w:author="ERCOT" w:date="2022-06-24T07:45:00Z"/>
        </w:rPr>
      </w:pPr>
      <w:ins w:id="68" w:author="ERCOT" w:date="2022-06-24T07:45:00Z">
        <w:r w:rsidRPr="00812ECB">
          <w:rPr>
            <w:b/>
          </w:rPr>
          <w:t>CLR</w:t>
        </w:r>
        <w:r w:rsidRPr="00812ECB">
          <w:rPr>
            <w:rFonts w:ascii="Arial" w:hAnsi="Arial" w:cs="Arial"/>
            <w:b/>
            <w:i/>
            <w:color w:val="FF0000"/>
            <w:sz w:val="22"/>
            <w:szCs w:val="22"/>
          </w:rPr>
          <w:tab/>
        </w:r>
        <w:r w:rsidRPr="00812ECB">
          <w:t>Controllable Load Resource</w:t>
        </w:r>
      </w:ins>
    </w:p>
    <w:p w14:paraId="1A9E1C2A" w14:textId="77777777" w:rsidR="00812ECB" w:rsidRPr="00812ECB" w:rsidRDefault="00812ECB" w:rsidP="00812ECB">
      <w:pPr>
        <w:keepNext/>
        <w:tabs>
          <w:tab w:val="left" w:pos="1080"/>
        </w:tabs>
        <w:spacing w:before="480" w:after="240"/>
        <w:ind w:left="1080" w:hanging="1080"/>
        <w:outlineLvl w:val="2"/>
        <w:rPr>
          <w:b/>
          <w:bCs/>
          <w:i/>
          <w:szCs w:val="20"/>
        </w:rPr>
      </w:pPr>
      <w:bookmarkStart w:id="69" w:name="_Toc400526097"/>
      <w:bookmarkStart w:id="70" w:name="_Toc405534415"/>
      <w:bookmarkStart w:id="71" w:name="_Toc406570428"/>
      <w:bookmarkStart w:id="72" w:name="_Toc410910580"/>
      <w:bookmarkStart w:id="73" w:name="_Toc411841008"/>
      <w:bookmarkStart w:id="74" w:name="_Toc422146970"/>
      <w:bookmarkStart w:id="75" w:name="_Toc433020566"/>
      <w:bookmarkStart w:id="76" w:name="_Toc437262007"/>
      <w:bookmarkStart w:id="77" w:name="_Toc478375179"/>
      <w:bookmarkStart w:id="78" w:name="_Toc94100204"/>
      <w:r w:rsidRPr="00812ECB">
        <w:rPr>
          <w:b/>
          <w:bCs/>
          <w:i/>
          <w:szCs w:val="20"/>
        </w:rPr>
        <w:t>3.2.5</w:t>
      </w:r>
      <w:r w:rsidRPr="00812ECB">
        <w:rPr>
          <w:b/>
          <w:bCs/>
          <w:i/>
          <w:szCs w:val="20"/>
        </w:rPr>
        <w:tab/>
        <w:t>Publication of Resource and Load Information</w:t>
      </w:r>
      <w:bookmarkEnd w:id="69"/>
      <w:bookmarkEnd w:id="70"/>
      <w:bookmarkEnd w:id="71"/>
      <w:bookmarkEnd w:id="72"/>
      <w:bookmarkEnd w:id="73"/>
      <w:bookmarkEnd w:id="74"/>
      <w:bookmarkEnd w:id="75"/>
      <w:bookmarkEnd w:id="76"/>
      <w:bookmarkEnd w:id="77"/>
      <w:bookmarkEnd w:id="78"/>
    </w:p>
    <w:p w14:paraId="3EAB463C" w14:textId="77777777" w:rsidR="00812ECB" w:rsidRPr="00812ECB" w:rsidRDefault="00812ECB" w:rsidP="00812ECB">
      <w:pPr>
        <w:spacing w:after="240"/>
        <w:ind w:left="720" w:hanging="720"/>
        <w:rPr>
          <w:szCs w:val="20"/>
        </w:rPr>
      </w:pPr>
      <w:r w:rsidRPr="00812ECB">
        <w:rPr>
          <w:szCs w:val="20"/>
        </w:rPr>
        <w:t>(1)</w:t>
      </w:r>
      <w:r w:rsidRPr="00812ECB">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C42EBB1" w14:textId="77777777" w:rsidTr="008C7683">
        <w:tc>
          <w:tcPr>
            <w:tcW w:w="9558" w:type="dxa"/>
            <w:tcBorders>
              <w:top w:val="single" w:sz="4" w:space="0" w:color="auto"/>
              <w:left w:val="single" w:sz="4" w:space="0" w:color="auto"/>
              <w:bottom w:val="single" w:sz="4" w:space="0" w:color="auto"/>
              <w:right w:val="single" w:sz="4" w:space="0" w:color="auto"/>
            </w:tcBorders>
            <w:shd w:val="clear" w:color="auto" w:fill="D9D9D9"/>
          </w:tcPr>
          <w:p w14:paraId="4BB23081" w14:textId="77777777" w:rsidR="00812ECB" w:rsidRPr="00812ECB" w:rsidRDefault="00812ECB" w:rsidP="00812ECB">
            <w:pPr>
              <w:spacing w:before="120" w:after="240"/>
              <w:rPr>
                <w:b/>
                <w:i/>
                <w:szCs w:val="20"/>
              </w:rPr>
            </w:pPr>
            <w:r w:rsidRPr="00812ECB">
              <w:rPr>
                <w:b/>
                <w:i/>
                <w:szCs w:val="20"/>
              </w:rPr>
              <w:t>[NPRR1007 and NPRR1014:  Replace applicable portions of paragraph (1) above with the following upon system implementation of the Real-Time Co-Optimization (RTC) project for NPRR1007; or upon system implementation for NPRR1014:]</w:t>
            </w:r>
          </w:p>
          <w:p w14:paraId="0DFBB45C" w14:textId="77777777" w:rsidR="00812ECB" w:rsidRPr="00812ECB" w:rsidRDefault="00812ECB" w:rsidP="00812ECB">
            <w:pPr>
              <w:spacing w:after="240"/>
              <w:ind w:left="720" w:hanging="720"/>
              <w:rPr>
                <w:szCs w:val="20"/>
              </w:rPr>
            </w:pPr>
            <w:r w:rsidRPr="00812ECB">
              <w:rPr>
                <w:szCs w:val="20"/>
              </w:rPr>
              <w:t>(1)</w:t>
            </w:r>
            <w:r w:rsidRPr="00812ECB">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E58969A"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7967FB8" w14:textId="77777777" w:rsidR="00812ECB" w:rsidRPr="00812ECB" w:rsidRDefault="00812ECB" w:rsidP="00812ECB">
      <w:pPr>
        <w:spacing w:after="240"/>
        <w:ind w:left="1440" w:hanging="720"/>
        <w:rPr>
          <w:szCs w:val="20"/>
        </w:rPr>
      </w:pPr>
      <w:r w:rsidRPr="00812ECB">
        <w:rPr>
          <w:szCs w:val="20"/>
        </w:rPr>
        <w:lastRenderedPageBreak/>
        <w:t>(b)</w:t>
      </w:r>
      <w:r w:rsidRPr="00812ECB">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53AE6D5D"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An aggregate energy supply curve based on </w:t>
      </w:r>
      <w:proofErr w:type="spellStart"/>
      <w:r w:rsidRPr="00812ECB">
        <w:rPr>
          <w:szCs w:val="20"/>
        </w:rPr>
        <w:t>PhotoVoltaic</w:t>
      </w:r>
      <w:proofErr w:type="spellEnd"/>
      <w:r w:rsidRPr="00812ECB">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38C452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5A6797A" w14:textId="77777777" w:rsidR="00812ECB" w:rsidRPr="00812ECB" w:rsidRDefault="00812ECB" w:rsidP="00812ECB">
            <w:pPr>
              <w:spacing w:before="120" w:after="240"/>
              <w:rPr>
                <w:b/>
                <w:i/>
                <w:szCs w:val="20"/>
              </w:rPr>
            </w:pPr>
            <w:r w:rsidRPr="00812ECB">
              <w:rPr>
                <w:b/>
                <w:i/>
                <w:szCs w:val="20"/>
              </w:rPr>
              <w:t xml:space="preserve">[NPRR1014:  Insert paragraph (d) below upon system implementation and renumber accordingly:] </w:t>
            </w:r>
          </w:p>
          <w:p w14:paraId="3E8F1E5A" w14:textId="77777777" w:rsidR="00812ECB" w:rsidRPr="00812ECB" w:rsidRDefault="00812ECB" w:rsidP="00812ECB">
            <w:pPr>
              <w:spacing w:after="240"/>
              <w:ind w:left="1440" w:hanging="720"/>
              <w:rPr>
                <w:szCs w:val="20"/>
              </w:rPr>
            </w:pPr>
            <w:r w:rsidRPr="00812ECB">
              <w:rPr>
                <w:szCs w:val="20"/>
              </w:rPr>
              <w:t>(d)</w:t>
            </w:r>
            <w:r w:rsidRPr="00812ECB">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0745B693"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0D98FB"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879CADF" w14:textId="77777777" w:rsidR="00812ECB" w:rsidRPr="00812ECB" w:rsidRDefault="00812ECB" w:rsidP="00812ECB">
            <w:pPr>
              <w:spacing w:before="120" w:after="240"/>
              <w:rPr>
                <w:b/>
                <w:i/>
                <w:szCs w:val="20"/>
              </w:rPr>
            </w:pPr>
            <w:r w:rsidRPr="00812ECB">
              <w:rPr>
                <w:b/>
                <w:i/>
                <w:szCs w:val="20"/>
              </w:rPr>
              <w:t>[NPRR1014:  Replace paragraph (d) above with the following upon system implementation:]</w:t>
            </w:r>
          </w:p>
          <w:p w14:paraId="13687999" w14:textId="77777777" w:rsidR="00812ECB" w:rsidRPr="00812ECB" w:rsidRDefault="00812ECB" w:rsidP="00812ECB">
            <w:pPr>
              <w:spacing w:after="240"/>
              <w:ind w:left="1440" w:hanging="720"/>
              <w:rPr>
                <w:szCs w:val="20"/>
              </w:rPr>
            </w:pPr>
            <w:r w:rsidRPr="00812ECB">
              <w:rPr>
                <w:szCs w:val="20"/>
              </w:rPr>
              <w:t>(e)</w:t>
            </w:r>
            <w:r w:rsidRPr="00812ECB">
              <w:rPr>
                <w:szCs w:val="20"/>
              </w:rPr>
              <w:tab/>
              <w:t>The sum of LSLs, sum of Output Schedules, and sum of HSLs for Generation Resources without Energy Offer Curves and ESRs without Energy Bid/Offer Curves;</w:t>
            </w:r>
          </w:p>
        </w:tc>
      </w:tr>
    </w:tbl>
    <w:p w14:paraId="66B2AA13"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w:t>
      </w:r>
      <w:r w:rsidRPr="00812ECB">
        <w:rPr>
          <w:szCs w:val="20"/>
        </w:rPr>
        <w:lastRenderedPageBreak/>
        <w:t xml:space="preserve">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0ACA96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F339362" w14:textId="77777777" w:rsidR="00812ECB" w:rsidRPr="00812ECB" w:rsidRDefault="00812ECB" w:rsidP="00812ECB">
            <w:pPr>
              <w:spacing w:before="120" w:after="240"/>
              <w:rPr>
                <w:b/>
                <w:i/>
                <w:szCs w:val="20"/>
              </w:rPr>
            </w:pPr>
            <w:r w:rsidRPr="00812ECB">
              <w:rPr>
                <w:b/>
                <w:i/>
                <w:szCs w:val="20"/>
              </w:rPr>
              <w:t>[NPRR1007 and NPRR1014:  Replace applicable portions of paragraph (e) above with the following upon system implementation of the Real-Time Co-Optimization (RTC) project for NPRR1007; or upon system implementation for NPRR1014:]</w:t>
            </w:r>
          </w:p>
          <w:p w14:paraId="28AA19CE" w14:textId="77777777" w:rsidR="00812ECB" w:rsidRPr="00812ECB" w:rsidRDefault="00812ECB" w:rsidP="00812ECB">
            <w:pPr>
              <w:spacing w:after="240"/>
              <w:ind w:left="1440" w:hanging="720"/>
              <w:rPr>
                <w:szCs w:val="20"/>
              </w:rPr>
            </w:pPr>
            <w:r w:rsidRPr="00812ECB">
              <w:rPr>
                <w:szCs w:val="20"/>
              </w:rPr>
              <w:t>(f)</w:t>
            </w:r>
            <w:r w:rsidRPr="00812ECB">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1AEBF61E" w14:textId="77777777" w:rsidR="00812ECB" w:rsidRPr="00812ECB" w:rsidRDefault="00812ECB" w:rsidP="00812ECB">
      <w:pPr>
        <w:spacing w:before="240" w:after="240"/>
        <w:ind w:left="1440" w:hanging="720"/>
        <w:rPr>
          <w:szCs w:val="20"/>
        </w:rPr>
      </w:pPr>
      <w:r w:rsidRPr="00812ECB">
        <w:rPr>
          <w:szCs w:val="20"/>
        </w:rPr>
        <w:t>(f)</w:t>
      </w:r>
      <w:r w:rsidRPr="00812ECB">
        <w:rPr>
          <w:szCs w:val="20"/>
        </w:rPr>
        <w:tab/>
        <w:t>The sum of the telemetered Generation Resource net output used in SCED; and</w:t>
      </w:r>
    </w:p>
    <w:p w14:paraId="694D8F9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An aggregate energy Demand curve based on the </w:t>
      </w:r>
      <w:del w:id="79" w:author="ERCOT" w:date="2022-06-24T07:49:00Z">
        <w:r w:rsidRPr="00812ECB" w:rsidDel="00825B52">
          <w:rPr>
            <w:szCs w:val="20"/>
          </w:rPr>
          <w:delText xml:space="preserve">Real-Time Market (RTM) </w:delText>
        </w:r>
      </w:del>
      <w:r w:rsidRPr="00812ECB">
        <w:rPr>
          <w:szCs w:val="20"/>
        </w:rPr>
        <w:t xml:space="preserve">Energy Bid </w:t>
      </w:r>
      <w:del w:id="80" w:author="ERCOT" w:date="2022-06-24T07:50:00Z">
        <w:r w:rsidRPr="00812ECB" w:rsidDel="00825B52">
          <w:rPr>
            <w:szCs w:val="20"/>
          </w:rPr>
          <w:delText>c</w:delText>
        </w:r>
      </w:del>
      <w:ins w:id="81" w:author="ERCOT" w:date="2022-06-24T07:50:00Z">
        <w:r w:rsidRPr="00812ECB">
          <w:rPr>
            <w:szCs w:val="20"/>
          </w:rPr>
          <w:t>C</w:t>
        </w:r>
      </w:ins>
      <w:r w:rsidRPr="00812ECB">
        <w:rPr>
          <w:szCs w:val="20"/>
        </w:rPr>
        <w:t xml:space="preserve">urves available to SCED.  The energy Demand curve will be calculated beginning at the sum of the Low Power Consumptions (LPCs) and ending at the sum of the Maximum Power Consumptions (MPCs) for Controllable Load Resources with </w:t>
      </w:r>
      <w:del w:id="82" w:author="ERCOT" w:date="2022-06-24T07:50:00Z">
        <w:r w:rsidRPr="00812ECB" w:rsidDel="00825B52">
          <w:rPr>
            <w:szCs w:val="20"/>
          </w:rPr>
          <w:delText xml:space="preserve">RTM </w:delText>
        </w:r>
      </w:del>
      <w:r w:rsidRPr="00812ECB">
        <w:rPr>
          <w:szCs w:val="20"/>
        </w:rPr>
        <w:t>Energy Bid</w:t>
      </w:r>
      <w:ins w:id="83" w:author="ERCOT" w:date="2022-06-24T07:50:00Z">
        <w:r w:rsidRPr="00812ECB">
          <w:rPr>
            <w:szCs w:val="20"/>
          </w:rPr>
          <w:t xml:space="preserve"> Curve</w:t>
        </w:r>
      </w:ins>
      <w:r w:rsidRPr="00812ECB">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4" w:author="ERCOT" w:date="2022-06-24T07:50:00Z">
        <w:r w:rsidRPr="00812ECB" w:rsidDel="00825B52">
          <w:rPr>
            <w:szCs w:val="20"/>
          </w:rPr>
          <w:delText xml:space="preserve">RTM </w:delText>
        </w:r>
      </w:del>
      <w:r w:rsidRPr="00812ECB">
        <w:rPr>
          <w:szCs w:val="20"/>
        </w:rPr>
        <w:t>Energy Bid</w:t>
      </w:r>
      <w:ins w:id="85" w:author="ERCOT" w:date="2022-06-24T07:50:00Z">
        <w:r w:rsidRPr="00812ECB">
          <w:rPr>
            <w:szCs w:val="20"/>
          </w:rPr>
          <w:t xml:space="preserve"> Curve</w:t>
        </w:r>
      </w:ins>
      <w:r w:rsidRPr="00812ECB">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BA0EB72"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5F8BC5D7" w14:textId="77777777" w:rsidR="00812ECB" w:rsidRPr="00812ECB" w:rsidRDefault="00812ECB" w:rsidP="00812ECB">
            <w:pPr>
              <w:spacing w:before="120" w:after="240"/>
              <w:rPr>
                <w:b/>
                <w:i/>
                <w:szCs w:val="20"/>
              </w:rPr>
            </w:pPr>
            <w:r w:rsidRPr="00812ECB">
              <w:rPr>
                <w:b/>
                <w:i/>
                <w:szCs w:val="20"/>
              </w:rPr>
              <w:t>[NPRR1014:  Replace paragraph (g) above with the following upon system implementation:]</w:t>
            </w:r>
          </w:p>
          <w:p w14:paraId="1031A558"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An aggregate energy Demand curve based on the </w:t>
            </w:r>
            <w:del w:id="86" w:author="ERCOT" w:date="2022-06-24T07:50:00Z">
              <w:r w:rsidRPr="00812ECB" w:rsidDel="00825B52">
                <w:rPr>
                  <w:szCs w:val="20"/>
                </w:rPr>
                <w:delText xml:space="preserve">Real-Time Market (RTM) </w:delText>
              </w:r>
            </w:del>
            <w:r w:rsidRPr="00812ECB">
              <w:rPr>
                <w:szCs w:val="20"/>
              </w:rPr>
              <w:t xml:space="preserve">Energy Bid </w:t>
            </w:r>
            <w:del w:id="87" w:author="ERCOT" w:date="2022-06-24T07:50:00Z">
              <w:r w:rsidRPr="00812ECB" w:rsidDel="00825B52">
                <w:rPr>
                  <w:szCs w:val="20"/>
                </w:rPr>
                <w:delText>c</w:delText>
              </w:r>
            </w:del>
            <w:ins w:id="88" w:author="ERCOT" w:date="2022-06-24T07:50:00Z">
              <w:r w:rsidRPr="00812ECB">
                <w:rPr>
                  <w:szCs w:val="20"/>
                </w:rPr>
                <w:t>C</w:t>
              </w:r>
            </w:ins>
            <w:r w:rsidRPr="00812ECB">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89" w:author="ERCOT" w:date="2022-06-24T07:50:00Z">
              <w:r w:rsidRPr="00812ECB" w:rsidDel="00825B52">
                <w:rPr>
                  <w:szCs w:val="20"/>
                </w:rPr>
                <w:delText xml:space="preserve">RTM </w:delText>
              </w:r>
            </w:del>
            <w:r w:rsidRPr="00812ECB">
              <w:rPr>
                <w:szCs w:val="20"/>
              </w:rPr>
              <w:t>Energy Bid</w:t>
            </w:r>
            <w:ins w:id="90" w:author="ERCOT" w:date="2022-06-24T07:50:00Z">
              <w:r w:rsidRPr="00812ECB">
                <w:rPr>
                  <w:szCs w:val="20"/>
                </w:rPr>
                <w:t xml:space="preserve"> Curve</w:t>
              </w:r>
            </w:ins>
            <w:r w:rsidRPr="00812ECB">
              <w:rPr>
                <w:szCs w:val="20"/>
              </w:rPr>
              <w:t>s at various pricing points, not taking into consideration any physical limitations of the ERCOT System;</w:t>
            </w:r>
          </w:p>
        </w:tc>
      </w:tr>
    </w:tbl>
    <w:p w14:paraId="47756362" w14:textId="77777777" w:rsidR="00812ECB" w:rsidRPr="00812ECB" w:rsidRDefault="00812ECB" w:rsidP="00812ECB">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A8740B1"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7D7280D0" w14:textId="77777777" w:rsidR="00812ECB" w:rsidRPr="00812ECB" w:rsidRDefault="00812ECB" w:rsidP="00812ECB">
            <w:pPr>
              <w:spacing w:before="120" w:after="240"/>
              <w:rPr>
                <w:b/>
                <w:i/>
                <w:szCs w:val="20"/>
              </w:rPr>
            </w:pPr>
            <w:r w:rsidRPr="00812ECB">
              <w:rPr>
                <w:b/>
                <w:i/>
                <w:szCs w:val="20"/>
              </w:rPr>
              <w:t>[NPRR1007 and NPRR1014:  Insert applicable portions of paragraphs (i)-(k) below upon system implementation of the Real-Time Co-Optimization (RTC) project for NPRR1007; or upon system implementation for NPRR1014:]</w:t>
            </w:r>
          </w:p>
          <w:p w14:paraId="2CC4A014" w14:textId="77777777" w:rsidR="00812ECB" w:rsidRPr="00812ECB" w:rsidRDefault="00812ECB" w:rsidP="00812ECB">
            <w:pPr>
              <w:spacing w:after="240"/>
              <w:ind w:left="1440" w:hanging="660"/>
              <w:rPr>
                <w:szCs w:val="20"/>
              </w:rPr>
            </w:pPr>
            <w:r w:rsidRPr="00812ECB">
              <w:rPr>
                <w:szCs w:val="20"/>
              </w:rPr>
              <w:lastRenderedPageBreak/>
              <w:t>(i)</w:t>
            </w:r>
            <w:r w:rsidRPr="00812ECB">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0E3DE421" w14:textId="77777777" w:rsidR="00812ECB" w:rsidRPr="00812ECB" w:rsidRDefault="00812ECB" w:rsidP="00812ECB">
            <w:pPr>
              <w:spacing w:after="240"/>
              <w:ind w:left="1440" w:hanging="720"/>
              <w:rPr>
                <w:szCs w:val="20"/>
              </w:rPr>
            </w:pPr>
            <w:r w:rsidRPr="00812ECB">
              <w:rPr>
                <w:szCs w:val="20"/>
              </w:rPr>
              <w:t>(j)</w:t>
            </w:r>
            <w:r w:rsidRPr="00812ECB">
              <w:rPr>
                <w:szCs w:val="20"/>
              </w:rPr>
              <w:tab/>
              <w:t>The sum of the Base Points of ESRs in discharge mode; and</w:t>
            </w:r>
          </w:p>
          <w:p w14:paraId="776576B0" w14:textId="77777777" w:rsidR="00812ECB" w:rsidRPr="00812ECB" w:rsidRDefault="00812ECB" w:rsidP="00812ECB">
            <w:pPr>
              <w:spacing w:after="240"/>
              <w:ind w:left="1440" w:hanging="720"/>
              <w:rPr>
                <w:szCs w:val="20"/>
              </w:rPr>
            </w:pPr>
            <w:r w:rsidRPr="00812ECB">
              <w:rPr>
                <w:szCs w:val="20"/>
              </w:rPr>
              <w:t>(k)</w:t>
            </w:r>
            <w:r w:rsidRPr="00812ECB">
              <w:rPr>
                <w:szCs w:val="20"/>
              </w:rPr>
              <w:tab/>
              <w:t>The sum of the Base Points of ESRs in charge mode.</w:t>
            </w:r>
          </w:p>
        </w:tc>
      </w:tr>
    </w:tbl>
    <w:p w14:paraId="01C9786F" w14:textId="77777777" w:rsidR="00812ECB" w:rsidRPr="00812ECB" w:rsidRDefault="00812ECB" w:rsidP="00812ECB">
      <w:pPr>
        <w:spacing w:before="240" w:after="240"/>
        <w:ind w:left="720" w:hanging="720"/>
        <w:rPr>
          <w:szCs w:val="20"/>
        </w:rPr>
      </w:pPr>
      <w:r w:rsidRPr="00812ECB">
        <w:rPr>
          <w:szCs w:val="20"/>
        </w:rPr>
        <w:lastRenderedPageBreak/>
        <w:t>(2)</w:t>
      </w:r>
      <w:r w:rsidRPr="00812ECB">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DE787D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91DDB4B" w14:textId="77777777" w:rsidR="00812ECB" w:rsidRPr="00812ECB" w:rsidRDefault="00812ECB" w:rsidP="00812ECB">
            <w:pPr>
              <w:spacing w:before="120" w:after="240"/>
              <w:rPr>
                <w:b/>
                <w:i/>
                <w:szCs w:val="20"/>
              </w:rPr>
            </w:pPr>
            <w:r w:rsidRPr="00812ECB">
              <w:rPr>
                <w:b/>
                <w:i/>
                <w:szCs w:val="20"/>
              </w:rPr>
              <w:t>[NPRR1007 and NPRR1014:  Replace applicable portions of paragraph (2) above with the following upon system implementation of the Real-Time Co-Optimization (RTC) project for NPRR1007; or upon system implementation for NPRR1014:]</w:t>
            </w:r>
          </w:p>
          <w:p w14:paraId="7972A316" w14:textId="77777777" w:rsidR="00812ECB" w:rsidRPr="00812ECB" w:rsidRDefault="00812ECB" w:rsidP="00812ECB">
            <w:pPr>
              <w:spacing w:after="240"/>
              <w:ind w:left="720" w:hanging="720"/>
              <w:rPr>
                <w:szCs w:val="20"/>
              </w:rPr>
            </w:pPr>
            <w:r w:rsidRPr="00812ECB">
              <w:rPr>
                <w:szCs w:val="20"/>
              </w:rPr>
              <w:t>(2)</w:t>
            </w:r>
            <w:r w:rsidRPr="00812ECB">
              <w:rPr>
                <w:szCs w:val="20"/>
              </w:rPr>
              <w:tab/>
              <w:t>Two days after the applicable Operating Day, ERCOT shall post on the ERCOT website for the ERCOT System the following information derived from each execution of SCED:</w:t>
            </w:r>
          </w:p>
        </w:tc>
      </w:tr>
    </w:tbl>
    <w:p w14:paraId="76531EE4"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1F29B20B"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6DD4FE39" w14:textId="77777777" w:rsidR="00812ECB" w:rsidRPr="00812ECB" w:rsidRDefault="00812ECB" w:rsidP="00812ECB">
            <w:pPr>
              <w:spacing w:before="120" w:after="240"/>
              <w:rPr>
                <w:b/>
                <w:i/>
                <w:szCs w:val="20"/>
              </w:rPr>
            </w:pPr>
            <w:r w:rsidRPr="00812ECB">
              <w:rPr>
                <w:b/>
                <w:i/>
                <w:szCs w:val="20"/>
              </w:rPr>
              <w:t>[NPRR1000:  Delete paragraph (a) above upon system implementation and renumber accordingly.]</w:t>
            </w:r>
          </w:p>
        </w:tc>
      </w:tr>
    </w:tbl>
    <w:p w14:paraId="1DA001AD"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The actual ERCOT Load as determined by subtracting the DC Tie Resource actual telemetry from the sum of the telemetered Generation Resource net output as used in SCED.</w:t>
      </w:r>
    </w:p>
    <w:p w14:paraId="1E6D0DBC" w14:textId="77777777" w:rsidR="00812ECB" w:rsidRPr="00812ECB" w:rsidRDefault="00812ECB" w:rsidP="00812ECB">
      <w:pPr>
        <w:spacing w:after="240"/>
        <w:ind w:left="720" w:hanging="720"/>
        <w:rPr>
          <w:szCs w:val="20"/>
        </w:rPr>
      </w:pPr>
      <w:r w:rsidRPr="00812ECB">
        <w:rPr>
          <w:szCs w:val="20"/>
        </w:rPr>
        <w:t>(3)</w:t>
      </w:r>
      <w:r w:rsidRPr="00812ECB">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8B4AE80" w14:textId="77777777" w:rsidR="00812ECB" w:rsidRPr="00812ECB" w:rsidRDefault="00812ECB" w:rsidP="00812ECB">
      <w:pPr>
        <w:spacing w:after="240"/>
        <w:ind w:left="1440" w:hanging="720"/>
        <w:rPr>
          <w:szCs w:val="20"/>
        </w:rPr>
      </w:pPr>
      <w:r w:rsidRPr="00812ECB">
        <w:rPr>
          <w:szCs w:val="20"/>
        </w:rPr>
        <w:t>(a)</w:t>
      </w:r>
      <w:r w:rsidRPr="00812ECB">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6975019" w14:textId="77777777" w:rsidR="00812ECB" w:rsidRPr="00812ECB" w:rsidRDefault="00812ECB" w:rsidP="00812ECB">
      <w:pPr>
        <w:spacing w:after="240"/>
        <w:ind w:left="1440" w:hanging="720"/>
        <w:rPr>
          <w:szCs w:val="20"/>
        </w:rPr>
      </w:pPr>
      <w:r w:rsidRPr="00812ECB">
        <w:rPr>
          <w:szCs w:val="20"/>
        </w:rPr>
        <w:lastRenderedPageBreak/>
        <w:t>(b)</w:t>
      </w:r>
      <w:r w:rsidRPr="00812ECB">
        <w:rPr>
          <w:szCs w:val="20"/>
        </w:rPr>
        <w:tab/>
        <w:t>Aggregate minimum energy supply curves based on all Minimum-Energy Offers that are available to the DAM;</w:t>
      </w:r>
    </w:p>
    <w:p w14:paraId="15E8A2A1" w14:textId="77777777" w:rsidR="00812ECB" w:rsidRPr="00812ECB" w:rsidRDefault="00812ECB" w:rsidP="00812ECB">
      <w:pPr>
        <w:spacing w:after="240"/>
        <w:ind w:left="1440" w:hanging="720"/>
        <w:rPr>
          <w:szCs w:val="20"/>
        </w:rPr>
      </w:pPr>
      <w:r w:rsidRPr="00812ECB">
        <w:rPr>
          <w:szCs w:val="20"/>
        </w:rPr>
        <w:t>(c)</w:t>
      </w:r>
      <w:r w:rsidRPr="00812ECB">
        <w:rPr>
          <w:szCs w:val="20"/>
        </w:rPr>
        <w:tab/>
        <w:t>An aggregate energy Demand curve based on the DAM Energy Bid</w:t>
      </w:r>
      <w:ins w:id="91" w:author="ERCOT" w:date="2023-05-22T15:09:00Z">
        <w:r w:rsidRPr="00812ECB">
          <w:rPr>
            <w:szCs w:val="20"/>
          </w:rPr>
          <w:t>s</w:t>
        </w:r>
      </w:ins>
      <w:r w:rsidRPr="00812ECB">
        <w:rPr>
          <w:szCs w:val="20"/>
        </w:rPr>
        <w:t xml:space="preserve"> </w:t>
      </w:r>
      <w:ins w:id="92" w:author="ERCOT" w:date="2022-06-24T07:51:00Z">
        <w:r w:rsidRPr="00812ECB">
          <w:rPr>
            <w:szCs w:val="20"/>
          </w:rPr>
          <w:t>and Energy Bid</w:t>
        </w:r>
      </w:ins>
      <w:r w:rsidRPr="00812ECB">
        <w:rPr>
          <w:szCs w:val="20"/>
        </w:rPr>
        <w:t xml:space="preserve"> </w:t>
      </w:r>
      <w:del w:id="93" w:author="ERCOT" w:date="2022-10-17T11:16:00Z">
        <w:r w:rsidRPr="00812ECB" w:rsidDel="00A53AE9">
          <w:rPr>
            <w:szCs w:val="20"/>
          </w:rPr>
          <w:delText>c</w:delText>
        </w:r>
      </w:del>
      <w:ins w:id="94" w:author="ERCOT" w:date="2022-10-17T11:16:00Z">
        <w:r w:rsidRPr="00812ECB">
          <w:rPr>
            <w:szCs w:val="20"/>
          </w:rPr>
          <w:t>C</w:t>
        </w:r>
      </w:ins>
      <w:r w:rsidRPr="00812ECB">
        <w:rPr>
          <w:szCs w:val="20"/>
        </w:rPr>
        <w:t xml:space="preserve">urves </w:t>
      </w:r>
      <w:ins w:id="95" w:author="ERCOT" w:date="2022-10-17T11:17:00Z">
        <w:r w:rsidRPr="00812ECB">
          <w:rPr>
            <w:szCs w:val="20"/>
          </w:rPr>
          <w:t>from Controllable Load Resources</w:t>
        </w:r>
      </w:ins>
      <w:ins w:id="96" w:author="ERCOT" w:date="2022-10-17T14:22:00Z">
        <w:r w:rsidRPr="00812ECB">
          <w:rPr>
            <w:szCs w:val="20"/>
          </w:rPr>
          <w:t xml:space="preserve"> (CLRs)</w:t>
        </w:r>
      </w:ins>
      <w:ins w:id="97" w:author="ERCOT" w:date="2022-10-17T11:17:00Z">
        <w:r w:rsidRPr="00812ECB">
          <w:rPr>
            <w:szCs w:val="20"/>
          </w:rPr>
          <w:t xml:space="preserve"> </w:t>
        </w:r>
      </w:ins>
      <w:r w:rsidRPr="00812ECB">
        <w:rPr>
          <w:szCs w:val="20"/>
        </w:rPr>
        <w:t>available to the DAM, not taking into consideration any physical limitations of the ERCOT System;</w:t>
      </w:r>
    </w:p>
    <w:p w14:paraId="18B3C246" w14:textId="77777777" w:rsidR="00812ECB" w:rsidRPr="00812ECB" w:rsidRDefault="00812ECB" w:rsidP="00812ECB">
      <w:pPr>
        <w:spacing w:after="240"/>
        <w:ind w:left="1440" w:hanging="720"/>
        <w:rPr>
          <w:szCs w:val="20"/>
        </w:rPr>
      </w:pPr>
      <w:r w:rsidRPr="00812ECB">
        <w:rPr>
          <w:szCs w:val="20"/>
        </w:rPr>
        <w:t>(d)</w:t>
      </w:r>
      <w:r w:rsidRPr="00812ECB">
        <w:rPr>
          <w:szCs w:val="20"/>
        </w:rPr>
        <w:tab/>
        <w:t>The aggregate amount of cleared energy bids and offers including cleared Minimum-Energy Offer quantities;</w:t>
      </w:r>
    </w:p>
    <w:p w14:paraId="4330AB5B" w14:textId="77777777" w:rsidR="00812ECB" w:rsidRPr="00812ECB" w:rsidRDefault="00812ECB" w:rsidP="00812ECB">
      <w:pPr>
        <w:spacing w:after="240"/>
        <w:ind w:left="1440" w:hanging="720"/>
        <w:rPr>
          <w:szCs w:val="20"/>
        </w:rPr>
      </w:pPr>
      <w:r w:rsidRPr="00812ECB">
        <w:rPr>
          <w:szCs w:val="20"/>
        </w:rPr>
        <w:t>(e)</w:t>
      </w:r>
      <w:r w:rsidRPr="00812ECB">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3D2A972D" w14:textId="77777777" w:rsidR="00812ECB" w:rsidRPr="00812ECB" w:rsidRDefault="00812ECB" w:rsidP="00812ECB">
      <w:pPr>
        <w:spacing w:after="240"/>
        <w:ind w:left="1440" w:hanging="720"/>
        <w:rPr>
          <w:szCs w:val="20"/>
        </w:rPr>
      </w:pPr>
      <w:r w:rsidRPr="00812ECB">
        <w:rPr>
          <w:szCs w:val="20"/>
        </w:rPr>
        <w:t>(f)</w:t>
      </w:r>
      <w:r w:rsidRPr="00812ECB">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25F68060" w14:textId="77777777" w:rsidR="00812ECB" w:rsidRPr="00812ECB" w:rsidRDefault="00812ECB" w:rsidP="00812ECB">
      <w:pPr>
        <w:spacing w:after="240"/>
        <w:ind w:left="1440" w:hanging="720"/>
        <w:rPr>
          <w:szCs w:val="20"/>
        </w:rPr>
      </w:pPr>
      <w:r w:rsidRPr="00812ECB">
        <w:rPr>
          <w:szCs w:val="20"/>
        </w:rPr>
        <w:t>(g)</w:t>
      </w:r>
      <w:r w:rsidRPr="00812ECB">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7CA7B358" w14:textId="77777777" w:rsidR="00812ECB" w:rsidRPr="00812ECB" w:rsidRDefault="00812ECB" w:rsidP="00812ECB">
      <w:pPr>
        <w:spacing w:after="240"/>
        <w:ind w:left="1440" w:hanging="720"/>
        <w:rPr>
          <w:szCs w:val="20"/>
        </w:rPr>
      </w:pPr>
      <w:r w:rsidRPr="00812ECB">
        <w:rPr>
          <w:szCs w:val="20"/>
        </w:rPr>
        <w:t>(h)</w:t>
      </w:r>
      <w:r w:rsidRPr="00812ECB">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7D9169D"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48983A51" w14:textId="77777777" w:rsidR="00812ECB" w:rsidRPr="00812ECB" w:rsidRDefault="00812ECB" w:rsidP="00812ECB">
            <w:pPr>
              <w:spacing w:before="120" w:after="240"/>
              <w:rPr>
                <w:b/>
                <w:i/>
              </w:rPr>
            </w:pPr>
            <w:r w:rsidRPr="00812ECB">
              <w:rPr>
                <w:b/>
                <w:i/>
              </w:rPr>
              <w:t>[NPRR1007 and NPRR1014:  Replace applicable portions of paragraph (3) above with the following upon system implementation for NPRR1014; or upon system implementation of the Real-Time Co-Optimization (RTC) project for NPRR1007:]</w:t>
            </w:r>
          </w:p>
          <w:p w14:paraId="13021F4D" w14:textId="77777777" w:rsidR="00812ECB" w:rsidRPr="00812ECB" w:rsidRDefault="00812ECB" w:rsidP="00812ECB">
            <w:pPr>
              <w:spacing w:after="240"/>
              <w:ind w:left="720" w:hanging="720"/>
              <w:rPr>
                <w:szCs w:val="20"/>
              </w:rPr>
            </w:pPr>
            <w:r w:rsidRPr="00812ECB">
              <w:rPr>
                <w:szCs w:val="20"/>
              </w:rPr>
              <w:t>(3)</w:t>
            </w:r>
            <w:r w:rsidRPr="00812ECB">
              <w:rPr>
                <w:szCs w:val="20"/>
              </w:rPr>
              <w:tab/>
              <w:t>Two days after the applicable Operating Day, ERCOT shall post on the ERCOT website the following information for the ERCOT System and, if applicable, for each Disclosure Area from the DAM for each hourly Settlement Interval:</w:t>
            </w:r>
          </w:p>
          <w:p w14:paraId="537799B3"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E5041DE" w14:textId="77777777" w:rsidR="00812ECB" w:rsidRPr="00812ECB" w:rsidRDefault="00812ECB" w:rsidP="00812ECB">
            <w:pPr>
              <w:spacing w:after="240"/>
              <w:ind w:left="1440" w:hanging="720"/>
              <w:rPr>
                <w:szCs w:val="20"/>
              </w:rPr>
            </w:pPr>
            <w:r w:rsidRPr="00812ECB">
              <w:rPr>
                <w:szCs w:val="20"/>
              </w:rPr>
              <w:t>(b)</w:t>
            </w:r>
            <w:r w:rsidRPr="00812ECB">
              <w:rPr>
                <w:szCs w:val="20"/>
              </w:rPr>
              <w:tab/>
              <w:t>Aggregate minimum energy supply curves based on all Minimum-Energy Offers that are available to the DAM;</w:t>
            </w:r>
          </w:p>
          <w:p w14:paraId="57FBB352" w14:textId="77777777" w:rsidR="00812ECB" w:rsidRPr="00812ECB" w:rsidRDefault="00812ECB" w:rsidP="00812ECB">
            <w:pPr>
              <w:spacing w:after="240"/>
              <w:ind w:left="1440" w:hanging="720"/>
              <w:rPr>
                <w:szCs w:val="20"/>
              </w:rPr>
            </w:pPr>
            <w:r w:rsidRPr="00812ECB">
              <w:rPr>
                <w:szCs w:val="20"/>
              </w:rPr>
              <w:t>(c)</w:t>
            </w:r>
            <w:r w:rsidRPr="00812ECB">
              <w:rPr>
                <w:szCs w:val="20"/>
              </w:rPr>
              <w:tab/>
              <w:t>An aggregate energy Demand curve based on the DAM Energy Bid</w:t>
            </w:r>
            <w:ins w:id="98" w:author="ERCOT" w:date="2023-05-22T15:11:00Z">
              <w:r w:rsidRPr="00812ECB">
                <w:rPr>
                  <w:szCs w:val="20"/>
                </w:rPr>
                <w:t>s</w:t>
              </w:r>
            </w:ins>
            <w:r w:rsidRPr="00812ECB">
              <w:rPr>
                <w:szCs w:val="20"/>
              </w:rPr>
              <w:t xml:space="preserve"> </w:t>
            </w:r>
            <w:ins w:id="99" w:author="ERCOT" w:date="2022-10-17T11:17:00Z">
              <w:r w:rsidRPr="00812ECB">
                <w:rPr>
                  <w:szCs w:val="20"/>
                </w:rPr>
                <w:t xml:space="preserve">and Energy Bid </w:t>
              </w:r>
            </w:ins>
            <w:del w:id="100" w:author="ERCOT" w:date="2022-10-17T11:17:00Z">
              <w:r w:rsidRPr="00812ECB" w:rsidDel="00A53AE9">
                <w:rPr>
                  <w:szCs w:val="20"/>
                </w:rPr>
                <w:delText>c</w:delText>
              </w:r>
            </w:del>
            <w:ins w:id="101" w:author="ERCOT" w:date="2022-10-17T11:17:00Z">
              <w:r w:rsidRPr="00812ECB">
                <w:rPr>
                  <w:szCs w:val="20"/>
                </w:rPr>
                <w:t>C</w:t>
              </w:r>
            </w:ins>
            <w:r w:rsidRPr="00812ECB">
              <w:rPr>
                <w:szCs w:val="20"/>
              </w:rPr>
              <w:t xml:space="preserve">urves </w:t>
            </w:r>
            <w:ins w:id="102" w:author="ERCOT" w:date="2022-10-17T11:17:00Z">
              <w:r w:rsidRPr="00812ECB">
                <w:rPr>
                  <w:szCs w:val="20"/>
                </w:rPr>
                <w:t>from Controllable Load Resources</w:t>
              </w:r>
            </w:ins>
            <w:ins w:id="103" w:author="ERCOT" w:date="2022-10-17T14:23:00Z">
              <w:r w:rsidRPr="00812ECB">
                <w:rPr>
                  <w:szCs w:val="20"/>
                </w:rPr>
                <w:t xml:space="preserve"> (CLRs)</w:t>
              </w:r>
            </w:ins>
            <w:ins w:id="104" w:author="ERCOT" w:date="2022-10-17T11:17:00Z">
              <w:r w:rsidRPr="00812ECB">
                <w:rPr>
                  <w:szCs w:val="20"/>
                </w:rPr>
                <w:t xml:space="preserve"> </w:t>
              </w:r>
            </w:ins>
            <w:r w:rsidRPr="00812ECB">
              <w:rPr>
                <w:szCs w:val="20"/>
              </w:rPr>
              <w:t>and including the bid portion of Energy Bid/Offer Curves available to the DAM, not taking into consideration any physical limitations of the ERCOT System;</w:t>
            </w:r>
          </w:p>
          <w:p w14:paraId="6E1B2A2D" w14:textId="77777777" w:rsidR="00812ECB" w:rsidRPr="00812ECB" w:rsidRDefault="00812ECB" w:rsidP="00812ECB">
            <w:pPr>
              <w:spacing w:after="240"/>
              <w:ind w:left="1440" w:hanging="720"/>
              <w:rPr>
                <w:szCs w:val="20"/>
              </w:rPr>
            </w:pPr>
            <w:r w:rsidRPr="00812ECB">
              <w:rPr>
                <w:szCs w:val="20"/>
              </w:rPr>
              <w:t>(d)</w:t>
            </w:r>
            <w:r w:rsidRPr="00812ECB">
              <w:rPr>
                <w:szCs w:val="20"/>
              </w:rPr>
              <w:tab/>
              <w:t>The aggregate amount of cleared energy bids and offers including cleared Minimum-Energy Offer quantities;</w:t>
            </w:r>
          </w:p>
          <w:p w14:paraId="232DF4F0" w14:textId="77777777" w:rsidR="00812ECB" w:rsidRPr="00812ECB" w:rsidRDefault="00812ECB" w:rsidP="00812ECB">
            <w:pPr>
              <w:spacing w:after="240"/>
              <w:ind w:left="1440" w:hanging="720"/>
              <w:rPr>
                <w:szCs w:val="20"/>
              </w:rPr>
            </w:pPr>
            <w:r w:rsidRPr="00812ECB">
              <w:rPr>
                <w:szCs w:val="20"/>
              </w:rPr>
              <w:t>(e)</w:t>
            </w:r>
            <w:r w:rsidRPr="00812ECB">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351A66F1" w14:textId="77777777" w:rsidR="00812ECB" w:rsidRPr="00812ECB" w:rsidRDefault="00812ECB" w:rsidP="00812ECB">
            <w:pPr>
              <w:spacing w:after="240"/>
              <w:ind w:left="1440" w:hanging="720"/>
              <w:rPr>
                <w:szCs w:val="20"/>
              </w:rPr>
            </w:pPr>
            <w:r w:rsidRPr="00812ECB">
              <w:rPr>
                <w:szCs w:val="20"/>
              </w:rPr>
              <w:t>(f)</w:t>
            </w:r>
            <w:r w:rsidRPr="00812ECB">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50EBF787" w14:textId="77777777" w:rsidR="00812ECB" w:rsidRPr="00812ECB" w:rsidRDefault="00812ECB" w:rsidP="00812ECB">
            <w:pPr>
              <w:spacing w:after="240"/>
              <w:ind w:left="1440" w:hanging="720"/>
              <w:rPr>
                <w:szCs w:val="20"/>
              </w:rPr>
            </w:pPr>
            <w:r w:rsidRPr="00812ECB">
              <w:rPr>
                <w:szCs w:val="20"/>
              </w:rPr>
              <w:t>(g)</w:t>
            </w:r>
            <w:r w:rsidRPr="00812ECB">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0783D6EE" w14:textId="77777777" w:rsidR="00812ECB" w:rsidRPr="00812ECB" w:rsidRDefault="00812ECB" w:rsidP="00812ECB">
            <w:pPr>
              <w:spacing w:after="240"/>
              <w:ind w:left="1440" w:hanging="720"/>
              <w:rPr>
                <w:szCs w:val="20"/>
              </w:rPr>
            </w:pPr>
            <w:r w:rsidRPr="00812ECB">
              <w:rPr>
                <w:szCs w:val="20"/>
              </w:rPr>
              <w:lastRenderedPageBreak/>
              <w:t>(h)</w:t>
            </w:r>
            <w:r w:rsidRPr="00812ECB">
              <w:rPr>
                <w:szCs w:val="20"/>
              </w:rPr>
              <w:tab/>
              <w:t>The aggregate Point-to-Point (PTP) Obligation bids (not-to-exceed price and quantities) for the ERCOT System and the aggregate PTP Obligation bids that sink in the Disclosure Area for each Disclosure Area.</w:t>
            </w:r>
          </w:p>
        </w:tc>
      </w:tr>
    </w:tbl>
    <w:p w14:paraId="0E45810B" w14:textId="77777777" w:rsidR="00812ECB" w:rsidRPr="00812ECB" w:rsidRDefault="00812ECB" w:rsidP="00812ECB">
      <w:pPr>
        <w:spacing w:before="240" w:after="240"/>
        <w:ind w:left="720" w:hanging="720"/>
        <w:rPr>
          <w:szCs w:val="20"/>
        </w:rPr>
      </w:pPr>
      <w:r w:rsidRPr="00812ECB">
        <w:rPr>
          <w:szCs w:val="20"/>
        </w:rPr>
        <w:lastRenderedPageBreak/>
        <w:t>(4)</w:t>
      </w:r>
      <w:r w:rsidRPr="00812ECB">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235F26F"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B744E14" w14:textId="77777777" w:rsidR="00812ECB" w:rsidRPr="00812ECB" w:rsidRDefault="00812ECB" w:rsidP="00812ECB">
            <w:pPr>
              <w:spacing w:before="120" w:after="240"/>
              <w:rPr>
                <w:b/>
                <w:i/>
                <w:szCs w:val="20"/>
              </w:rPr>
            </w:pPr>
            <w:r w:rsidRPr="00812ECB">
              <w:rPr>
                <w:b/>
                <w:i/>
                <w:szCs w:val="20"/>
              </w:rPr>
              <w:t>[NPRR1007 and NPRR1014:  Replace applicable portions of paragraph (4) above with the following upon system implementation of the Real-Time Co-Optimization (RTC) project for NPRR1007; or upon system implementation for NPRR1014:]</w:t>
            </w:r>
          </w:p>
          <w:p w14:paraId="57E408E4" w14:textId="77777777" w:rsidR="00812ECB" w:rsidRPr="00812ECB" w:rsidRDefault="00812ECB" w:rsidP="00812ECB">
            <w:pPr>
              <w:spacing w:after="240"/>
              <w:ind w:left="720" w:hanging="720"/>
              <w:rPr>
                <w:szCs w:val="20"/>
              </w:rPr>
            </w:pPr>
            <w:r w:rsidRPr="00812ECB">
              <w:rPr>
                <w:szCs w:val="20"/>
              </w:rPr>
              <w:t>(4)</w:t>
            </w:r>
            <w:r w:rsidRPr="00812ECB">
              <w:rPr>
                <w:szCs w:val="20"/>
              </w:rPr>
              <w:tab/>
              <w:t>ERCOT shall post on the ERCOT website the following information for each Resource for each execution of SCED 60 days prior to the current Operating Day:</w:t>
            </w:r>
          </w:p>
        </w:tc>
      </w:tr>
    </w:tbl>
    <w:p w14:paraId="4AA283D6" w14:textId="77777777" w:rsidR="00812ECB" w:rsidRPr="00812ECB" w:rsidRDefault="00812ECB" w:rsidP="00812ECB">
      <w:pPr>
        <w:spacing w:before="240" w:after="240"/>
        <w:ind w:left="1440" w:hanging="720"/>
        <w:rPr>
          <w:iCs/>
          <w:szCs w:val="20"/>
        </w:rPr>
      </w:pPr>
      <w:r w:rsidRPr="00812ECB">
        <w:rPr>
          <w:iCs/>
          <w:szCs w:val="20"/>
        </w:rPr>
        <w:t>(a)</w:t>
      </w:r>
      <w:r w:rsidRPr="00812ECB">
        <w:rPr>
          <w:iCs/>
          <w:szCs w:val="20"/>
        </w:rPr>
        <w:tab/>
        <w:t>The Generation Resource name and the Generation Resource’s Energy Offer Curve (prices and quantities):</w:t>
      </w:r>
    </w:p>
    <w:p w14:paraId="57A877B7" w14:textId="77777777" w:rsidR="00812ECB" w:rsidRPr="00812ECB" w:rsidRDefault="00812ECB" w:rsidP="00812ECB">
      <w:pPr>
        <w:spacing w:after="240"/>
        <w:ind w:left="2160" w:hanging="720"/>
        <w:rPr>
          <w:szCs w:val="20"/>
        </w:rPr>
      </w:pPr>
      <w:r w:rsidRPr="00812ECB">
        <w:rPr>
          <w:szCs w:val="20"/>
        </w:rPr>
        <w:t>(i)</w:t>
      </w:r>
      <w:r w:rsidRPr="00812ECB">
        <w:rPr>
          <w:szCs w:val="20"/>
        </w:rPr>
        <w:tab/>
        <w:t>As submitted;</w:t>
      </w:r>
    </w:p>
    <w:p w14:paraId="7505928D" w14:textId="77777777" w:rsidR="00812ECB" w:rsidRPr="00812ECB" w:rsidRDefault="00812ECB" w:rsidP="00812ECB">
      <w:pPr>
        <w:spacing w:after="240"/>
        <w:ind w:left="2160" w:hanging="720"/>
        <w:rPr>
          <w:szCs w:val="20"/>
        </w:rPr>
      </w:pPr>
      <w:r w:rsidRPr="00812ECB">
        <w:rPr>
          <w:szCs w:val="20"/>
        </w:rPr>
        <w:t>(ii)</w:t>
      </w:r>
      <w:r w:rsidRPr="00812ECB">
        <w:rPr>
          <w:szCs w:val="20"/>
        </w:rPr>
        <w:tab/>
        <w:t>As submitted and extended (or truncated) with proxy Energy Offer Curve logic by ERCOT to fit to the operational HSL and LSL values that are available for dispatch by SCED; and</w:t>
      </w:r>
    </w:p>
    <w:p w14:paraId="71D41AB7" w14:textId="77777777" w:rsidR="00812ECB" w:rsidRPr="00812ECB" w:rsidRDefault="00812ECB" w:rsidP="00812ECB">
      <w:pPr>
        <w:spacing w:after="240"/>
        <w:ind w:left="2160" w:hanging="720"/>
        <w:rPr>
          <w:szCs w:val="20"/>
        </w:rPr>
      </w:pPr>
      <w:r w:rsidRPr="00812ECB">
        <w:rPr>
          <w:szCs w:val="20"/>
        </w:rPr>
        <w:t>(iii)</w:t>
      </w:r>
      <w:r w:rsidRPr="00812ECB">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589F3F75"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7111C31B" w14:textId="77777777" w:rsidR="00812ECB" w:rsidRPr="00812ECB" w:rsidRDefault="00812ECB" w:rsidP="00812ECB">
            <w:pPr>
              <w:spacing w:before="120" w:after="240"/>
              <w:rPr>
                <w:b/>
                <w:i/>
                <w:szCs w:val="20"/>
              </w:rPr>
            </w:pPr>
            <w:r w:rsidRPr="00812ECB">
              <w:rPr>
                <w:b/>
                <w:i/>
                <w:szCs w:val="20"/>
              </w:rPr>
              <w:t>[NPRR1000:  Replace paragraph (iii) above with the following upon system implementation:]</w:t>
            </w:r>
          </w:p>
          <w:p w14:paraId="5176E0EA" w14:textId="77777777" w:rsidR="00812ECB" w:rsidRPr="00812ECB" w:rsidRDefault="00812ECB" w:rsidP="00812ECB">
            <w:pPr>
              <w:spacing w:after="240"/>
              <w:ind w:left="2160" w:hanging="720"/>
              <w:rPr>
                <w:szCs w:val="20"/>
              </w:rPr>
            </w:pPr>
            <w:r w:rsidRPr="00812ECB">
              <w:rPr>
                <w:szCs w:val="20"/>
              </w:rPr>
              <w:t>(iii)</w:t>
            </w:r>
            <w:r w:rsidRPr="00812ECB">
              <w:rPr>
                <w:szCs w:val="20"/>
              </w:rPr>
              <w:tab/>
              <w:t>As mitigated and extended for use in SCED;</w:t>
            </w:r>
          </w:p>
        </w:tc>
      </w:tr>
    </w:tbl>
    <w:p w14:paraId="70524C29" w14:textId="77777777" w:rsidR="00812ECB" w:rsidRPr="00812ECB" w:rsidRDefault="00812ECB" w:rsidP="00812ECB">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DE8E02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040A6E0" w14:textId="77777777" w:rsidR="00812ECB" w:rsidRPr="00812ECB" w:rsidRDefault="00812ECB" w:rsidP="00812ECB">
            <w:pPr>
              <w:spacing w:before="120" w:after="240"/>
              <w:rPr>
                <w:b/>
                <w:i/>
                <w:szCs w:val="20"/>
              </w:rPr>
            </w:pPr>
            <w:r w:rsidRPr="00812ECB">
              <w:rPr>
                <w:b/>
                <w:i/>
                <w:szCs w:val="20"/>
              </w:rPr>
              <w:t>[NPRR1007 and NPRR1014:  Insert applicable portions of paragraph (b) below upon system implementation of the Real-Time Co-Optimization (RTC) project for NPRR1007; or upon system implementation for NPRR1014; and renumber accordingly:]</w:t>
            </w:r>
          </w:p>
          <w:p w14:paraId="6B4E9B17" w14:textId="77777777" w:rsidR="00812ECB" w:rsidRPr="00812ECB" w:rsidRDefault="00812ECB" w:rsidP="00812ECB">
            <w:pPr>
              <w:spacing w:after="240"/>
              <w:ind w:left="1440" w:hanging="720"/>
              <w:rPr>
                <w:iCs/>
                <w:szCs w:val="20"/>
              </w:rPr>
            </w:pPr>
            <w:r w:rsidRPr="00812ECB">
              <w:rPr>
                <w:szCs w:val="20"/>
              </w:rPr>
              <w:t xml:space="preserve">(b) </w:t>
            </w:r>
            <w:r w:rsidRPr="00812ECB">
              <w:rPr>
                <w:szCs w:val="20"/>
              </w:rPr>
              <w:tab/>
            </w:r>
            <w:r w:rsidRPr="00812ECB">
              <w:rPr>
                <w:iCs/>
                <w:szCs w:val="20"/>
              </w:rPr>
              <w:t xml:space="preserve">The Resource name and the Resource’s Ancillary </w:t>
            </w:r>
            <w:r w:rsidRPr="00812ECB">
              <w:rPr>
                <w:szCs w:val="20"/>
              </w:rPr>
              <w:t>Service</w:t>
            </w:r>
            <w:r w:rsidRPr="00812ECB">
              <w:rPr>
                <w:iCs/>
                <w:szCs w:val="20"/>
              </w:rPr>
              <w:t xml:space="preserve"> Offer Curve (prices and quantities) for each type of Ancillary Service:</w:t>
            </w:r>
          </w:p>
          <w:p w14:paraId="41A0B8A4" w14:textId="77777777" w:rsidR="00812ECB" w:rsidRPr="00812ECB" w:rsidRDefault="00812ECB" w:rsidP="00812ECB">
            <w:pPr>
              <w:spacing w:after="240"/>
              <w:ind w:left="2880" w:hanging="720"/>
              <w:rPr>
                <w:szCs w:val="20"/>
              </w:rPr>
            </w:pPr>
            <w:r w:rsidRPr="00812ECB">
              <w:rPr>
                <w:szCs w:val="20"/>
              </w:rPr>
              <w:t>(i)</w:t>
            </w:r>
            <w:r w:rsidRPr="00812ECB">
              <w:rPr>
                <w:szCs w:val="20"/>
              </w:rPr>
              <w:tab/>
              <w:t>As submitted; and</w:t>
            </w:r>
          </w:p>
          <w:p w14:paraId="4DD84C03" w14:textId="77777777" w:rsidR="00812ECB" w:rsidRPr="00812ECB" w:rsidRDefault="00812ECB" w:rsidP="00812ECB">
            <w:pPr>
              <w:spacing w:after="240"/>
              <w:ind w:left="2880" w:hanging="720"/>
              <w:rPr>
                <w:szCs w:val="20"/>
              </w:rPr>
            </w:pPr>
            <w:r w:rsidRPr="00812ECB">
              <w:rPr>
                <w:szCs w:val="20"/>
              </w:rPr>
              <w:t>(ii)</w:t>
            </w:r>
            <w:r w:rsidRPr="00812ECB">
              <w:rPr>
                <w:szCs w:val="20"/>
              </w:rPr>
              <w:tab/>
              <w:t>As submitted and extended with proxy Ancillary Service Offer Curve logic by ERCOT.</w:t>
            </w:r>
          </w:p>
        </w:tc>
      </w:tr>
    </w:tbl>
    <w:p w14:paraId="69EC7343" w14:textId="77777777" w:rsidR="00812ECB" w:rsidRPr="00812ECB" w:rsidRDefault="00812ECB" w:rsidP="00812ECB">
      <w:pPr>
        <w:spacing w:before="240" w:after="240"/>
        <w:ind w:left="1440" w:hanging="720"/>
        <w:rPr>
          <w:iCs/>
          <w:szCs w:val="20"/>
        </w:rPr>
      </w:pPr>
      <w:r w:rsidRPr="00812ECB">
        <w:rPr>
          <w:iCs/>
          <w:szCs w:val="20"/>
        </w:rPr>
        <w:lastRenderedPageBreak/>
        <w:t>(b)</w:t>
      </w:r>
      <w:r w:rsidRPr="00812ECB">
        <w:rPr>
          <w:iCs/>
          <w:szCs w:val="20"/>
        </w:rPr>
        <w:tab/>
        <w:t xml:space="preserve">The Load Resource name and the Load Resource’s </w:t>
      </w:r>
      <w:del w:id="105" w:author="ERCOT" w:date="2022-06-24T08:54:00Z">
        <w:r w:rsidRPr="00812ECB" w:rsidDel="00B94DF0">
          <w:rPr>
            <w:iCs/>
            <w:szCs w:val="20"/>
          </w:rPr>
          <w:delText>bid to buy</w:delText>
        </w:r>
      </w:del>
      <w:ins w:id="106" w:author="ERCOT" w:date="2022-06-24T08:54:00Z">
        <w:r w:rsidRPr="00812ECB">
          <w:rPr>
            <w:iCs/>
            <w:szCs w:val="20"/>
          </w:rPr>
          <w:t>Energy Bid Curve</w:t>
        </w:r>
      </w:ins>
      <w:r w:rsidRPr="00812ECB">
        <w:rPr>
          <w:iCs/>
          <w:szCs w:val="20"/>
        </w:rPr>
        <w:t xml:space="preserve"> (prices and quantities);</w:t>
      </w:r>
    </w:p>
    <w:p w14:paraId="2F0EC09C" w14:textId="77777777" w:rsidR="00812ECB" w:rsidRPr="00812ECB" w:rsidRDefault="00812ECB" w:rsidP="00812ECB">
      <w:pPr>
        <w:spacing w:after="240"/>
        <w:ind w:left="720"/>
        <w:rPr>
          <w:szCs w:val="20"/>
        </w:rPr>
      </w:pPr>
      <w:r w:rsidRPr="00812ECB">
        <w:rPr>
          <w:szCs w:val="20"/>
        </w:rPr>
        <w:t>(c)</w:t>
      </w:r>
      <w:r w:rsidRPr="00812ECB">
        <w:rPr>
          <w:szCs w:val="20"/>
        </w:rPr>
        <w:tab/>
        <w:t>The Generation Resource name and the Generation Resource’s Output Schedule;</w:t>
      </w:r>
    </w:p>
    <w:p w14:paraId="63FFF065" w14:textId="77777777" w:rsidR="00812ECB" w:rsidRPr="00812ECB" w:rsidRDefault="00812ECB" w:rsidP="00812ECB">
      <w:pPr>
        <w:spacing w:after="240"/>
        <w:ind w:left="1440" w:hanging="720"/>
        <w:rPr>
          <w:szCs w:val="20"/>
        </w:rPr>
      </w:pPr>
      <w:r w:rsidRPr="00812ECB">
        <w:rPr>
          <w:szCs w:val="20"/>
        </w:rPr>
        <w:t>(d)</w:t>
      </w:r>
      <w:r w:rsidRPr="00812ECB">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255E1D7E"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6CB636B8" w14:textId="77777777" w:rsidR="00812ECB" w:rsidRPr="00812ECB" w:rsidRDefault="00812ECB" w:rsidP="00812ECB">
            <w:pPr>
              <w:spacing w:before="120" w:after="240"/>
              <w:rPr>
                <w:b/>
                <w:i/>
                <w:szCs w:val="20"/>
              </w:rPr>
            </w:pPr>
            <w:r w:rsidRPr="00812ECB">
              <w:rPr>
                <w:b/>
                <w:i/>
                <w:szCs w:val="20"/>
              </w:rPr>
              <w:t>[NPRR1000:  Delete paragraph (d) above upon system implementation and renumber accordingly.]</w:t>
            </w:r>
          </w:p>
        </w:tc>
      </w:tr>
    </w:tbl>
    <w:p w14:paraId="269E2CF0"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The Generation Resource name and actual metered Generation Resource net output;</w:t>
      </w:r>
    </w:p>
    <w:p w14:paraId="1D2EB594" w14:textId="77777777" w:rsidR="00812ECB" w:rsidRPr="00812ECB" w:rsidRDefault="00812ECB" w:rsidP="00812ECB">
      <w:pPr>
        <w:spacing w:after="240"/>
        <w:ind w:left="1440" w:hanging="720"/>
        <w:rPr>
          <w:szCs w:val="20"/>
        </w:rPr>
      </w:pPr>
      <w:r w:rsidRPr="00812ECB">
        <w:rPr>
          <w:szCs w:val="20"/>
        </w:rPr>
        <w:t>(f)</w:t>
      </w:r>
      <w:r w:rsidRPr="00812ECB">
        <w:rPr>
          <w:szCs w:val="20"/>
        </w:rPr>
        <w:tab/>
        <w:t>The self-arranged Ancillary Service by service for each QSE;</w:t>
      </w:r>
    </w:p>
    <w:p w14:paraId="23F89FB2"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The following Generation Resource data using a single snapshot during the first SCED execution in each Settlement Interval: </w:t>
      </w:r>
    </w:p>
    <w:p w14:paraId="14133A98" w14:textId="77777777" w:rsidR="00812ECB" w:rsidRPr="00812ECB" w:rsidRDefault="00812ECB" w:rsidP="00812ECB">
      <w:pPr>
        <w:spacing w:after="240"/>
        <w:ind w:left="2160" w:hanging="720"/>
        <w:rPr>
          <w:szCs w:val="20"/>
        </w:rPr>
      </w:pPr>
      <w:r w:rsidRPr="00812ECB">
        <w:rPr>
          <w:szCs w:val="20"/>
        </w:rPr>
        <w:t>(i)</w:t>
      </w:r>
      <w:r w:rsidRPr="00812ECB">
        <w:rPr>
          <w:szCs w:val="20"/>
        </w:rPr>
        <w:tab/>
        <w:t>The Generation Resource name;</w:t>
      </w:r>
    </w:p>
    <w:p w14:paraId="40BBA545" w14:textId="77777777" w:rsidR="00812ECB" w:rsidRPr="00812ECB" w:rsidRDefault="00812ECB" w:rsidP="00812ECB">
      <w:pPr>
        <w:spacing w:after="240"/>
        <w:ind w:left="2160" w:hanging="720"/>
        <w:rPr>
          <w:szCs w:val="20"/>
        </w:rPr>
      </w:pPr>
      <w:r w:rsidRPr="00812ECB">
        <w:rPr>
          <w:szCs w:val="20"/>
        </w:rPr>
        <w:t>(ii)</w:t>
      </w:r>
      <w:r w:rsidRPr="00812ECB">
        <w:rPr>
          <w:szCs w:val="20"/>
        </w:rPr>
        <w:tab/>
        <w:t>The Generation Resource status;</w:t>
      </w:r>
    </w:p>
    <w:p w14:paraId="79C02FEA" w14:textId="77777777" w:rsidR="00812ECB" w:rsidRPr="00812ECB" w:rsidRDefault="00812ECB" w:rsidP="00812ECB">
      <w:pPr>
        <w:spacing w:after="240"/>
        <w:ind w:left="2160" w:hanging="720"/>
        <w:rPr>
          <w:szCs w:val="20"/>
        </w:rPr>
      </w:pPr>
      <w:r w:rsidRPr="00812ECB">
        <w:rPr>
          <w:szCs w:val="20"/>
        </w:rPr>
        <w:t>(iii)</w:t>
      </w:r>
      <w:r w:rsidRPr="00812ECB">
        <w:rPr>
          <w:szCs w:val="20"/>
        </w:rPr>
        <w:tab/>
        <w:t>The Generation Resource HSL, LSL, HASL, LASL, High Dispatch Limit (HDL), and Low Dispatch Limit (LDL);</w:t>
      </w:r>
    </w:p>
    <w:p w14:paraId="5CFB1AC5" w14:textId="77777777" w:rsidR="00812ECB" w:rsidRPr="00812ECB" w:rsidRDefault="00812ECB" w:rsidP="00812ECB">
      <w:pPr>
        <w:spacing w:after="240"/>
        <w:ind w:left="2160" w:hanging="720"/>
        <w:rPr>
          <w:szCs w:val="20"/>
        </w:rPr>
      </w:pPr>
      <w:r w:rsidRPr="00812ECB">
        <w:rPr>
          <w:szCs w:val="20"/>
        </w:rPr>
        <w:t>(iv)</w:t>
      </w:r>
      <w:r w:rsidRPr="00812ECB">
        <w:rPr>
          <w:szCs w:val="20"/>
        </w:rPr>
        <w:tab/>
        <w:t>The Generation Resource Base Point from SCED;</w:t>
      </w:r>
    </w:p>
    <w:p w14:paraId="283ECDA9" w14:textId="77777777" w:rsidR="00812ECB" w:rsidRPr="00812ECB" w:rsidRDefault="00812ECB" w:rsidP="00812ECB">
      <w:pPr>
        <w:spacing w:after="240"/>
        <w:ind w:left="2160" w:hanging="720"/>
        <w:rPr>
          <w:szCs w:val="20"/>
        </w:rPr>
      </w:pPr>
      <w:r w:rsidRPr="00812ECB">
        <w:rPr>
          <w:szCs w:val="20"/>
        </w:rPr>
        <w:t>(v)</w:t>
      </w:r>
      <w:r w:rsidRPr="00812ECB">
        <w:rPr>
          <w:szCs w:val="20"/>
        </w:rPr>
        <w:tab/>
        <w:t>The telemetered Generation Resource net output used in SCED;</w:t>
      </w:r>
    </w:p>
    <w:p w14:paraId="0C649AEC" w14:textId="77777777" w:rsidR="00812ECB" w:rsidRPr="00812ECB" w:rsidRDefault="00812ECB" w:rsidP="00812ECB">
      <w:pPr>
        <w:spacing w:after="240"/>
        <w:ind w:left="2160" w:hanging="720"/>
        <w:rPr>
          <w:szCs w:val="20"/>
        </w:rPr>
      </w:pPr>
      <w:r w:rsidRPr="00812ECB">
        <w:rPr>
          <w:szCs w:val="20"/>
        </w:rPr>
        <w:t>(vi)</w:t>
      </w:r>
      <w:r w:rsidRPr="00812ECB">
        <w:rPr>
          <w:szCs w:val="20"/>
        </w:rPr>
        <w:tab/>
        <w:t>The Ancillary Service Resource Responsibility for each Ancillary Service;</w:t>
      </w:r>
    </w:p>
    <w:p w14:paraId="0A981100" w14:textId="77777777" w:rsidR="00812ECB" w:rsidRPr="00812ECB" w:rsidRDefault="00812ECB" w:rsidP="00812ECB">
      <w:pPr>
        <w:spacing w:after="240"/>
        <w:ind w:left="2160" w:hanging="720"/>
        <w:rPr>
          <w:szCs w:val="20"/>
        </w:rPr>
      </w:pPr>
      <w:r w:rsidRPr="00812ECB">
        <w:rPr>
          <w:szCs w:val="20"/>
        </w:rPr>
        <w:t>(vii)</w:t>
      </w:r>
      <w:r w:rsidRPr="00812ECB">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FBF4FCD"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6D0E87F" w14:textId="77777777" w:rsidR="00812ECB" w:rsidRPr="00812ECB" w:rsidRDefault="00812ECB" w:rsidP="00812ECB">
            <w:pPr>
              <w:spacing w:before="120" w:after="240"/>
              <w:rPr>
                <w:b/>
                <w:i/>
                <w:szCs w:val="20"/>
              </w:rPr>
            </w:pPr>
            <w:r w:rsidRPr="00812ECB">
              <w:rPr>
                <w:b/>
                <w:i/>
                <w:szCs w:val="20"/>
              </w:rPr>
              <w:t>[NPRR1007 and NPRR1014:  Replace applicable portions of paragraph (g) above with the following upon system implementation of the Real-Time Co-Optimization (RTC) project for NPRR1007; or upon system implementation for NPRR1014:]</w:t>
            </w:r>
          </w:p>
          <w:p w14:paraId="17740C28"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The following Generation Resource data using a snapshot from each execution of SCED: </w:t>
            </w:r>
          </w:p>
          <w:p w14:paraId="5A0320F6" w14:textId="77777777" w:rsidR="00812ECB" w:rsidRPr="00812ECB" w:rsidRDefault="00812ECB" w:rsidP="00812ECB">
            <w:pPr>
              <w:spacing w:after="240"/>
              <w:ind w:left="2160" w:hanging="720"/>
              <w:rPr>
                <w:szCs w:val="20"/>
              </w:rPr>
            </w:pPr>
            <w:r w:rsidRPr="00812ECB">
              <w:rPr>
                <w:szCs w:val="20"/>
              </w:rPr>
              <w:t>(i)</w:t>
            </w:r>
            <w:r w:rsidRPr="00812ECB">
              <w:rPr>
                <w:szCs w:val="20"/>
              </w:rPr>
              <w:tab/>
              <w:t>The Generation Resource name;</w:t>
            </w:r>
          </w:p>
          <w:p w14:paraId="451473AE" w14:textId="77777777" w:rsidR="00812ECB" w:rsidRPr="00812ECB" w:rsidRDefault="00812ECB" w:rsidP="00812ECB">
            <w:pPr>
              <w:spacing w:after="240"/>
              <w:ind w:left="2160" w:hanging="720"/>
              <w:rPr>
                <w:szCs w:val="20"/>
              </w:rPr>
            </w:pPr>
            <w:r w:rsidRPr="00812ECB">
              <w:rPr>
                <w:szCs w:val="20"/>
              </w:rPr>
              <w:t>(ii)</w:t>
            </w:r>
            <w:r w:rsidRPr="00812ECB">
              <w:rPr>
                <w:szCs w:val="20"/>
              </w:rPr>
              <w:tab/>
              <w:t>The Generation Resource status;</w:t>
            </w:r>
          </w:p>
          <w:p w14:paraId="3CA6ACC8" w14:textId="77777777" w:rsidR="00812ECB" w:rsidRPr="00812ECB" w:rsidRDefault="00812ECB" w:rsidP="00812ECB">
            <w:pPr>
              <w:spacing w:after="240"/>
              <w:ind w:left="2160" w:hanging="720"/>
              <w:rPr>
                <w:szCs w:val="20"/>
              </w:rPr>
            </w:pPr>
            <w:r w:rsidRPr="00812ECB">
              <w:rPr>
                <w:szCs w:val="20"/>
              </w:rPr>
              <w:lastRenderedPageBreak/>
              <w:t>(iii)</w:t>
            </w:r>
            <w:r w:rsidRPr="00812ECB">
              <w:rPr>
                <w:szCs w:val="20"/>
              </w:rPr>
              <w:tab/>
              <w:t>The Generation Resource HSL, LSL, High Dispatch Limit (HDL), and Low Dispatch Limit (LDL);</w:t>
            </w:r>
          </w:p>
          <w:p w14:paraId="613F54F0" w14:textId="77777777" w:rsidR="00812ECB" w:rsidRPr="00812ECB" w:rsidRDefault="00812ECB" w:rsidP="00812ECB">
            <w:pPr>
              <w:spacing w:after="240"/>
              <w:ind w:left="2160" w:hanging="720"/>
              <w:rPr>
                <w:szCs w:val="20"/>
              </w:rPr>
            </w:pPr>
            <w:r w:rsidRPr="00812ECB">
              <w:rPr>
                <w:szCs w:val="20"/>
              </w:rPr>
              <w:t>(iv)</w:t>
            </w:r>
            <w:r w:rsidRPr="00812ECB">
              <w:rPr>
                <w:szCs w:val="20"/>
              </w:rPr>
              <w:tab/>
              <w:t>The Generation Resource Base Point from SCED;</w:t>
            </w:r>
          </w:p>
          <w:p w14:paraId="55AA64AF" w14:textId="77777777" w:rsidR="00812ECB" w:rsidRPr="00812ECB" w:rsidRDefault="00812ECB" w:rsidP="00812ECB">
            <w:pPr>
              <w:spacing w:after="240"/>
              <w:ind w:left="2160" w:hanging="720"/>
              <w:rPr>
                <w:szCs w:val="20"/>
              </w:rPr>
            </w:pPr>
            <w:r w:rsidRPr="00812ECB">
              <w:rPr>
                <w:szCs w:val="20"/>
              </w:rPr>
              <w:t>(v)</w:t>
            </w:r>
            <w:r w:rsidRPr="00812ECB">
              <w:rPr>
                <w:szCs w:val="20"/>
              </w:rPr>
              <w:tab/>
              <w:t>The telemetered Generation Resource net output used in SCED;</w:t>
            </w:r>
          </w:p>
          <w:p w14:paraId="04E58431" w14:textId="77777777" w:rsidR="00812ECB" w:rsidRPr="00812ECB" w:rsidRDefault="00812ECB" w:rsidP="00812ECB">
            <w:pPr>
              <w:spacing w:after="240"/>
              <w:ind w:left="2160" w:hanging="720"/>
              <w:rPr>
                <w:szCs w:val="20"/>
              </w:rPr>
            </w:pPr>
            <w:r w:rsidRPr="00812ECB">
              <w:rPr>
                <w:szCs w:val="20"/>
              </w:rPr>
              <w:t>(vi)</w:t>
            </w:r>
            <w:r w:rsidRPr="00812ECB">
              <w:rPr>
                <w:szCs w:val="20"/>
              </w:rPr>
              <w:tab/>
              <w:t>The Ancillary Service Resource awards for each Ancillary Service;</w:t>
            </w:r>
          </w:p>
          <w:p w14:paraId="740CED84" w14:textId="77777777" w:rsidR="00812ECB" w:rsidRPr="00812ECB" w:rsidRDefault="00812ECB" w:rsidP="00812ECB">
            <w:pPr>
              <w:spacing w:after="240"/>
              <w:ind w:left="2160" w:hanging="720"/>
              <w:rPr>
                <w:szCs w:val="20"/>
              </w:rPr>
            </w:pPr>
            <w:r w:rsidRPr="00812ECB">
              <w:rPr>
                <w:szCs w:val="20"/>
              </w:rPr>
              <w:t>(vii)</w:t>
            </w:r>
            <w:r w:rsidRPr="00812ECB">
              <w:rPr>
                <w:szCs w:val="20"/>
              </w:rPr>
              <w:tab/>
              <w:t>The Generation Resource Startup Cost and minimum energy cost used in the Reliability Unit Commitment (RUC);</w:t>
            </w:r>
          </w:p>
          <w:p w14:paraId="2F00D71E" w14:textId="77777777" w:rsidR="00812ECB" w:rsidRPr="00812ECB" w:rsidRDefault="00812ECB" w:rsidP="00812ECB">
            <w:pPr>
              <w:spacing w:after="240"/>
              <w:ind w:left="2160" w:hanging="720"/>
              <w:rPr>
                <w:szCs w:val="20"/>
              </w:rPr>
            </w:pPr>
            <w:r w:rsidRPr="00812ECB">
              <w:rPr>
                <w:szCs w:val="20"/>
              </w:rPr>
              <w:t xml:space="preserve">(viii) </w:t>
            </w:r>
            <w:r w:rsidRPr="00812ECB">
              <w:rPr>
                <w:szCs w:val="20"/>
              </w:rPr>
              <w:tab/>
              <w:t>The telemetered Normal Ramp Rates;</w:t>
            </w:r>
          </w:p>
          <w:p w14:paraId="4E495E9B" w14:textId="77777777" w:rsidR="00812ECB" w:rsidRPr="00812ECB" w:rsidRDefault="00812ECB" w:rsidP="00812ECB">
            <w:pPr>
              <w:spacing w:after="240"/>
              <w:ind w:left="2160" w:hanging="720"/>
              <w:rPr>
                <w:szCs w:val="20"/>
              </w:rPr>
            </w:pPr>
            <w:r w:rsidRPr="00812ECB">
              <w:rPr>
                <w:szCs w:val="20"/>
              </w:rPr>
              <w:t xml:space="preserve">(ix) </w:t>
            </w:r>
            <w:r w:rsidRPr="00812ECB">
              <w:rPr>
                <w:szCs w:val="20"/>
              </w:rPr>
              <w:tab/>
              <w:t>The telemetered Ancillary Service capabilities; and</w:t>
            </w:r>
          </w:p>
        </w:tc>
      </w:tr>
    </w:tbl>
    <w:p w14:paraId="1965501B" w14:textId="77777777" w:rsidR="00812ECB" w:rsidRPr="00812ECB" w:rsidRDefault="00812ECB" w:rsidP="00812ECB">
      <w:pPr>
        <w:spacing w:before="240" w:after="240"/>
        <w:ind w:left="1440" w:hanging="720"/>
        <w:rPr>
          <w:szCs w:val="20"/>
        </w:rPr>
      </w:pPr>
      <w:r w:rsidRPr="00812ECB">
        <w:rPr>
          <w:szCs w:val="20"/>
        </w:rPr>
        <w:lastRenderedPageBreak/>
        <w:t>(h)</w:t>
      </w:r>
      <w:r w:rsidRPr="00812ECB">
        <w:rPr>
          <w:szCs w:val="20"/>
        </w:rPr>
        <w:tab/>
        <w:t xml:space="preserve">The following Load Resource data using a single snapshot during the first SCED execution in each Settlement Interval: </w:t>
      </w:r>
    </w:p>
    <w:p w14:paraId="5EBECD2F" w14:textId="77777777" w:rsidR="00812ECB" w:rsidRPr="00812ECB" w:rsidRDefault="00812ECB" w:rsidP="00812ECB">
      <w:pPr>
        <w:spacing w:after="240"/>
        <w:ind w:left="2160" w:hanging="720"/>
        <w:rPr>
          <w:szCs w:val="20"/>
        </w:rPr>
      </w:pPr>
      <w:r w:rsidRPr="00812ECB">
        <w:rPr>
          <w:szCs w:val="20"/>
        </w:rPr>
        <w:t>(i)</w:t>
      </w:r>
      <w:r w:rsidRPr="00812ECB">
        <w:rPr>
          <w:szCs w:val="20"/>
        </w:rPr>
        <w:tab/>
        <w:t>The Load Resource name;</w:t>
      </w:r>
    </w:p>
    <w:p w14:paraId="58D278D0" w14:textId="77777777" w:rsidR="00812ECB" w:rsidRPr="00812ECB" w:rsidRDefault="00812ECB" w:rsidP="00812ECB">
      <w:pPr>
        <w:spacing w:after="240"/>
        <w:ind w:left="2160" w:hanging="720"/>
        <w:rPr>
          <w:szCs w:val="20"/>
        </w:rPr>
      </w:pPr>
      <w:r w:rsidRPr="00812ECB">
        <w:rPr>
          <w:szCs w:val="20"/>
        </w:rPr>
        <w:t>(ii)</w:t>
      </w:r>
      <w:r w:rsidRPr="00812ECB">
        <w:rPr>
          <w:szCs w:val="20"/>
        </w:rPr>
        <w:tab/>
        <w:t>The Load Resource status;</w:t>
      </w:r>
    </w:p>
    <w:p w14:paraId="1D719D41" w14:textId="77777777" w:rsidR="00812ECB" w:rsidRPr="00812ECB" w:rsidRDefault="00812ECB" w:rsidP="00812ECB">
      <w:pPr>
        <w:spacing w:after="240"/>
        <w:ind w:left="2160" w:hanging="720"/>
        <w:rPr>
          <w:szCs w:val="20"/>
        </w:rPr>
      </w:pPr>
      <w:r w:rsidRPr="00812ECB">
        <w:rPr>
          <w:szCs w:val="20"/>
        </w:rPr>
        <w:t>(iii)</w:t>
      </w:r>
      <w:r w:rsidRPr="00812ECB">
        <w:rPr>
          <w:szCs w:val="20"/>
        </w:rPr>
        <w:tab/>
        <w:t>The MPC for a Load Resource;</w:t>
      </w:r>
    </w:p>
    <w:p w14:paraId="2AAA8A5A" w14:textId="77777777" w:rsidR="00812ECB" w:rsidRPr="00812ECB" w:rsidRDefault="00812ECB" w:rsidP="00812ECB">
      <w:pPr>
        <w:spacing w:after="240"/>
        <w:ind w:left="2160" w:hanging="720"/>
        <w:rPr>
          <w:szCs w:val="20"/>
        </w:rPr>
      </w:pPr>
      <w:r w:rsidRPr="00812ECB">
        <w:rPr>
          <w:szCs w:val="20"/>
        </w:rPr>
        <w:t>(iv)</w:t>
      </w:r>
      <w:r w:rsidRPr="00812ECB">
        <w:rPr>
          <w:szCs w:val="20"/>
        </w:rPr>
        <w:tab/>
        <w:t>The LPC for a Load Resource;</w:t>
      </w:r>
    </w:p>
    <w:p w14:paraId="6B8A59F6" w14:textId="77777777" w:rsidR="00812ECB" w:rsidRPr="00812ECB" w:rsidRDefault="00812ECB" w:rsidP="00812ECB">
      <w:pPr>
        <w:spacing w:after="240"/>
        <w:ind w:left="2160" w:hanging="720"/>
        <w:rPr>
          <w:szCs w:val="20"/>
        </w:rPr>
      </w:pPr>
      <w:r w:rsidRPr="00812ECB">
        <w:rPr>
          <w:szCs w:val="20"/>
        </w:rPr>
        <w:t>(v)</w:t>
      </w:r>
      <w:r w:rsidRPr="00812ECB">
        <w:rPr>
          <w:szCs w:val="20"/>
        </w:rPr>
        <w:tab/>
        <w:t>The Load Resource HASL, LASL, HDL, and LDL, for a Controllable Load Resource that has a Resource Status of ONRGL or ONCLR for the interval snapshot;</w:t>
      </w:r>
    </w:p>
    <w:p w14:paraId="35AA2635" w14:textId="77777777" w:rsidR="00812ECB" w:rsidRPr="00812ECB" w:rsidRDefault="00812ECB" w:rsidP="00812ECB">
      <w:pPr>
        <w:spacing w:after="240"/>
        <w:ind w:left="2160" w:hanging="720"/>
        <w:rPr>
          <w:szCs w:val="20"/>
        </w:rPr>
      </w:pPr>
      <w:r w:rsidRPr="00812ECB">
        <w:rPr>
          <w:szCs w:val="20"/>
        </w:rPr>
        <w:t>(vi)</w:t>
      </w:r>
      <w:r w:rsidRPr="00812ECB">
        <w:rPr>
          <w:szCs w:val="20"/>
        </w:rPr>
        <w:tab/>
        <w:t>The Load Resource Base Point from SCED, for a Controllable Load Resource that has a Resource Status of ONRGL or ONCLR for the interval snapshot;</w:t>
      </w:r>
    </w:p>
    <w:p w14:paraId="5B889233" w14:textId="77777777" w:rsidR="00812ECB" w:rsidRPr="00812ECB" w:rsidRDefault="00812ECB" w:rsidP="00812ECB">
      <w:pPr>
        <w:spacing w:after="240"/>
        <w:ind w:left="2160" w:hanging="720"/>
        <w:rPr>
          <w:szCs w:val="20"/>
        </w:rPr>
      </w:pPr>
      <w:r w:rsidRPr="00812ECB">
        <w:rPr>
          <w:szCs w:val="20"/>
        </w:rPr>
        <w:t>(vii)</w:t>
      </w:r>
      <w:r w:rsidRPr="00812ECB">
        <w:rPr>
          <w:szCs w:val="20"/>
        </w:rPr>
        <w:tab/>
        <w:t>The telemetered real power consumption; and</w:t>
      </w:r>
    </w:p>
    <w:p w14:paraId="215D8B4A" w14:textId="77777777" w:rsidR="00812ECB" w:rsidRPr="00812ECB" w:rsidRDefault="00812ECB" w:rsidP="00812ECB">
      <w:pPr>
        <w:spacing w:after="240"/>
        <w:ind w:left="2160" w:hanging="720"/>
        <w:rPr>
          <w:szCs w:val="20"/>
        </w:rPr>
      </w:pPr>
      <w:r w:rsidRPr="00812ECB">
        <w:rPr>
          <w:szCs w:val="20"/>
        </w:rPr>
        <w:t>(viii)</w:t>
      </w:r>
      <w:r w:rsidRPr="00812ECB">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DEEB43C"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CB56AC7" w14:textId="77777777" w:rsidR="00812ECB" w:rsidRPr="00812ECB" w:rsidRDefault="00812ECB" w:rsidP="00812ECB">
            <w:pPr>
              <w:spacing w:before="120" w:after="240"/>
              <w:rPr>
                <w:b/>
                <w:i/>
              </w:rPr>
            </w:pPr>
            <w:r w:rsidRPr="00812ECB">
              <w:rPr>
                <w:b/>
                <w:i/>
              </w:rPr>
              <w:t>[NPRR1007, NPRR1014, and NPRR1204:  Replace applicable portions of paragraph (h) above with the following upon system implementation of the Real-Time Co-Optimization (RTC) project for NPRR1007 and NPRR1204; or upon system implementation for NPRR1014:]</w:t>
            </w:r>
          </w:p>
          <w:p w14:paraId="76CE2669" w14:textId="77777777" w:rsidR="00812ECB" w:rsidRPr="00812ECB" w:rsidRDefault="00812ECB" w:rsidP="00812ECB">
            <w:pPr>
              <w:spacing w:after="240"/>
              <w:ind w:left="1440" w:hanging="720"/>
            </w:pPr>
            <w:r w:rsidRPr="00812ECB">
              <w:t>(i)</w:t>
            </w:r>
            <w:r w:rsidRPr="00812ECB">
              <w:tab/>
              <w:t xml:space="preserve">The following Load Resource data using a snapshot from each execution of SCED: </w:t>
            </w:r>
          </w:p>
          <w:p w14:paraId="5DA48D58" w14:textId="77777777" w:rsidR="00812ECB" w:rsidRPr="00812ECB" w:rsidRDefault="00812ECB" w:rsidP="00812ECB">
            <w:pPr>
              <w:spacing w:after="240"/>
              <w:ind w:left="2160" w:hanging="720"/>
            </w:pPr>
            <w:r w:rsidRPr="00812ECB">
              <w:lastRenderedPageBreak/>
              <w:t>(i)</w:t>
            </w:r>
            <w:r w:rsidRPr="00812ECB">
              <w:tab/>
              <w:t>The Load Resource name;</w:t>
            </w:r>
          </w:p>
          <w:p w14:paraId="0CCF44E9" w14:textId="77777777" w:rsidR="00812ECB" w:rsidRPr="00812ECB" w:rsidRDefault="00812ECB" w:rsidP="00812ECB">
            <w:pPr>
              <w:spacing w:after="240"/>
              <w:ind w:left="2160" w:hanging="720"/>
            </w:pPr>
            <w:r w:rsidRPr="00812ECB">
              <w:t>(ii)</w:t>
            </w:r>
            <w:r w:rsidRPr="00812ECB">
              <w:tab/>
              <w:t>The Load Resource status;</w:t>
            </w:r>
          </w:p>
          <w:p w14:paraId="06934D41" w14:textId="77777777" w:rsidR="00812ECB" w:rsidRPr="00812ECB" w:rsidRDefault="00812ECB" w:rsidP="00812ECB">
            <w:pPr>
              <w:spacing w:after="240"/>
              <w:ind w:left="2160" w:hanging="720"/>
            </w:pPr>
            <w:r w:rsidRPr="00812ECB">
              <w:t>(iii)</w:t>
            </w:r>
            <w:r w:rsidRPr="00812ECB">
              <w:tab/>
              <w:t>The MPC for a Load Resource;</w:t>
            </w:r>
          </w:p>
          <w:p w14:paraId="5C076957" w14:textId="77777777" w:rsidR="00812ECB" w:rsidRPr="00812ECB" w:rsidRDefault="00812ECB" w:rsidP="00812ECB">
            <w:pPr>
              <w:spacing w:after="240"/>
              <w:ind w:left="2160" w:hanging="720"/>
            </w:pPr>
            <w:r w:rsidRPr="00812ECB">
              <w:t>(iv)</w:t>
            </w:r>
            <w:r w:rsidRPr="00812ECB">
              <w:tab/>
              <w:t>The LPC for a Load Resource;</w:t>
            </w:r>
          </w:p>
          <w:p w14:paraId="23610753" w14:textId="77777777" w:rsidR="00812ECB" w:rsidRPr="00812ECB" w:rsidRDefault="00812ECB" w:rsidP="00812ECB">
            <w:pPr>
              <w:spacing w:after="240"/>
              <w:ind w:left="2160" w:hanging="720"/>
            </w:pPr>
            <w:r w:rsidRPr="00812ECB">
              <w:t>(v)</w:t>
            </w:r>
            <w:r w:rsidRPr="00812ECB">
              <w:tab/>
              <w:t>The Load Resource HDL and LDL, for a Controllable Load Resource that has a Resource Status of ONL;</w:t>
            </w:r>
          </w:p>
          <w:p w14:paraId="5C62B106" w14:textId="77777777" w:rsidR="00812ECB" w:rsidRPr="00812ECB" w:rsidRDefault="00812ECB" w:rsidP="00812ECB">
            <w:pPr>
              <w:spacing w:after="240"/>
              <w:ind w:left="2160" w:hanging="720"/>
            </w:pPr>
            <w:r w:rsidRPr="00812ECB">
              <w:t>(vi)</w:t>
            </w:r>
            <w:r w:rsidRPr="00812ECB">
              <w:tab/>
              <w:t>The Load Resource Base Point from SCED, for a Controllable Load Resource that has a Resource Status of ONL;</w:t>
            </w:r>
          </w:p>
          <w:p w14:paraId="512E2405" w14:textId="77777777" w:rsidR="00812ECB" w:rsidRPr="00812ECB" w:rsidRDefault="00812ECB" w:rsidP="00812ECB">
            <w:pPr>
              <w:spacing w:after="240"/>
              <w:ind w:left="2160" w:hanging="720"/>
            </w:pPr>
            <w:r w:rsidRPr="00812ECB">
              <w:t>(vii)</w:t>
            </w:r>
            <w:r w:rsidRPr="00812ECB">
              <w:tab/>
              <w:t>The telemetered real power consumption;</w:t>
            </w:r>
          </w:p>
          <w:p w14:paraId="7228C2C8" w14:textId="77777777" w:rsidR="00812ECB" w:rsidRPr="00812ECB" w:rsidRDefault="00812ECB" w:rsidP="00812ECB">
            <w:pPr>
              <w:spacing w:after="240"/>
              <w:ind w:left="2160" w:hanging="720"/>
            </w:pPr>
            <w:r w:rsidRPr="00812ECB">
              <w:t>(viii)</w:t>
            </w:r>
            <w:r w:rsidRPr="00812ECB">
              <w:tab/>
              <w:t>The Ancillary Service Resource awards for each Ancillary Service;</w:t>
            </w:r>
          </w:p>
          <w:p w14:paraId="20C5733C" w14:textId="77777777" w:rsidR="00812ECB" w:rsidRPr="00812ECB" w:rsidRDefault="00812ECB" w:rsidP="00812ECB">
            <w:pPr>
              <w:spacing w:after="240"/>
              <w:ind w:left="2160" w:hanging="720"/>
            </w:pPr>
            <w:r w:rsidRPr="00812ECB">
              <w:t>(ix)</w:t>
            </w:r>
            <w:r w:rsidRPr="00812ECB">
              <w:tab/>
              <w:t>The telemetered self-provided Ancillary Service amount for each Ancillary Service;</w:t>
            </w:r>
          </w:p>
          <w:p w14:paraId="51E292F2" w14:textId="77777777" w:rsidR="00812ECB" w:rsidRPr="00812ECB" w:rsidRDefault="00812ECB" w:rsidP="00812ECB">
            <w:pPr>
              <w:spacing w:after="240"/>
              <w:ind w:left="2160" w:hanging="720"/>
            </w:pPr>
            <w:r w:rsidRPr="00812ECB">
              <w:t>(x)</w:t>
            </w:r>
            <w:r w:rsidRPr="00812ECB">
              <w:tab/>
              <w:t xml:space="preserve">The telemetered Normal Ramp Rates; </w:t>
            </w:r>
          </w:p>
          <w:p w14:paraId="7C2C390F" w14:textId="77777777" w:rsidR="00812ECB" w:rsidRPr="00812ECB" w:rsidRDefault="00812ECB" w:rsidP="00812ECB">
            <w:pPr>
              <w:spacing w:after="240"/>
              <w:ind w:left="2160" w:hanging="720"/>
            </w:pPr>
            <w:r w:rsidRPr="00812ECB">
              <w:t xml:space="preserve">(xi) </w:t>
            </w:r>
            <w:r w:rsidRPr="00812ECB">
              <w:tab/>
              <w:t>The telemetered Ancillary Service capabilities; and</w:t>
            </w:r>
          </w:p>
          <w:p w14:paraId="4795EAE9" w14:textId="77777777" w:rsidR="00812ECB" w:rsidRPr="00812ECB" w:rsidRDefault="00812ECB" w:rsidP="00812ECB">
            <w:pPr>
              <w:spacing w:after="240"/>
              <w:ind w:left="1440" w:hanging="720"/>
              <w:rPr>
                <w:iCs/>
              </w:rPr>
            </w:pPr>
            <w:r w:rsidRPr="00812ECB">
              <w:rPr>
                <w:iCs/>
              </w:rPr>
              <w:t>(j)</w:t>
            </w:r>
            <w:r w:rsidRPr="00812ECB">
              <w:rPr>
                <w:iCs/>
              </w:rPr>
              <w:tab/>
              <w:t xml:space="preserve">The ESR name and the ESR’s Energy Bid/Offer Curve (prices and </w:t>
            </w:r>
            <w:r w:rsidRPr="00812ECB">
              <w:t>quantities</w:t>
            </w:r>
            <w:r w:rsidRPr="00812ECB">
              <w:rPr>
                <w:iCs/>
              </w:rPr>
              <w:t>):</w:t>
            </w:r>
          </w:p>
          <w:p w14:paraId="5D61CD3A" w14:textId="77777777" w:rsidR="00812ECB" w:rsidRPr="00812ECB" w:rsidRDefault="00812ECB" w:rsidP="00812ECB">
            <w:pPr>
              <w:spacing w:after="240"/>
              <w:ind w:left="2160" w:hanging="720"/>
            </w:pPr>
            <w:r w:rsidRPr="00812ECB">
              <w:t>(i)</w:t>
            </w:r>
            <w:r w:rsidRPr="00812ECB">
              <w:tab/>
              <w:t>As submitted; and</w:t>
            </w:r>
          </w:p>
          <w:p w14:paraId="0C0B0915" w14:textId="77777777" w:rsidR="00812ECB" w:rsidRPr="00812ECB" w:rsidRDefault="00812ECB" w:rsidP="00812ECB">
            <w:pPr>
              <w:spacing w:after="240"/>
              <w:ind w:left="2160" w:hanging="720"/>
            </w:pPr>
            <w:r w:rsidRPr="00812ECB">
              <w:t>(ii)</w:t>
            </w:r>
            <w:r w:rsidRPr="00812ECB">
              <w:tab/>
              <w:t>As submitted and extended with proxy Energy Offer Curve logic by ERCOT to fit to the operational HSL and LSL values that are available for dispatch by SCED;</w:t>
            </w:r>
          </w:p>
          <w:p w14:paraId="1E682A65" w14:textId="77777777" w:rsidR="00812ECB" w:rsidRPr="00812ECB" w:rsidRDefault="00812ECB" w:rsidP="00812ECB">
            <w:pPr>
              <w:spacing w:after="240"/>
              <w:ind w:left="1440" w:hanging="720"/>
            </w:pPr>
            <w:r w:rsidRPr="00812ECB">
              <w:t>(k)</w:t>
            </w:r>
            <w:r w:rsidRPr="00812ECB">
              <w:tab/>
              <w:t xml:space="preserve">The following ESR data using a snapshot from each execution of SCED: </w:t>
            </w:r>
          </w:p>
          <w:p w14:paraId="1D2F2E46" w14:textId="77777777" w:rsidR="00812ECB" w:rsidRPr="00812ECB" w:rsidRDefault="00812ECB" w:rsidP="00812ECB">
            <w:pPr>
              <w:spacing w:after="240"/>
              <w:ind w:left="2160" w:hanging="720"/>
            </w:pPr>
            <w:r w:rsidRPr="00812ECB">
              <w:t>(i)</w:t>
            </w:r>
            <w:r w:rsidRPr="00812ECB">
              <w:tab/>
              <w:t>The ESR name;</w:t>
            </w:r>
          </w:p>
          <w:p w14:paraId="360EF525" w14:textId="77777777" w:rsidR="00812ECB" w:rsidRPr="00812ECB" w:rsidRDefault="00812ECB" w:rsidP="00812ECB">
            <w:pPr>
              <w:spacing w:after="240"/>
              <w:ind w:left="2160" w:hanging="720"/>
            </w:pPr>
            <w:r w:rsidRPr="00812ECB">
              <w:t>(ii)</w:t>
            </w:r>
            <w:r w:rsidRPr="00812ECB">
              <w:tab/>
              <w:t>The ESR status;</w:t>
            </w:r>
          </w:p>
          <w:p w14:paraId="76DF4B61" w14:textId="77777777" w:rsidR="00812ECB" w:rsidRPr="00812ECB" w:rsidRDefault="00812ECB" w:rsidP="00812ECB">
            <w:pPr>
              <w:spacing w:after="240"/>
              <w:ind w:left="2160" w:hanging="720"/>
            </w:pPr>
            <w:r w:rsidRPr="00812ECB">
              <w:t>(iii)</w:t>
            </w:r>
            <w:r w:rsidRPr="00812ECB">
              <w:tab/>
              <w:t>The ESR HSL, LSL, High Dispatch Limit (HDL), and Low Dispatch Limit (LDL);</w:t>
            </w:r>
          </w:p>
          <w:p w14:paraId="6F5BB841" w14:textId="77777777" w:rsidR="00812ECB" w:rsidRPr="00812ECB" w:rsidRDefault="00812ECB" w:rsidP="00812ECB">
            <w:pPr>
              <w:spacing w:after="240"/>
              <w:ind w:left="2160" w:hanging="720"/>
            </w:pPr>
            <w:r w:rsidRPr="00812ECB">
              <w:t>(iv)</w:t>
            </w:r>
            <w:r w:rsidRPr="00812ECB">
              <w:tab/>
              <w:t>The ESR Base Point from SCED;</w:t>
            </w:r>
          </w:p>
          <w:p w14:paraId="2CB884BC" w14:textId="77777777" w:rsidR="00812ECB" w:rsidRPr="00812ECB" w:rsidRDefault="00812ECB" w:rsidP="00812ECB">
            <w:pPr>
              <w:spacing w:after="240"/>
              <w:ind w:left="2160" w:hanging="720"/>
            </w:pPr>
            <w:r w:rsidRPr="00812ECB">
              <w:t>(v)</w:t>
            </w:r>
            <w:r w:rsidRPr="00812ECB">
              <w:tab/>
              <w:t>The telemetered ESR net output used in SCED;</w:t>
            </w:r>
          </w:p>
          <w:p w14:paraId="3DC8E229" w14:textId="77777777" w:rsidR="00812ECB" w:rsidRPr="00812ECB" w:rsidRDefault="00812ECB" w:rsidP="00812ECB">
            <w:pPr>
              <w:spacing w:after="240"/>
              <w:ind w:left="2160" w:hanging="720"/>
            </w:pPr>
            <w:r w:rsidRPr="00812ECB">
              <w:t>(vi)</w:t>
            </w:r>
            <w:r w:rsidRPr="00812ECB">
              <w:tab/>
              <w:t>The Ancillary Service Resource awards for each Ancillary Service;</w:t>
            </w:r>
          </w:p>
          <w:p w14:paraId="5E990BC5" w14:textId="77777777" w:rsidR="00812ECB" w:rsidRPr="00812ECB" w:rsidRDefault="00812ECB" w:rsidP="00812ECB">
            <w:pPr>
              <w:spacing w:after="240"/>
              <w:ind w:left="2160" w:hanging="720"/>
            </w:pPr>
            <w:r w:rsidRPr="00812ECB">
              <w:lastRenderedPageBreak/>
              <w:t xml:space="preserve">(vii) </w:t>
            </w:r>
            <w:r w:rsidRPr="00812ECB">
              <w:tab/>
              <w:t xml:space="preserve">The telemetered Normal Ramp Rates; </w:t>
            </w:r>
          </w:p>
          <w:p w14:paraId="30656C58" w14:textId="77777777" w:rsidR="00812ECB" w:rsidRPr="00812ECB" w:rsidRDefault="00812ECB" w:rsidP="00812ECB">
            <w:pPr>
              <w:spacing w:after="240"/>
              <w:ind w:left="2160" w:hanging="720"/>
            </w:pPr>
            <w:r w:rsidRPr="00812ECB">
              <w:t xml:space="preserve">(viii) </w:t>
            </w:r>
            <w:r w:rsidRPr="00812ECB">
              <w:tab/>
              <w:t>The telemetered Ancillary Service capabilities;</w:t>
            </w:r>
          </w:p>
          <w:p w14:paraId="3DFA3566" w14:textId="77777777" w:rsidR="00812ECB" w:rsidRPr="00812ECB" w:rsidRDefault="00812ECB" w:rsidP="00812ECB">
            <w:pPr>
              <w:spacing w:after="240"/>
              <w:ind w:left="2160" w:hanging="720"/>
            </w:pPr>
            <w:r w:rsidRPr="00812ECB">
              <w:t>(ix)</w:t>
            </w:r>
            <w:r w:rsidRPr="00812ECB">
              <w:tab/>
              <w:t>The telemetered State of Charge in MWh;</w:t>
            </w:r>
          </w:p>
          <w:p w14:paraId="42DF6432" w14:textId="77777777" w:rsidR="00812ECB" w:rsidRPr="00812ECB" w:rsidRDefault="00812ECB" w:rsidP="00812ECB">
            <w:pPr>
              <w:spacing w:after="240"/>
              <w:ind w:left="2160" w:hanging="720"/>
            </w:pPr>
            <w:r w:rsidRPr="00812ECB">
              <w:t>(x)</w:t>
            </w:r>
            <w:r w:rsidRPr="00812ECB">
              <w:tab/>
              <w:t>The telemetered Minimum State of Charge (</w:t>
            </w:r>
            <w:proofErr w:type="spellStart"/>
            <w:r w:rsidRPr="00812ECB">
              <w:t>MinSOC</w:t>
            </w:r>
            <w:proofErr w:type="spellEnd"/>
            <w:r w:rsidRPr="00812ECB">
              <w:t>) in MWh; and</w:t>
            </w:r>
          </w:p>
          <w:p w14:paraId="0F139959" w14:textId="77777777" w:rsidR="00812ECB" w:rsidRPr="00812ECB" w:rsidRDefault="00812ECB" w:rsidP="00812ECB">
            <w:pPr>
              <w:spacing w:after="240"/>
              <w:ind w:left="2160" w:hanging="720"/>
            </w:pPr>
            <w:r w:rsidRPr="00812ECB">
              <w:t>(xi)</w:t>
            </w:r>
            <w:r w:rsidRPr="00812ECB">
              <w:tab/>
              <w:t>The telemetered Maximum State of Charge (</w:t>
            </w:r>
            <w:proofErr w:type="spellStart"/>
            <w:r w:rsidRPr="00812ECB">
              <w:t>MaxSOC</w:t>
            </w:r>
            <w:proofErr w:type="spellEnd"/>
            <w:r w:rsidRPr="00812ECB">
              <w:t>) in MWh.</w:t>
            </w:r>
          </w:p>
        </w:tc>
      </w:tr>
    </w:tbl>
    <w:p w14:paraId="498557E2" w14:textId="77777777" w:rsidR="00812ECB" w:rsidRPr="00812ECB" w:rsidRDefault="00812ECB" w:rsidP="00812ECB">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319DA3B"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A486110" w14:textId="77777777" w:rsidR="004152D7" w:rsidRDefault="004152D7" w:rsidP="004152D7">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7FC6A7A1" w14:textId="35C06CC5" w:rsidR="00812ECB" w:rsidRPr="00812ECB" w:rsidRDefault="004152D7" w:rsidP="004152D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11D5BDF6" w14:textId="77777777" w:rsidR="00812ECB" w:rsidRPr="00812ECB" w:rsidRDefault="00812ECB" w:rsidP="00812ECB">
      <w:pPr>
        <w:spacing w:before="240" w:after="240"/>
        <w:ind w:left="720" w:hanging="720"/>
        <w:rPr>
          <w:szCs w:val="20"/>
        </w:rPr>
      </w:pPr>
      <w:r w:rsidRPr="00812ECB">
        <w:rPr>
          <w:szCs w:val="20"/>
        </w:rPr>
        <w:t>(5)</w:t>
      </w:r>
      <w:r w:rsidRPr="00812ECB">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812ECB"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C99CF4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4FE54682" w14:textId="77777777" w:rsidR="00812ECB" w:rsidRPr="00812ECB" w:rsidRDefault="00812ECB" w:rsidP="00812ECB">
            <w:pPr>
              <w:spacing w:before="120" w:after="240"/>
              <w:rPr>
                <w:b/>
                <w:i/>
                <w:szCs w:val="20"/>
              </w:rPr>
            </w:pPr>
            <w:r w:rsidRPr="00812ECB">
              <w:rPr>
                <w:b/>
                <w:i/>
                <w:szCs w:val="20"/>
              </w:rPr>
              <w:t>[NPRR1007 and NPRR1014:  Replace applicable portions of paragraph (5) above with the following upon system implementation of the Real-Time Co-Optimization (RTC) project for NPRR1007; or upon system implementation for NPRR1014:]</w:t>
            </w:r>
          </w:p>
          <w:p w14:paraId="29CEC64A" w14:textId="77777777" w:rsidR="00812ECB" w:rsidRPr="00812ECB" w:rsidRDefault="00812ECB" w:rsidP="00812ECB">
            <w:pPr>
              <w:spacing w:after="240"/>
              <w:ind w:left="720" w:hanging="720"/>
              <w:rPr>
                <w:szCs w:val="20"/>
              </w:rPr>
            </w:pPr>
            <w:r w:rsidRPr="00812ECB">
              <w:rPr>
                <w:szCs w:val="20"/>
              </w:rPr>
              <w:t>(6)</w:t>
            </w:r>
            <w:r w:rsidRPr="00812ECB">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33B20B85" w14:textId="77777777" w:rsidR="00812ECB" w:rsidRPr="00812ECB" w:rsidRDefault="00812ECB" w:rsidP="00812ECB">
      <w:pPr>
        <w:spacing w:before="240" w:after="240"/>
        <w:ind w:left="720" w:hanging="720"/>
        <w:rPr>
          <w:szCs w:val="20"/>
        </w:rPr>
      </w:pPr>
      <w:r w:rsidRPr="00812ECB">
        <w:rPr>
          <w:szCs w:val="20"/>
        </w:rPr>
        <w:t>(6)</w:t>
      </w:r>
      <w:r w:rsidRPr="00812ECB">
        <w:rPr>
          <w:szCs w:val="20"/>
        </w:rPr>
        <w:tab/>
        <w:t xml:space="preserve">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w:t>
      </w:r>
      <w:r w:rsidRPr="00812ECB">
        <w:rPr>
          <w:szCs w:val="20"/>
        </w:rPr>
        <w:lastRenderedPageBreak/>
        <w:t>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8C244B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5070CBA7" w14:textId="77777777" w:rsidR="00812ECB" w:rsidRPr="00812ECB" w:rsidRDefault="00812ECB" w:rsidP="00812ECB">
            <w:pPr>
              <w:spacing w:before="120" w:after="240"/>
              <w:rPr>
                <w:b/>
                <w:i/>
                <w:szCs w:val="20"/>
              </w:rPr>
            </w:pPr>
            <w:r w:rsidRPr="00812ECB">
              <w:rPr>
                <w:b/>
                <w:i/>
                <w:szCs w:val="20"/>
              </w:rPr>
              <w:t>[NPRR1007 and NPRR1014:  Replace applicable portions of paragraph (6) above with the following upon system implementation of the Real-Time Co-Optimization (RTC) project for NPRR1007; or upon system implementation for NPRR1014:]</w:t>
            </w:r>
          </w:p>
          <w:p w14:paraId="12419372" w14:textId="77777777" w:rsidR="00812ECB" w:rsidRPr="00812ECB" w:rsidRDefault="00812ECB" w:rsidP="00812ECB">
            <w:pPr>
              <w:spacing w:after="240"/>
              <w:ind w:left="720" w:hanging="720"/>
              <w:rPr>
                <w:szCs w:val="20"/>
              </w:rPr>
            </w:pPr>
            <w:r w:rsidRPr="00812ECB">
              <w:rPr>
                <w:szCs w:val="20"/>
              </w:rPr>
              <w:t>(7)</w:t>
            </w:r>
            <w:r w:rsidRPr="00812ECB">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FD32B8C" w14:textId="77777777" w:rsidR="00812ECB" w:rsidRPr="00812ECB" w:rsidRDefault="00812ECB" w:rsidP="00812ECB">
      <w:pPr>
        <w:spacing w:before="240" w:after="240"/>
        <w:ind w:left="720" w:hanging="720"/>
        <w:rPr>
          <w:szCs w:val="20"/>
        </w:rPr>
      </w:pPr>
      <w:r w:rsidRPr="00812ECB">
        <w:rPr>
          <w:szCs w:val="20"/>
        </w:rPr>
        <w:t>(7)</w:t>
      </w:r>
      <w:r w:rsidRPr="00812ECB">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733A787E" w14:textId="77777777" w:rsidR="00812ECB" w:rsidRPr="00812ECB" w:rsidRDefault="00812ECB" w:rsidP="00812ECB">
      <w:pPr>
        <w:spacing w:after="240"/>
        <w:ind w:left="720" w:hanging="720"/>
        <w:rPr>
          <w:szCs w:val="20"/>
        </w:rPr>
      </w:pPr>
      <w:r w:rsidRPr="00812ECB">
        <w:rPr>
          <w:szCs w:val="20"/>
        </w:rPr>
        <w:t>(8)</w:t>
      </w:r>
      <w:r w:rsidRPr="00812ECB">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52D636D" w14:textId="77777777" w:rsidR="00812ECB" w:rsidRPr="00812ECB" w:rsidRDefault="00812ECB" w:rsidP="00812ECB">
      <w:pPr>
        <w:spacing w:after="240"/>
        <w:ind w:left="720" w:hanging="720"/>
        <w:rPr>
          <w:szCs w:val="20"/>
        </w:rPr>
      </w:pPr>
      <w:r w:rsidRPr="00812ECB">
        <w:rPr>
          <w:szCs w:val="20"/>
        </w:rPr>
        <w:t>(9)</w:t>
      </w:r>
      <w:r w:rsidRPr="00812ECB">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43C743B"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594C0491" w14:textId="77777777" w:rsidR="00812ECB" w:rsidRPr="00812ECB" w:rsidRDefault="00812ECB" w:rsidP="00812ECB">
            <w:pPr>
              <w:spacing w:before="120" w:after="240"/>
              <w:rPr>
                <w:b/>
                <w:i/>
                <w:szCs w:val="20"/>
              </w:rPr>
            </w:pPr>
            <w:r w:rsidRPr="00812ECB">
              <w:rPr>
                <w:b/>
                <w:i/>
                <w:szCs w:val="20"/>
              </w:rPr>
              <w:t>[NPRR1007 and NPRR1014:  Replace applicable portions of paragraph (9) above with the following upon system implementation of the Real-Time Co-Optimization (RTC) project for NPRR1007; or upon system implementation for NPRR1014:]</w:t>
            </w:r>
          </w:p>
          <w:p w14:paraId="545822D0" w14:textId="77777777" w:rsidR="00812ECB" w:rsidRPr="00812ECB" w:rsidRDefault="00812ECB" w:rsidP="00812ECB">
            <w:pPr>
              <w:spacing w:after="240"/>
              <w:ind w:left="720" w:hanging="720"/>
              <w:rPr>
                <w:szCs w:val="20"/>
              </w:rPr>
            </w:pPr>
            <w:r w:rsidRPr="00812ECB">
              <w:rPr>
                <w:szCs w:val="20"/>
              </w:rPr>
              <w:t>(10)</w:t>
            </w:r>
            <w:r w:rsidRPr="00812ECB">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2E43E023" w14:textId="77777777" w:rsidR="00812ECB" w:rsidRPr="00812ECB" w:rsidRDefault="00812ECB" w:rsidP="00812ECB">
      <w:pPr>
        <w:spacing w:before="240" w:after="240"/>
        <w:ind w:left="720" w:hanging="720"/>
        <w:rPr>
          <w:szCs w:val="20"/>
        </w:rPr>
      </w:pPr>
      <w:r w:rsidRPr="00812ECB">
        <w:rPr>
          <w:szCs w:val="20"/>
        </w:rPr>
        <w:t>(10)</w:t>
      </w:r>
      <w:r w:rsidRPr="00812ECB">
        <w:rPr>
          <w:szCs w:val="20"/>
        </w:rPr>
        <w:tab/>
        <w:t xml:space="preserve">ERCOT shall post on the ERCOT website for each Operating Day the following information for each Resource: </w:t>
      </w:r>
    </w:p>
    <w:p w14:paraId="7CFA7D59"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The Resource name;</w:t>
      </w:r>
    </w:p>
    <w:p w14:paraId="30A7A8FB" w14:textId="77777777" w:rsidR="00812ECB" w:rsidRPr="00812ECB" w:rsidRDefault="00812ECB" w:rsidP="00812ECB">
      <w:pPr>
        <w:spacing w:after="240"/>
        <w:ind w:left="1440" w:hanging="720"/>
        <w:rPr>
          <w:szCs w:val="20"/>
        </w:rPr>
      </w:pPr>
      <w:r w:rsidRPr="00812ECB">
        <w:rPr>
          <w:szCs w:val="20"/>
        </w:rPr>
        <w:t>(b)</w:t>
      </w:r>
      <w:r w:rsidRPr="00812ECB">
        <w:rPr>
          <w:szCs w:val="20"/>
        </w:rPr>
        <w:tab/>
        <w:t>The name of the Resource Entity;</w:t>
      </w:r>
    </w:p>
    <w:p w14:paraId="2B0A8385" w14:textId="77777777" w:rsidR="00812ECB" w:rsidRPr="00812ECB" w:rsidRDefault="00812ECB" w:rsidP="00812ECB">
      <w:pPr>
        <w:spacing w:after="240"/>
        <w:ind w:left="1440" w:hanging="720"/>
        <w:rPr>
          <w:szCs w:val="20"/>
        </w:rPr>
      </w:pPr>
      <w:r w:rsidRPr="00812ECB">
        <w:rPr>
          <w:szCs w:val="20"/>
        </w:rPr>
        <w:t>(c)</w:t>
      </w:r>
      <w:r w:rsidRPr="00812ECB">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D645317" w14:textId="77777777" w:rsidR="00812ECB" w:rsidRPr="00812ECB" w:rsidRDefault="00812ECB" w:rsidP="00812ECB">
      <w:pPr>
        <w:spacing w:after="240"/>
        <w:ind w:left="1440" w:hanging="720"/>
        <w:rPr>
          <w:szCs w:val="20"/>
        </w:rPr>
      </w:pPr>
      <w:r w:rsidRPr="00812ECB">
        <w:rPr>
          <w:szCs w:val="20"/>
        </w:rPr>
        <w:t>(d)</w:t>
      </w:r>
      <w:r w:rsidRPr="00812ECB">
        <w:rPr>
          <w:szCs w:val="20"/>
        </w:rPr>
        <w:tab/>
        <w:t>Flag for Reliability Must-Run (RMR) Resources.</w:t>
      </w:r>
    </w:p>
    <w:p w14:paraId="1CD48807" w14:textId="77777777" w:rsidR="00812ECB" w:rsidRPr="00812ECB" w:rsidRDefault="00812ECB" w:rsidP="00812ECB">
      <w:pPr>
        <w:spacing w:after="240"/>
        <w:ind w:left="720" w:hanging="720"/>
        <w:rPr>
          <w:szCs w:val="20"/>
        </w:rPr>
      </w:pPr>
      <w:r w:rsidRPr="00812ECB">
        <w:rPr>
          <w:szCs w:val="20"/>
        </w:rPr>
        <w:t>(11)</w:t>
      </w:r>
      <w:r w:rsidRPr="00812ECB">
        <w:rPr>
          <w:szCs w:val="20"/>
        </w:rPr>
        <w:tab/>
        <w:t>ERCOT shall post on the ERCOT website the following information from the DAM for each hourly Settlement Interval for the applicable Operating Day 60 days prior to the current Operating Day:</w:t>
      </w:r>
    </w:p>
    <w:p w14:paraId="207332E3"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Generation Resource name and the Generation Resource’s Three-Part Supply Offer (prices and quantities), including Startup Offer and Minimum-Energy Offer, available for the DAM; </w:t>
      </w:r>
    </w:p>
    <w:p w14:paraId="7E73E6BC"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For each Settlement Point, individual DAM Energy-Only Offer Curves available for the DAM and the name of the QSE submitting the offer; </w:t>
      </w:r>
    </w:p>
    <w:p w14:paraId="3F67A3F2"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03A66D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6095941" w14:textId="77777777" w:rsidR="00812ECB" w:rsidRPr="00812ECB" w:rsidRDefault="00812ECB" w:rsidP="00812ECB">
            <w:pPr>
              <w:spacing w:before="120" w:after="240"/>
              <w:rPr>
                <w:b/>
                <w:i/>
                <w:szCs w:val="20"/>
              </w:rPr>
            </w:pPr>
            <w:r w:rsidRPr="00812ECB">
              <w:rPr>
                <w:b/>
                <w:i/>
                <w:szCs w:val="20"/>
              </w:rPr>
              <w:t>[NPRR1007 and NPRR1014:  Insert applicable portions of paragraph (d) below upon system implementation of the Real-Time Co-Optimization (RTC) project for NPRR1007; or upon system implementation for NPRR1014; and renumber accordingly:]</w:t>
            </w:r>
          </w:p>
          <w:p w14:paraId="2FB1BA07" w14:textId="77777777" w:rsidR="00812ECB" w:rsidRPr="00812ECB" w:rsidRDefault="00812ECB" w:rsidP="00812ECB">
            <w:pPr>
              <w:spacing w:after="240"/>
              <w:ind w:left="1440" w:hanging="720"/>
              <w:rPr>
                <w:szCs w:val="20"/>
              </w:rPr>
            </w:pPr>
            <w:r w:rsidRPr="00812ECB">
              <w:rPr>
                <w:szCs w:val="20"/>
              </w:rPr>
              <w:t xml:space="preserve">(d) </w:t>
            </w:r>
            <w:r w:rsidRPr="00812ECB">
              <w:rPr>
                <w:szCs w:val="20"/>
              </w:rPr>
              <w:tab/>
              <w:t>The Ancillary Service Only Offer for each Ancillary Service and the name of the QSE submitting the offer;</w:t>
            </w:r>
          </w:p>
        </w:tc>
      </w:tr>
    </w:tbl>
    <w:p w14:paraId="6B887789"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For each Settlement Point, individual DAM Energy Bids available for the DAM and the name of the QSE submitting the bid;</w:t>
      </w:r>
    </w:p>
    <w:p w14:paraId="6D5EA167" w14:textId="77777777" w:rsidR="00812ECB" w:rsidRPr="00812ECB" w:rsidRDefault="00812ECB" w:rsidP="00812ECB">
      <w:pPr>
        <w:spacing w:after="240"/>
        <w:ind w:left="1440" w:hanging="720"/>
        <w:rPr>
          <w:szCs w:val="20"/>
        </w:rPr>
      </w:pPr>
      <w:r w:rsidRPr="00812ECB">
        <w:rPr>
          <w:szCs w:val="20"/>
        </w:rPr>
        <w:t>(e)</w:t>
      </w:r>
      <w:r w:rsidRPr="00812ECB">
        <w:rPr>
          <w:szCs w:val="20"/>
        </w:rPr>
        <w:tab/>
        <w:t>For each Settlement Point, individual PTP Obligation bids available to the DAM that sink at the Settlement Point and the QSE submitting the bid;</w:t>
      </w:r>
    </w:p>
    <w:p w14:paraId="6262D624"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awards for each Ancillary Service from </w:t>
      </w:r>
      <w:ins w:id="107" w:author="ERCOT" w:date="2023-05-22T15:38:00Z">
        <w:r w:rsidRPr="00812ECB">
          <w:rPr>
            <w:szCs w:val="20"/>
          </w:rPr>
          <w:t xml:space="preserve">the </w:t>
        </w:r>
      </w:ins>
      <w:r w:rsidRPr="00812ECB">
        <w:rPr>
          <w:szCs w:val="20"/>
        </w:rPr>
        <w:t>DAM for each Generation Resource;</w:t>
      </w:r>
    </w:p>
    <w:p w14:paraId="04BE084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The awards for each Ancillary Service from </w:t>
      </w:r>
      <w:ins w:id="108" w:author="ERCOT" w:date="2023-05-22T15:38:00Z">
        <w:r w:rsidRPr="00812ECB">
          <w:rPr>
            <w:szCs w:val="20"/>
          </w:rPr>
          <w:t xml:space="preserve">the </w:t>
        </w:r>
      </w:ins>
      <w:r w:rsidRPr="00812ECB">
        <w:rPr>
          <w:szCs w:val="20"/>
        </w:rPr>
        <w:t>DAM for each Load Resource;</w:t>
      </w:r>
    </w:p>
    <w:p w14:paraId="09518164"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The award </w:t>
      </w:r>
      <w:ins w:id="109" w:author="ERCOT" w:date="2022-06-24T08:54:00Z">
        <w:r w:rsidRPr="00812ECB">
          <w:rPr>
            <w:szCs w:val="20"/>
          </w:rPr>
          <w:t>for</w:t>
        </w:r>
      </w:ins>
      <w:del w:id="110" w:author="ERCOT" w:date="2022-06-24T08:54:00Z">
        <w:r w:rsidRPr="00812ECB" w:rsidDel="00B94DF0">
          <w:rPr>
            <w:szCs w:val="20"/>
          </w:rPr>
          <w:delText>of</w:delText>
        </w:r>
      </w:del>
      <w:r w:rsidRPr="00812ECB">
        <w:rPr>
          <w:szCs w:val="20"/>
        </w:rPr>
        <w:t xml:space="preserve"> each Three-Part Supply Offer from the DAM and the name of the QSE receiving the award;</w:t>
      </w:r>
    </w:p>
    <w:p w14:paraId="16DD7FC5" w14:textId="77777777" w:rsidR="00812ECB" w:rsidRPr="00812ECB" w:rsidRDefault="00812ECB" w:rsidP="00812ECB">
      <w:pPr>
        <w:spacing w:after="240"/>
        <w:ind w:left="1440" w:hanging="720"/>
        <w:rPr>
          <w:szCs w:val="20"/>
        </w:rPr>
      </w:pPr>
      <w:r w:rsidRPr="00812ECB">
        <w:rPr>
          <w:szCs w:val="20"/>
        </w:rPr>
        <w:lastRenderedPageBreak/>
        <w:t>(i)</w:t>
      </w:r>
      <w:r w:rsidRPr="00812ECB">
        <w:rPr>
          <w:szCs w:val="20"/>
        </w:rPr>
        <w:tab/>
        <w:t>For each Settlement Point, the award of each DAM Energy-Only Offer from the DAM and the name of the QSE receiving the award;</w:t>
      </w:r>
    </w:p>
    <w:p w14:paraId="4A7B6303" w14:textId="77777777" w:rsidR="00812ECB" w:rsidRPr="00812ECB" w:rsidRDefault="00812ECB" w:rsidP="00812ECB">
      <w:pPr>
        <w:spacing w:after="240"/>
        <w:ind w:left="1440" w:hanging="720"/>
        <w:rPr>
          <w:szCs w:val="20"/>
        </w:rPr>
      </w:pPr>
      <w:r w:rsidRPr="00812ECB">
        <w:rPr>
          <w:szCs w:val="20"/>
        </w:rPr>
        <w:t>(j)</w:t>
      </w:r>
      <w:r w:rsidRPr="00812ECB">
        <w:rPr>
          <w:szCs w:val="20"/>
        </w:rPr>
        <w:tab/>
        <w:t>For each Settlement Point, the award of each DAM Energy Bid from the DAM and the name of the QSE receiving the award;</w:t>
      </w:r>
      <w:del w:id="111" w:author="ERCOT" w:date="2023-05-22T15:31:00Z">
        <w:r w:rsidRPr="00812ECB" w:rsidDel="000C42F9">
          <w:rPr>
            <w:szCs w:val="20"/>
          </w:rPr>
          <w:delText xml:space="preserve"> and</w:delText>
        </w:r>
      </w:del>
    </w:p>
    <w:p w14:paraId="7A9237A3" w14:textId="77777777" w:rsidR="00812ECB" w:rsidRPr="00812ECB" w:rsidRDefault="00812ECB" w:rsidP="00812ECB">
      <w:pPr>
        <w:spacing w:after="240"/>
        <w:ind w:left="1440" w:hanging="720"/>
        <w:rPr>
          <w:ins w:id="112" w:author="ERCOT" w:date="2022-06-24T09:09:00Z"/>
          <w:szCs w:val="20"/>
        </w:rPr>
      </w:pPr>
      <w:r w:rsidRPr="00812ECB">
        <w:rPr>
          <w:szCs w:val="20"/>
        </w:rPr>
        <w:t>(k)</w:t>
      </w:r>
      <w:r w:rsidRPr="00812ECB">
        <w:rPr>
          <w:szCs w:val="20"/>
        </w:rPr>
        <w:tab/>
        <w:t>For each Settlement Point, the award of each PTP Obligation bid from the DAM that sinks at the Settlement Point, including whether or not the PTP Obligation bid was linked to an Option, and the QSE submitting the bid</w:t>
      </w:r>
      <w:del w:id="113" w:author="ERCOT" w:date="2023-05-22T15:31:00Z">
        <w:r w:rsidRPr="00812ECB" w:rsidDel="000C42F9">
          <w:rPr>
            <w:szCs w:val="20"/>
          </w:rPr>
          <w:delText>.</w:delText>
        </w:r>
      </w:del>
      <w:ins w:id="114" w:author="ERCOT" w:date="2023-05-22T15:31:00Z">
        <w:r w:rsidRPr="00812ECB">
          <w:rPr>
            <w:szCs w:val="20"/>
          </w:rPr>
          <w:t>;</w:t>
        </w:r>
      </w:ins>
    </w:p>
    <w:p w14:paraId="566D6857" w14:textId="77777777" w:rsidR="00812ECB" w:rsidRPr="00812ECB" w:rsidRDefault="00812ECB" w:rsidP="00812ECB">
      <w:pPr>
        <w:spacing w:after="240"/>
        <w:ind w:left="1440" w:hanging="720"/>
        <w:rPr>
          <w:ins w:id="115" w:author="ERCOT" w:date="2022-06-24T09:09:00Z"/>
          <w:szCs w:val="20"/>
        </w:rPr>
      </w:pPr>
      <w:ins w:id="116" w:author="ERCOT" w:date="2022-06-24T09:09:00Z">
        <w:r w:rsidRPr="00812ECB">
          <w:rPr>
            <w:szCs w:val="20"/>
          </w:rPr>
          <w:t xml:space="preserve">(l) </w:t>
        </w:r>
        <w:r w:rsidRPr="00812ECB">
          <w:rPr>
            <w:szCs w:val="20"/>
          </w:rPr>
          <w:tab/>
          <w:t xml:space="preserve">The Controllable Load Resource </w:t>
        </w:r>
      </w:ins>
      <w:ins w:id="117" w:author="ERCOT" w:date="2022-10-17T14:23:00Z">
        <w:r w:rsidRPr="00812ECB">
          <w:rPr>
            <w:szCs w:val="20"/>
          </w:rPr>
          <w:t xml:space="preserve">(CLR) </w:t>
        </w:r>
      </w:ins>
      <w:ins w:id="118" w:author="ERCOT" w:date="2022-06-24T09:09:00Z">
        <w:r w:rsidRPr="00812ECB">
          <w:rPr>
            <w:szCs w:val="20"/>
          </w:rPr>
          <w:t xml:space="preserve">name and the </w:t>
        </w:r>
      </w:ins>
      <w:ins w:id="119" w:author="ERCOT" w:date="2022-10-17T14:23:00Z">
        <w:r w:rsidRPr="00812ECB">
          <w:rPr>
            <w:szCs w:val="20"/>
          </w:rPr>
          <w:t>CLR</w:t>
        </w:r>
      </w:ins>
      <w:ins w:id="120" w:author="ERCOT" w:date="2022-06-24T09:09:00Z">
        <w:r w:rsidRPr="00812ECB">
          <w:rPr>
            <w:szCs w:val="20"/>
          </w:rPr>
          <w:t>’s Energy Bid Curve (prices and quantities) available for the DAM</w:t>
        </w:r>
      </w:ins>
      <w:ins w:id="121" w:author="ERCOT" w:date="2023-05-22T15:31:00Z">
        <w:r w:rsidRPr="00812ECB">
          <w:rPr>
            <w:szCs w:val="20"/>
          </w:rPr>
          <w:t>; and</w:t>
        </w:r>
      </w:ins>
    </w:p>
    <w:p w14:paraId="3E48C2D3" w14:textId="77777777" w:rsidR="00812ECB" w:rsidRPr="00812ECB" w:rsidRDefault="00812ECB" w:rsidP="00812ECB">
      <w:pPr>
        <w:spacing w:after="240"/>
        <w:ind w:left="1440" w:hanging="720"/>
        <w:rPr>
          <w:szCs w:val="20"/>
        </w:rPr>
      </w:pPr>
      <w:ins w:id="122" w:author="ERCOT" w:date="2022-06-24T09:09:00Z">
        <w:r w:rsidRPr="00812ECB">
          <w:rPr>
            <w:szCs w:val="20"/>
          </w:rPr>
          <w:t>(m)</w:t>
        </w:r>
        <w:r w:rsidRPr="00812ECB">
          <w:rPr>
            <w:szCs w:val="20"/>
          </w:rPr>
          <w:tab/>
          <w:t>The award for each C</w:t>
        </w:r>
      </w:ins>
      <w:ins w:id="123" w:author="ERCOT" w:date="2022-10-17T14:23:00Z">
        <w:r w:rsidRPr="00812ECB">
          <w:rPr>
            <w:szCs w:val="20"/>
          </w:rPr>
          <w:t>LR</w:t>
        </w:r>
      </w:ins>
      <w:ins w:id="124" w:author="ERCOT" w:date="2022-06-24T09:09:00Z">
        <w:r w:rsidRPr="00812ECB">
          <w:rPr>
            <w:szCs w:val="20"/>
          </w:rPr>
          <w:t>’s Energy Bid Curve from the DAM and the name of the QSE receiving the award</w:t>
        </w:r>
      </w:ins>
      <w:ins w:id="125" w:author="ERCOT" w:date="2023-05-22T15:32:00Z">
        <w:r w:rsidRPr="00812ECB">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AA7F06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866DDBD" w14:textId="77777777" w:rsidR="00812ECB" w:rsidRPr="00812ECB" w:rsidRDefault="00812ECB" w:rsidP="00812ECB">
            <w:pPr>
              <w:spacing w:before="120" w:after="240"/>
              <w:rPr>
                <w:b/>
                <w:i/>
                <w:szCs w:val="20"/>
              </w:rPr>
            </w:pPr>
            <w:r w:rsidRPr="00812ECB">
              <w:rPr>
                <w:b/>
                <w:i/>
                <w:szCs w:val="20"/>
              </w:rPr>
              <w:t>[NPRR1014:  Insert items (</w:t>
            </w:r>
            <w:ins w:id="126" w:author="ERCOT" w:date="2022-10-17T11:01:00Z">
              <w:r w:rsidRPr="00812ECB">
                <w:rPr>
                  <w:b/>
                  <w:i/>
                  <w:szCs w:val="20"/>
                </w:rPr>
                <w:t>n</w:t>
              </w:r>
            </w:ins>
            <w:del w:id="127" w:author="ERCOT" w:date="2022-10-17T11:01:00Z">
              <w:r w:rsidRPr="00812ECB" w:rsidDel="00224008">
                <w:rPr>
                  <w:b/>
                  <w:i/>
                  <w:szCs w:val="20"/>
                </w:rPr>
                <w:delText>m</w:delText>
              </w:r>
            </w:del>
            <w:r w:rsidRPr="00812ECB">
              <w:rPr>
                <w:b/>
                <w:i/>
                <w:szCs w:val="20"/>
              </w:rPr>
              <w:t>)-(</w:t>
            </w:r>
            <w:ins w:id="128" w:author="ERCOT" w:date="2022-10-17T11:01:00Z">
              <w:r w:rsidRPr="00812ECB">
                <w:rPr>
                  <w:b/>
                  <w:i/>
                  <w:szCs w:val="20"/>
                </w:rPr>
                <w:t>p</w:t>
              </w:r>
            </w:ins>
            <w:del w:id="129" w:author="ERCOT" w:date="2022-10-17T11:01:00Z">
              <w:r w:rsidRPr="00812ECB" w:rsidDel="00224008">
                <w:rPr>
                  <w:b/>
                  <w:i/>
                  <w:szCs w:val="20"/>
                </w:rPr>
                <w:delText>o</w:delText>
              </w:r>
            </w:del>
            <w:r w:rsidRPr="00812ECB">
              <w:rPr>
                <w:b/>
                <w:i/>
                <w:szCs w:val="20"/>
              </w:rPr>
              <w:t>) below upon system implementation:]</w:t>
            </w:r>
          </w:p>
          <w:p w14:paraId="6D556144" w14:textId="77777777" w:rsidR="00812ECB" w:rsidRPr="00812ECB" w:rsidRDefault="00812ECB" w:rsidP="00812ECB">
            <w:pPr>
              <w:spacing w:after="240"/>
              <w:ind w:left="1440" w:hanging="720"/>
              <w:rPr>
                <w:szCs w:val="20"/>
              </w:rPr>
            </w:pPr>
            <w:r w:rsidRPr="00812ECB">
              <w:rPr>
                <w:szCs w:val="20"/>
              </w:rPr>
              <w:t>(</w:t>
            </w:r>
            <w:ins w:id="130" w:author="ERCOT" w:date="2022-10-17T11:01:00Z">
              <w:r w:rsidRPr="00812ECB">
                <w:rPr>
                  <w:szCs w:val="20"/>
                </w:rPr>
                <w:t>n</w:t>
              </w:r>
            </w:ins>
            <w:del w:id="131" w:author="ERCOT" w:date="2022-10-17T11:01:00Z">
              <w:r w:rsidRPr="00812ECB" w:rsidDel="00224008">
                <w:rPr>
                  <w:szCs w:val="20"/>
                </w:rPr>
                <w:delText>m</w:delText>
              </w:r>
            </w:del>
            <w:r w:rsidRPr="00812ECB">
              <w:rPr>
                <w:szCs w:val="20"/>
              </w:rPr>
              <w:t>)</w:t>
            </w:r>
            <w:r w:rsidRPr="00812ECB">
              <w:rPr>
                <w:szCs w:val="20"/>
              </w:rPr>
              <w:tab/>
              <w:t>The ESR name and the ESR’s Energy Bid/Offer Curve (prices and quantities), available for the DAM;</w:t>
            </w:r>
          </w:p>
          <w:p w14:paraId="7F816416" w14:textId="77777777" w:rsidR="00812ECB" w:rsidRPr="00812ECB" w:rsidRDefault="00812ECB" w:rsidP="00812ECB">
            <w:pPr>
              <w:spacing w:after="240"/>
              <w:ind w:left="1440" w:hanging="720"/>
              <w:rPr>
                <w:szCs w:val="20"/>
              </w:rPr>
            </w:pPr>
            <w:r w:rsidRPr="00812ECB">
              <w:rPr>
                <w:szCs w:val="20"/>
              </w:rPr>
              <w:t>(</w:t>
            </w:r>
            <w:ins w:id="132" w:author="ERCOT" w:date="2022-10-17T11:01:00Z">
              <w:r w:rsidRPr="00812ECB">
                <w:rPr>
                  <w:szCs w:val="20"/>
                </w:rPr>
                <w:t>o</w:t>
              </w:r>
            </w:ins>
            <w:del w:id="133" w:author="ERCOT" w:date="2022-10-17T11:01:00Z">
              <w:r w:rsidRPr="00812ECB" w:rsidDel="00224008">
                <w:rPr>
                  <w:szCs w:val="20"/>
                </w:rPr>
                <w:delText>n</w:delText>
              </w:r>
            </w:del>
            <w:r w:rsidRPr="00812ECB">
              <w:rPr>
                <w:szCs w:val="20"/>
              </w:rPr>
              <w:t>)</w:t>
            </w:r>
            <w:r w:rsidRPr="00812ECB">
              <w:rPr>
                <w:szCs w:val="20"/>
              </w:rPr>
              <w:tab/>
              <w:t>The awards for each Ancillary Service from the DAM for each ESR; and</w:t>
            </w:r>
          </w:p>
          <w:p w14:paraId="21E99FE6" w14:textId="77777777" w:rsidR="00812ECB" w:rsidRPr="00812ECB" w:rsidRDefault="00812ECB" w:rsidP="00812ECB">
            <w:pPr>
              <w:spacing w:after="240"/>
              <w:ind w:left="1440" w:hanging="720"/>
              <w:rPr>
                <w:szCs w:val="20"/>
              </w:rPr>
            </w:pPr>
            <w:r w:rsidRPr="00812ECB">
              <w:rPr>
                <w:szCs w:val="20"/>
              </w:rPr>
              <w:t>(</w:t>
            </w:r>
            <w:ins w:id="134" w:author="ERCOT" w:date="2022-10-17T11:01:00Z">
              <w:r w:rsidRPr="00812ECB">
                <w:rPr>
                  <w:szCs w:val="20"/>
                </w:rPr>
                <w:t>p</w:t>
              </w:r>
            </w:ins>
            <w:del w:id="135" w:author="ERCOT" w:date="2022-10-17T11:01:00Z">
              <w:r w:rsidRPr="00812ECB" w:rsidDel="00224008">
                <w:rPr>
                  <w:szCs w:val="20"/>
                </w:rPr>
                <w:delText>o</w:delText>
              </w:r>
            </w:del>
            <w:r w:rsidRPr="00812ECB">
              <w:rPr>
                <w:szCs w:val="20"/>
              </w:rPr>
              <w:t>)</w:t>
            </w:r>
            <w:r w:rsidRPr="00812ECB">
              <w:rPr>
                <w:szCs w:val="20"/>
              </w:rPr>
              <w:tab/>
              <w:t xml:space="preserve">The award </w:t>
            </w:r>
            <w:del w:id="136" w:author="ERCOT" w:date="2022-10-17T11:01:00Z">
              <w:r w:rsidRPr="00812ECB" w:rsidDel="00224008">
                <w:rPr>
                  <w:szCs w:val="20"/>
                </w:rPr>
                <w:delText>of</w:delText>
              </w:r>
            </w:del>
            <w:ins w:id="137" w:author="ERCOT" w:date="2022-10-17T11:01:00Z">
              <w:r w:rsidRPr="00812ECB">
                <w:rPr>
                  <w:szCs w:val="20"/>
                </w:rPr>
                <w:t>for</w:t>
              </w:r>
            </w:ins>
            <w:r w:rsidRPr="00812ECB">
              <w:rPr>
                <w:szCs w:val="20"/>
              </w:rPr>
              <w:t xml:space="preserve"> each Energy Bid/Offer Curve from the DAM and the name of the QSE receiving the award.</w:t>
            </w:r>
          </w:p>
        </w:tc>
      </w:tr>
    </w:tbl>
    <w:p w14:paraId="37BF7671" w14:textId="77777777" w:rsidR="00812ECB" w:rsidRPr="00812ECB" w:rsidRDefault="00812ECB" w:rsidP="00812ECB">
      <w:pPr>
        <w:spacing w:before="240" w:after="240"/>
        <w:ind w:left="720" w:hanging="720"/>
        <w:rPr>
          <w:szCs w:val="20"/>
        </w:rPr>
      </w:pPr>
      <w:r w:rsidRPr="00812ECB">
        <w:rPr>
          <w:szCs w:val="20"/>
        </w:rPr>
        <w:t>(12)</w:t>
      </w:r>
      <w:r w:rsidRPr="00812ECB">
        <w:rPr>
          <w:szCs w:val="20"/>
        </w:rPr>
        <w:tab/>
        <w:t xml:space="preserve">ERCOT shall post on the ERCOT website the following information from any </w:t>
      </w:r>
      <w:r w:rsidRPr="00812ECB">
        <w:rPr>
          <w:iCs/>
          <w:szCs w:val="20"/>
        </w:rPr>
        <w:t>applicable</w:t>
      </w:r>
      <w:r w:rsidRPr="00812ECB">
        <w:rPr>
          <w:szCs w:val="20"/>
        </w:rPr>
        <w:t xml:space="preserve"> SASMs for each hourly Settlement Interval for the applicable Operating Day 60 days prior to the current Operating Day:</w:t>
      </w:r>
    </w:p>
    <w:p w14:paraId="472F95A8" w14:textId="77777777" w:rsidR="00812ECB" w:rsidRPr="00812ECB" w:rsidRDefault="00812ECB" w:rsidP="00812ECB">
      <w:pPr>
        <w:spacing w:after="240"/>
        <w:ind w:left="1440" w:hanging="720"/>
        <w:rPr>
          <w:szCs w:val="20"/>
        </w:rPr>
      </w:pPr>
      <w:r w:rsidRPr="00812ECB">
        <w:rPr>
          <w:szCs w:val="20"/>
        </w:rPr>
        <w:t>(a)</w:t>
      </w:r>
      <w:r w:rsidRPr="00812ECB">
        <w:rPr>
          <w:szCs w:val="20"/>
        </w:rPr>
        <w:tab/>
        <w:t>The Resource name and the Resource’s Ancillary Service Offers available for any applicable SASMs;</w:t>
      </w:r>
    </w:p>
    <w:p w14:paraId="078D2840" w14:textId="77777777" w:rsidR="00812ECB" w:rsidRPr="00812ECB" w:rsidRDefault="00812ECB" w:rsidP="00812ECB">
      <w:pPr>
        <w:spacing w:after="240"/>
        <w:ind w:left="1440" w:hanging="720"/>
        <w:rPr>
          <w:szCs w:val="20"/>
        </w:rPr>
      </w:pPr>
      <w:r w:rsidRPr="00812ECB">
        <w:rPr>
          <w:szCs w:val="20"/>
        </w:rPr>
        <w:t>(b)</w:t>
      </w:r>
      <w:r w:rsidRPr="00812ECB">
        <w:rPr>
          <w:szCs w:val="20"/>
        </w:rPr>
        <w:tab/>
        <w:t>The awards for each Ancillary Service from any applicable SASMs for each Generation Resource; and</w:t>
      </w:r>
    </w:p>
    <w:p w14:paraId="4D4DC709" w14:textId="77777777" w:rsidR="00812ECB" w:rsidRPr="00812ECB" w:rsidRDefault="00812ECB" w:rsidP="00812ECB">
      <w:pPr>
        <w:spacing w:after="240"/>
        <w:ind w:left="1440" w:hanging="720"/>
        <w:rPr>
          <w:szCs w:val="20"/>
        </w:rPr>
      </w:pPr>
      <w:r w:rsidRPr="00812ECB">
        <w:rPr>
          <w:szCs w:val="20"/>
        </w:rPr>
        <w:t>(c)</w:t>
      </w:r>
      <w:r w:rsidRPr="00812ECB">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45FCBF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3BD98F6B" w14:textId="77777777" w:rsidR="00812ECB" w:rsidRPr="00812ECB" w:rsidRDefault="00812ECB" w:rsidP="00812ECB">
            <w:pPr>
              <w:spacing w:before="120" w:after="240"/>
              <w:rPr>
                <w:b/>
                <w:i/>
                <w:szCs w:val="20"/>
              </w:rPr>
            </w:pPr>
            <w:r w:rsidRPr="00812ECB">
              <w:rPr>
                <w:b/>
                <w:i/>
                <w:szCs w:val="20"/>
              </w:rPr>
              <w:t>[NPRR1007:  Delete paragraph (12) above upon system implementation of the Real-Time Co-Optimization (RTC) project.]</w:t>
            </w:r>
          </w:p>
        </w:tc>
      </w:tr>
    </w:tbl>
    <w:p w14:paraId="0A20C99B" w14:textId="77777777" w:rsidR="00812ECB" w:rsidRPr="00812ECB" w:rsidRDefault="00812ECB" w:rsidP="00812ECB">
      <w:pPr>
        <w:spacing w:before="240" w:after="240"/>
        <w:ind w:left="907" w:hanging="907"/>
        <w:outlineLvl w:val="2"/>
        <w:rPr>
          <w:b/>
          <w:i/>
          <w:iCs/>
          <w:szCs w:val="20"/>
        </w:rPr>
      </w:pPr>
      <w:bookmarkStart w:id="138" w:name="_Toc400526127"/>
      <w:bookmarkStart w:id="139" w:name="_Toc405534445"/>
      <w:bookmarkStart w:id="140" w:name="_Toc406570458"/>
      <w:bookmarkStart w:id="141" w:name="_Toc410910610"/>
      <w:bookmarkStart w:id="142" w:name="_Toc411841038"/>
      <w:bookmarkStart w:id="143" w:name="_Toc422147000"/>
      <w:bookmarkStart w:id="144" w:name="_Toc433020596"/>
      <w:bookmarkStart w:id="145" w:name="_Toc437262037"/>
      <w:bookmarkStart w:id="146" w:name="_Toc478375212"/>
      <w:bookmarkStart w:id="147" w:name="_Toc94100239"/>
      <w:commentRangeStart w:id="148"/>
      <w:r w:rsidRPr="00812ECB">
        <w:rPr>
          <w:b/>
          <w:i/>
          <w:iCs/>
          <w:szCs w:val="20"/>
        </w:rPr>
        <w:t>3.6.1</w:t>
      </w:r>
      <w:commentRangeEnd w:id="148"/>
      <w:r w:rsidR="00764BDC">
        <w:rPr>
          <w:rStyle w:val="CommentReference"/>
        </w:rPr>
        <w:commentReference w:id="148"/>
      </w:r>
      <w:r w:rsidRPr="00812ECB">
        <w:rPr>
          <w:b/>
          <w:i/>
          <w:iCs/>
          <w:szCs w:val="20"/>
        </w:rPr>
        <w:tab/>
        <w:t>Load Resource Participation</w:t>
      </w:r>
      <w:bookmarkEnd w:id="138"/>
      <w:bookmarkEnd w:id="139"/>
      <w:bookmarkEnd w:id="140"/>
      <w:bookmarkEnd w:id="141"/>
      <w:bookmarkEnd w:id="142"/>
      <w:bookmarkEnd w:id="143"/>
      <w:bookmarkEnd w:id="144"/>
      <w:bookmarkEnd w:id="145"/>
      <w:bookmarkEnd w:id="146"/>
      <w:bookmarkEnd w:id="147"/>
    </w:p>
    <w:p w14:paraId="26E2F0F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 Load Resource may participate by providing: </w:t>
      </w:r>
    </w:p>
    <w:p w14:paraId="6B43DDCB"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Ancillary Service:</w:t>
      </w:r>
    </w:p>
    <w:p w14:paraId="25A0A451" w14:textId="77777777" w:rsidR="00812ECB" w:rsidRPr="00812ECB" w:rsidRDefault="00812ECB" w:rsidP="00812ECB">
      <w:pPr>
        <w:spacing w:after="240"/>
        <w:ind w:left="2160" w:hanging="720"/>
        <w:rPr>
          <w:szCs w:val="20"/>
        </w:rPr>
      </w:pPr>
      <w:r w:rsidRPr="00812ECB">
        <w:rPr>
          <w:szCs w:val="20"/>
        </w:rPr>
        <w:t>(i)</w:t>
      </w:r>
      <w:r w:rsidRPr="00812ECB">
        <w:rPr>
          <w:szCs w:val="20"/>
        </w:rPr>
        <w:tab/>
        <w:t>Regulation Up (Reg-Up) Service as a Controllable Load Resource</w:t>
      </w:r>
      <w:ins w:id="149" w:author="ERCOT" w:date="2023-05-22T15:40:00Z">
        <w:r w:rsidRPr="00812ECB">
          <w:rPr>
            <w:szCs w:val="20"/>
          </w:rPr>
          <w:t xml:space="preserve"> (CLR)</w:t>
        </w:r>
      </w:ins>
      <w:r w:rsidRPr="00812ECB">
        <w:rPr>
          <w:szCs w:val="20"/>
        </w:rPr>
        <w:t xml:space="preserve"> capable of providing Primary Frequency Response;</w:t>
      </w:r>
    </w:p>
    <w:p w14:paraId="1ECC7CB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Regulation Down (Reg-Down) Service as a </w:t>
      </w:r>
      <w:del w:id="150" w:author="ERCOT" w:date="2023-05-22T15:40:00Z">
        <w:r w:rsidRPr="00812ECB" w:rsidDel="00A7368E">
          <w:rPr>
            <w:szCs w:val="20"/>
          </w:rPr>
          <w:delText>Controllable Load Resource</w:delText>
        </w:r>
      </w:del>
      <w:ins w:id="151" w:author="ERCOT" w:date="2023-05-22T15:40:00Z">
        <w:r w:rsidRPr="00812ECB">
          <w:rPr>
            <w:szCs w:val="20"/>
          </w:rPr>
          <w:t>CLR</w:t>
        </w:r>
      </w:ins>
      <w:r w:rsidRPr="00812ECB">
        <w:rPr>
          <w:szCs w:val="20"/>
        </w:rPr>
        <w:t xml:space="preserve"> capable of providing Primary Frequency Response;</w:t>
      </w:r>
    </w:p>
    <w:p w14:paraId="25DA12D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Responsive Reserve (RRS) as a </w:t>
      </w:r>
      <w:del w:id="152" w:author="ERCOT" w:date="2023-05-22T15:40:00Z">
        <w:r w:rsidRPr="00812ECB" w:rsidDel="00A7368E">
          <w:rPr>
            <w:szCs w:val="20"/>
          </w:rPr>
          <w:delText>Controllable Load Resource</w:delText>
        </w:r>
      </w:del>
      <w:ins w:id="153" w:author="ERCOT" w:date="2023-05-22T15:40:00Z">
        <w:r w:rsidRPr="00812ECB">
          <w:rPr>
            <w:szCs w:val="20"/>
          </w:rPr>
          <w:t>CLR</w:t>
        </w:r>
      </w:ins>
      <w:r w:rsidRPr="00812ECB">
        <w:rPr>
          <w:szCs w:val="20"/>
        </w:rPr>
        <w:t xml:space="preserve"> qualified for Security-Constrained Economic Dispatch (SCED) Dispatch and capable of providing Primary Frequency Response, or as a Load Resource controlled by high-set under-frequency relay;</w:t>
      </w:r>
    </w:p>
    <w:p w14:paraId="3A107939"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ERCOT Contingency Reserve Service (ECRS) as a </w:t>
      </w:r>
      <w:del w:id="154" w:author="ERCOT" w:date="2023-05-22T15:41:00Z">
        <w:r w:rsidRPr="00812ECB" w:rsidDel="00A7368E">
          <w:rPr>
            <w:szCs w:val="20"/>
          </w:rPr>
          <w:delText>Controllable Load Resource</w:delText>
        </w:r>
      </w:del>
      <w:ins w:id="155" w:author="ERCOT" w:date="2023-05-22T15:41:00Z">
        <w:r w:rsidRPr="00812ECB">
          <w:rPr>
            <w:szCs w:val="20"/>
          </w:rPr>
          <w:t>CLR</w:t>
        </w:r>
      </w:ins>
      <w:r w:rsidRPr="00812ECB">
        <w:rPr>
          <w:szCs w:val="20"/>
        </w:rPr>
        <w:t xml:space="preserve"> qualified for SCED Dispatch and capable of providing Primary Frequency Response, or as a Load Resource that may or may not be controlled by high-set under-frequency relay;</w:t>
      </w:r>
    </w:p>
    <w:p w14:paraId="25075A5F" w14:textId="77777777" w:rsidR="00812ECB" w:rsidRPr="00812ECB" w:rsidRDefault="00812ECB" w:rsidP="00812ECB">
      <w:pPr>
        <w:spacing w:before="240" w:after="240"/>
        <w:ind w:left="2160" w:hanging="720"/>
        <w:rPr>
          <w:szCs w:val="20"/>
        </w:rPr>
      </w:pPr>
      <w:r w:rsidRPr="00812ECB">
        <w:rPr>
          <w:szCs w:val="20"/>
        </w:rPr>
        <w:t>(v)</w:t>
      </w:r>
      <w:r w:rsidRPr="00812ECB">
        <w:rPr>
          <w:szCs w:val="20"/>
        </w:rPr>
        <w:tab/>
        <w:t xml:space="preserve">Non-Spinning Reserve (Non-Spin) as a </w:t>
      </w:r>
      <w:del w:id="156" w:author="ERCOT" w:date="2023-05-22T15:41:00Z">
        <w:r w:rsidRPr="00812ECB" w:rsidDel="00A7368E">
          <w:rPr>
            <w:szCs w:val="20"/>
          </w:rPr>
          <w:delText>Controllable Load Resource</w:delText>
        </w:r>
      </w:del>
      <w:ins w:id="157" w:author="ERCOT" w:date="2023-05-22T15:41:00Z">
        <w:r w:rsidRPr="00812ECB">
          <w:rPr>
            <w:szCs w:val="20"/>
          </w:rPr>
          <w:t>CLR</w:t>
        </w:r>
      </w:ins>
      <w:r w:rsidRPr="00812ECB">
        <w:rPr>
          <w:szCs w:val="20"/>
        </w:rPr>
        <w:t xml:space="preserve"> qualified for SCED Dispatch or as a Load Resource that is not a </w:t>
      </w:r>
      <w:del w:id="158" w:author="ERCOT" w:date="2023-05-22T15:41:00Z">
        <w:r w:rsidRPr="00812ECB" w:rsidDel="00A7368E">
          <w:rPr>
            <w:szCs w:val="20"/>
          </w:rPr>
          <w:delText>Controllable Load Resource</w:delText>
        </w:r>
      </w:del>
      <w:ins w:id="159" w:author="ERCOT" w:date="2023-05-22T15:41:00Z">
        <w:r w:rsidRPr="00812ECB">
          <w:rPr>
            <w:szCs w:val="20"/>
          </w:rPr>
          <w:t>CLR</w:t>
        </w:r>
      </w:ins>
      <w:r w:rsidRPr="00812ECB">
        <w:rPr>
          <w:szCs w:val="20"/>
        </w:rPr>
        <w:t xml:space="preserve"> and that is not controlled by under-frequency relay; and</w:t>
      </w:r>
    </w:p>
    <w:p w14:paraId="2622C01C"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A Load Resource that is not a </w:t>
      </w:r>
      <w:del w:id="160" w:author="ERCOT" w:date="2023-05-22T15:42:00Z">
        <w:r w:rsidRPr="00812ECB" w:rsidDel="00A7368E">
          <w:rPr>
            <w:szCs w:val="20"/>
          </w:rPr>
          <w:delText>Controllable Load Resource</w:delText>
        </w:r>
      </w:del>
      <w:ins w:id="161" w:author="ERCOT" w:date="2023-05-22T15:42:00Z">
        <w:r w:rsidRPr="00812ECB">
          <w:rPr>
            <w:szCs w:val="20"/>
          </w:rPr>
          <w:t>CLR</w:t>
        </w:r>
      </w:ins>
      <w:r w:rsidRPr="00812ECB">
        <w:rPr>
          <w:szCs w:val="20"/>
        </w:rPr>
        <w:t xml:space="preserve"> cannot simultaneously provide Non-Spin and RRS in Real-Time;</w:t>
      </w:r>
    </w:p>
    <w:p w14:paraId="1E30C498"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Energy in the form of Demand response from a </w:t>
      </w:r>
      <w:del w:id="162" w:author="ERCOT" w:date="2023-05-22T15:42:00Z">
        <w:r w:rsidRPr="00812ECB" w:rsidDel="00A7368E">
          <w:rPr>
            <w:szCs w:val="20"/>
          </w:rPr>
          <w:delText>Controllable Load Resource</w:delText>
        </w:r>
      </w:del>
      <w:ins w:id="163" w:author="ERCOT" w:date="2023-05-22T15:42:00Z">
        <w:r w:rsidRPr="00812ECB">
          <w:rPr>
            <w:szCs w:val="20"/>
          </w:rPr>
          <w:t>CLR</w:t>
        </w:r>
      </w:ins>
      <w:r w:rsidRPr="00812ECB">
        <w:rPr>
          <w:szCs w:val="20"/>
        </w:rPr>
        <w:t xml:space="preserve"> in Real-Time via SCED; </w:t>
      </w:r>
    </w:p>
    <w:p w14:paraId="4FF2CD90" w14:textId="77777777" w:rsidR="00812ECB" w:rsidRPr="00812ECB" w:rsidRDefault="00812ECB" w:rsidP="00812ECB">
      <w:pPr>
        <w:spacing w:after="240"/>
        <w:ind w:left="1440" w:hanging="720"/>
        <w:rPr>
          <w:szCs w:val="20"/>
        </w:rPr>
      </w:pPr>
      <w:r w:rsidRPr="00812ECB">
        <w:rPr>
          <w:szCs w:val="20"/>
        </w:rPr>
        <w:t>(c)</w:t>
      </w:r>
      <w:r w:rsidRPr="00812ECB">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1ECC89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30C4FF0E" w14:textId="77777777" w:rsidR="00812ECB" w:rsidRPr="00812ECB" w:rsidRDefault="00812ECB" w:rsidP="00812ECB">
            <w:pPr>
              <w:spacing w:before="120" w:after="240"/>
              <w:rPr>
                <w:b/>
                <w:i/>
                <w:szCs w:val="20"/>
              </w:rPr>
            </w:pPr>
            <w:r w:rsidRPr="00812ECB">
              <w:rPr>
                <w:b/>
                <w:i/>
                <w:szCs w:val="20"/>
              </w:rPr>
              <w:t>[NPRR1007:  Replace paragraph (c) above with the following upon system implementation of the Real-Time Co-Optimization (RTC) project:]</w:t>
            </w:r>
          </w:p>
          <w:p w14:paraId="10798B97" w14:textId="77777777" w:rsidR="00812ECB" w:rsidRPr="00812ECB" w:rsidRDefault="00812ECB" w:rsidP="00812ECB">
            <w:pPr>
              <w:spacing w:after="240"/>
              <w:ind w:left="1440" w:hanging="720"/>
              <w:rPr>
                <w:szCs w:val="20"/>
              </w:rPr>
            </w:pPr>
            <w:r w:rsidRPr="00812ECB">
              <w:rPr>
                <w:szCs w:val="20"/>
              </w:rPr>
              <w:t>(c)</w:t>
            </w:r>
            <w:r w:rsidRPr="00812ECB">
              <w:rPr>
                <w:szCs w:val="20"/>
              </w:rPr>
              <w:tab/>
              <w:t>Emergency Response Service (ERS) for hours in which the Load Resource has a Resource Status of OUTL; and</w:t>
            </w:r>
          </w:p>
        </w:tc>
      </w:tr>
    </w:tbl>
    <w:p w14:paraId="13D9280C"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 xml:space="preserve">Voluntary Load response in Real-Time. </w:t>
      </w:r>
    </w:p>
    <w:p w14:paraId="0CE21540"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Except for voluntary Load response and ERS, loads participating in any ERCOT market must be registered as a Load Resource and are subject to qualification testing administered by ERCOT.  </w:t>
      </w:r>
    </w:p>
    <w:p w14:paraId="5855F743" w14:textId="77777777" w:rsidR="00812ECB" w:rsidRPr="00812ECB" w:rsidRDefault="00812ECB" w:rsidP="00812ECB">
      <w:pPr>
        <w:spacing w:after="240"/>
        <w:ind w:left="720" w:hanging="720"/>
        <w:rPr>
          <w:szCs w:val="20"/>
        </w:rPr>
      </w:pPr>
      <w:r w:rsidRPr="00812ECB">
        <w:rPr>
          <w:szCs w:val="20"/>
        </w:rPr>
        <w:t>(3)</w:t>
      </w:r>
      <w:r w:rsidRPr="00812ECB">
        <w:rPr>
          <w:szCs w:val="20"/>
        </w:rPr>
        <w:tab/>
        <w:t>All ERCOT Settlements resulting from Load Resource participation are made only with the Qualified Scheduling Entity (QSE) representing the Load Resource.</w:t>
      </w:r>
    </w:p>
    <w:p w14:paraId="74FBBC53" w14:textId="77777777" w:rsidR="00812ECB" w:rsidRPr="00812ECB" w:rsidRDefault="00812ECB" w:rsidP="00812ECB">
      <w:pPr>
        <w:spacing w:after="240"/>
        <w:ind w:left="720" w:hanging="720"/>
        <w:rPr>
          <w:szCs w:val="20"/>
        </w:rPr>
      </w:pPr>
      <w:r w:rsidRPr="00812ECB">
        <w:rPr>
          <w:szCs w:val="20"/>
        </w:rPr>
        <w:lastRenderedPageBreak/>
        <w:t>(4)</w:t>
      </w:r>
      <w:r w:rsidRPr="00812ECB">
        <w:rPr>
          <w:szCs w:val="20"/>
        </w:rPr>
        <w:tab/>
        <w:t xml:space="preserve">A QSE representing a Load Resource and submitting a bid to buy for participation in SCED, as described in Section 6.4.3.1, </w:t>
      </w:r>
      <w:del w:id="164" w:author="ERCOT" w:date="2022-06-24T09:12:00Z">
        <w:r w:rsidRPr="00812ECB" w:rsidDel="00385BBC">
          <w:rPr>
            <w:szCs w:val="20"/>
          </w:rPr>
          <w:delText xml:space="preserve">RTM </w:delText>
        </w:r>
      </w:del>
      <w:r w:rsidRPr="00812ECB">
        <w:rPr>
          <w:szCs w:val="20"/>
        </w:rPr>
        <w:t>Energy Bid</w:t>
      </w:r>
      <w:ins w:id="165" w:author="ERCOT" w:date="2022-06-24T09:12:00Z">
        <w:r w:rsidRPr="00812ECB">
          <w:rPr>
            <w:szCs w:val="20"/>
          </w:rPr>
          <w:t xml:space="preserve"> Curve</w:t>
        </w:r>
      </w:ins>
      <w:r w:rsidRPr="00812ECB">
        <w:rPr>
          <w:szCs w:val="20"/>
        </w:rPr>
        <w:t>s, must represent the Load Serving Entity (LSE) serving the Load of the Load Resource.  If the Load Resource is an Aggregate Load Resource (ALR), the QSE must represent the LSE serving the Load of all sites within the ALR.</w:t>
      </w:r>
    </w:p>
    <w:p w14:paraId="7874A712"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The Settlement Point for a C</w:t>
      </w:r>
      <w:del w:id="166" w:author="ERCOT" w:date="2022-06-24T09:15:00Z">
        <w:r w:rsidRPr="00812ECB" w:rsidDel="00A53D39">
          <w:rPr>
            <w:iCs/>
            <w:szCs w:val="20"/>
          </w:rPr>
          <w:delText xml:space="preserve">ontrollable </w:delText>
        </w:r>
      </w:del>
      <w:r w:rsidRPr="00812ECB">
        <w:rPr>
          <w:iCs/>
          <w:szCs w:val="20"/>
        </w:rPr>
        <w:t>L</w:t>
      </w:r>
      <w:del w:id="167" w:author="ERCOT" w:date="2022-06-24T09:15:00Z">
        <w:r w:rsidRPr="00812ECB" w:rsidDel="00A53D39">
          <w:rPr>
            <w:iCs/>
            <w:szCs w:val="20"/>
          </w:rPr>
          <w:delText xml:space="preserve">oad </w:delText>
        </w:r>
      </w:del>
      <w:r w:rsidRPr="00812ECB">
        <w:rPr>
          <w:iCs/>
          <w:szCs w:val="20"/>
        </w:rPr>
        <w:t>R</w:t>
      </w:r>
      <w:del w:id="168" w:author="ERCOT" w:date="2022-06-24T09:15:00Z">
        <w:r w:rsidRPr="00812ECB" w:rsidDel="00A53D39">
          <w:rPr>
            <w:iCs/>
            <w:szCs w:val="20"/>
          </w:rPr>
          <w:delText>esource</w:delText>
        </w:r>
      </w:del>
      <w:r w:rsidRPr="00812ECB">
        <w:rPr>
          <w:iCs/>
          <w:szCs w:val="20"/>
        </w:rPr>
        <w:t xml:space="preserve"> </w:t>
      </w:r>
      <w:ins w:id="169" w:author="ERCOT" w:date="2022-06-24T09:16:00Z">
        <w:r w:rsidRPr="00812ECB">
          <w:rPr>
            <w:iCs/>
            <w:szCs w:val="20"/>
          </w:rPr>
          <w:t>that is not an ALR</w:t>
        </w:r>
        <w:del w:id="170" w:author="ERCOT" w:date="2023-05-22T15:48:00Z">
          <w:r w:rsidRPr="00812ECB" w:rsidDel="00A7368E">
            <w:rPr>
              <w:iCs/>
              <w:szCs w:val="20"/>
            </w:rPr>
            <w:delText>,</w:delText>
          </w:r>
        </w:del>
        <w:r w:rsidRPr="00812ECB">
          <w:rPr>
            <w:iCs/>
            <w:szCs w:val="20"/>
          </w:rPr>
          <w:t xml:space="preserve"> </w:t>
        </w:r>
      </w:ins>
      <w:r w:rsidRPr="00812ECB">
        <w:rPr>
          <w:iCs/>
          <w:szCs w:val="20"/>
        </w:rPr>
        <w:t xml:space="preserve">is its </w:t>
      </w:r>
      <w:del w:id="171" w:author="ERCOT" w:date="2022-06-24T09:16:00Z">
        <w:r w:rsidRPr="00812ECB" w:rsidDel="00A53D39">
          <w:rPr>
            <w:iCs/>
            <w:szCs w:val="20"/>
          </w:rPr>
          <w:delText>Load Zone</w:delText>
        </w:r>
      </w:del>
      <w:ins w:id="172" w:author="ERCOT" w:date="2022-06-24T09:16:00Z">
        <w:r w:rsidRPr="00812ECB">
          <w:rPr>
            <w:iCs/>
            <w:szCs w:val="20"/>
          </w:rPr>
          <w:t>Resource Node</w:t>
        </w:r>
      </w:ins>
      <w:r w:rsidRPr="00812ECB">
        <w:rPr>
          <w:iCs/>
          <w:szCs w:val="20"/>
        </w:rPr>
        <w:t xml:space="preserve"> Settlement Point.  </w:t>
      </w:r>
      <w:ins w:id="173" w:author="ERCOT" w:date="2022-06-24T09:17:00Z">
        <w:r w:rsidRPr="00812ECB">
          <w:rPr>
            <w:iCs/>
            <w:szCs w:val="20"/>
          </w:rPr>
          <w:t xml:space="preserve">The Settlement Point for an ALR is its Load Zone Settlement Point.  </w:t>
        </w:r>
      </w:ins>
      <w:r w:rsidRPr="00812ECB">
        <w:rPr>
          <w:iCs/>
          <w:szCs w:val="20"/>
        </w:rPr>
        <w:t xml:space="preserve">For an Energy Storage Resource (ESR), the Settlement Point for the charging Load withdrawn by the modeled </w:t>
      </w:r>
      <w:del w:id="174" w:author="ERCOT" w:date="2023-05-22T15:48:00Z">
        <w:r w:rsidRPr="00812ECB" w:rsidDel="00A7368E">
          <w:rPr>
            <w:iCs/>
            <w:szCs w:val="20"/>
          </w:rPr>
          <w:delText>Controllable Load Resource</w:delText>
        </w:r>
      </w:del>
      <w:ins w:id="175" w:author="ERCOT" w:date="2023-05-22T15:48:00Z">
        <w:r w:rsidRPr="00812ECB">
          <w:rPr>
            <w:iCs/>
            <w:szCs w:val="20"/>
          </w:rPr>
          <w:t>CLR</w:t>
        </w:r>
      </w:ins>
      <w:r w:rsidRPr="00812ECB">
        <w:rPr>
          <w:iCs/>
          <w:szCs w:val="20"/>
        </w:rPr>
        <w:t xml:space="preserve"> associated with the ESR is the Resource Node of the modeled Generation Resource associated with the ESR.</w:t>
      </w:r>
    </w:p>
    <w:p w14:paraId="2E3A6589" w14:textId="77777777" w:rsidR="00812ECB" w:rsidRPr="00812ECB" w:rsidRDefault="00812ECB" w:rsidP="00812ECB">
      <w:pPr>
        <w:spacing w:after="240"/>
        <w:ind w:left="720" w:hanging="720"/>
        <w:rPr>
          <w:szCs w:val="20"/>
        </w:rPr>
      </w:pPr>
      <w:r w:rsidRPr="00812ECB">
        <w:rPr>
          <w:szCs w:val="20"/>
        </w:rPr>
        <w:t>(6)</w:t>
      </w:r>
      <w:r w:rsidRPr="00812ECB">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2C3D518E"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11560653" w14:textId="77777777" w:rsidR="00812ECB" w:rsidRPr="00812ECB" w:rsidRDefault="00812ECB" w:rsidP="00812ECB">
            <w:pPr>
              <w:spacing w:before="120" w:after="240"/>
              <w:rPr>
                <w:b/>
                <w:i/>
                <w:szCs w:val="20"/>
              </w:rPr>
            </w:pPr>
            <w:r w:rsidRPr="00812ECB">
              <w:rPr>
                <w:b/>
                <w:i/>
                <w:szCs w:val="20"/>
              </w:rPr>
              <w:t>[NPRR1000:  Delete paragraph (6) above upon system implementation and renumber accordingly.]</w:t>
            </w:r>
          </w:p>
        </w:tc>
      </w:tr>
    </w:tbl>
    <w:p w14:paraId="476E7F4A" w14:textId="77777777" w:rsidR="00812ECB" w:rsidRPr="00812ECB" w:rsidRDefault="00812ECB" w:rsidP="00812ECB">
      <w:pPr>
        <w:spacing w:before="240" w:after="240"/>
        <w:ind w:left="720" w:hanging="720"/>
        <w:rPr>
          <w:iCs/>
          <w:szCs w:val="20"/>
        </w:rPr>
      </w:pPr>
      <w:r w:rsidRPr="00812ECB">
        <w:rPr>
          <w:szCs w:val="20"/>
        </w:rPr>
        <w:t>(7)</w:t>
      </w:r>
      <w:r w:rsidRPr="00812ECB">
        <w:rPr>
          <w:szCs w:val="20"/>
        </w:rPr>
        <w:tab/>
        <w:t xml:space="preserve">Each Resource Entity that represents one or more Load Resources shall ensure that each Load Resource it represents </w:t>
      </w:r>
      <w:r w:rsidRPr="00812ECB">
        <w:rPr>
          <w:iCs/>
          <w:szCs w:val="20"/>
        </w:rPr>
        <w:t>meets at least one of the following conditions:</w:t>
      </w:r>
    </w:p>
    <w:p w14:paraId="75161764"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Load Resource is not located behind an Electric Service Identifier (ESI ID) that corresponds to a Critical Load; </w:t>
      </w:r>
    </w:p>
    <w:p w14:paraId="6B8C4B8A" w14:textId="77777777" w:rsidR="00812ECB" w:rsidRPr="00812ECB" w:rsidRDefault="00812ECB" w:rsidP="00812ECB">
      <w:pPr>
        <w:spacing w:after="240"/>
        <w:ind w:left="1440" w:hanging="720"/>
        <w:rPr>
          <w:szCs w:val="20"/>
        </w:rPr>
      </w:pPr>
      <w:r w:rsidRPr="00812ECB">
        <w:rPr>
          <w:szCs w:val="20"/>
        </w:rPr>
        <w:t>(b)</w:t>
      </w:r>
      <w:r w:rsidRPr="00812ECB">
        <w:rPr>
          <w:szCs w:val="20"/>
        </w:rPr>
        <w:tab/>
        <w:t>The Load Resource is located behind an ESI ID that corresponds to a Critical Load, but the Load Resource is not a Critical Load and does not include a Critical Load; or</w:t>
      </w:r>
    </w:p>
    <w:p w14:paraId="003AE2D9" w14:textId="77777777" w:rsidR="00812ECB" w:rsidRPr="00812ECB" w:rsidRDefault="00812ECB" w:rsidP="00812ECB">
      <w:pPr>
        <w:spacing w:after="240"/>
        <w:ind w:left="1440" w:hanging="720"/>
        <w:rPr>
          <w:szCs w:val="20"/>
        </w:rPr>
      </w:pPr>
      <w:r w:rsidRPr="00812ECB">
        <w:rPr>
          <w:szCs w:val="20"/>
        </w:rPr>
        <w:t>(c)</w:t>
      </w:r>
      <w:r w:rsidRPr="00812ECB">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6E1D6018" w14:textId="77777777" w:rsidR="00812ECB" w:rsidRPr="00812ECB" w:rsidRDefault="00812ECB" w:rsidP="00812ECB">
      <w:pPr>
        <w:spacing w:after="240"/>
        <w:ind w:left="720" w:hanging="720"/>
        <w:rPr>
          <w:szCs w:val="20"/>
        </w:rPr>
      </w:pPr>
      <w:r w:rsidRPr="00812ECB">
        <w:rPr>
          <w:szCs w:val="20"/>
        </w:rPr>
        <w:t>(8)</w:t>
      </w:r>
      <w:r w:rsidRPr="00812ECB">
        <w:rPr>
          <w:szCs w:val="20"/>
        </w:rPr>
        <w:tab/>
        <w:t xml:space="preserve">As a condition of obtaining and maintaining registration as a Load Resource, the </w:t>
      </w:r>
      <w:r w:rsidRPr="00812ECB">
        <w:rPr>
          <w:iCs/>
          <w:szCs w:val="20"/>
        </w:rPr>
        <w:t>Resource</w:t>
      </w:r>
      <w:r w:rsidRPr="00812ECB">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77FC5A93" w14:textId="77777777" w:rsidR="00812ECB" w:rsidRPr="00812ECB" w:rsidRDefault="00812ECB" w:rsidP="00812ECB">
      <w:pPr>
        <w:spacing w:after="240"/>
        <w:ind w:left="720" w:hanging="720"/>
        <w:rPr>
          <w:szCs w:val="20"/>
        </w:rPr>
      </w:pPr>
      <w:bookmarkStart w:id="176" w:name="_Hlk86239601"/>
      <w:r w:rsidRPr="00812ECB">
        <w:rPr>
          <w:szCs w:val="20"/>
        </w:rPr>
        <w:t>(9)</w:t>
      </w:r>
      <w:r w:rsidRPr="00812ECB">
        <w:rPr>
          <w:szCs w:val="20"/>
        </w:rPr>
        <w:tab/>
        <w:t xml:space="preserve">Each QSE that represents one or more ERS Resources shall ensure that each ERS Resource identified in any ERS Submission Form submitted by the QSE </w:t>
      </w:r>
      <w:r w:rsidRPr="00812ECB">
        <w:rPr>
          <w:iCs/>
          <w:szCs w:val="20"/>
        </w:rPr>
        <w:t>meets at least one of the following conditions:</w:t>
      </w:r>
    </w:p>
    <w:p w14:paraId="272BAA2C" w14:textId="77777777" w:rsidR="00812ECB" w:rsidRPr="00812ECB" w:rsidRDefault="00812ECB" w:rsidP="00812ECB">
      <w:pPr>
        <w:spacing w:after="240"/>
        <w:ind w:left="1440" w:hanging="720"/>
        <w:rPr>
          <w:szCs w:val="20"/>
        </w:rPr>
      </w:pPr>
      <w:r w:rsidRPr="00812ECB">
        <w:rPr>
          <w:szCs w:val="20"/>
        </w:rPr>
        <w:lastRenderedPageBreak/>
        <w:t xml:space="preserve">(a) </w:t>
      </w:r>
      <w:r w:rsidRPr="00812ECB">
        <w:rPr>
          <w:szCs w:val="20"/>
        </w:rPr>
        <w:tab/>
        <w:t xml:space="preserve">The ERS Resource and each site within the ERS Resource are not located behind an ESI ID or unique meter identifier that corresponds to a Critical Load and are not used to support a Critical Load; or </w:t>
      </w:r>
    </w:p>
    <w:p w14:paraId="512C1BB2" w14:textId="77777777" w:rsidR="00812ECB" w:rsidRPr="00812ECB" w:rsidRDefault="00812ECB" w:rsidP="00812ECB">
      <w:pPr>
        <w:spacing w:after="240"/>
        <w:ind w:left="1440" w:hanging="720"/>
        <w:rPr>
          <w:szCs w:val="20"/>
        </w:rPr>
      </w:pPr>
      <w:r w:rsidRPr="00812ECB">
        <w:rPr>
          <w:szCs w:val="20"/>
        </w:rPr>
        <w:t xml:space="preserve">(b) </w:t>
      </w:r>
      <w:r w:rsidRPr="00812ECB">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42F60F8" w14:textId="77777777" w:rsidR="00812ECB" w:rsidRPr="00812ECB" w:rsidRDefault="00812ECB" w:rsidP="00812ECB">
      <w:pPr>
        <w:spacing w:after="240"/>
        <w:ind w:left="1440" w:hanging="720"/>
        <w:rPr>
          <w:szCs w:val="20"/>
        </w:rPr>
      </w:pPr>
      <w:r w:rsidRPr="00812ECB">
        <w:rPr>
          <w:szCs w:val="20"/>
        </w:rPr>
        <w:t xml:space="preserve">(c) </w:t>
      </w:r>
      <w:r w:rsidRPr="00812ECB">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48A7D3C0" w14:textId="77777777" w:rsidR="00812ECB" w:rsidRPr="00812ECB" w:rsidRDefault="00812ECB" w:rsidP="00812ECB">
      <w:pPr>
        <w:keepNext/>
        <w:tabs>
          <w:tab w:val="left" w:pos="1080"/>
        </w:tabs>
        <w:spacing w:before="240" w:after="240"/>
        <w:ind w:left="1080" w:hanging="1080"/>
        <w:outlineLvl w:val="2"/>
        <w:rPr>
          <w:b/>
          <w:bCs/>
          <w:i/>
          <w:szCs w:val="20"/>
        </w:rPr>
      </w:pPr>
      <w:bookmarkStart w:id="177" w:name="_Toc135988977"/>
      <w:bookmarkStart w:id="178" w:name="_Toc68165001"/>
      <w:bookmarkEnd w:id="176"/>
      <w:commentRangeStart w:id="179"/>
      <w:r w:rsidRPr="00812ECB">
        <w:rPr>
          <w:b/>
          <w:bCs/>
          <w:i/>
          <w:szCs w:val="20"/>
        </w:rPr>
        <w:t>3.9.1</w:t>
      </w:r>
      <w:commentRangeEnd w:id="179"/>
      <w:r w:rsidR="007B0853">
        <w:rPr>
          <w:rStyle w:val="CommentReference"/>
        </w:rPr>
        <w:commentReference w:id="179"/>
      </w:r>
      <w:r w:rsidRPr="00812ECB">
        <w:rPr>
          <w:b/>
          <w:bCs/>
          <w:i/>
          <w:szCs w:val="20"/>
        </w:rPr>
        <w:tab/>
        <w:t>Current Operating Plan (COP) Criteria</w:t>
      </w:r>
      <w:bookmarkEnd w:id="177"/>
    </w:p>
    <w:p w14:paraId="6973356E"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that represents a Resource must submit a COP to ERCOT that reflects expected operating conditions for each Resource for each hour in the next seven Operating Days.</w:t>
      </w:r>
    </w:p>
    <w:p w14:paraId="03D59E26"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812ECB">
        <w:rPr>
          <w:iCs/>
          <w:color w:val="000000"/>
        </w:rPr>
        <w:t>The time for updating the COP begins once the undue threat to safety, undue risk of bodily harm, or undue damage to equipment no longer exists.</w:t>
      </w:r>
    </w:p>
    <w:p w14:paraId="3520BB79"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The Resource capacity in a QSE’s COP must be sufficient to supply the Ancillary Service Supply Responsibility of that QSE.  Additionally, for a COP provided for an ESR, the QSE shall ensure that the Hour Beginning Planned State of Charge (SOC) for any two consecutive hours shall be feasible based on the ESR’s maximum rate of charge or discharge.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313593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43C4D61E" w14:textId="77777777" w:rsidR="00812ECB" w:rsidRPr="00812ECB" w:rsidRDefault="00812ECB" w:rsidP="00812ECB">
            <w:pPr>
              <w:spacing w:before="120" w:after="240"/>
              <w:rPr>
                <w:b/>
                <w:i/>
              </w:rPr>
            </w:pPr>
            <w:r w:rsidRPr="00812ECB">
              <w:rPr>
                <w:b/>
                <w:i/>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71570979" w14:textId="77777777" w:rsidR="00812ECB" w:rsidRPr="00812ECB" w:rsidRDefault="00812ECB" w:rsidP="00812ECB">
            <w:pPr>
              <w:spacing w:after="240"/>
              <w:ind w:left="720" w:hanging="720"/>
              <w:rPr>
                <w:iCs/>
                <w:szCs w:val="20"/>
              </w:rPr>
            </w:pPr>
            <w:r w:rsidRPr="00812ECB">
              <w:rPr>
                <w:iCs/>
              </w:rPr>
              <w:t>(3)</w:t>
            </w:r>
            <w:r w:rsidRPr="00812ECB">
              <w:rPr>
                <w:iCs/>
              </w:rPr>
              <w:tab/>
              <w:t xml:space="preserve">Each QSE that represents a Resource shall update its COP to reflect the ability of the Resource to provide each Ancillary Service by product and sub-type.  </w:t>
            </w:r>
            <w:r w:rsidRPr="00812ECB">
              <w:t xml:space="preserve">Additionally, for a COP provided for an ESR, the QSE shall ensure that the Hour Beginning Planned </w:t>
            </w:r>
            <w:r w:rsidRPr="00812ECB">
              <w:lastRenderedPageBreak/>
              <w:t>State of Charge (SOC) for any two consecutive hours shall be feasible based on the ESR’s maximum rate of charge or discharge.</w:t>
            </w:r>
          </w:p>
        </w:tc>
      </w:tr>
    </w:tbl>
    <w:p w14:paraId="0852B9B3" w14:textId="77777777" w:rsidR="00812ECB" w:rsidRPr="00812ECB" w:rsidRDefault="00812ECB" w:rsidP="00812ECB">
      <w:pPr>
        <w:spacing w:before="240" w:after="240"/>
        <w:ind w:left="720" w:hanging="720"/>
        <w:rPr>
          <w:iCs/>
          <w:szCs w:val="20"/>
        </w:rPr>
      </w:pPr>
      <w:r w:rsidRPr="00812ECB">
        <w:rPr>
          <w:iCs/>
          <w:szCs w:val="20"/>
        </w:rPr>
        <w:lastRenderedPageBreak/>
        <w:t>(4)</w:t>
      </w:r>
      <w:r w:rsidRPr="00812ECB">
        <w:rPr>
          <w:iCs/>
          <w:szCs w:val="20"/>
        </w:rPr>
        <w:tab/>
      </w:r>
      <w:r w:rsidRPr="00812ECB">
        <w:rPr>
          <w:szCs w:val="20"/>
        </w:rPr>
        <w:t xml:space="preserve">Load Resource COP values may be adjusted to reflect Distribution Losses in accordance with Section 8.1.1.2, </w:t>
      </w:r>
      <w:r w:rsidRPr="00812ECB">
        <w:rPr>
          <w:iCs/>
          <w:szCs w:val="20"/>
        </w:rPr>
        <w:t>General Capacity Testing Requirements.</w:t>
      </w:r>
    </w:p>
    <w:p w14:paraId="68AAC145"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A COP must include the following for each Resource represented by the QSE:</w:t>
      </w:r>
    </w:p>
    <w:p w14:paraId="79C56B93" w14:textId="77777777" w:rsidR="00812ECB" w:rsidRPr="00812ECB" w:rsidRDefault="00812ECB" w:rsidP="00812ECB">
      <w:pPr>
        <w:spacing w:after="240"/>
        <w:ind w:left="1440" w:hanging="720"/>
        <w:rPr>
          <w:szCs w:val="20"/>
        </w:rPr>
      </w:pPr>
      <w:r w:rsidRPr="00812ECB">
        <w:rPr>
          <w:szCs w:val="20"/>
        </w:rPr>
        <w:t>(a)</w:t>
      </w:r>
      <w:r w:rsidRPr="00812ECB">
        <w:rPr>
          <w:szCs w:val="20"/>
        </w:rPr>
        <w:tab/>
        <w:t>The name of the Resource;</w:t>
      </w:r>
    </w:p>
    <w:p w14:paraId="25BCDBBE" w14:textId="77777777" w:rsidR="00812ECB" w:rsidRPr="00812ECB" w:rsidRDefault="00812ECB" w:rsidP="00812ECB">
      <w:pPr>
        <w:spacing w:after="240"/>
        <w:ind w:left="1440" w:hanging="720"/>
        <w:rPr>
          <w:szCs w:val="20"/>
        </w:rPr>
      </w:pPr>
      <w:r w:rsidRPr="00812ECB">
        <w:rPr>
          <w:szCs w:val="20"/>
        </w:rPr>
        <w:t>(b)</w:t>
      </w:r>
      <w:r w:rsidRPr="00812ECB">
        <w:rPr>
          <w:szCs w:val="20"/>
        </w:rPr>
        <w:tab/>
        <w:t>The expected Resource Status:</w:t>
      </w:r>
    </w:p>
    <w:p w14:paraId="5946CCE2" w14:textId="77777777" w:rsidR="00812ECB" w:rsidRPr="00812ECB" w:rsidRDefault="00812ECB" w:rsidP="00812ECB">
      <w:pPr>
        <w:spacing w:after="240"/>
        <w:ind w:left="2160" w:hanging="720"/>
        <w:rPr>
          <w:szCs w:val="20"/>
        </w:rPr>
      </w:pPr>
      <w:r w:rsidRPr="00812ECB">
        <w:rPr>
          <w:szCs w:val="20"/>
        </w:rPr>
        <w:t>(i)</w:t>
      </w:r>
      <w:r w:rsidRPr="00812ECB">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C2ED12C" w14:textId="77777777" w:rsidR="00812ECB" w:rsidRPr="00812ECB" w:rsidRDefault="00812ECB" w:rsidP="00812ECB">
      <w:pPr>
        <w:spacing w:after="240"/>
        <w:ind w:left="2880" w:hanging="720"/>
        <w:rPr>
          <w:szCs w:val="20"/>
        </w:rPr>
      </w:pPr>
      <w:r w:rsidRPr="00812ECB">
        <w:rPr>
          <w:szCs w:val="20"/>
        </w:rPr>
        <w:t>(A)</w:t>
      </w:r>
      <w:r w:rsidRPr="00812ECB">
        <w:rPr>
          <w:szCs w:val="20"/>
        </w:rPr>
        <w:tab/>
        <w:t>ONRUC – On-Line and the hour is a RUC-Committed Hour;</w:t>
      </w:r>
    </w:p>
    <w:p w14:paraId="7B1B3B01" w14:textId="77777777" w:rsidR="00812ECB" w:rsidRPr="00812ECB" w:rsidRDefault="00812ECB" w:rsidP="00812ECB">
      <w:pPr>
        <w:spacing w:after="240"/>
        <w:ind w:left="2880" w:hanging="720"/>
        <w:rPr>
          <w:szCs w:val="20"/>
        </w:rPr>
      </w:pPr>
      <w:r w:rsidRPr="00812ECB">
        <w:rPr>
          <w:szCs w:val="20"/>
        </w:rPr>
        <w:t>(B)</w:t>
      </w:r>
      <w:r w:rsidRPr="00812ECB">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470FC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5EB39424" w14:textId="77777777" w:rsidR="00812ECB" w:rsidRPr="00812ECB" w:rsidRDefault="00812ECB" w:rsidP="00812ECB">
            <w:pPr>
              <w:spacing w:before="120" w:after="240"/>
              <w:rPr>
                <w:iCs/>
                <w:szCs w:val="20"/>
              </w:rPr>
            </w:pPr>
            <w:r w:rsidRPr="00812ECB">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3362CCE" w14:textId="77777777" w:rsidR="00812ECB" w:rsidRPr="00812ECB" w:rsidRDefault="00812ECB" w:rsidP="00812ECB">
      <w:pPr>
        <w:spacing w:before="240" w:after="240"/>
        <w:ind w:left="2880" w:hanging="720"/>
        <w:rPr>
          <w:szCs w:val="20"/>
        </w:rPr>
      </w:pPr>
      <w:r w:rsidRPr="00812ECB">
        <w:rPr>
          <w:szCs w:val="20"/>
        </w:rPr>
        <w:t>(C)</w:t>
      </w:r>
      <w:r w:rsidRPr="00812ECB">
        <w:rPr>
          <w:szCs w:val="20"/>
        </w:rPr>
        <w:tab/>
        <w:t>ON – On-Line Resource with Energy Offer Curve;</w:t>
      </w:r>
    </w:p>
    <w:p w14:paraId="50617B94" w14:textId="77777777" w:rsidR="00812ECB" w:rsidRPr="00812ECB" w:rsidRDefault="00812ECB" w:rsidP="00812ECB">
      <w:pPr>
        <w:spacing w:after="240"/>
        <w:ind w:left="2880" w:hanging="720"/>
        <w:rPr>
          <w:szCs w:val="20"/>
        </w:rPr>
      </w:pPr>
      <w:r w:rsidRPr="00812ECB">
        <w:rPr>
          <w:szCs w:val="20"/>
        </w:rPr>
        <w:t>(D)</w:t>
      </w:r>
      <w:r w:rsidRPr="00812ECB">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56B0807"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46CEC511" w14:textId="77777777" w:rsidR="00812ECB" w:rsidRPr="00812ECB" w:rsidRDefault="00812ECB" w:rsidP="00812ECB">
            <w:pPr>
              <w:spacing w:before="120" w:after="240"/>
              <w:rPr>
                <w:b/>
                <w:i/>
                <w:szCs w:val="20"/>
              </w:rPr>
            </w:pPr>
            <w:r w:rsidRPr="00812ECB">
              <w:rPr>
                <w:b/>
                <w:i/>
                <w:szCs w:val="20"/>
              </w:rPr>
              <w:t>[NPRR1000:  Delete item (D) above upon system implementation and renumber accordingly.]</w:t>
            </w:r>
          </w:p>
        </w:tc>
      </w:tr>
    </w:tbl>
    <w:p w14:paraId="761FA8C4" w14:textId="77777777" w:rsidR="00812ECB" w:rsidRPr="00812ECB" w:rsidRDefault="00812ECB" w:rsidP="00812ECB">
      <w:pPr>
        <w:spacing w:before="240" w:after="240"/>
        <w:ind w:left="2880" w:hanging="720"/>
        <w:rPr>
          <w:szCs w:val="20"/>
        </w:rPr>
      </w:pPr>
      <w:r w:rsidRPr="00812ECB">
        <w:rPr>
          <w:szCs w:val="20"/>
        </w:rPr>
        <w:t>(E)</w:t>
      </w:r>
      <w:r w:rsidRPr="00812ECB">
        <w:rPr>
          <w:szCs w:val="20"/>
        </w:rPr>
        <w:tab/>
        <w:t>ONOS – On-Line Resource with Output Schedule;</w:t>
      </w:r>
    </w:p>
    <w:p w14:paraId="379A5832" w14:textId="77777777" w:rsidR="00812ECB" w:rsidRPr="00812ECB" w:rsidRDefault="00812ECB" w:rsidP="00812ECB">
      <w:pPr>
        <w:spacing w:after="240"/>
        <w:ind w:left="2880" w:hanging="720"/>
        <w:rPr>
          <w:szCs w:val="20"/>
        </w:rPr>
      </w:pPr>
      <w:r w:rsidRPr="00812ECB">
        <w:rPr>
          <w:szCs w:val="20"/>
        </w:rPr>
        <w:t>(F)</w:t>
      </w:r>
      <w:r w:rsidRPr="00812ECB">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9298DBA"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37364CB5" w14:textId="77777777" w:rsidR="00812ECB" w:rsidRPr="00812ECB" w:rsidRDefault="00812ECB" w:rsidP="00812ECB">
            <w:pPr>
              <w:spacing w:before="120" w:after="240"/>
              <w:rPr>
                <w:iCs/>
                <w:szCs w:val="20"/>
              </w:rPr>
            </w:pPr>
            <w:r w:rsidRPr="00812ECB">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A2EE779" w14:textId="77777777" w:rsidR="00812ECB" w:rsidRPr="00812ECB" w:rsidRDefault="00812ECB" w:rsidP="00812ECB">
      <w:pPr>
        <w:spacing w:before="240" w:after="240"/>
        <w:ind w:left="2880" w:hanging="720"/>
        <w:rPr>
          <w:szCs w:val="20"/>
        </w:rPr>
      </w:pPr>
      <w:r w:rsidRPr="00812ECB">
        <w:rPr>
          <w:szCs w:val="20"/>
        </w:rPr>
        <w:t>(G)</w:t>
      </w:r>
      <w:r w:rsidRPr="00812ECB">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2D70248"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4472CAB3" w14:textId="77777777" w:rsidR="00812ECB" w:rsidRPr="00812ECB" w:rsidRDefault="00812ECB" w:rsidP="00812ECB">
            <w:pPr>
              <w:spacing w:before="120" w:after="240"/>
              <w:rPr>
                <w:b/>
                <w:i/>
                <w:szCs w:val="20"/>
              </w:rPr>
            </w:pPr>
            <w:r w:rsidRPr="00812ECB">
              <w:rPr>
                <w:b/>
                <w:i/>
                <w:szCs w:val="20"/>
              </w:rPr>
              <w:lastRenderedPageBreak/>
              <w:t>[NPRR1000, NPRR1007, NPRR1014, and NPRR1029:  Delete item (G) above upon system implementation for NPRR1000, NPRR1014, or NPRR1029; or upon system implementation of the Real-Time Co-Optimization (RTC) project for NPRR1007; and renumber accordingly.]</w:t>
            </w:r>
          </w:p>
        </w:tc>
      </w:tr>
    </w:tbl>
    <w:p w14:paraId="0D7F420D" w14:textId="77777777" w:rsidR="00812ECB" w:rsidRPr="00812ECB" w:rsidRDefault="00812ECB" w:rsidP="00812ECB">
      <w:pPr>
        <w:spacing w:before="240" w:after="240"/>
        <w:ind w:left="2880" w:hanging="720"/>
        <w:rPr>
          <w:szCs w:val="20"/>
        </w:rPr>
      </w:pPr>
      <w:r w:rsidRPr="00812ECB">
        <w:rPr>
          <w:szCs w:val="20"/>
        </w:rPr>
        <w:t>(H)</w:t>
      </w:r>
      <w:r w:rsidRPr="00812ECB">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6E36ADF"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615A18C" w14:textId="77777777" w:rsidR="00812ECB" w:rsidRPr="00812ECB" w:rsidRDefault="00812ECB" w:rsidP="00812ECB">
            <w:pPr>
              <w:spacing w:before="120" w:after="240"/>
              <w:rPr>
                <w:iCs/>
                <w:szCs w:val="20"/>
              </w:rPr>
            </w:pPr>
            <w:r w:rsidRPr="00812ECB">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3D87E63F" w14:textId="77777777" w:rsidR="00812ECB" w:rsidRPr="00812ECB" w:rsidRDefault="00812ECB" w:rsidP="00812ECB">
      <w:pPr>
        <w:spacing w:before="240" w:after="240"/>
        <w:ind w:left="2880" w:hanging="720"/>
        <w:rPr>
          <w:szCs w:val="20"/>
        </w:rPr>
      </w:pPr>
      <w:r w:rsidRPr="00812ECB">
        <w:rPr>
          <w:szCs w:val="20"/>
        </w:rPr>
        <w:t>(I)</w:t>
      </w:r>
      <w:r w:rsidRPr="00812ECB">
        <w:rPr>
          <w:szCs w:val="20"/>
        </w:rPr>
        <w:tab/>
        <w:t>ONTEST – On-Line blocked from Security-Constrained Economic Dispatch (SCED) for operations testing (while ONTEST, a Generation Resource may be shown on Outage in the Outage Scheduler);</w:t>
      </w:r>
    </w:p>
    <w:p w14:paraId="2198D4AF" w14:textId="77777777" w:rsidR="00812ECB" w:rsidRPr="00812ECB" w:rsidRDefault="00812ECB" w:rsidP="00812ECB">
      <w:pPr>
        <w:spacing w:after="240"/>
        <w:ind w:left="2880" w:hanging="720"/>
        <w:rPr>
          <w:szCs w:val="20"/>
        </w:rPr>
      </w:pPr>
      <w:r w:rsidRPr="00812ECB">
        <w:rPr>
          <w:szCs w:val="20"/>
        </w:rPr>
        <w:t>(J)</w:t>
      </w:r>
      <w:r w:rsidRPr="00812ECB">
        <w:rPr>
          <w:szCs w:val="20"/>
        </w:rPr>
        <w:tab/>
        <w:t>ONEMR – On-Line EMR (available for commitment or dispatch only for ERCOT-declared Emergency Conditions; the QSE may appropriately set LSL and High Sustained Limit (HSL) to reflect operating limits);</w:t>
      </w:r>
    </w:p>
    <w:p w14:paraId="7F23F039" w14:textId="77777777" w:rsidR="00812ECB" w:rsidRPr="00812ECB" w:rsidRDefault="00812ECB" w:rsidP="00812ECB">
      <w:pPr>
        <w:spacing w:after="240"/>
        <w:ind w:left="2880" w:hanging="720"/>
        <w:rPr>
          <w:szCs w:val="20"/>
        </w:rPr>
      </w:pPr>
      <w:r w:rsidRPr="00812ECB">
        <w:rPr>
          <w:szCs w:val="20"/>
        </w:rPr>
        <w:t>(K)</w:t>
      </w:r>
      <w:r w:rsidRPr="00812ECB">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EAFDC5D"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20C3B2D2" w14:textId="77777777" w:rsidR="00812ECB" w:rsidRPr="00812ECB" w:rsidRDefault="00812ECB" w:rsidP="00812ECB">
            <w:pPr>
              <w:spacing w:before="120" w:after="240"/>
              <w:rPr>
                <w:b/>
                <w:i/>
                <w:szCs w:val="20"/>
              </w:rPr>
            </w:pPr>
            <w:r w:rsidRPr="00812ECB">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BA5867F" w14:textId="77777777" w:rsidR="00812ECB" w:rsidRPr="00812ECB" w:rsidRDefault="00812ECB" w:rsidP="00812ECB">
      <w:pPr>
        <w:spacing w:before="240" w:after="240"/>
        <w:ind w:left="2880" w:hanging="720"/>
        <w:rPr>
          <w:szCs w:val="20"/>
        </w:rPr>
      </w:pPr>
      <w:r w:rsidRPr="00812ECB">
        <w:rPr>
          <w:szCs w:val="20"/>
        </w:rPr>
        <w:t>(L)</w:t>
      </w:r>
      <w:r w:rsidRPr="00812ECB">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1651A4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8257E24" w14:textId="77777777" w:rsidR="00812ECB" w:rsidRPr="00812ECB" w:rsidRDefault="00812ECB" w:rsidP="00812ECB">
            <w:pPr>
              <w:spacing w:before="120" w:after="240"/>
              <w:rPr>
                <w:iCs/>
                <w:szCs w:val="20"/>
              </w:rPr>
            </w:pPr>
            <w:r w:rsidRPr="00812ECB">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EADB830" w14:textId="77777777" w:rsidR="00812ECB" w:rsidRPr="00812ECB" w:rsidRDefault="00812ECB" w:rsidP="00812ECB">
      <w:pPr>
        <w:spacing w:before="240" w:after="240"/>
        <w:ind w:left="2880" w:hanging="720"/>
        <w:rPr>
          <w:szCs w:val="20"/>
        </w:rPr>
      </w:pPr>
      <w:r w:rsidRPr="00812ECB">
        <w:rPr>
          <w:szCs w:val="20"/>
        </w:rPr>
        <w:t>(M)</w:t>
      </w:r>
      <w:r w:rsidRPr="00812ECB">
        <w:rPr>
          <w:szCs w:val="20"/>
        </w:rPr>
        <w:tab/>
        <w:t xml:space="preserve">ONOPTOUT – On-Line and the hour is a RUC Buy-Back Hour; </w:t>
      </w:r>
    </w:p>
    <w:p w14:paraId="097FCB3B" w14:textId="77777777" w:rsidR="00812ECB" w:rsidRPr="00812ECB" w:rsidRDefault="00812ECB" w:rsidP="00812ECB">
      <w:pPr>
        <w:spacing w:after="240"/>
        <w:ind w:left="2880" w:hanging="720"/>
        <w:rPr>
          <w:szCs w:val="20"/>
        </w:rPr>
      </w:pPr>
      <w:r w:rsidRPr="00812ECB">
        <w:rPr>
          <w:szCs w:val="20"/>
        </w:rPr>
        <w:lastRenderedPageBreak/>
        <w:t>(N)</w:t>
      </w:r>
      <w:r w:rsidRPr="00812ECB">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349111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6A4417C" w14:textId="77777777" w:rsidR="00812ECB" w:rsidRPr="00812ECB" w:rsidRDefault="00812ECB" w:rsidP="00812ECB">
            <w:pPr>
              <w:spacing w:before="120" w:after="240"/>
              <w:rPr>
                <w:b/>
                <w:i/>
                <w:szCs w:val="20"/>
              </w:rPr>
            </w:pPr>
            <w:r w:rsidRPr="00812ECB">
              <w:rPr>
                <w:b/>
                <w:i/>
                <w:szCs w:val="20"/>
              </w:rPr>
              <w:t>[NPRR1007, NPRR1014, and NPRR1029:  Replace paragraph (N) above with the following upon system implementation of the Real-Time Co-Optimization (RTC) project for NPRR1007; or upon system implementation for NPRR1014 or NPRR1029:]</w:t>
            </w:r>
          </w:p>
          <w:p w14:paraId="6670DFDD" w14:textId="77777777" w:rsidR="00812ECB" w:rsidRPr="00812ECB" w:rsidRDefault="00812ECB" w:rsidP="00812ECB">
            <w:pPr>
              <w:spacing w:after="240"/>
              <w:ind w:left="2880" w:hanging="720"/>
              <w:rPr>
                <w:szCs w:val="20"/>
              </w:rPr>
            </w:pPr>
            <w:r w:rsidRPr="00812ECB">
              <w:rPr>
                <w:szCs w:val="20"/>
              </w:rPr>
              <w:t>(N)</w:t>
            </w:r>
            <w:r w:rsidRPr="00812ECB">
              <w:rPr>
                <w:szCs w:val="20"/>
              </w:rPr>
              <w:tab/>
              <w:t>SHUTDOWN – The Resource is On-Line and in a shutdown sequence, and is not eligible for an Ancillary Service award.  This Resource Status is only to be used for Real-Time telemetry purposes;</w:t>
            </w:r>
          </w:p>
        </w:tc>
      </w:tr>
    </w:tbl>
    <w:p w14:paraId="75227660" w14:textId="77777777" w:rsidR="00812ECB" w:rsidRPr="00812ECB" w:rsidRDefault="00812ECB" w:rsidP="00812ECB">
      <w:pPr>
        <w:spacing w:before="240" w:after="240"/>
        <w:ind w:left="2880" w:hanging="720"/>
        <w:rPr>
          <w:szCs w:val="20"/>
        </w:rPr>
      </w:pPr>
      <w:r w:rsidRPr="00812ECB">
        <w:rPr>
          <w:szCs w:val="20"/>
        </w:rPr>
        <w:t>(O)</w:t>
      </w:r>
      <w:r w:rsidRPr="00812ECB">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B03269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46242FD8" w14:textId="77777777" w:rsidR="00812ECB" w:rsidRPr="00812ECB" w:rsidRDefault="00812ECB" w:rsidP="00812ECB">
            <w:pPr>
              <w:spacing w:before="120" w:after="240"/>
              <w:rPr>
                <w:b/>
                <w:i/>
                <w:szCs w:val="20"/>
              </w:rPr>
            </w:pPr>
            <w:r w:rsidRPr="00812ECB">
              <w:rPr>
                <w:b/>
                <w:i/>
                <w:szCs w:val="20"/>
              </w:rPr>
              <w:t>[NPRR1007, NPRR1014, and NPRR1029:  Replace paragraph (O) above with the following upon system implementation of the Real-Time Co-Optimization (RTC) project for NPRR1007; or upon system implementation for NPRR1014 or NPRR1029:]</w:t>
            </w:r>
          </w:p>
          <w:p w14:paraId="754C4BC1" w14:textId="77777777" w:rsidR="00812ECB" w:rsidRPr="00812ECB" w:rsidRDefault="00812ECB" w:rsidP="00812ECB">
            <w:pPr>
              <w:spacing w:after="240"/>
              <w:ind w:left="2880" w:hanging="720"/>
              <w:rPr>
                <w:szCs w:val="20"/>
              </w:rPr>
            </w:pPr>
            <w:r w:rsidRPr="00812ECB">
              <w:rPr>
                <w:szCs w:val="20"/>
              </w:rPr>
              <w:t>(O)</w:t>
            </w:r>
            <w:r w:rsidRPr="00812ECB">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2EC7C40" w14:textId="77777777" w:rsidR="00812ECB" w:rsidRPr="00812ECB" w:rsidRDefault="00812ECB" w:rsidP="00812ECB">
      <w:pPr>
        <w:spacing w:before="240" w:after="240"/>
        <w:ind w:left="2880" w:hanging="720"/>
        <w:rPr>
          <w:szCs w:val="20"/>
        </w:rPr>
      </w:pPr>
      <w:r w:rsidRPr="00812ECB">
        <w:rPr>
          <w:szCs w:val="20"/>
        </w:rPr>
        <w:t>(P)</w:t>
      </w:r>
      <w:r w:rsidRPr="00812ECB">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D634294"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5674D5D" w14:textId="77777777" w:rsidR="00812ECB" w:rsidRPr="00812ECB" w:rsidRDefault="00812ECB" w:rsidP="00812ECB">
            <w:pPr>
              <w:spacing w:before="120" w:after="240"/>
              <w:rPr>
                <w:b/>
                <w:i/>
                <w:szCs w:val="20"/>
              </w:rPr>
            </w:pPr>
            <w:r w:rsidRPr="00812ECB">
              <w:rPr>
                <w:b/>
                <w:i/>
                <w:szCs w:val="20"/>
              </w:rPr>
              <w:t>[NPRR1007, NPRR1014, and NPRR1029:  Replace paragraph (P) above with the following upon system implementation of the Real-Time Co-Optimization (RTC) project for NPRR1007; or upon system implementation for NPRR1014 or NPRR1029:]</w:t>
            </w:r>
          </w:p>
          <w:p w14:paraId="370F9F69" w14:textId="77777777" w:rsidR="00812ECB" w:rsidRPr="00812ECB" w:rsidRDefault="00812ECB" w:rsidP="00812ECB">
            <w:pPr>
              <w:spacing w:after="240"/>
              <w:ind w:left="2880" w:hanging="720"/>
              <w:rPr>
                <w:szCs w:val="20"/>
              </w:rPr>
            </w:pPr>
            <w:r w:rsidRPr="00812ECB">
              <w:rPr>
                <w:szCs w:val="20"/>
              </w:rPr>
              <w:t>(P)</w:t>
            </w:r>
            <w:r w:rsidRPr="00812ECB">
              <w:rPr>
                <w:szCs w:val="20"/>
              </w:rPr>
              <w:tab/>
              <w:t>OFFQS – Off-Line but available for SCED deployment and to provide ECRS and Non-Spin, if qualified and capable.  Only qualified Quick Start Generation Resources (QSGRs) may utilize this status;</w:t>
            </w:r>
          </w:p>
        </w:tc>
      </w:tr>
    </w:tbl>
    <w:p w14:paraId="13FE13E4" w14:textId="77777777" w:rsidR="00812ECB" w:rsidRPr="00812ECB" w:rsidRDefault="00812ECB" w:rsidP="00812ECB">
      <w:pPr>
        <w:spacing w:before="240" w:after="240"/>
        <w:ind w:left="2880" w:hanging="720"/>
        <w:rPr>
          <w:szCs w:val="20"/>
        </w:rPr>
      </w:pPr>
      <w:r w:rsidRPr="00812ECB">
        <w:rPr>
          <w:szCs w:val="20"/>
        </w:rPr>
        <w:lastRenderedPageBreak/>
        <w:t>(Q)</w:t>
      </w:r>
      <w:r w:rsidRPr="00812ECB">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4380BC3"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54DC981" w14:textId="77777777" w:rsidR="00812ECB" w:rsidRPr="00812ECB" w:rsidRDefault="00812ECB" w:rsidP="00812ECB">
            <w:pPr>
              <w:spacing w:before="120" w:after="240"/>
              <w:rPr>
                <w:iCs/>
                <w:szCs w:val="20"/>
              </w:rPr>
            </w:pPr>
            <w:r w:rsidRPr="00812ECB">
              <w:rPr>
                <w:b/>
                <w:i/>
                <w:szCs w:val="20"/>
              </w:rPr>
              <w:t>[NPRR1007, NPRR1014, and NPRR1029:  Delete item (Q) above upon system implementation of the Real-Time Co-Optimization (RTC) project for NPRR1007; or upon system implementation for NPRR1014 or NPRR1029; and renumber accordingly.]</w:t>
            </w:r>
          </w:p>
        </w:tc>
      </w:tr>
    </w:tbl>
    <w:p w14:paraId="552836FE" w14:textId="77777777" w:rsidR="00812ECB" w:rsidRPr="00812ECB" w:rsidRDefault="00812ECB" w:rsidP="00812ECB">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2A388FA"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2D2917C" w14:textId="77777777" w:rsidR="00812ECB" w:rsidRPr="00812ECB" w:rsidRDefault="00812ECB" w:rsidP="00812ECB">
            <w:pPr>
              <w:spacing w:before="120" w:after="240"/>
              <w:rPr>
                <w:b/>
                <w:i/>
                <w:szCs w:val="20"/>
              </w:rPr>
            </w:pPr>
            <w:r w:rsidRPr="00812ECB">
              <w:rPr>
                <w:b/>
                <w:i/>
                <w:szCs w:val="20"/>
              </w:rPr>
              <w:t>[NPRR1007, NPRR1014, and NPRR1029:  Insert  item (K) below upon system implementation of the Real-Time Co-Optimization (RTC) project for NPRR1007; or upon system implementation for NPRR1014 or NPRR1029:]</w:t>
            </w:r>
          </w:p>
          <w:p w14:paraId="6323E20A" w14:textId="77777777" w:rsidR="00812ECB" w:rsidRPr="00812ECB" w:rsidRDefault="00812ECB" w:rsidP="00812ECB">
            <w:pPr>
              <w:spacing w:after="240"/>
              <w:ind w:left="2880" w:hanging="720"/>
              <w:rPr>
                <w:szCs w:val="20"/>
              </w:rPr>
            </w:pPr>
            <w:r w:rsidRPr="00812ECB">
              <w:rPr>
                <w:szCs w:val="20"/>
              </w:rPr>
              <w:t>(K)</w:t>
            </w:r>
            <w:r w:rsidRPr="00812ECB">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06CACC85" w14:textId="77777777" w:rsidR="00812ECB" w:rsidRPr="00812ECB" w:rsidRDefault="00812ECB" w:rsidP="00812ECB">
      <w:pPr>
        <w:spacing w:before="240" w:after="240"/>
        <w:ind w:left="2880" w:hanging="720"/>
        <w:rPr>
          <w:szCs w:val="20"/>
        </w:rPr>
      </w:pPr>
      <w:r w:rsidRPr="00812ECB">
        <w:rPr>
          <w:szCs w:val="20"/>
        </w:rPr>
        <w:t>(R)</w:t>
      </w:r>
      <w:r w:rsidRPr="00812ECB">
        <w:rPr>
          <w:szCs w:val="20"/>
        </w:rPr>
        <w:tab/>
        <w:t>ONHOLD – Resource is On-Line but temporarily unavailable for Dispatch by SCED or for participating in Ancillary Services</w:t>
      </w:r>
      <w:ins w:id="180" w:author="ERCOT" w:date="2023-06-13T12:17:00Z">
        <w:r w:rsidRPr="00812ECB">
          <w:rPr>
            <w:szCs w:val="20"/>
          </w:rPr>
          <w:t xml:space="preserve"> due to a valid and verifiable operational reason</w:t>
        </w:r>
      </w:ins>
      <w:r w:rsidRPr="00812ECB">
        <w:rPr>
          <w:szCs w:val="20"/>
        </w:rPr>
        <w:t>.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1B0E4A2"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D14BACC" w14:textId="77777777" w:rsidR="00812ECB" w:rsidRPr="00812ECB" w:rsidRDefault="00812ECB" w:rsidP="00812ECB">
            <w:pPr>
              <w:spacing w:before="120" w:after="240"/>
              <w:rPr>
                <w:b/>
                <w:i/>
                <w:szCs w:val="20"/>
              </w:rPr>
            </w:pPr>
            <w:r w:rsidRPr="00812ECB">
              <w:rPr>
                <w:b/>
                <w:i/>
                <w:szCs w:val="20"/>
              </w:rPr>
              <w:t>[NPRR1007, NPRR1014, and NPRR1029:  Replace item (R) above with the following upon system implementation of the Real-Time Co-Optimization (RTC) project for NPRR1007; or upon system implementation for NPRR1014 or NPRR1029:]</w:t>
            </w:r>
          </w:p>
          <w:p w14:paraId="0F4EEB98" w14:textId="77777777" w:rsidR="00812ECB" w:rsidRPr="00812ECB" w:rsidRDefault="00812ECB" w:rsidP="00812ECB">
            <w:pPr>
              <w:spacing w:after="240"/>
              <w:ind w:left="2880" w:hanging="720"/>
              <w:rPr>
                <w:szCs w:val="20"/>
              </w:rPr>
            </w:pPr>
            <w:r w:rsidRPr="00812ECB">
              <w:rPr>
                <w:szCs w:val="20"/>
              </w:rPr>
              <w:t>(R)</w:t>
            </w:r>
            <w:r w:rsidRPr="00812ECB">
              <w:rPr>
                <w:szCs w:val="20"/>
              </w:rPr>
              <w:tab/>
              <w:t>ONHOLD – Resource is On-Line but temporarily unavailable for Dispatch by SCED or Ancillary Service awards</w:t>
            </w:r>
            <w:ins w:id="181" w:author="ERCOT" w:date="2023-06-13T12:17:00Z">
              <w:r w:rsidRPr="00812ECB">
                <w:rPr>
                  <w:szCs w:val="20"/>
                </w:rPr>
                <w:t xml:space="preserve"> due to a valid and verifiable operational reason</w:t>
              </w:r>
            </w:ins>
            <w:r w:rsidRPr="00812ECB">
              <w:rPr>
                <w:szCs w:val="20"/>
              </w:rPr>
              <w:t>.  This Resource Status is only to be used for Real-Time telemetry purposes.  For SCED, Resource Base Points will be set equal to the telemetered net real power of the Resource available at the time of the SCED execution.</w:t>
            </w:r>
          </w:p>
        </w:tc>
      </w:tr>
    </w:tbl>
    <w:p w14:paraId="5A400074" w14:textId="77777777" w:rsidR="00812ECB" w:rsidRPr="00812ECB" w:rsidRDefault="00812ECB" w:rsidP="00812ECB">
      <w:pPr>
        <w:spacing w:before="240" w:after="240"/>
        <w:ind w:left="2160" w:hanging="720"/>
        <w:rPr>
          <w:szCs w:val="20"/>
        </w:rPr>
      </w:pPr>
      <w:r w:rsidRPr="00812ECB">
        <w:rPr>
          <w:szCs w:val="20"/>
        </w:rPr>
        <w:lastRenderedPageBreak/>
        <w:t>(ii)</w:t>
      </w:r>
      <w:r w:rsidRPr="00812ECB">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45E47AB" w14:textId="77777777" w:rsidR="00812ECB" w:rsidRPr="00812ECB" w:rsidRDefault="00812ECB" w:rsidP="00812ECB">
      <w:pPr>
        <w:spacing w:after="240"/>
        <w:ind w:left="2880" w:hanging="720"/>
        <w:rPr>
          <w:szCs w:val="20"/>
        </w:rPr>
      </w:pPr>
      <w:r w:rsidRPr="00812ECB">
        <w:rPr>
          <w:szCs w:val="20"/>
        </w:rPr>
        <w:t>(A)</w:t>
      </w:r>
      <w:r w:rsidRPr="00812ECB">
        <w:rPr>
          <w:szCs w:val="20"/>
        </w:rPr>
        <w:tab/>
        <w:t>OUT – Off-Line and unavailable, or not connected to the ERCOT System and operating in a Private Microgrid Island (PMI);</w:t>
      </w:r>
    </w:p>
    <w:p w14:paraId="0FF049AF" w14:textId="77777777" w:rsidR="00812ECB" w:rsidRPr="00812ECB" w:rsidRDefault="00812ECB" w:rsidP="00812ECB">
      <w:pPr>
        <w:spacing w:after="240"/>
        <w:ind w:left="2880" w:hanging="720"/>
        <w:rPr>
          <w:szCs w:val="20"/>
        </w:rPr>
      </w:pPr>
      <w:r w:rsidRPr="00812ECB">
        <w:rPr>
          <w:szCs w:val="20"/>
        </w:rPr>
        <w:t>(B)</w:t>
      </w:r>
      <w:r w:rsidRPr="00812ECB">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1425F23"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0477AE5" w14:textId="77777777" w:rsidR="00812ECB" w:rsidRPr="00812ECB" w:rsidRDefault="00812ECB" w:rsidP="00812ECB">
            <w:pPr>
              <w:spacing w:before="120" w:after="240"/>
              <w:rPr>
                <w:iCs/>
                <w:szCs w:val="20"/>
              </w:rPr>
            </w:pPr>
            <w:r w:rsidRPr="00812ECB">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A48812F" w14:textId="77777777" w:rsidR="00812ECB" w:rsidRPr="00812ECB" w:rsidRDefault="00812ECB" w:rsidP="00812ECB">
      <w:pPr>
        <w:spacing w:before="240" w:after="240"/>
        <w:ind w:left="2880" w:hanging="720"/>
        <w:rPr>
          <w:szCs w:val="20"/>
        </w:rPr>
      </w:pPr>
      <w:r w:rsidRPr="00812ECB">
        <w:rPr>
          <w:szCs w:val="20"/>
        </w:rPr>
        <w:t>(C)</w:t>
      </w:r>
      <w:r w:rsidRPr="00812ECB">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83AEE01"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A9095C8" w14:textId="77777777" w:rsidR="00812ECB" w:rsidRPr="00812ECB" w:rsidRDefault="00812ECB" w:rsidP="00812ECB">
            <w:pPr>
              <w:spacing w:before="120" w:after="240"/>
              <w:rPr>
                <w:b/>
                <w:i/>
                <w:szCs w:val="20"/>
              </w:rPr>
            </w:pPr>
            <w:r w:rsidRPr="00812ECB">
              <w:rPr>
                <w:b/>
                <w:i/>
                <w:szCs w:val="20"/>
              </w:rPr>
              <w:t>[NPRR1007, NPRR1014, and NPRR1029:  Replace item (C) above with the following upon system implementation of the Real-Time Co-Optimization (RTC) project for NPRR1007; or upon system implementation for NPRR1014 or NPRR1029:]</w:t>
            </w:r>
          </w:p>
          <w:p w14:paraId="37CEEBDA" w14:textId="77777777" w:rsidR="00812ECB" w:rsidRPr="00812ECB" w:rsidRDefault="00812ECB" w:rsidP="00812ECB">
            <w:pPr>
              <w:spacing w:after="240"/>
              <w:ind w:left="2880" w:hanging="720"/>
              <w:rPr>
                <w:szCs w:val="20"/>
              </w:rPr>
            </w:pPr>
            <w:r w:rsidRPr="00812ECB">
              <w:rPr>
                <w:szCs w:val="20"/>
              </w:rPr>
              <w:t>(B)</w:t>
            </w:r>
            <w:r w:rsidRPr="00812ECB">
              <w:rPr>
                <w:szCs w:val="20"/>
              </w:rPr>
              <w:tab/>
              <w:t>OFF – Off-Line but available for commitment in the Day-Ahead Market (DAM), RUC, and providing Non-Spin, if qualified and capable;</w:t>
            </w:r>
          </w:p>
        </w:tc>
      </w:tr>
    </w:tbl>
    <w:p w14:paraId="27C94DBE" w14:textId="77777777" w:rsidR="00812ECB" w:rsidRPr="00812ECB" w:rsidRDefault="00812ECB" w:rsidP="00812ECB">
      <w:pPr>
        <w:spacing w:before="240" w:after="240"/>
        <w:ind w:left="2880" w:hanging="720"/>
        <w:rPr>
          <w:szCs w:val="20"/>
        </w:rPr>
      </w:pPr>
      <w:r w:rsidRPr="00812ECB">
        <w:rPr>
          <w:szCs w:val="20"/>
        </w:rPr>
        <w:t>(D)</w:t>
      </w:r>
      <w:r w:rsidRPr="00812ECB">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70B84065" w14:textId="77777777" w:rsidR="00812ECB" w:rsidRPr="00812ECB" w:rsidRDefault="00812ECB" w:rsidP="00812ECB">
      <w:pPr>
        <w:spacing w:after="240"/>
        <w:ind w:left="2880" w:hanging="720"/>
        <w:rPr>
          <w:szCs w:val="20"/>
        </w:rPr>
      </w:pPr>
      <w:r w:rsidRPr="00812ECB">
        <w:rPr>
          <w:szCs w:val="20"/>
        </w:rPr>
        <w:t>(E)</w:t>
      </w:r>
      <w:r w:rsidRPr="00812ECB">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678B62BE" w14:textId="77777777" w:rsidR="00812ECB" w:rsidRPr="00812ECB" w:rsidRDefault="00812ECB" w:rsidP="00812ECB">
      <w:pPr>
        <w:spacing w:after="240"/>
        <w:ind w:left="2160" w:hanging="720"/>
        <w:rPr>
          <w:szCs w:val="20"/>
        </w:rPr>
      </w:pPr>
      <w:r w:rsidRPr="00812ECB">
        <w:rPr>
          <w:szCs w:val="20"/>
        </w:rPr>
        <w:t>(iii)</w:t>
      </w:r>
      <w:r w:rsidRPr="00812ECB">
        <w:rPr>
          <w:szCs w:val="20"/>
        </w:rPr>
        <w:tab/>
        <w:t>Select one of the following for Load Resources.  Unless otherwise provided below, these Resource Statuses are to be used for COP and/or Real-Time telemetry purposes.</w:t>
      </w:r>
    </w:p>
    <w:p w14:paraId="6957FD32"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ONRGL – Available for Dispatch of Regulation Service by Load Frequency Control (LFC) and, for any remaining Dispatchable </w:t>
      </w:r>
      <w:r w:rsidRPr="00812ECB">
        <w:rPr>
          <w:szCs w:val="20"/>
        </w:rPr>
        <w:lastRenderedPageBreak/>
        <w:t>capacity, by SCED with a</w:t>
      </w:r>
      <w:ins w:id="182" w:author="ERCOT" w:date="2023-06-13T12:19:00Z">
        <w:r w:rsidRPr="00812ECB">
          <w:rPr>
            <w:szCs w:val="20"/>
          </w:rPr>
          <w:t>n</w:t>
        </w:r>
      </w:ins>
      <w:r w:rsidRPr="00812ECB">
        <w:rPr>
          <w:szCs w:val="20"/>
        </w:rPr>
        <w:t xml:space="preserve"> </w:t>
      </w:r>
      <w:del w:id="183" w:author="ERCOT" w:date="2023-06-13T12:19:00Z">
        <w:r w:rsidRPr="00812ECB" w:rsidDel="00CD01DD">
          <w:rPr>
            <w:szCs w:val="20"/>
          </w:rPr>
          <w:delText xml:space="preserve">Real-Time Market (RTM) </w:delText>
        </w:r>
      </w:del>
      <w:r w:rsidRPr="00812ECB">
        <w:rPr>
          <w:szCs w:val="20"/>
        </w:rPr>
        <w:t>Energy Bid</w:t>
      </w:r>
      <w:ins w:id="184" w:author="ERCOT" w:date="2023-06-13T12:19:00Z">
        <w:r w:rsidRPr="00812ECB">
          <w:rPr>
            <w:szCs w:val="20"/>
          </w:rPr>
          <w:t xml:space="preserve"> Curve</w:t>
        </w:r>
      </w:ins>
      <w:r w:rsidRPr="00812ECB">
        <w:rPr>
          <w:szCs w:val="20"/>
        </w:rPr>
        <w:t xml:space="preserve">; </w:t>
      </w:r>
    </w:p>
    <w:p w14:paraId="6F994FC3" w14:textId="77777777" w:rsidR="00812ECB" w:rsidRPr="00812ECB" w:rsidRDefault="00812ECB" w:rsidP="00812ECB">
      <w:pPr>
        <w:spacing w:after="240"/>
        <w:ind w:left="2880" w:hanging="720"/>
        <w:rPr>
          <w:szCs w:val="20"/>
        </w:rPr>
      </w:pPr>
      <w:r w:rsidRPr="00812ECB">
        <w:rPr>
          <w:szCs w:val="20"/>
        </w:rPr>
        <w:t>(B)</w:t>
      </w:r>
      <w:r w:rsidRPr="00812ECB">
        <w:rPr>
          <w:szCs w:val="20"/>
        </w:rPr>
        <w:tab/>
        <w:t>FRRSUP – Available for Dispatch of FRRS by LFC and not Dispatchable by SCED.  This Resource Status is only to be used for Real-Time telemetry purposes;</w:t>
      </w:r>
    </w:p>
    <w:p w14:paraId="6795DB8E"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FRRSDN - Available for Dispatch of FRRS by LFC and not Dispatchable by SCED.  This Resource Status is only to be used for Real-Time telemetry purposes;  </w:t>
      </w:r>
    </w:p>
    <w:p w14:paraId="7B14D031" w14:textId="77777777" w:rsidR="00812ECB" w:rsidRPr="00812ECB" w:rsidRDefault="00812ECB" w:rsidP="00812ECB">
      <w:pPr>
        <w:spacing w:after="240"/>
        <w:ind w:left="2880" w:hanging="720"/>
        <w:rPr>
          <w:szCs w:val="20"/>
        </w:rPr>
      </w:pPr>
      <w:r w:rsidRPr="00812ECB">
        <w:rPr>
          <w:szCs w:val="20"/>
        </w:rPr>
        <w:t>(D)</w:t>
      </w:r>
      <w:r w:rsidRPr="00812ECB">
        <w:rPr>
          <w:szCs w:val="20"/>
        </w:rPr>
        <w:tab/>
        <w:t>ONCLR – Available for Dispatch as a Controllable Load Resource</w:t>
      </w:r>
      <w:ins w:id="185" w:author="ERCOT" w:date="2023-06-13T12:20:00Z">
        <w:r w:rsidRPr="00812ECB">
          <w:rPr>
            <w:szCs w:val="20"/>
          </w:rPr>
          <w:t xml:space="preserve"> (CLR)</w:t>
        </w:r>
      </w:ins>
      <w:r w:rsidRPr="00812ECB">
        <w:rPr>
          <w:szCs w:val="20"/>
        </w:rPr>
        <w:t xml:space="preserve"> by SCED with an </w:t>
      </w:r>
      <w:del w:id="186" w:author="ERCOT" w:date="2023-06-13T12:20:00Z">
        <w:r w:rsidRPr="00812ECB" w:rsidDel="00CD01DD">
          <w:rPr>
            <w:szCs w:val="20"/>
          </w:rPr>
          <w:delText xml:space="preserve">RTM </w:delText>
        </w:r>
      </w:del>
      <w:r w:rsidRPr="00812ECB">
        <w:rPr>
          <w:szCs w:val="20"/>
        </w:rPr>
        <w:t>Energy Bid</w:t>
      </w:r>
      <w:ins w:id="187" w:author="ERCOT" w:date="2023-06-13T12:20:00Z">
        <w:r w:rsidRPr="00812ECB">
          <w:rPr>
            <w:szCs w:val="20"/>
          </w:rPr>
          <w:t xml:space="preserve"> Curve</w:t>
        </w:r>
      </w:ins>
      <w:r w:rsidRPr="00812ECB">
        <w:rPr>
          <w:szCs w:val="20"/>
        </w:rPr>
        <w:t>;</w:t>
      </w:r>
    </w:p>
    <w:p w14:paraId="6883E06F" w14:textId="77777777" w:rsidR="00812ECB" w:rsidRPr="00812ECB" w:rsidRDefault="00812ECB" w:rsidP="00812ECB">
      <w:pPr>
        <w:spacing w:after="240"/>
        <w:ind w:left="2880" w:hanging="720"/>
        <w:rPr>
          <w:szCs w:val="20"/>
        </w:rPr>
      </w:pPr>
      <w:r w:rsidRPr="00812ECB">
        <w:rPr>
          <w:szCs w:val="20"/>
        </w:rPr>
        <w:t>(E)</w:t>
      </w:r>
      <w:r w:rsidRPr="00812ECB">
        <w:rPr>
          <w:szCs w:val="20"/>
        </w:rPr>
        <w:tab/>
        <w:t>ONRL – Available for Dispatch of RRS or Non-Spin, excluding C</w:t>
      </w:r>
      <w:del w:id="188" w:author="ERCOT" w:date="2023-06-13T12:20:00Z">
        <w:r w:rsidRPr="00812ECB" w:rsidDel="00CD01DD">
          <w:rPr>
            <w:szCs w:val="20"/>
          </w:rPr>
          <w:delText xml:space="preserve">ontrollable </w:delText>
        </w:r>
      </w:del>
      <w:r w:rsidRPr="00812ECB">
        <w:rPr>
          <w:szCs w:val="20"/>
        </w:rPr>
        <w:t>L</w:t>
      </w:r>
      <w:del w:id="189" w:author="ERCOT" w:date="2023-06-13T12:20:00Z">
        <w:r w:rsidRPr="00812ECB" w:rsidDel="00CD01DD">
          <w:rPr>
            <w:szCs w:val="20"/>
          </w:rPr>
          <w:delText xml:space="preserve">oad </w:delText>
        </w:r>
      </w:del>
      <w:r w:rsidRPr="00812ECB">
        <w:rPr>
          <w:szCs w:val="20"/>
        </w:rPr>
        <w:t>R</w:t>
      </w:r>
      <w:del w:id="190" w:author="ERCOT" w:date="2023-06-13T12:20:00Z">
        <w:r w:rsidRPr="00812ECB" w:rsidDel="00CD01DD">
          <w:rPr>
            <w:szCs w:val="20"/>
          </w:rPr>
          <w:delText>esource</w:delText>
        </w:r>
      </w:del>
      <w:r w:rsidRPr="00812ECB">
        <w:rPr>
          <w:szCs w:val="20"/>
        </w:rPr>
        <w:t>s.  A Load Resource, excluding C</w:t>
      </w:r>
      <w:del w:id="191" w:author="ERCOT Market Rules" w:date="2023-07-11T12:27:00Z">
        <w:r w:rsidRPr="00812ECB" w:rsidDel="00413924">
          <w:rPr>
            <w:szCs w:val="20"/>
          </w:rPr>
          <w:delText xml:space="preserve">ontrollable </w:delText>
        </w:r>
      </w:del>
      <w:r w:rsidRPr="00812ECB">
        <w:rPr>
          <w:szCs w:val="20"/>
        </w:rPr>
        <w:t>L</w:t>
      </w:r>
      <w:del w:id="192" w:author="ERCOT Market Rules" w:date="2023-07-11T12:27:00Z">
        <w:r w:rsidRPr="00812ECB" w:rsidDel="00413924">
          <w:rPr>
            <w:szCs w:val="20"/>
          </w:rPr>
          <w:delText xml:space="preserve">oad </w:delText>
        </w:r>
      </w:del>
      <w:r w:rsidRPr="00812ECB">
        <w:rPr>
          <w:szCs w:val="20"/>
        </w:rPr>
        <w:t>R</w:t>
      </w:r>
      <w:del w:id="193" w:author="ERCOT Market Rules" w:date="2023-07-11T12:27:00Z">
        <w:r w:rsidRPr="00812ECB" w:rsidDel="00413924">
          <w:rPr>
            <w:szCs w:val="20"/>
          </w:rPr>
          <w:delText>esource</w:delText>
        </w:r>
      </w:del>
      <w:r w:rsidRPr="00812ECB">
        <w:rPr>
          <w:szCs w:val="20"/>
        </w:rPr>
        <w:t>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3AB6B71"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645ED40" w14:textId="77777777" w:rsidR="00812ECB" w:rsidRPr="00812ECB" w:rsidRDefault="00812ECB" w:rsidP="00812ECB">
            <w:pPr>
              <w:spacing w:before="120" w:after="240"/>
              <w:rPr>
                <w:iCs/>
                <w:szCs w:val="20"/>
              </w:rPr>
            </w:pPr>
            <w:r w:rsidRPr="00812ECB">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4245BAEC" w14:textId="77777777" w:rsidR="00812ECB" w:rsidRPr="00812ECB" w:rsidRDefault="00812ECB" w:rsidP="00812ECB">
      <w:pPr>
        <w:spacing w:before="240" w:after="240"/>
        <w:ind w:left="2880" w:hanging="720"/>
        <w:rPr>
          <w:ins w:id="194" w:author="ERCOT" w:date="2022-10-19T09:19:00Z"/>
          <w:szCs w:val="20"/>
        </w:rPr>
      </w:pPr>
      <w:ins w:id="195" w:author="ERCOT" w:date="2022-10-19T09:19:00Z">
        <w:r w:rsidRPr="00812ECB">
          <w:rPr>
            <w:szCs w:val="20"/>
          </w:rPr>
          <w:t>(F)</w:t>
        </w:r>
        <w:r w:rsidRPr="00812ECB">
          <w:rPr>
            <w:szCs w:val="20"/>
          </w:rPr>
          <w:tab/>
          <w:t>ONTEST – On-Line blocked from Security-Constrained Economic Dispatch (SCED) for operations testing;</w:t>
        </w:r>
      </w:ins>
    </w:p>
    <w:p w14:paraId="0820C6A8" w14:textId="77777777" w:rsidR="00812ECB" w:rsidRPr="00812ECB" w:rsidRDefault="00812ECB" w:rsidP="00812ECB">
      <w:pPr>
        <w:spacing w:before="240" w:after="240"/>
        <w:ind w:left="2880" w:hanging="720"/>
        <w:rPr>
          <w:ins w:id="196" w:author="ERCOT" w:date="2022-10-19T09:19:00Z"/>
        </w:rPr>
      </w:pPr>
      <w:ins w:id="197" w:author="ERCOT" w:date="2022-10-19T09:19:00Z">
        <w:r w:rsidRPr="00812ECB">
          <w:rPr>
            <w:szCs w:val="20"/>
          </w:rPr>
          <w:t>(G)</w:t>
        </w:r>
        <w:r w:rsidRPr="00812ECB">
          <w:rPr>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ins>
    </w:p>
    <w:p w14:paraId="6C71C31E" w14:textId="77777777" w:rsidR="00812ECB" w:rsidRPr="00812ECB" w:rsidRDefault="00812ECB" w:rsidP="00812ECB">
      <w:pPr>
        <w:spacing w:before="240" w:after="240"/>
        <w:ind w:left="2880" w:hanging="720"/>
        <w:rPr>
          <w:szCs w:val="20"/>
        </w:rPr>
      </w:pPr>
      <w:r w:rsidRPr="00812ECB">
        <w:rPr>
          <w:szCs w:val="20"/>
        </w:rPr>
        <w:t>(</w:t>
      </w:r>
      <w:ins w:id="198" w:author="ERCOT" w:date="2023-06-13T12:22:00Z">
        <w:r w:rsidRPr="00812ECB">
          <w:rPr>
            <w:szCs w:val="20"/>
          </w:rPr>
          <w:t>H</w:t>
        </w:r>
      </w:ins>
      <w:del w:id="199" w:author="ERCOT" w:date="2023-06-13T12:22:00Z">
        <w:r w:rsidRPr="00812ECB" w:rsidDel="00CD01DD">
          <w:rPr>
            <w:szCs w:val="20"/>
          </w:rPr>
          <w:delText>F</w:delText>
        </w:r>
      </w:del>
      <w:r w:rsidRPr="00812ECB">
        <w:rPr>
          <w:szCs w:val="20"/>
        </w:rPr>
        <w:t>)</w:t>
      </w:r>
      <w:r w:rsidRPr="00812ECB">
        <w:rPr>
          <w:szCs w:val="20"/>
        </w:rPr>
        <w:tab/>
        <w:t>ONECL – Available for Dispatch of ECRS</w:t>
      </w:r>
      <w:r w:rsidRPr="00812ECB">
        <w:t xml:space="preserve"> or available for Dispatch of ECRS and RRS simultaneously</w:t>
      </w:r>
      <w:r w:rsidRPr="00812ECB">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3D4CBB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357368E" w14:textId="77777777" w:rsidR="00812ECB" w:rsidRPr="00812ECB" w:rsidRDefault="00812ECB" w:rsidP="00812ECB">
            <w:pPr>
              <w:spacing w:before="120" w:after="240"/>
              <w:rPr>
                <w:iCs/>
                <w:szCs w:val="20"/>
              </w:rPr>
            </w:pPr>
            <w:r w:rsidRPr="00812ECB">
              <w:rPr>
                <w:b/>
                <w:i/>
                <w:szCs w:val="20"/>
              </w:rPr>
              <w:t>[NPRR1007, NPRR1014, and NPRR1029:  Delete item (</w:t>
            </w:r>
            <w:del w:id="200" w:author="ERCOT" w:date="2023-06-13T12:22:00Z">
              <w:r w:rsidRPr="00812ECB" w:rsidDel="00CD01DD">
                <w:rPr>
                  <w:b/>
                  <w:i/>
                  <w:szCs w:val="20"/>
                </w:rPr>
                <w:delText>F</w:delText>
              </w:r>
            </w:del>
            <w:ins w:id="201" w:author="ERCOT" w:date="2023-06-13T12:22:00Z">
              <w:r w:rsidRPr="00812ECB">
                <w:rPr>
                  <w:b/>
                  <w:i/>
                  <w:szCs w:val="20"/>
                </w:rPr>
                <w:t>H</w:t>
              </w:r>
            </w:ins>
            <w:r w:rsidRPr="00812ECB">
              <w:rPr>
                <w:b/>
                <w:i/>
                <w:szCs w:val="20"/>
              </w:rPr>
              <w:t>) above upon system implementation of the Real-Time Co-Optimization (RTC) project for NPRR1007; or upon system implementation for NPRR1014 or NPRR1029; and renumber accordingly.]</w:t>
            </w:r>
          </w:p>
        </w:tc>
      </w:tr>
    </w:tbl>
    <w:p w14:paraId="3597F510" w14:textId="77777777" w:rsidR="00812ECB" w:rsidRPr="00812ECB" w:rsidRDefault="00812ECB" w:rsidP="00812ECB">
      <w:pPr>
        <w:spacing w:before="240" w:after="240"/>
        <w:ind w:left="2880" w:hanging="720"/>
        <w:rPr>
          <w:szCs w:val="20"/>
        </w:rPr>
      </w:pPr>
      <w:r w:rsidRPr="00812ECB">
        <w:rPr>
          <w:szCs w:val="20"/>
        </w:rPr>
        <w:t>(</w:t>
      </w:r>
      <w:del w:id="202" w:author="ERCOT" w:date="2023-06-13T12:22:00Z">
        <w:r w:rsidRPr="00812ECB" w:rsidDel="00CD01DD">
          <w:rPr>
            <w:szCs w:val="20"/>
          </w:rPr>
          <w:delText>G</w:delText>
        </w:r>
      </w:del>
      <w:ins w:id="203" w:author="ERCOT" w:date="2023-06-13T12:22:00Z">
        <w:r w:rsidRPr="00812ECB">
          <w:rPr>
            <w:szCs w:val="20"/>
          </w:rPr>
          <w:t>I</w:t>
        </w:r>
      </w:ins>
      <w:r w:rsidRPr="00812ECB">
        <w:rPr>
          <w:szCs w:val="20"/>
        </w:rPr>
        <w:t>)</w:t>
      </w:r>
      <w:r w:rsidRPr="00812ECB">
        <w:rPr>
          <w:szCs w:val="20"/>
        </w:rPr>
        <w:tab/>
        <w:t>OUTL – Not available</w:t>
      </w:r>
      <w:ins w:id="204" w:author="ERCOT" w:date="2023-06-13T12:23:00Z">
        <w:r w:rsidRPr="00812ECB">
          <w:t>.  For a CLR that is not an Aggregate Load Resource (ALR), this status can only be used when the Resource is Off-Line and unavailable with its energy consumption at zero</w:t>
        </w:r>
      </w:ins>
      <w:r w:rsidRPr="00812ECB">
        <w:rPr>
          <w:szCs w:val="20"/>
        </w:rPr>
        <w:t>;</w:t>
      </w:r>
    </w:p>
    <w:p w14:paraId="21A12887" w14:textId="77777777" w:rsidR="00812ECB" w:rsidRPr="00812ECB" w:rsidRDefault="00812ECB" w:rsidP="00812ECB">
      <w:pPr>
        <w:spacing w:after="240"/>
        <w:ind w:left="2880" w:hanging="720"/>
        <w:rPr>
          <w:szCs w:val="20"/>
        </w:rPr>
      </w:pPr>
      <w:r w:rsidRPr="00812ECB">
        <w:rPr>
          <w:szCs w:val="20"/>
        </w:rPr>
        <w:lastRenderedPageBreak/>
        <w:t>(</w:t>
      </w:r>
      <w:del w:id="205" w:author="ERCOT" w:date="2023-06-13T12:23:00Z">
        <w:r w:rsidRPr="00812ECB" w:rsidDel="00CD01DD">
          <w:rPr>
            <w:szCs w:val="20"/>
          </w:rPr>
          <w:delText>H</w:delText>
        </w:r>
      </w:del>
      <w:ins w:id="206" w:author="ERCOT" w:date="2023-06-13T12:23:00Z">
        <w:r w:rsidRPr="00812ECB">
          <w:rPr>
            <w:szCs w:val="20"/>
          </w:rPr>
          <w:t>J</w:t>
        </w:r>
      </w:ins>
      <w:r w:rsidRPr="00812ECB">
        <w:rPr>
          <w:szCs w:val="20"/>
        </w:rPr>
        <w:t>)</w:t>
      </w:r>
      <w:r w:rsidRPr="00812ECB">
        <w:rPr>
          <w:szCs w:val="20"/>
        </w:rPr>
        <w:tab/>
        <w:t>ONFFRRRSL – Available for Dispatch of RRS when providing FFR, excluding Controllable Load Resources.  This Resource Status is only to be used for Real-Time telemetry purposes;</w:t>
      </w:r>
    </w:p>
    <w:p w14:paraId="3E9C81FC" w14:textId="77777777" w:rsidR="00812ECB" w:rsidRPr="00812ECB" w:rsidRDefault="00812ECB" w:rsidP="00812ECB">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07E1592"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5336A34" w14:textId="77777777" w:rsidR="00812ECB" w:rsidRPr="00812ECB" w:rsidRDefault="00812ECB" w:rsidP="00812ECB">
            <w:pPr>
              <w:spacing w:before="120" w:after="240"/>
              <w:rPr>
                <w:iCs/>
                <w:szCs w:val="20"/>
              </w:rPr>
            </w:pPr>
            <w:r w:rsidRPr="00812ECB">
              <w:rPr>
                <w:b/>
                <w:i/>
                <w:szCs w:val="20"/>
              </w:rPr>
              <w:t>[NPRR1007, NPRR1014, and NPRR1029:  Delete item (</w:t>
            </w:r>
            <w:ins w:id="207" w:author="ERCOT" w:date="2023-06-13T12:23:00Z">
              <w:r w:rsidRPr="00812ECB">
                <w:rPr>
                  <w:b/>
                  <w:i/>
                  <w:szCs w:val="20"/>
                </w:rPr>
                <w:t>J</w:t>
              </w:r>
            </w:ins>
            <w:del w:id="208" w:author="ERCOT" w:date="2023-06-13T12:23:00Z">
              <w:r w:rsidRPr="00812ECB" w:rsidDel="00CD01DD">
                <w:rPr>
                  <w:b/>
                  <w:i/>
                  <w:szCs w:val="20"/>
                </w:rPr>
                <w:delText>H</w:delText>
              </w:r>
            </w:del>
            <w:r w:rsidRPr="00812ECB">
              <w:rPr>
                <w:b/>
                <w:i/>
                <w:szCs w:val="20"/>
              </w:rPr>
              <w:t>) above upon system implementation of the Real-Time Co-Optimization (RTC) project for NPRR1007; or upon system implementation for NPRR1014 or NPRR1029.]</w:t>
            </w:r>
          </w:p>
        </w:tc>
      </w:tr>
    </w:tbl>
    <w:p w14:paraId="300E6339" w14:textId="77777777" w:rsidR="00812ECB" w:rsidRPr="00812ECB" w:rsidRDefault="00812ECB" w:rsidP="00812ECB">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62CECC1"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33014BD0" w14:textId="77777777" w:rsidR="00812ECB" w:rsidRPr="00812ECB" w:rsidRDefault="00812ECB" w:rsidP="00812ECB">
            <w:pPr>
              <w:spacing w:before="120" w:after="240"/>
              <w:rPr>
                <w:b/>
                <w:i/>
                <w:szCs w:val="20"/>
              </w:rPr>
            </w:pPr>
            <w:r w:rsidRPr="00812ECB">
              <w:rPr>
                <w:b/>
                <w:i/>
                <w:szCs w:val="20"/>
              </w:rPr>
              <w:t>[NPRR1007, NPRR1014, NPRR1029:  Insert item (B) below upon system implementation of the Real-Time Co-Optimization (RTC) project for NPRR1007; or upon system implementation for NPRR1014 or NPRR1029:]</w:t>
            </w:r>
          </w:p>
          <w:p w14:paraId="53C636B0" w14:textId="77777777" w:rsidR="00812ECB" w:rsidRPr="00812ECB" w:rsidRDefault="00812ECB" w:rsidP="00812ECB">
            <w:pPr>
              <w:spacing w:after="240"/>
              <w:ind w:left="2880" w:hanging="720"/>
              <w:rPr>
                <w:szCs w:val="20"/>
              </w:rPr>
            </w:pPr>
            <w:r w:rsidRPr="00812ECB">
              <w:rPr>
                <w:szCs w:val="20"/>
              </w:rPr>
              <w:t>(B)</w:t>
            </w:r>
            <w:r w:rsidRPr="00812ECB">
              <w:rPr>
                <w:szCs w:val="20"/>
              </w:rPr>
              <w:tab/>
              <w:t>ONL – On-Line and available for Dispatch by SCED or providing Ancillary Services.</w:t>
            </w:r>
          </w:p>
        </w:tc>
      </w:tr>
    </w:tbl>
    <w:p w14:paraId="34839AC1" w14:textId="77777777" w:rsidR="00812ECB" w:rsidRPr="00812ECB" w:rsidRDefault="00812ECB" w:rsidP="00812ECB">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C918293"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37D4B4A8" w14:textId="77777777" w:rsidR="00812ECB" w:rsidRPr="00812ECB" w:rsidRDefault="00812ECB" w:rsidP="00812ECB">
            <w:pPr>
              <w:spacing w:before="120" w:after="240"/>
              <w:rPr>
                <w:b/>
                <w:i/>
                <w:szCs w:val="20"/>
              </w:rPr>
            </w:pPr>
            <w:r w:rsidRPr="00812ECB">
              <w:rPr>
                <w:b/>
                <w:i/>
                <w:szCs w:val="20"/>
              </w:rPr>
              <w:t>[NPRR1014 or NPRR1029:  Insert applicable portions of paragraph (iv) below upon system implementation:]</w:t>
            </w:r>
          </w:p>
          <w:p w14:paraId="76236300" w14:textId="77777777" w:rsidR="00812ECB" w:rsidRPr="00812ECB" w:rsidRDefault="00812ECB" w:rsidP="00812ECB">
            <w:pPr>
              <w:spacing w:after="240"/>
              <w:ind w:left="2160" w:hanging="720"/>
              <w:rPr>
                <w:szCs w:val="20"/>
              </w:rPr>
            </w:pPr>
            <w:r w:rsidRPr="00812ECB">
              <w:rPr>
                <w:szCs w:val="20"/>
              </w:rPr>
              <w:t>(iv)</w:t>
            </w:r>
            <w:r w:rsidRPr="00812ECB">
              <w:rPr>
                <w:szCs w:val="20"/>
              </w:rPr>
              <w:tab/>
              <w:t>Select one of the following for Energy Storage Resources (ESRs).  Unless otherwise provided below, these Resource Statuses are to be used for COP and Real-Time telemetry purposes:</w:t>
            </w:r>
          </w:p>
          <w:p w14:paraId="4699EC43" w14:textId="77777777" w:rsidR="00812ECB" w:rsidRPr="00812ECB" w:rsidRDefault="00812ECB" w:rsidP="00812ECB">
            <w:pPr>
              <w:spacing w:after="240"/>
              <w:ind w:left="2880" w:hanging="720"/>
              <w:rPr>
                <w:szCs w:val="20"/>
              </w:rPr>
            </w:pPr>
            <w:r w:rsidRPr="00812ECB">
              <w:rPr>
                <w:szCs w:val="20"/>
              </w:rPr>
              <w:t>(A)</w:t>
            </w:r>
            <w:r w:rsidRPr="00812ECB">
              <w:rPr>
                <w:szCs w:val="20"/>
              </w:rPr>
              <w:tab/>
              <w:t>ON – On-Line Resource with Energy Bid/Offer Curve;</w:t>
            </w:r>
          </w:p>
          <w:p w14:paraId="1A09AA86" w14:textId="77777777" w:rsidR="00812ECB" w:rsidRPr="00812ECB" w:rsidRDefault="00812ECB" w:rsidP="00812ECB">
            <w:pPr>
              <w:spacing w:after="240"/>
              <w:ind w:left="2880" w:hanging="720"/>
              <w:rPr>
                <w:szCs w:val="20"/>
              </w:rPr>
            </w:pPr>
            <w:r w:rsidRPr="00812ECB">
              <w:rPr>
                <w:szCs w:val="20"/>
              </w:rPr>
              <w:t>(B)</w:t>
            </w:r>
            <w:r w:rsidRPr="00812ECB">
              <w:rPr>
                <w:szCs w:val="20"/>
              </w:rPr>
              <w:tab/>
              <w:t>ONOS – On-Line Resource with Output Schedule;</w:t>
            </w:r>
          </w:p>
          <w:p w14:paraId="7FDF8488" w14:textId="77777777" w:rsidR="00812ECB" w:rsidRPr="00812ECB" w:rsidRDefault="00812ECB" w:rsidP="00812ECB">
            <w:pPr>
              <w:spacing w:after="240"/>
              <w:ind w:left="2880" w:hanging="720"/>
              <w:rPr>
                <w:szCs w:val="20"/>
              </w:rPr>
            </w:pPr>
            <w:r w:rsidRPr="00812ECB">
              <w:rPr>
                <w:szCs w:val="20"/>
              </w:rPr>
              <w:t>(C)</w:t>
            </w:r>
            <w:r w:rsidRPr="00812ECB">
              <w:rPr>
                <w:szCs w:val="20"/>
              </w:rPr>
              <w:tab/>
              <w:t>ONTEST – On-Line blocked from SCED for operations testing (while ONTEST, an Energy Storage Resource (ESR) may be shown on Outage in the Outage Scheduler);</w:t>
            </w:r>
          </w:p>
          <w:p w14:paraId="3CEC5BE7" w14:textId="77777777" w:rsidR="00812ECB" w:rsidRPr="00812ECB" w:rsidRDefault="00812ECB" w:rsidP="00812ECB">
            <w:pPr>
              <w:spacing w:after="240"/>
              <w:ind w:left="2880" w:hanging="720"/>
              <w:rPr>
                <w:szCs w:val="20"/>
              </w:rPr>
            </w:pPr>
            <w:r w:rsidRPr="00812ECB">
              <w:rPr>
                <w:szCs w:val="20"/>
              </w:rPr>
              <w:t>(D)</w:t>
            </w:r>
            <w:r w:rsidRPr="00812ECB">
              <w:rPr>
                <w:szCs w:val="20"/>
              </w:rPr>
              <w:tab/>
              <w:t>ONEMR – On-Line EMR (available for commitment or dispatch only for ERCOT-declared Emergency Conditions; the QSE may appropriately set LSL and High Sustained Limit (HSL) to reflect operating limits);</w:t>
            </w:r>
          </w:p>
          <w:p w14:paraId="528E888E" w14:textId="77777777" w:rsidR="00812ECB" w:rsidRPr="00812ECB" w:rsidRDefault="00812ECB" w:rsidP="00812ECB">
            <w:pPr>
              <w:spacing w:after="240"/>
              <w:ind w:left="2880" w:hanging="720"/>
              <w:rPr>
                <w:szCs w:val="20"/>
              </w:rPr>
            </w:pPr>
            <w:r w:rsidRPr="00812ECB">
              <w:rPr>
                <w:szCs w:val="20"/>
              </w:rPr>
              <w:t>(E)</w:t>
            </w:r>
            <w:r w:rsidRPr="00812ECB">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1198F0B" w14:textId="77777777" w:rsidR="00812ECB" w:rsidRPr="00812ECB" w:rsidRDefault="00812ECB" w:rsidP="00812ECB">
            <w:pPr>
              <w:spacing w:after="240"/>
              <w:ind w:left="2880" w:hanging="720"/>
              <w:rPr>
                <w:szCs w:val="20"/>
              </w:rPr>
            </w:pPr>
            <w:r w:rsidRPr="00812ECB">
              <w:rPr>
                <w:szCs w:val="20"/>
              </w:rPr>
              <w:t>(F)</w:t>
            </w:r>
            <w:r w:rsidRPr="00812ECB">
              <w:rPr>
                <w:szCs w:val="20"/>
              </w:rPr>
              <w:tab/>
              <w:t>OUT – Off-Line and unavailable, or not connected to the ERCOT System and operating in a Private Microgrid Island (PMI);</w:t>
            </w:r>
          </w:p>
        </w:tc>
      </w:tr>
    </w:tbl>
    <w:p w14:paraId="454AF241" w14:textId="77777777" w:rsidR="00812ECB" w:rsidRPr="00812ECB" w:rsidRDefault="00812ECB" w:rsidP="00812ECB">
      <w:pPr>
        <w:spacing w:before="240" w:after="240"/>
        <w:ind w:left="1440" w:hanging="720"/>
        <w:rPr>
          <w:szCs w:val="20"/>
        </w:rPr>
      </w:pPr>
      <w:r w:rsidRPr="00812ECB">
        <w:rPr>
          <w:szCs w:val="20"/>
        </w:rPr>
        <w:lastRenderedPageBreak/>
        <w:t>(c)</w:t>
      </w:r>
      <w:r w:rsidRPr="00812ECB">
        <w:rPr>
          <w:szCs w:val="20"/>
        </w:rPr>
        <w:tab/>
        <w:t>The HSL;</w:t>
      </w:r>
    </w:p>
    <w:p w14:paraId="673C91EF" w14:textId="77777777" w:rsidR="00812ECB" w:rsidRPr="00812ECB" w:rsidRDefault="00812ECB" w:rsidP="00812ECB">
      <w:pPr>
        <w:spacing w:after="240"/>
        <w:ind w:left="2160" w:hanging="720"/>
        <w:rPr>
          <w:szCs w:val="20"/>
        </w:rPr>
      </w:pPr>
      <w:r w:rsidRPr="00812ECB">
        <w:rPr>
          <w:szCs w:val="20"/>
        </w:rPr>
        <w:t>(i)</w:t>
      </w:r>
      <w:r w:rsidRPr="00812ECB">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7AF4F7A"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9B7745D" w14:textId="77777777" w:rsidR="00812ECB" w:rsidRPr="00812ECB" w:rsidRDefault="00812ECB" w:rsidP="00812ECB">
            <w:pPr>
              <w:spacing w:before="120" w:after="240"/>
              <w:rPr>
                <w:b/>
                <w:i/>
                <w:szCs w:val="20"/>
              </w:rPr>
            </w:pPr>
            <w:r w:rsidRPr="00812ECB">
              <w:rPr>
                <w:b/>
                <w:i/>
                <w:szCs w:val="20"/>
              </w:rPr>
              <w:t>[NPRR1014 and NPRR1029:  Insert applicable portions of paragraph (ii) below upon system implementation:]</w:t>
            </w:r>
          </w:p>
          <w:p w14:paraId="2DF7D4E6" w14:textId="77777777" w:rsidR="00812ECB" w:rsidRPr="00812ECB" w:rsidRDefault="00812ECB" w:rsidP="00812ECB">
            <w:pPr>
              <w:spacing w:after="240"/>
              <w:ind w:left="2160" w:hanging="720"/>
              <w:rPr>
                <w:szCs w:val="20"/>
              </w:rPr>
            </w:pPr>
            <w:r w:rsidRPr="00812ECB">
              <w:rPr>
                <w:szCs w:val="20"/>
              </w:rPr>
              <w:t>(ii)</w:t>
            </w:r>
            <w:r w:rsidRPr="00812ECB">
              <w:rPr>
                <w:szCs w:val="20"/>
              </w:rPr>
              <w:tab/>
              <w:t>For ESRs, the HSL may be negative;</w:t>
            </w:r>
          </w:p>
        </w:tc>
      </w:tr>
    </w:tbl>
    <w:p w14:paraId="3B88BF95"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The LSL;</w:t>
      </w:r>
    </w:p>
    <w:p w14:paraId="082A7CD1" w14:textId="77777777" w:rsidR="00812ECB" w:rsidRPr="00812ECB" w:rsidRDefault="00812ECB" w:rsidP="00812ECB">
      <w:pPr>
        <w:spacing w:after="240"/>
        <w:ind w:left="2160" w:hanging="720"/>
        <w:rPr>
          <w:szCs w:val="20"/>
        </w:rPr>
      </w:pPr>
      <w:r w:rsidRPr="00812ECB">
        <w:rPr>
          <w:szCs w:val="20"/>
        </w:rPr>
        <w:t>(i)</w:t>
      </w:r>
      <w:r w:rsidRPr="00812ECB">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57B89E6"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1030E8D" w14:textId="77777777" w:rsidR="00812ECB" w:rsidRPr="00812ECB" w:rsidRDefault="00812ECB" w:rsidP="00812ECB">
            <w:pPr>
              <w:spacing w:before="120" w:after="240"/>
              <w:rPr>
                <w:b/>
                <w:i/>
                <w:szCs w:val="20"/>
              </w:rPr>
            </w:pPr>
            <w:r w:rsidRPr="00812ECB">
              <w:rPr>
                <w:b/>
                <w:i/>
                <w:szCs w:val="20"/>
              </w:rPr>
              <w:t>[NPRR1014 and NPRR1029:  Insert applicable portions of paragraph (ii) below upon system implementation:]</w:t>
            </w:r>
          </w:p>
          <w:p w14:paraId="4D523301" w14:textId="77777777" w:rsidR="00812ECB" w:rsidRPr="00812ECB" w:rsidRDefault="00812ECB" w:rsidP="00812ECB">
            <w:pPr>
              <w:spacing w:after="240"/>
              <w:ind w:left="2160" w:hanging="720"/>
              <w:rPr>
                <w:szCs w:val="20"/>
              </w:rPr>
            </w:pPr>
            <w:r w:rsidRPr="00812ECB">
              <w:rPr>
                <w:szCs w:val="20"/>
              </w:rPr>
              <w:t>(ii)</w:t>
            </w:r>
            <w:r w:rsidRPr="00812ECB">
              <w:rPr>
                <w:szCs w:val="20"/>
              </w:rPr>
              <w:tab/>
              <w:t>For ESRs, the LSL may be positive;</w:t>
            </w:r>
          </w:p>
        </w:tc>
      </w:tr>
    </w:tbl>
    <w:p w14:paraId="4F6622E8"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The High Emergency Limit (HEL);</w:t>
      </w:r>
    </w:p>
    <w:p w14:paraId="1C55FCC5" w14:textId="77777777" w:rsidR="00812ECB" w:rsidRPr="00812ECB" w:rsidRDefault="00812ECB" w:rsidP="00812ECB">
      <w:pPr>
        <w:spacing w:after="240"/>
        <w:ind w:left="1440" w:hanging="720"/>
        <w:rPr>
          <w:szCs w:val="20"/>
        </w:rPr>
      </w:pPr>
      <w:r w:rsidRPr="00812ECB">
        <w:rPr>
          <w:szCs w:val="20"/>
        </w:rPr>
        <w:t>(f)</w:t>
      </w:r>
      <w:r w:rsidRPr="00812ECB">
        <w:rPr>
          <w:szCs w:val="20"/>
        </w:rPr>
        <w:tab/>
        <w:t>The Low Emergency Limit (LEL); and</w:t>
      </w:r>
    </w:p>
    <w:p w14:paraId="29CEC6EB"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FAC8208"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7CB1E56E" w14:textId="77777777" w:rsidR="00812ECB" w:rsidRPr="00812ECB" w:rsidRDefault="00812ECB" w:rsidP="00812ECB">
            <w:pPr>
              <w:spacing w:before="120" w:after="240"/>
              <w:rPr>
                <w:b/>
                <w:i/>
                <w:szCs w:val="20"/>
              </w:rPr>
            </w:pPr>
            <w:r w:rsidRPr="00812ECB">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4FBBB8C7"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capability in MW for each product and sub-type.</w:t>
            </w:r>
          </w:p>
        </w:tc>
      </w:tr>
    </w:tbl>
    <w:p w14:paraId="480561A5"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Regulation Up (Reg-Up);</w:t>
      </w:r>
    </w:p>
    <w:p w14:paraId="117FD0C9" w14:textId="77777777" w:rsidR="00812ECB" w:rsidRPr="00812ECB" w:rsidRDefault="00812ECB" w:rsidP="00812ECB">
      <w:pPr>
        <w:spacing w:after="240"/>
        <w:ind w:left="2160" w:hanging="720"/>
        <w:rPr>
          <w:szCs w:val="20"/>
        </w:rPr>
      </w:pPr>
      <w:r w:rsidRPr="00812ECB">
        <w:rPr>
          <w:szCs w:val="20"/>
        </w:rPr>
        <w:t>(ii)</w:t>
      </w:r>
      <w:r w:rsidRPr="00812ECB">
        <w:rPr>
          <w:szCs w:val="20"/>
        </w:rPr>
        <w:tab/>
        <w:t>Regulation Down (Reg-Down);</w:t>
      </w:r>
    </w:p>
    <w:p w14:paraId="6F795A53" w14:textId="77777777" w:rsidR="00812ECB" w:rsidRPr="00812ECB" w:rsidRDefault="00812ECB" w:rsidP="00812ECB">
      <w:pPr>
        <w:spacing w:after="240"/>
        <w:ind w:left="2160" w:hanging="720"/>
        <w:rPr>
          <w:szCs w:val="20"/>
        </w:rPr>
      </w:pPr>
      <w:r w:rsidRPr="00812ECB">
        <w:rPr>
          <w:szCs w:val="20"/>
        </w:rPr>
        <w:t>(iii)</w:t>
      </w:r>
      <w:r w:rsidRPr="00812ECB">
        <w:rPr>
          <w:szCs w:val="20"/>
        </w:rPr>
        <w:tab/>
        <w:t>RRS;</w:t>
      </w:r>
    </w:p>
    <w:p w14:paraId="1D8B21E8" w14:textId="77777777" w:rsidR="00812ECB" w:rsidRPr="00812ECB" w:rsidRDefault="00812ECB" w:rsidP="00812ECB">
      <w:pPr>
        <w:spacing w:after="240"/>
        <w:ind w:left="2160" w:hanging="720"/>
        <w:rPr>
          <w:szCs w:val="20"/>
        </w:rPr>
      </w:pPr>
      <w:r w:rsidRPr="00812ECB">
        <w:rPr>
          <w:szCs w:val="20"/>
        </w:rPr>
        <w:t>(iv)</w:t>
      </w:r>
      <w:r w:rsidRPr="00812ECB">
        <w:rPr>
          <w:szCs w:val="20"/>
        </w:rPr>
        <w:tab/>
        <w:t>ECRS; and</w:t>
      </w:r>
    </w:p>
    <w:p w14:paraId="7DA08F94"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C39880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3B119DA" w14:textId="77777777" w:rsidR="00812ECB" w:rsidRPr="00812ECB" w:rsidRDefault="00812ECB" w:rsidP="00812ECB">
            <w:pPr>
              <w:spacing w:before="120" w:after="240"/>
              <w:rPr>
                <w:szCs w:val="20"/>
              </w:rPr>
            </w:pPr>
            <w:r w:rsidRPr="00812ECB">
              <w:rPr>
                <w:b/>
                <w:i/>
                <w:szCs w:val="20"/>
              </w:rPr>
              <w:lastRenderedPageBreak/>
              <w:t>[NPRR1007, NPRR1014, and NPRR1029:  Delete items (i)-(v) above upon system implementation of the Real-Time Co-Optimization (RTC) project for NPRR1007; or upon system implementation for NPRR1014 or NPRR1029.]</w:t>
            </w:r>
          </w:p>
        </w:tc>
      </w:tr>
    </w:tbl>
    <w:p w14:paraId="16253BFC" w14:textId="77777777" w:rsidR="00812ECB" w:rsidRPr="00812ECB" w:rsidRDefault="00812ECB" w:rsidP="00812ECB">
      <w:pPr>
        <w:spacing w:before="240" w:after="240"/>
        <w:ind w:left="1440" w:hanging="720"/>
      </w:pPr>
      <w:r w:rsidRPr="00812ECB">
        <w:t>(h)</w:t>
      </w:r>
      <w:r w:rsidRPr="00812ECB">
        <w:tab/>
        <w:t>For ESRs:</w:t>
      </w:r>
    </w:p>
    <w:p w14:paraId="2D7ADD2F" w14:textId="77777777" w:rsidR="00812ECB" w:rsidRPr="00812ECB" w:rsidRDefault="00812ECB" w:rsidP="00812ECB">
      <w:pPr>
        <w:spacing w:after="240"/>
        <w:ind w:left="2160" w:hanging="720"/>
      </w:pPr>
      <w:r w:rsidRPr="00812ECB">
        <w:t>(i)</w:t>
      </w:r>
      <w:r w:rsidRPr="00812ECB">
        <w:tab/>
        <w:t>Minimum State of Charge (</w:t>
      </w:r>
      <w:proofErr w:type="spellStart"/>
      <w:r w:rsidRPr="00812ECB">
        <w:t>MinSOC</w:t>
      </w:r>
      <w:proofErr w:type="spellEnd"/>
      <w:r w:rsidRPr="00812ECB">
        <w:t>);</w:t>
      </w:r>
    </w:p>
    <w:p w14:paraId="5D84151C" w14:textId="77777777" w:rsidR="00812ECB" w:rsidRPr="00812ECB" w:rsidRDefault="00812ECB" w:rsidP="00812ECB">
      <w:pPr>
        <w:spacing w:after="240"/>
        <w:ind w:left="2160" w:hanging="720"/>
      </w:pPr>
      <w:r w:rsidRPr="00812ECB">
        <w:t>(ii)</w:t>
      </w:r>
      <w:r w:rsidRPr="00812ECB">
        <w:tab/>
        <w:t>Maximum State of Charge (</w:t>
      </w:r>
      <w:proofErr w:type="spellStart"/>
      <w:r w:rsidRPr="00812ECB">
        <w:t>MaxSOC</w:t>
      </w:r>
      <w:proofErr w:type="spellEnd"/>
      <w:r w:rsidRPr="00812ECB">
        <w:t>); and</w:t>
      </w:r>
    </w:p>
    <w:p w14:paraId="2F2AC67D" w14:textId="77777777" w:rsidR="00812ECB" w:rsidRPr="00812ECB" w:rsidRDefault="00812ECB" w:rsidP="00812ECB">
      <w:pPr>
        <w:spacing w:after="240"/>
        <w:ind w:left="2160" w:hanging="720"/>
      </w:pPr>
      <w:r w:rsidRPr="00812ECB">
        <w:t>(iii)</w:t>
      </w:r>
      <w:r w:rsidRPr="00812ECB">
        <w:tab/>
        <w:t>Hour Beginning Planned SOC.</w:t>
      </w:r>
    </w:p>
    <w:p w14:paraId="170D71CB" w14:textId="77777777" w:rsidR="00812ECB" w:rsidRPr="00812ECB" w:rsidRDefault="00812ECB" w:rsidP="00812ECB">
      <w:pPr>
        <w:spacing w:before="240" w:after="240"/>
        <w:ind w:left="720" w:hanging="720"/>
        <w:rPr>
          <w:iCs/>
          <w:szCs w:val="20"/>
        </w:rPr>
      </w:pPr>
      <w:r w:rsidRPr="00812ECB">
        <w:rPr>
          <w:iCs/>
          <w:szCs w:val="20"/>
        </w:rPr>
        <w:t>(6)</w:t>
      </w:r>
      <w:r w:rsidRPr="00812ECB">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9D33E0D" w14:textId="77777777" w:rsidR="00812ECB" w:rsidRPr="00812ECB" w:rsidRDefault="00812ECB" w:rsidP="00812ECB">
      <w:pPr>
        <w:spacing w:after="240"/>
        <w:ind w:left="1440" w:hanging="720"/>
        <w:rPr>
          <w:szCs w:val="20"/>
        </w:rPr>
      </w:pPr>
      <w:r w:rsidRPr="00812ECB">
        <w:rPr>
          <w:szCs w:val="20"/>
        </w:rPr>
        <w:t>(a)</w:t>
      </w:r>
      <w:r w:rsidRPr="00812ECB">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800799A" w14:textId="77777777" w:rsidR="00812ECB" w:rsidRPr="00812ECB" w:rsidRDefault="00812ECB" w:rsidP="00812ECB">
      <w:pPr>
        <w:spacing w:after="240"/>
        <w:ind w:left="1440" w:hanging="720"/>
        <w:rPr>
          <w:szCs w:val="20"/>
        </w:rPr>
      </w:pPr>
      <w:r w:rsidRPr="00812ECB">
        <w:rPr>
          <w:szCs w:val="20"/>
        </w:rPr>
        <w:t>(b)</w:t>
      </w:r>
      <w:r w:rsidRPr="00812ECB">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545CC9C" w14:textId="77777777" w:rsidR="00812ECB" w:rsidRPr="00812ECB" w:rsidRDefault="00812ECB" w:rsidP="00812ECB">
      <w:pPr>
        <w:spacing w:after="240"/>
        <w:ind w:left="1440" w:hanging="720"/>
        <w:rPr>
          <w:szCs w:val="20"/>
        </w:rPr>
      </w:pPr>
      <w:r w:rsidRPr="00812ECB">
        <w:rPr>
          <w:szCs w:val="20"/>
        </w:rPr>
        <w:t>(c)</w:t>
      </w:r>
      <w:r w:rsidRPr="00812ECB">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125F583"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1C730F8" w14:textId="77777777" w:rsidR="00812ECB" w:rsidRPr="00812ECB" w:rsidRDefault="00812ECB" w:rsidP="00812ECB">
            <w:pPr>
              <w:spacing w:before="120" w:after="240"/>
              <w:rPr>
                <w:b/>
                <w:i/>
                <w:szCs w:val="20"/>
              </w:rPr>
            </w:pPr>
            <w:r w:rsidRPr="00812ECB">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31AE920E" w14:textId="77777777" w:rsidR="00812ECB" w:rsidRPr="00812ECB" w:rsidRDefault="00812ECB" w:rsidP="00812ECB">
            <w:pPr>
              <w:spacing w:after="240"/>
              <w:ind w:left="1440" w:hanging="720"/>
              <w:rPr>
                <w:szCs w:val="20"/>
              </w:rPr>
            </w:pPr>
            <w:r w:rsidRPr="00812ECB">
              <w:rPr>
                <w:szCs w:val="20"/>
              </w:rPr>
              <w:t>(c)</w:t>
            </w:r>
            <w:r w:rsidRPr="00812ECB">
              <w:rPr>
                <w:szCs w:val="20"/>
              </w:rPr>
              <w:tab/>
              <w:t>ERCOT systems shall allow only one Combined Cycle Generation Resource in a Combined Cycle Train to offer Off-Line Non-Spin in the DAM or SCED.</w:t>
            </w:r>
          </w:p>
        </w:tc>
      </w:tr>
    </w:tbl>
    <w:p w14:paraId="78484E92"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8FB28C9"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658504F"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50D9D66"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accept COPs only from QSEs.</w:t>
      </w:r>
    </w:p>
    <w:p w14:paraId="165C1C76"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812ECB">
        <w:rPr>
          <w:iCs/>
          <w:szCs w:val="20"/>
        </w:rPr>
        <w:t>PhotoVoltaic</w:t>
      </w:r>
      <w:proofErr w:type="spellEnd"/>
      <w:r w:rsidRPr="00812ECB">
        <w:rPr>
          <w:iCs/>
          <w:szCs w:val="20"/>
        </w:rPr>
        <w:t xml:space="preserve"> Generation Resources (PVGRs) with the most recently updated Short-Term </w:t>
      </w:r>
      <w:proofErr w:type="spellStart"/>
      <w:r w:rsidRPr="00812ECB">
        <w:rPr>
          <w:iCs/>
          <w:szCs w:val="20"/>
        </w:rPr>
        <w:t>PhotoVoltaic</w:t>
      </w:r>
      <w:proofErr w:type="spellEnd"/>
      <w:r w:rsidRPr="00812ECB">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A9B754E"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66BC9C81" w14:textId="77777777" w:rsidR="00812ECB" w:rsidRPr="00812ECB" w:rsidRDefault="00812ECB" w:rsidP="00812ECB">
            <w:pPr>
              <w:spacing w:before="120" w:after="240"/>
              <w:rPr>
                <w:b/>
                <w:i/>
                <w:szCs w:val="20"/>
              </w:rPr>
            </w:pPr>
            <w:r w:rsidRPr="00812ECB">
              <w:rPr>
                <w:b/>
                <w:i/>
                <w:szCs w:val="20"/>
              </w:rPr>
              <w:t>[NPRR1029:  Replace paragraph (8) above with the following upon system implementation:]</w:t>
            </w:r>
          </w:p>
          <w:p w14:paraId="6CCCDF32"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 xml:space="preserve">For the first 168 hours of the COP, ERCOT will update the HSL values for Wind-powered Generation Resources (WGRs) with the most recently updated Short-Term </w:t>
            </w:r>
            <w:r w:rsidRPr="00812ECB">
              <w:rPr>
                <w:iCs/>
                <w:szCs w:val="20"/>
              </w:rPr>
              <w:lastRenderedPageBreak/>
              <w:t xml:space="preserve">Wind Power Forecast (STWPF), and the HSL values for </w:t>
            </w:r>
            <w:proofErr w:type="spellStart"/>
            <w:r w:rsidRPr="00812ECB">
              <w:rPr>
                <w:iCs/>
                <w:szCs w:val="20"/>
              </w:rPr>
              <w:t>PhotoVoltaic</w:t>
            </w:r>
            <w:proofErr w:type="spellEnd"/>
            <w:r w:rsidRPr="00812ECB">
              <w:rPr>
                <w:iCs/>
                <w:szCs w:val="20"/>
              </w:rPr>
              <w:t xml:space="preserve"> Generation Resources (PVGRs) with the most recently updated Short-Term </w:t>
            </w:r>
            <w:proofErr w:type="spellStart"/>
            <w:r w:rsidRPr="00812ECB">
              <w:rPr>
                <w:iCs/>
                <w:szCs w:val="20"/>
              </w:rPr>
              <w:t>PhotoVoltaic</w:t>
            </w:r>
            <w:proofErr w:type="spellEnd"/>
            <w:r w:rsidRPr="00812ECB">
              <w:rPr>
                <w:iCs/>
                <w:szCs w:val="20"/>
              </w:rPr>
              <w:t xml:space="preserve"> Power Forecast (STPPF).  </w:t>
            </w:r>
            <w:r w:rsidRPr="00812ECB">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812ECB">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812ECB">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08EFF9CC" w14:textId="77777777" w:rsidR="00812ECB" w:rsidRPr="00812ECB" w:rsidRDefault="00812ECB" w:rsidP="00812ECB">
      <w:pPr>
        <w:spacing w:before="240" w:after="240"/>
        <w:ind w:left="720" w:hanging="720"/>
        <w:rPr>
          <w:iCs/>
          <w:szCs w:val="20"/>
        </w:rPr>
      </w:pPr>
      <w:r w:rsidRPr="00812ECB">
        <w:rPr>
          <w:iCs/>
          <w:szCs w:val="20"/>
        </w:rPr>
        <w:lastRenderedPageBreak/>
        <w:t>(9)</w:t>
      </w:r>
      <w:r w:rsidRPr="00812ECB">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812ECB">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812ECB">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94EAD05" w14:textId="77777777" w:rsidR="00812ECB" w:rsidRPr="00812ECB" w:rsidRDefault="00812ECB" w:rsidP="00812ECB">
      <w:pPr>
        <w:spacing w:after="240"/>
        <w:ind w:left="720" w:hanging="720"/>
        <w:rPr>
          <w:iCs/>
          <w:szCs w:val="20"/>
        </w:rPr>
      </w:pPr>
      <w:r w:rsidRPr="00812ECB">
        <w:rPr>
          <w:iCs/>
          <w:szCs w:val="20"/>
        </w:rPr>
        <w:t>(10)</w:t>
      </w:r>
      <w:r w:rsidRPr="00812ECB">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A509592" w14:textId="77777777" w:rsidR="00812ECB" w:rsidRPr="00812ECB" w:rsidRDefault="00812ECB" w:rsidP="00812ECB">
      <w:pPr>
        <w:spacing w:after="240"/>
        <w:ind w:left="720" w:hanging="720"/>
        <w:rPr>
          <w:iCs/>
          <w:szCs w:val="20"/>
        </w:rPr>
      </w:pPr>
      <w:r w:rsidRPr="00812ECB">
        <w:rPr>
          <w:iCs/>
          <w:szCs w:val="20"/>
        </w:rPr>
        <w:t>(11)</w:t>
      </w:r>
      <w:r w:rsidRPr="00812ECB">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086EC83" w14:textId="77777777" w:rsidR="00812ECB" w:rsidRPr="00812ECB" w:rsidRDefault="00812ECB" w:rsidP="00812ECB">
      <w:pPr>
        <w:spacing w:after="240"/>
        <w:ind w:left="720" w:hanging="720"/>
        <w:rPr>
          <w:iCs/>
          <w:szCs w:val="20"/>
        </w:rPr>
      </w:pPr>
      <w:r w:rsidRPr="00812ECB">
        <w:rPr>
          <w:iCs/>
          <w:szCs w:val="20"/>
        </w:rPr>
        <w:t>(12)</w:t>
      </w:r>
      <w:r w:rsidRPr="00812ECB">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812ECB">
        <w:rPr>
          <w:szCs w:val="20"/>
        </w:rPr>
        <w:t xml:space="preserve"> that </w:t>
      </w:r>
      <w:r w:rsidRPr="00812ECB">
        <w:rPr>
          <w:iCs/>
          <w:szCs w:val="20"/>
        </w:rPr>
        <w:t xml:space="preserve">has been contracted by ERCOT under Section 3.14.1 or under </w:t>
      </w:r>
      <w:r w:rsidRPr="00812ECB">
        <w:rPr>
          <w:iCs/>
          <w:szCs w:val="20"/>
        </w:rPr>
        <w:lastRenderedPageBreak/>
        <w:t xml:space="preserve">paragraph (4) of Section 6.5.1.1, the QSE shall change its Resource Status to </w:t>
      </w:r>
      <w:r w:rsidRPr="00812ECB">
        <w:rPr>
          <w:szCs w:val="20"/>
        </w:rPr>
        <w:t xml:space="preserve">ONRUC.  Otherwise, the QSE shall change its Resource Status to </w:t>
      </w:r>
      <w:r w:rsidRPr="00812ECB">
        <w:rPr>
          <w:iCs/>
          <w:szCs w:val="20"/>
        </w:rPr>
        <w:t>ONEMR.</w:t>
      </w:r>
    </w:p>
    <w:p w14:paraId="332C3BB3" w14:textId="77777777" w:rsidR="00812ECB" w:rsidRPr="00812ECB" w:rsidRDefault="00812ECB" w:rsidP="00812ECB">
      <w:pPr>
        <w:spacing w:after="240"/>
        <w:ind w:left="720" w:hanging="720"/>
        <w:rPr>
          <w:iCs/>
          <w:szCs w:val="20"/>
        </w:rPr>
      </w:pPr>
      <w:r w:rsidRPr="00812ECB">
        <w:rPr>
          <w:iCs/>
          <w:szCs w:val="20"/>
        </w:rPr>
        <w:t xml:space="preserve">(13)     A QSE representing a Resource may use the Resource Status code of ONEMR for a        Resource that is: </w:t>
      </w:r>
    </w:p>
    <w:p w14:paraId="42FB2143"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On-Line, but for equipment problems it must be held at its current output level until repair and/or replacement of equipment can be accomplished; or</w:t>
      </w:r>
    </w:p>
    <w:p w14:paraId="3737DC02"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 xml:space="preserve">A hydro unit. </w:t>
      </w:r>
    </w:p>
    <w:p w14:paraId="75001C4E" w14:textId="77777777" w:rsidR="00812ECB" w:rsidRPr="00812ECB" w:rsidRDefault="00812ECB" w:rsidP="00812ECB">
      <w:pPr>
        <w:spacing w:after="240"/>
        <w:ind w:left="720" w:hanging="720"/>
        <w:rPr>
          <w:iCs/>
          <w:szCs w:val="20"/>
        </w:rPr>
      </w:pPr>
      <w:r w:rsidRPr="00812ECB">
        <w:rPr>
          <w:iCs/>
          <w:szCs w:val="20"/>
        </w:rPr>
        <w:t>(14)</w:t>
      </w:r>
      <w:r w:rsidRPr="00812ECB">
        <w:rPr>
          <w:iCs/>
          <w:szCs w:val="20"/>
        </w:rPr>
        <w:tab/>
        <w:t>A QSE operating a Resource with a Resource Status code of ONEMR may set the HSL and LSL of the unit to be equal to ensure that SCED does not send Base Points that would move the unit.</w:t>
      </w:r>
    </w:p>
    <w:p w14:paraId="204AC58A" w14:textId="77777777" w:rsidR="00812ECB" w:rsidRPr="00812ECB" w:rsidRDefault="00812ECB" w:rsidP="00812ECB">
      <w:pPr>
        <w:spacing w:after="240"/>
        <w:ind w:left="720" w:hanging="720"/>
        <w:rPr>
          <w:iCs/>
          <w:szCs w:val="20"/>
        </w:rPr>
      </w:pPr>
      <w:r w:rsidRPr="00812ECB">
        <w:rPr>
          <w:iCs/>
          <w:szCs w:val="20"/>
        </w:rPr>
        <w:t>(15)</w:t>
      </w:r>
      <w:r w:rsidRPr="00812ECB">
        <w:rPr>
          <w:iCs/>
          <w:szCs w:val="20"/>
        </w:rPr>
        <w:tab/>
        <w:t>A QSE representing a Resource may use the Resource Status code of EMRSWGR only for an SWGR.</w:t>
      </w:r>
    </w:p>
    <w:p w14:paraId="6F88F381" w14:textId="77777777" w:rsidR="00812ECB" w:rsidRPr="00812ECB" w:rsidRDefault="00812ECB" w:rsidP="00812ECB">
      <w:pPr>
        <w:spacing w:after="240"/>
        <w:ind w:left="720" w:hanging="720"/>
        <w:rPr>
          <w:iCs/>
          <w:szCs w:val="20"/>
        </w:rPr>
      </w:pPr>
      <w:r w:rsidRPr="00812ECB">
        <w:rPr>
          <w:iCs/>
          <w:szCs w:val="20"/>
        </w:rPr>
        <w:t>(16)</w:t>
      </w:r>
      <w:r w:rsidRPr="00812ECB">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6F915AE5"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73F29ACA" w14:textId="77777777" w:rsidR="00812ECB" w:rsidRPr="00812ECB" w:rsidRDefault="00812ECB" w:rsidP="00812ECB">
            <w:pPr>
              <w:spacing w:before="120" w:after="240"/>
              <w:rPr>
                <w:b/>
                <w:i/>
              </w:rPr>
            </w:pPr>
            <w:r w:rsidRPr="00812ECB">
              <w:rPr>
                <w:b/>
                <w:i/>
              </w:rPr>
              <w:t>[NPRR1029:  Insert paragraph (17) below upon system implementation and renumber accordingly:]</w:t>
            </w:r>
          </w:p>
          <w:p w14:paraId="3D292C32" w14:textId="77777777" w:rsidR="00812ECB" w:rsidRPr="00812ECB" w:rsidRDefault="00812ECB" w:rsidP="00812ECB">
            <w:pPr>
              <w:autoSpaceDE w:val="0"/>
              <w:autoSpaceDN w:val="0"/>
              <w:spacing w:after="240"/>
              <w:ind w:left="720" w:hanging="720"/>
            </w:pPr>
            <w:r w:rsidRPr="00812ECB">
              <w:t>(17)</w:t>
            </w:r>
            <w:r w:rsidRPr="00812ECB">
              <w:tab/>
              <w:t xml:space="preserve">A QSE representing a DC-Coupled Resource shall not submit an HSL </w:t>
            </w:r>
            <w:r w:rsidRPr="00812ECB">
              <w:rPr>
                <w:color w:val="000000"/>
              </w:rPr>
              <w:t>that exceeds the inverter rating or the sum of the nameplate ratings of the generation component(s) of the Resource.</w:t>
            </w:r>
          </w:p>
        </w:tc>
      </w:tr>
    </w:tbl>
    <w:p w14:paraId="3658F023" w14:textId="77777777" w:rsidR="00812ECB" w:rsidRPr="00812ECB" w:rsidRDefault="00812ECB" w:rsidP="00812ECB">
      <w:pPr>
        <w:spacing w:before="240" w:after="240"/>
        <w:ind w:left="720" w:hanging="720"/>
      </w:pPr>
      <w:r w:rsidRPr="00812ECB">
        <w:rPr>
          <w:iCs/>
        </w:rPr>
        <w:t>(17)</w:t>
      </w:r>
      <w:r w:rsidRPr="00812ECB">
        <w:rPr>
          <w:iCs/>
        </w:rPr>
        <w:tab/>
      </w:r>
      <w:r w:rsidRPr="00812ECB">
        <w:t>A QSE representing an ESR shall ensure that COP values for a given hour follow the following rules:</w:t>
      </w:r>
    </w:p>
    <w:p w14:paraId="0D014CC1" w14:textId="77777777" w:rsidR="00812ECB" w:rsidRPr="00812ECB" w:rsidRDefault="00812ECB" w:rsidP="00812ECB">
      <w:pPr>
        <w:spacing w:after="240"/>
        <w:ind w:left="1440" w:hanging="720"/>
      </w:pPr>
      <w:r w:rsidRPr="00812ECB">
        <w:t>(a)</w:t>
      </w:r>
      <w:r w:rsidRPr="00812ECB">
        <w:tab/>
      </w:r>
      <w:proofErr w:type="spellStart"/>
      <w:r w:rsidRPr="00812ECB">
        <w:t>MinSOC</w:t>
      </w:r>
      <w:proofErr w:type="spellEnd"/>
      <w:r w:rsidRPr="00812ECB">
        <w:t xml:space="preserve"> is greater than or equal to the nameplate minimum MWh operating SOC limit;</w:t>
      </w:r>
    </w:p>
    <w:p w14:paraId="05EA3A05" w14:textId="77777777" w:rsidR="00812ECB" w:rsidRPr="00812ECB" w:rsidRDefault="00812ECB" w:rsidP="00812ECB">
      <w:pPr>
        <w:spacing w:after="240"/>
        <w:ind w:left="1440" w:hanging="720"/>
      </w:pPr>
      <w:r w:rsidRPr="00812ECB">
        <w:t>(b)</w:t>
      </w:r>
      <w:r w:rsidRPr="00812ECB">
        <w:tab/>
      </w:r>
      <w:proofErr w:type="spellStart"/>
      <w:r w:rsidRPr="00812ECB">
        <w:t>MaxSOC</w:t>
      </w:r>
      <w:proofErr w:type="spellEnd"/>
      <w:r w:rsidRPr="00812ECB">
        <w:t xml:space="preserve"> is less than or equal to the nameplate maximum MWh operating SOC limit; and</w:t>
      </w:r>
    </w:p>
    <w:p w14:paraId="05C0843F" w14:textId="77777777" w:rsidR="00812ECB" w:rsidRPr="00812ECB" w:rsidRDefault="00812ECB" w:rsidP="00812ECB">
      <w:pPr>
        <w:spacing w:after="240"/>
        <w:ind w:left="1440" w:hanging="720"/>
      </w:pPr>
      <w:r w:rsidRPr="00812ECB">
        <w:t>(c)</w:t>
      </w:r>
      <w:r w:rsidRPr="00812ECB">
        <w:tab/>
        <w:t xml:space="preserve">Hour Beginning Planned SOC is a value between the corresponding COP values of </w:t>
      </w:r>
      <w:proofErr w:type="spellStart"/>
      <w:r w:rsidRPr="00812ECB">
        <w:t>MinSOC</w:t>
      </w:r>
      <w:proofErr w:type="spellEnd"/>
      <w:r w:rsidRPr="00812ECB">
        <w:t xml:space="preserve"> and </w:t>
      </w:r>
      <w:proofErr w:type="spellStart"/>
      <w:r w:rsidRPr="00812ECB">
        <w:t>MaxSOC</w:t>
      </w:r>
      <w:proofErr w:type="spellEnd"/>
      <w:r w:rsidRPr="00812ECB">
        <w:t>.</w:t>
      </w:r>
    </w:p>
    <w:p w14:paraId="459E21BA" w14:textId="77777777" w:rsidR="00812ECB" w:rsidRPr="00812ECB" w:rsidRDefault="00812ECB" w:rsidP="00812ECB">
      <w:pPr>
        <w:keepNext/>
        <w:tabs>
          <w:tab w:val="left" w:pos="1080"/>
        </w:tabs>
        <w:spacing w:before="240" w:after="240"/>
        <w:ind w:left="1080" w:hanging="1080"/>
        <w:outlineLvl w:val="2"/>
        <w:rPr>
          <w:b/>
          <w:bCs/>
          <w:i/>
        </w:rPr>
      </w:pPr>
      <w:r w:rsidRPr="00812ECB">
        <w:rPr>
          <w:b/>
          <w:bCs/>
          <w:i/>
        </w:rPr>
        <w:t>4.2.4</w:t>
      </w:r>
      <w:r w:rsidRPr="00812ECB">
        <w:rPr>
          <w:b/>
          <w:bCs/>
          <w:i/>
        </w:rPr>
        <w:tab/>
        <w:t>Posting Secure Forecasted ERCOT System Conditions</w:t>
      </w:r>
      <w:bookmarkEnd w:id="178"/>
    </w:p>
    <w:p w14:paraId="5E80C94A" w14:textId="77777777" w:rsidR="00812ECB" w:rsidRPr="00812ECB" w:rsidRDefault="00812ECB" w:rsidP="00812ECB">
      <w:pPr>
        <w:spacing w:after="240"/>
        <w:ind w:left="720" w:hanging="720"/>
        <w:rPr>
          <w:iCs/>
        </w:rPr>
      </w:pPr>
      <w:r w:rsidRPr="00812ECB">
        <w:rPr>
          <w:iCs/>
        </w:rPr>
        <w:t>(1)</w:t>
      </w:r>
      <w:r w:rsidRPr="00812ECB">
        <w:rPr>
          <w:iCs/>
        </w:rPr>
        <w:tab/>
        <w:t>No later than 0600 in the Day-Ahead, ERCOT shall post on the MIS Secure Area, and make available for download, the following information for the Operating Day:</w:t>
      </w:r>
    </w:p>
    <w:p w14:paraId="0DB70B3B" w14:textId="77777777" w:rsidR="00812ECB" w:rsidRPr="00812ECB" w:rsidRDefault="00812ECB" w:rsidP="00812ECB">
      <w:pPr>
        <w:spacing w:after="240"/>
        <w:ind w:left="1440" w:hanging="720"/>
      </w:pPr>
      <w:r w:rsidRPr="00812ECB">
        <w:lastRenderedPageBreak/>
        <w:t>(a)</w:t>
      </w:r>
      <w:r w:rsidRPr="00812ECB">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Responsibilities; </w:t>
      </w:r>
    </w:p>
    <w:p w14:paraId="423686C3" w14:textId="77777777" w:rsidR="00812ECB" w:rsidRPr="00812ECB" w:rsidRDefault="00812ECB" w:rsidP="00812ECB">
      <w:pPr>
        <w:spacing w:after="240"/>
        <w:ind w:left="1440" w:hanging="720"/>
      </w:pPr>
      <w:r w:rsidRPr="00812ECB">
        <w:t>(b)</w:t>
      </w:r>
      <w:r w:rsidRPr="00812ECB">
        <w:tab/>
        <w:t>For each update of the Network Operations Model, differences between the posted Redacted Network Operations Model and the previous Redacted Network Operations Model as described in paragraph (4) of Section 3.10.4;</w:t>
      </w:r>
    </w:p>
    <w:p w14:paraId="40DCC6C0" w14:textId="77777777" w:rsidR="00812ECB" w:rsidRPr="00812ECB" w:rsidRDefault="00812ECB" w:rsidP="00812ECB">
      <w:pPr>
        <w:spacing w:after="240"/>
        <w:ind w:left="1440" w:hanging="720"/>
      </w:pPr>
      <w:r w:rsidRPr="00812ECB">
        <w:t>(c)</w:t>
      </w:r>
      <w:r w:rsidRPr="00812ECB">
        <w:tab/>
        <w:t xml:space="preserve">Load Profiles for non-Interval Data Recorder (IDR) metered Customers; </w:t>
      </w:r>
    </w:p>
    <w:p w14:paraId="70C17A68" w14:textId="77777777" w:rsidR="00812ECB" w:rsidRPr="00812ECB" w:rsidRDefault="00812ECB" w:rsidP="00812ECB">
      <w:pPr>
        <w:spacing w:after="240"/>
        <w:ind w:left="1440" w:hanging="720"/>
      </w:pPr>
      <w:r w:rsidRPr="00812ECB">
        <w:t>(d)</w:t>
      </w:r>
      <w:r w:rsidRPr="00812ECB">
        <w:tab/>
        <w:t>Distribution Loss Factors (DLFs) and forecasted ERCOT-wide Transmission Loss Factors (TLFs), as described in Section 13.3, Distribution Losses, and Section 13.2, Transmission Losses, for each Settlement Interval of the Operating Day;</w:t>
      </w:r>
    </w:p>
    <w:p w14:paraId="4981CCA2" w14:textId="77777777" w:rsidR="00812ECB" w:rsidRPr="00812ECB" w:rsidRDefault="00812ECB" w:rsidP="00812ECB">
      <w:pPr>
        <w:spacing w:after="240"/>
        <w:ind w:left="1440" w:hanging="720"/>
      </w:pPr>
      <w:r w:rsidRPr="00812ECB">
        <w:t>(e)</w:t>
      </w:r>
      <w:r w:rsidRPr="00812ECB">
        <w:tab/>
        <w:t>A current list of Electrically Similar Settlement Points produced from the 0600 Day-Ahead Market (DAM) study that support that creation of Power System Simulator for Engineering (PSS/E) files;</w:t>
      </w:r>
    </w:p>
    <w:p w14:paraId="13944F93" w14:textId="77777777" w:rsidR="00812ECB" w:rsidRPr="00812ECB" w:rsidRDefault="00812ECB" w:rsidP="00812ECB">
      <w:pPr>
        <w:spacing w:after="240"/>
        <w:ind w:left="1440" w:hanging="720"/>
      </w:pPr>
      <w:r w:rsidRPr="00812ECB">
        <w:t>(f)</w:t>
      </w:r>
      <w:r w:rsidRPr="00812ECB">
        <w:tab/>
        <w:t>A daily version of the Network Operations Model in a PSS/E format that has been exported from the Market Management System prior to 0600 representing the next Operating Day in hourly files, inclusive of:</w:t>
      </w:r>
    </w:p>
    <w:p w14:paraId="3BBD8362" w14:textId="77777777" w:rsidR="00812ECB" w:rsidRPr="00812ECB" w:rsidRDefault="00812ECB" w:rsidP="00812ECB">
      <w:pPr>
        <w:spacing w:after="240"/>
        <w:ind w:left="2160" w:hanging="720"/>
      </w:pPr>
      <w:r w:rsidRPr="00812ECB">
        <w:t>(i)</w:t>
      </w:r>
      <w:r w:rsidRPr="00812ECB">
        <w:tab/>
        <w:t xml:space="preserve">Outages from the Outage Scheduler implemented in the hourly PSS/E files; </w:t>
      </w:r>
    </w:p>
    <w:p w14:paraId="70661D4A" w14:textId="77777777" w:rsidR="00812ECB" w:rsidRPr="00812ECB" w:rsidRDefault="00812ECB" w:rsidP="00812ECB">
      <w:pPr>
        <w:spacing w:after="240"/>
        <w:ind w:left="2160" w:hanging="720"/>
      </w:pPr>
      <w:r w:rsidRPr="00812ECB">
        <w:t>(ii)</w:t>
      </w:r>
      <w:r w:rsidRPr="00812ECB">
        <w:tab/>
        <w:t>All bus shunt MW and MVAr set to zero;</w:t>
      </w:r>
    </w:p>
    <w:p w14:paraId="187EA628" w14:textId="77777777" w:rsidR="00812ECB" w:rsidRPr="00812ECB" w:rsidRDefault="00812ECB" w:rsidP="00812ECB">
      <w:pPr>
        <w:spacing w:after="240"/>
        <w:ind w:left="2160" w:hanging="720"/>
      </w:pPr>
      <w:r w:rsidRPr="00812ECB">
        <w:t>(iii)</w:t>
      </w:r>
      <w:r w:rsidRPr="00812ECB">
        <w:tab/>
        <w:t>All Load MW and MVAr set to zero;</w:t>
      </w:r>
    </w:p>
    <w:p w14:paraId="4DB91330" w14:textId="77777777" w:rsidR="00812ECB" w:rsidRPr="00812ECB" w:rsidRDefault="00812ECB" w:rsidP="00812ECB">
      <w:pPr>
        <w:spacing w:after="240"/>
        <w:ind w:left="2160" w:hanging="720"/>
      </w:pPr>
      <w:r w:rsidRPr="00812ECB">
        <w:t>(iv)</w:t>
      </w:r>
      <w:r w:rsidRPr="00812ECB">
        <w:tab/>
        <w:t>All generation MW and MVAr set to zero; and</w:t>
      </w:r>
    </w:p>
    <w:p w14:paraId="5021FD4A" w14:textId="77777777" w:rsidR="00812ECB" w:rsidRPr="00812ECB" w:rsidRDefault="00812ECB" w:rsidP="00812ECB">
      <w:pPr>
        <w:spacing w:after="240"/>
        <w:ind w:left="2160" w:hanging="720"/>
      </w:pPr>
      <w:r w:rsidRPr="00812ECB">
        <w:t>(v)</w:t>
      </w:r>
      <w:r w:rsidRPr="00812ECB">
        <w:tab/>
        <w:t>Slack bus used in the DAM shall be represented at the same bus in each case; and</w:t>
      </w:r>
    </w:p>
    <w:p w14:paraId="42FEEC74" w14:textId="77777777" w:rsidR="00812ECB" w:rsidRPr="00812ECB" w:rsidRDefault="00812ECB" w:rsidP="00812ECB">
      <w:pPr>
        <w:spacing w:after="240"/>
        <w:ind w:left="1440" w:hanging="720"/>
      </w:pPr>
      <w:r w:rsidRPr="00812ECB">
        <w:t>(g)</w:t>
      </w:r>
      <w:r w:rsidRPr="00812ECB">
        <w:tab/>
        <w:t>A daily version of supporting files for the PSS/E files supporting the Network Operations Model that has been exported from the Market Management System prior to 0600, inclusive of:</w:t>
      </w:r>
    </w:p>
    <w:p w14:paraId="48C1FF8C" w14:textId="77777777" w:rsidR="00812ECB" w:rsidRPr="00812ECB" w:rsidRDefault="00812ECB" w:rsidP="00812ECB">
      <w:pPr>
        <w:spacing w:after="240"/>
        <w:ind w:left="2160" w:hanging="720"/>
      </w:pPr>
      <w:r w:rsidRPr="00812ECB">
        <w:t>(i)</w:t>
      </w:r>
      <w:r w:rsidRPr="00812ECB">
        <w:tab/>
        <w:t>Contingency definition corresponding to each hourly PSS/E file;</w:t>
      </w:r>
    </w:p>
    <w:p w14:paraId="55757CCB" w14:textId="77777777" w:rsidR="00812ECB" w:rsidRPr="00812ECB" w:rsidRDefault="00812ECB" w:rsidP="00812ECB">
      <w:pPr>
        <w:spacing w:after="240"/>
        <w:ind w:left="2160" w:hanging="720"/>
      </w:pPr>
      <w:r w:rsidRPr="00812ECB">
        <w:t>(ii)</w:t>
      </w:r>
      <w:r w:rsidRPr="00812ECB">
        <w:tab/>
        <w:t xml:space="preserve">Generator mapping data corresponding to each hourly PSS/E file; </w:t>
      </w:r>
    </w:p>
    <w:p w14:paraId="174156E8" w14:textId="77777777" w:rsidR="00812ECB" w:rsidRPr="00812ECB" w:rsidRDefault="00812ECB" w:rsidP="00812ECB">
      <w:pPr>
        <w:spacing w:after="240"/>
        <w:ind w:left="2160" w:hanging="720"/>
      </w:pPr>
      <w:r w:rsidRPr="00812ECB">
        <w:t>(iii)</w:t>
      </w:r>
      <w:r w:rsidRPr="00812ECB">
        <w:tab/>
        <w:t xml:space="preserve">Mapping of all Resource Nodes and DC Tie Load Zone to the hourly PSS/E file including Private Use Network Settlement Points.  This file of hourly data will also include the base case energization status of Resource </w:t>
      </w:r>
      <w:r w:rsidRPr="00812ECB">
        <w:lastRenderedPageBreak/>
        <w:t>Node and DC Tie Load Zone reflecting Settlement Points available for DAM clearing process;</w:t>
      </w:r>
    </w:p>
    <w:p w14:paraId="40AFCFFB" w14:textId="77777777" w:rsidR="00812ECB" w:rsidRPr="00812ECB" w:rsidRDefault="00812ECB" w:rsidP="00812ECB">
      <w:pPr>
        <w:spacing w:after="240"/>
        <w:ind w:left="2160" w:hanging="720"/>
      </w:pPr>
      <w:r w:rsidRPr="00812ECB">
        <w:t>(iv)</w:t>
      </w:r>
      <w:r w:rsidRPr="00812ECB">
        <w:tab/>
        <w:t xml:space="preserve">Load mapping data corresponding to each hourly PSS/E case necessary to model all Load Zone energy transactions in the DAM; </w:t>
      </w:r>
    </w:p>
    <w:p w14:paraId="33CAB7E3" w14:textId="77777777" w:rsidR="00812ECB" w:rsidRPr="00812ECB" w:rsidRDefault="00812ECB" w:rsidP="00812ECB">
      <w:pPr>
        <w:spacing w:after="240"/>
        <w:ind w:left="2160" w:hanging="720"/>
      </w:pPr>
      <w:r w:rsidRPr="00812ECB">
        <w:t>(v)</w:t>
      </w:r>
      <w:r w:rsidRPr="00812ECB">
        <w:tab/>
        <w:t>Transmission line mapping data corresponding to each hourly PSS/E files;</w:t>
      </w:r>
    </w:p>
    <w:p w14:paraId="02FD41EE" w14:textId="77777777" w:rsidR="00812ECB" w:rsidRPr="00812ECB" w:rsidRDefault="00812ECB" w:rsidP="00812ECB">
      <w:pPr>
        <w:spacing w:after="240"/>
        <w:ind w:left="2160" w:hanging="720"/>
      </w:pPr>
      <w:r w:rsidRPr="00812ECB">
        <w:t>(vi)</w:t>
      </w:r>
      <w:r w:rsidRPr="00812ECB">
        <w:tab/>
        <w:t>Transformer mapping data corresponding to each hourly PSS/E files;</w:t>
      </w:r>
      <w:del w:id="209" w:author="ERCOT" w:date="2022-06-24T09:23:00Z">
        <w:r w:rsidRPr="00812ECB" w:rsidDel="00A53D39">
          <w:delText xml:space="preserve"> and</w:delText>
        </w:r>
      </w:del>
      <w:r w:rsidRPr="00812ECB">
        <w:t xml:space="preserve"> </w:t>
      </w:r>
    </w:p>
    <w:p w14:paraId="48D6FF5B" w14:textId="77777777" w:rsidR="00812ECB" w:rsidRPr="00812ECB" w:rsidRDefault="00812ECB" w:rsidP="00812ECB">
      <w:pPr>
        <w:spacing w:after="240"/>
        <w:ind w:left="2160" w:hanging="720"/>
      </w:pPr>
      <w:r w:rsidRPr="00812ECB">
        <w:t>(vii)</w:t>
      </w:r>
      <w:r w:rsidRPr="00812ECB">
        <w:tab/>
        <w:t>Hub mapping data corresponding to each hourly PSS/E case necessary to model all Hub energy transactions in the DAM</w:t>
      </w:r>
      <w:ins w:id="210" w:author="ERCOT" w:date="2022-06-24T09:23:00Z">
        <w:r w:rsidRPr="00812ECB">
          <w:t>;</w:t>
        </w:r>
      </w:ins>
      <w:del w:id="211" w:author="ERCOT" w:date="2022-06-24T09:23:00Z">
        <w:r w:rsidRPr="00812ECB" w:rsidDel="00A53D39">
          <w:delText>.</w:delText>
        </w:r>
      </w:del>
      <w:ins w:id="212" w:author="ERCOT" w:date="2022-06-24T09:23:00Z">
        <w:r w:rsidRPr="00812ECB">
          <w:t xml:space="preserve"> and</w:t>
        </w:r>
      </w:ins>
    </w:p>
    <w:p w14:paraId="7B0F333A" w14:textId="77777777" w:rsidR="00812ECB" w:rsidRPr="00812ECB" w:rsidRDefault="00812ECB" w:rsidP="00812ECB">
      <w:pPr>
        <w:spacing w:after="240"/>
        <w:ind w:left="2160" w:hanging="720"/>
        <w:rPr>
          <w:ins w:id="213" w:author="ERCOT" w:date="2022-06-24T09:23:00Z"/>
          <w:u w:val="single"/>
        </w:rPr>
      </w:pPr>
      <w:bookmarkStart w:id="214" w:name="_Toc68165028"/>
      <w:ins w:id="215" w:author="ERCOT" w:date="2022-06-24T09:23:00Z">
        <w:r w:rsidRPr="00812ECB">
          <w:t>(viii)</w:t>
        </w:r>
        <w:r w:rsidRPr="00812ECB">
          <w:tab/>
          <w:t>Controllable Load Resource</w:t>
        </w:r>
      </w:ins>
      <w:ins w:id="216" w:author="ERCOT" w:date="2022-06-24T09:24:00Z">
        <w:r w:rsidRPr="00812ECB">
          <w:t xml:space="preserve"> (CLR)</w:t>
        </w:r>
      </w:ins>
      <w:ins w:id="217" w:author="ERCOT" w:date="2022-06-24T09:23:00Z">
        <w:r w:rsidRPr="00812ECB">
          <w:t xml:space="preserve"> mapping data corresponding to each hourly PSS/E file. </w:t>
        </w:r>
      </w:ins>
    </w:p>
    <w:p w14:paraId="112D41DE" w14:textId="77777777" w:rsidR="00812ECB" w:rsidRPr="00812ECB" w:rsidRDefault="00812ECB" w:rsidP="00812ECB">
      <w:pPr>
        <w:keepNext/>
        <w:widowControl w:val="0"/>
        <w:tabs>
          <w:tab w:val="left" w:pos="1260"/>
        </w:tabs>
        <w:spacing w:before="480" w:after="240"/>
        <w:ind w:left="1267" w:hanging="1267"/>
        <w:outlineLvl w:val="3"/>
        <w:rPr>
          <w:b/>
          <w:bCs/>
          <w:snapToGrid w:val="0"/>
        </w:rPr>
      </w:pPr>
      <w:commentRangeStart w:id="218"/>
      <w:r w:rsidRPr="00812ECB">
        <w:rPr>
          <w:b/>
          <w:bCs/>
          <w:snapToGrid w:val="0"/>
        </w:rPr>
        <w:t>4.4.7.2</w:t>
      </w:r>
      <w:commentRangeEnd w:id="218"/>
      <w:r w:rsidR="007B0853">
        <w:rPr>
          <w:rStyle w:val="CommentReference"/>
        </w:rPr>
        <w:commentReference w:id="218"/>
      </w:r>
      <w:r w:rsidRPr="00812ECB">
        <w:rPr>
          <w:b/>
          <w:bCs/>
          <w:snapToGrid w:val="0"/>
        </w:rPr>
        <w:tab/>
        <w:t>Ancillary Service Offers</w:t>
      </w:r>
      <w:bookmarkEnd w:id="214"/>
    </w:p>
    <w:p w14:paraId="104496A0" w14:textId="77777777" w:rsidR="00812ECB" w:rsidRPr="00812ECB" w:rsidRDefault="00812ECB" w:rsidP="00812ECB">
      <w:pPr>
        <w:tabs>
          <w:tab w:val="left" w:pos="720"/>
        </w:tabs>
        <w:spacing w:after="240"/>
        <w:ind w:left="720" w:hanging="720"/>
        <w:rPr>
          <w:iCs/>
        </w:rPr>
      </w:pPr>
      <w:r w:rsidRPr="00812ECB">
        <w:rPr>
          <w:iCs/>
        </w:rPr>
        <w:t>(1)</w:t>
      </w:r>
      <w:r w:rsidRPr="00812ECB">
        <w:rPr>
          <w:iCs/>
        </w:rPr>
        <w:tab/>
        <w:t xml:space="preserve">By 1000 in the Day-Ahead, a QSE may submit </w:t>
      </w:r>
      <w:del w:id="219" w:author="ERCOT" w:date="2022-06-24T09:24:00Z">
        <w:r w:rsidRPr="00812ECB" w:rsidDel="00A53D39">
          <w:rPr>
            <w:iCs/>
          </w:rPr>
          <w:delText xml:space="preserve">Generation </w:delText>
        </w:r>
      </w:del>
      <w:r w:rsidRPr="00812ECB">
        <w:rPr>
          <w:iCs/>
        </w:rPr>
        <w:t>Resource-specific Ancillary Service Offers</w:t>
      </w:r>
      <w:ins w:id="220" w:author="ERCOT" w:date="2022-06-24T09:24:00Z">
        <w:r w:rsidRPr="00812ECB">
          <w:t xml:space="preserve"> from Generation Resources and Controllable Load Resources (CLRs)</w:t>
        </w:r>
      </w:ins>
      <w:r w:rsidRPr="00812ECB">
        <w:rPr>
          <w:iCs/>
        </w:rPr>
        <w:t xml:space="preserve"> to ERCOT for the DAM and may offer the same Generation Resource </w:t>
      </w:r>
      <w:ins w:id="221" w:author="ERCOT" w:date="2022-06-24T09:25:00Z">
        <w:r w:rsidRPr="00812ECB">
          <w:rPr>
            <w:iCs/>
          </w:rPr>
          <w:t xml:space="preserve">or CLR </w:t>
        </w:r>
      </w:ins>
      <w:r w:rsidRPr="00812ECB">
        <w:rPr>
          <w:iCs/>
        </w:rPr>
        <w:t>capacity for any or all of the Ancillary Service products simultaneously with any Energy Offer Curves from that Generation Resource</w:t>
      </w:r>
      <w:ins w:id="222" w:author="ERCOT" w:date="2022-06-24T09:25:00Z">
        <w:r w:rsidRPr="00812ECB">
          <w:rPr>
            <w:iCs/>
          </w:rPr>
          <w:t xml:space="preserve"> or Energy Bid Curves from that CLR</w:t>
        </w:r>
      </w:ins>
      <w:r w:rsidRPr="00812ECB">
        <w:rPr>
          <w:iCs/>
        </w:rPr>
        <w:t xml:space="preserv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ins w:id="223" w:author="ERCOT" w:date="2022-06-24T09:26:00Z">
        <w:r w:rsidRPr="00812ECB">
          <w:rPr>
            <w:iCs/>
          </w:rPr>
          <w:t xml:space="preserve"> </w:t>
        </w:r>
      </w:ins>
      <w:ins w:id="224" w:author="ERCOT" w:date="2022-06-24T09:25:00Z">
        <w:r w:rsidRPr="00812ECB">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75B6947" w14:textId="77777777" w:rsidTr="008C7683">
        <w:trPr>
          <w:trHeight w:val="386"/>
        </w:trPr>
        <w:tc>
          <w:tcPr>
            <w:tcW w:w="9350" w:type="dxa"/>
            <w:shd w:val="pct12" w:color="auto" w:fill="auto"/>
          </w:tcPr>
          <w:p w14:paraId="32533BB6" w14:textId="77777777" w:rsidR="00812ECB" w:rsidRPr="00812ECB" w:rsidRDefault="00812ECB" w:rsidP="00812ECB">
            <w:pPr>
              <w:spacing w:before="120" w:after="240"/>
              <w:rPr>
                <w:b/>
                <w:i/>
                <w:iCs/>
              </w:rPr>
            </w:pPr>
            <w:r w:rsidRPr="00812ECB">
              <w:rPr>
                <w:b/>
                <w:i/>
                <w:iCs/>
              </w:rPr>
              <w:t>[NPRR1008 and NPRR1014:  Replace applicable portions of paragraph (1) above with the following upon system implementation of the Real-Time Co-Optimization (RTC) project for NPRR1008; or upon system implementation for NPRR1014:]</w:t>
            </w:r>
          </w:p>
          <w:p w14:paraId="3E2688D0" w14:textId="77777777" w:rsidR="00812ECB" w:rsidRPr="00812ECB" w:rsidRDefault="00812ECB" w:rsidP="00812ECB">
            <w:pPr>
              <w:tabs>
                <w:tab w:val="left" w:pos="720"/>
              </w:tabs>
              <w:spacing w:after="240"/>
              <w:ind w:left="720" w:hanging="720"/>
              <w:rPr>
                <w:iCs/>
              </w:rPr>
            </w:pPr>
            <w:r w:rsidRPr="00812ECB">
              <w:rPr>
                <w:iCs/>
              </w:rPr>
              <w:t>(1)</w:t>
            </w:r>
            <w:r w:rsidRPr="00812ECB">
              <w:rPr>
                <w:iCs/>
              </w:rPr>
              <w:tab/>
              <w:t>By 1000 in the Day-Ahead, a QSE may submit Resource-Specific Ancillary Service Offers from Generation Resources</w:t>
            </w:r>
            <w:ins w:id="225" w:author="ERCOT" w:date="2022-06-24T09:27:00Z">
              <w:r w:rsidRPr="00812ECB">
                <w:t>, Controllable Load Resources (CLRs),</w:t>
              </w:r>
            </w:ins>
            <w:r w:rsidRPr="00812ECB">
              <w:rPr>
                <w:iCs/>
              </w:rPr>
              <w:t xml:space="preserve"> and ESRs to ERCOT for the DAM and may offer the same Generation Resource</w:t>
            </w:r>
            <w:ins w:id="226" w:author="ERCOT" w:date="2022-06-24T09:27:00Z">
              <w:r w:rsidRPr="00812ECB">
                <w:rPr>
                  <w:iCs/>
                </w:rPr>
                <w:t>, CLR,</w:t>
              </w:r>
            </w:ins>
            <w:r w:rsidRPr="00812ECB">
              <w:rPr>
                <w:iCs/>
              </w:rPr>
              <w:t xml:space="preserve"> or ESR capacity for any or all of the Ancillary Service products simultaneously with any Energy Offer Curves from that Generation Resource</w:t>
            </w:r>
            <w:ins w:id="227" w:author="ERCOT" w:date="2022-06-24T09:28:00Z">
              <w:r w:rsidRPr="00812ECB">
                <w:rPr>
                  <w:iCs/>
                </w:rPr>
                <w:t>,</w:t>
              </w:r>
            </w:ins>
            <w:ins w:id="228" w:author="ERCOT" w:date="2022-06-24T09:27:00Z">
              <w:r w:rsidRPr="00812ECB">
                <w:t xml:space="preserve"> Energy Bid Curves from that CLR</w:t>
              </w:r>
            </w:ins>
            <w:ins w:id="229" w:author="ERCOT" w:date="2022-06-24T09:28:00Z">
              <w:r w:rsidRPr="00812ECB">
                <w:t>,</w:t>
              </w:r>
            </w:ins>
            <w:r w:rsidRPr="00812ECB">
              <w:rPr>
                <w:iCs/>
              </w:rPr>
              <w:t xml:space="preserve"> or Energy Bid/Offer Curves from that ESR</w:t>
            </w:r>
            <w:r w:rsidRPr="00812ECB">
              <w:t xml:space="preserve"> </w:t>
            </w:r>
            <w:r w:rsidRPr="00812ECB">
              <w:rPr>
                <w:iCs/>
              </w:rPr>
              <w:t xml:space="preserve">in the DAM.  Offers of more than one Ancillary Service product from one Generation Resource may be inclusive or exclusive of each other and of any Energy Offer Curves, as specified according to a procedure developed by ERCOT.  </w:t>
            </w:r>
            <w:ins w:id="230" w:author="ERCOT" w:date="2022-06-24T09:28:00Z">
              <w:r w:rsidRPr="00812ECB">
                <w:t xml:space="preserve">Offers of more than one Ancillary Service product from one CLR may be inclusive or exclusive of each other but considered inclusive of any Energy Bid Curve, as specified according to a procedure developed by ERCOT.  </w:t>
              </w:r>
            </w:ins>
            <w:r w:rsidRPr="00812ECB">
              <w:rPr>
                <w:iCs/>
              </w:rPr>
              <w:lastRenderedPageBreak/>
              <w:t>Offers of more than one Ancillary Service product from one ESR may be inclusive or exclusive of each other, as specified according to a procedure developed by ERCOT.</w:t>
            </w:r>
          </w:p>
        </w:tc>
      </w:tr>
    </w:tbl>
    <w:p w14:paraId="38E2C134" w14:textId="77777777" w:rsidR="00812ECB" w:rsidRPr="00812ECB" w:rsidRDefault="00812ECB" w:rsidP="00812ECB">
      <w:pPr>
        <w:tabs>
          <w:tab w:val="left" w:pos="720"/>
        </w:tabs>
        <w:spacing w:before="240" w:after="240"/>
        <w:ind w:left="720" w:hanging="720"/>
        <w:rPr>
          <w:iCs/>
        </w:rPr>
      </w:pPr>
      <w:r w:rsidRPr="00812ECB">
        <w:rPr>
          <w:iCs/>
        </w:rPr>
        <w:lastRenderedPageBreak/>
        <w:t>(2)</w:t>
      </w:r>
      <w:r w:rsidRPr="00812ECB">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6CECB91" w14:textId="77777777" w:rsidTr="008C7683">
        <w:trPr>
          <w:trHeight w:val="386"/>
        </w:trPr>
        <w:tc>
          <w:tcPr>
            <w:tcW w:w="9350" w:type="dxa"/>
            <w:shd w:val="pct12" w:color="auto" w:fill="auto"/>
          </w:tcPr>
          <w:p w14:paraId="6E1ABDC2" w14:textId="77777777" w:rsidR="00812ECB" w:rsidRPr="00812ECB" w:rsidRDefault="00812ECB" w:rsidP="00812ECB">
            <w:pPr>
              <w:spacing w:before="120" w:after="240"/>
              <w:rPr>
                <w:b/>
                <w:i/>
                <w:iCs/>
              </w:rPr>
            </w:pPr>
            <w:r w:rsidRPr="00812ECB">
              <w:rPr>
                <w:b/>
                <w:i/>
                <w:iCs/>
              </w:rPr>
              <w:t>[NPRR1008 and NPRR1014:  Replace applicable portions of paragraph (2) above with the following upon system implementation for NPRR1014; or upon system implementation of the Real-Time Co-Optimization (RTC) project for NPRR1008:]</w:t>
            </w:r>
          </w:p>
          <w:p w14:paraId="12EE9B76" w14:textId="77777777" w:rsidR="00812ECB" w:rsidRPr="00812ECB" w:rsidRDefault="00812ECB" w:rsidP="00812ECB">
            <w:pPr>
              <w:tabs>
                <w:tab w:val="left" w:pos="720"/>
              </w:tabs>
              <w:spacing w:after="240"/>
              <w:ind w:left="720" w:hanging="720"/>
              <w:rPr>
                <w:iCs/>
              </w:rPr>
            </w:pPr>
            <w:r w:rsidRPr="00812ECB">
              <w:rPr>
                <w:iCs/>
              </w:rPr>
              <w:t>(2)</w:t>
            </w:r>
            <w:r w:rsidRPr="00812ECB">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26646161" w14:textId="77777777" w:rsidR="00812ECB" w:rsidRPr="00812ECB" w:rsidRDefault="00812ECB" w:rsidP="00812ECB">
      <w:pPr>
        <w:spacing w:before="240" w:after="240"/>
        <w:ind w:left="720" w:hanging="720"/>
        <w:rPr>
          <w:iCs/>
          <w:szCs w:val="20"/>
        </w:rPr>
      </w:pPr>
      <w:r w:rsidRPr="00812ECB">
        <w:rPr>
          <w:iCs/>
          <w:szCs w:val="20"/>
        </w:rPr>
        <w:t>(3)</w:t>
      </w:r>
      <w:r w:rsidRPr="00812ECB">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812ECB" w:rsidRPr="00812ECB" w14:paraId="5F53F2D7" w14:textId="77777777" w:rsidTr="008C7683">
        <w:trPr>
          <w:trHeight w:val="386"/>
        </w:trPr>
        <w:tc>
          <w:tcPr>
            <w:tcW w:w="9360" w:type="dxa"/>
            <w:shd w:val="pct12" w:color="auto" w:fill="auto"/>
          </w:tcPr>
          <w:p w14:paraId="73F888B2" w14:textId="77777777" w:rsidR="00812ECB" w:rsidRPr="00812ECB" w:rsidRDefault="00812ECB" w:rsidP="00812ECB">
            <w:pPr>
              <w:spacing w:before="120" w:after="240"/>
              <w:rPr>
                <w:b/>
                <w:i/>
                <w:iCs/>
              </w:rPr>
            </w:pPr>
            <w:r w:rsidRPr="00812ECB">
              <w:rPr>
                <w:b/>
                <w:i/>
                <w:iCs/>
              </w:rPr>
              <w:t>[NPRR1008 and NPRR1014:  Replace applicable portions of paragraph (3) above with the following upon system implementation of the Real-Time Co-Optimization (RTC) project for NPRR1008; or upon system implementation for NPRR1014:]</w:t>
            </w:r>
          </w:p>
          <w:p w14:paraId="20A1194A"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3297FC78" w14:textId="77777777" w:rsidR="00812ECB" w:rsidRPr="00812ECB" w:rsidRDefault="00812ECB" w:rsidP="00812EC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78668BF" w14:textId="77777777" w:rsidTr="008C7683">
        <w:trPr>
          <w:trHeight w:val="386"/>
        </w:trPr>
        <w:tc>
          <w:tcPr>
            <w:tcW w:w="9350" w:type="dxa"/>
            <w:shd w:val="pct12" w:color="auto" w:fill="auto"/>
          </w:tcPr>
          <w:p w14:paraId="0BBD63AF" w14:textId="77777777" w:rsidR="00812ECB" w:rsidRPr="00812ECB" w:rsidRDefault="00812ECB" w:rsidP="00812ECB">
            <w:pPr>
              <w:spacing w:before="120" w:after="240"/>
              <w:rPr>
                <w:b/>
                <w:i/>
                <w:iCs/>
              </w:rPr>
            </w:pPr>
            <w:r w:rsidRPr="00812ECB">
              <w:rPr>
                <w:b/>
                <w:i/>
                <w:iCs/>
              </w:rPr>
              <w:lastRenderedPageBreak/>
              <w:t>[NPRR1008 and NPRR1014:  Insert applicable portions of paragraph (4) below upon system implementation of the Real-Time Co-Optimization (RTC) project for NPRR1008; or upon system implementation for NPRR1014; and renumber accordingly:]</w:t>
            </w:r>
          </w:p>
          <w:p w14:paraId="7BA5ED1D" w14:textId="77777777" w:rsidR="00812ECB" w:rsidRPr="00812ECB" w:rsidRDefault="00812ECB" w:rsidP="00812ECB">
            <w:pPr>
              <w:spacing w:before="240" w:after="240"/>
              <w:ind w:left="720" w:hanging="720"/>
              <w:rPr>
                <w:iCs/>
                <w:szCs w:val="20"/>
              </w:rPr>
            </w:pPr>
            <w:r w:rsidRPr="00812ECB">
              <w:rPr>
                <w:iCs/>
                <w:szCs w:val="20"/>
              </w:rPr>
              <w:t>(4)</w:t>
            </w:r>
            <w:r w:rsidRPr="00812ECB">
              <w:rPr>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6A6D40EC" w14:textId="77777777" w:rsidR="00812ECB" w:rsidRPr="00812ECB" w:rsidRDefault="00812ECB" w:rsidP="00812ECB">
      <w:pPr>
        <w:spacing w:before="240" w:after="240"/>
        <w:rPr>
          <w:iCs/>
        </w:rPr>
      </w:pPr>
      <w:r w:rsidRPr="00812ECB">
        <w:rPr>
          <w:iCs/>
        </w:rPr>
        <w:t>(4)</w:t>
      </w:r>
      <w:r w:rsidRPr="00812ECB">
        <w:rPr>
          <w:iCs/>
        </w:rPr>
        <w:tab/>
        <w:t xml:space="preserve">Ancillary Service Offers remain active for the offered period until:  </w:t>
      </w:r>
    </w:p>
    <w:p w14:paraId="7C60A042" w14:textId="77777777" w:rsidR="00812ECB" w:rsidRPr="00812ECB" w:rsidRDefault="00812ECB" w:rsidP="00812ECB">
      <w:pPr>
        <w:spacing w:after="240"/>
        <w:ind w:left="1440" w:hanging="720"/>
      </w:pPr>
      <w:r w:rsidRPr="00812ECB">
        <w:t>(a)</w:t>
      </w:r>
      <w:r w:rsidRPr="00812ECB">
        <w:tab/>
        <w:t xml:space="preserve">Selected by ERCOT; </w:t>
      </w:r>
    </w:p>
    <w:p w14:paraId="21F0EDDA" w14:textId="77777777" w:rsidR="00812ECB" w:rsidRPr="00812ECB" w:rsidRDefault="00812ECB" w:rsidP="00812ECB">
      <w:pPr>
        <w:spacing w:after="240"/>
        <w:ind w:left="1440" w:hanging="720"/>
      </w:pPr>
      <w:r w:rsidRPr="00812ECB">
        <w:t>(b)</w:t>
      </w:r>
      <w:r w:rsidRPr="00812ECB">
        <w:tab/>
        <w:t>Automatically inactivated by the software at the offer expiration time specified by the QSE when the offer is submitted; or</w:t>
      </w:r>
    </w:p>
    <w:p w14:paraId="32E190FF" w14:textId="77777777" w:rsidR="00812ECB" w:rsidRPr="00812ECB" w:rsidRDefault="00812ECB" w:rsidP="00812ECB">
      <w:pPr>
        <w:spacing w:after="240"/>
        <w:ind w:left="1440" w:hanging="720"/>
      </w:pPr>
      <w:r w:rsidRPr="00812ECB">
        <w:t>(c)</w:t>
      </w:r>
      <w:r w:rsidRPr="00812ECB">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F620007" w14:textId="77777777" w:rsidTr="008C7683">
        <w:trPr>
          <w:trHeight w:val="386"/>
        </w:trPr>
        <w:tc>
          <w:tcPr>
            <w:tcW w:w="9350" w:type="dxa"/>
            <w:shd w:val="pct12" w:color="auto" w:fill="auto"/>
          </w:tcPr>
          <w:p w14:paraId="12846772" w14:textId="77777777" w:rsidR="00812ECB" w:rsidRPr="00812ECB" w:rsidRDefault="00812ECB" w:rsidP="00812ECB">
            <w:pPr>
              <w:spacing w:before="120" w:after="240"/>
              <w:rPr>
                <w:b/>
                <w:i/>
                <w:iCs/>
              </w:rPr>
            </w:pPr>
            <w:r w:rsidRPr="00812ECB">
              <w:rPr>
                <w:b/>
                <w:i/>
                <w:iCs/>
              </w:rPr>
              <w:t>[NPRR1008 and NPRR1014:  Replace applicable portions of paragraph (4) above with the following upon system implementation of the Real-Time Co-Optimization (RTC) project for NPRR1008; or upon system implementation for NPRR1014:]</w:t>
            </w:r>
          </w:p>
          <w:p w14:paraId="7C814DF6" w14:textId="77777777" w:rsidR="00812ECB" w:rsidRPr="00812ECB" w:rsidRDefault="00812ECB" w:rsidP="00812ECB">
            <w:pPr>
              <w:spacing w:before="240" w:after="240"/>
              <w:rPr>
                <w:iCs/>
              </w:rPr>
            </w:pPr>
            <w:r w:rsidRPr="00812ECB">
              <w:rPr>
                <w:iCs/>
              </w:rPr>
              <w:t>(4)</w:t>
            </w:r>
            <w:r w:rsidRPr="00812ECB">
              <w:rPr>
                <w:iCs/>
              </w:rPr>
              <w:tab/>
              <w:t xml:space="preserve">Ancillary Service Offers remain active for the offered period unless the offer is:  </w:t>
            </w:r>
          </w:p>
          <w:p w14:paraId="0798D680" w14:textId="77777777" w:rsidR="00812ECB" w:rsidRPr="00812ECB" w:rsidRDefault="00812ECB" w:rsidP="00812ECB">
            <w:pPr>
              <w:spacing w:after="240"/>
              <w:ind w:left="1440" w:hanging="720"/>
            </w:pPr>
            <w:r w:rsidRPr="00812ECB">
              <w:t>(a)</w:t>
            </w:r>
            <w:r w:rsidRPr="00812ECB">
              <w:tab/>
              <w:t xml:space="preserve">Effective after DAM and is higher than the Real-Time System-Wide Offer Cap (RTSWCAP); </w:t>
            </w:r>
          </w:p>
          <w:p w14:paraId="0D6990FE" w14:textId="77777777" w:rsidR="00812ECB" w:rsidRPr="00812ECB" w:rsidRDefault="00812ECB" w:rsidP="00812ECB">
            <w:pPr>
              <w:spacing w:after="240"/>
              <w:ind w:left="1440" w:hanging="720"/>
            </w:pPr>
            <w:r w:rsidRPr="00812ECB">
              <w:t>(b)</w:t>
            </w:r>
            <w:r w:rsidRPr="00812ECB">
              <w:tab/>
              <w:t>Automatically inactivated by the software at the offer expiration time specified by the QSE when the offer is submitted; or</w:t>
            </w:r>
          </w:p>
          <w:p w14:paraId="25EC255C" w14:textId="77777777" w:rsidR="00812ECB" w:rsidRPr="00812ECB" w:rsidRDefault="00812ECB" w:rsidP="00812ECB">
            <w:pPr>
              <w:spacing w:after="240"/>
              <w:ind w:left="1440" w:hanging="720"/>
            </w:pPr>
            <w:r w:rsidRPr="00812ECB">
              <w:t>(c)</w:t>
            </w:r>
            <w:r w:rsidRPr="00812ECB">
              <w:tab/>
              <w:t>Withdrawn by the QSE, but a withdrawal is not effective if the deadline for submitting offers has already passed.</w:t>
            </w:r>
          </w:p>
        </w:tc>
      </w:tr>
    </w:tbl>
    <w:p w14:paraId="1DA802EF" w14:textId="77777777" w:rsidR="00812ECB" w:rsidRPr="00812ECB" w:rsidRDefault="00812ECB" w:rsidP="00812ECB">
      <w:pPr>
        <w:spacing w:before="240" w:after="240"/>
        <w:ind w:left="720" w:hanging="720"/>
        <w:rPr>
          <w:iCs/>
        </w:rPr>
      </w:pPr>
      <w:r w:rsidRPr="00812ECB">
        <w:rPr>
          <w:iCs/>
        </w:rPr>
        <w:t>(5)</w:t>
      </w:r>
      <w:r w:rsidRPr="00812ECB">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9CAA8C4" w14:textId="77777777" w:rsidTr="008C7683">
        <w:trPr>
          <w:trHeight w:val="386"/>
        </w:trPr>
        <w:tc>
          <w:tcPr>
            <w:tcW w:w="9350" w:type="dxa"/>
            <w:shd w:val="pct12" w:color="auto" w:fill="auto"/>
          </w:tcPr>
          <w:p w14:paraId="51853E00" w14:textId="77777777" w:rsidR="00812ECB" w:rsidRPr="00812ECB" w:rsidRDefault="00812ECB" w:rsidP="00812ECB">
            <w:pPr>
              <w:spacing w:before="120" w:after="240"/>
              <w:rPr>
                <w:b/>
                <w:i/>
                <w:iCs/>
              </w:rPr>
            </w:pPr>
            <w:r w:rsidRPr="00812ECB">
              <w:rPr>
                <w:b/>
                <w:i/>
                <w:iCs/>
              </w:rPr>
              <w:lastRenderedPageBreak/>
              <w:t>[NPRR1008 and NPRR1014:  Replace applicable portions of paragraph (5) above with the following upon system implementation of the Real-Time Co-Optimization (RTC) project for NPRR1008; or upon system implementation for NPRR1014:]</w:t>
            </w:r>
          </w:p>
          <w:p w14:paraId="7FA86229" w14:textId="77777777" w:rsidR="00812ECB" w:rsidRPr="00812ECB" w:rsidRDefault="00812ECB" w:rsidP="00812ECB">
            <w:pPr>
              <w:spacing w:before="240" w:after="240"/>
              <w:ind w:left="720" w:hanging="720"/>
              <w:rPr>
                <w:iCs/>
              </w:rPr>
            </w:pPr>
            <w:r w:rsidRPr="00812ECB">
              <w:rPr>
                <w:iCs/>
              </w:rPr>
              <w:t>(5)</w:t>
            </w:r>
            <w:r w:rsidRPr="00812ECB">
              <w:rPr>
                <w:iCs/>
              </w:rPr>
              <w:tab/>
              <w:t>A Load Resource that is not a Controllable Load Resource may specify whether its Resource-Specific Ancillary Service Offer for RRS or Non-Spin may only be procured by ERCOT as a block.</w:t>
            </w:r>
          </w:p>
        </w:tc>
      </w:tr>
    </w:tbl>
    <w:p w14:paraId="6EB95A5E" w14:textId="77777777" w:rsidR="00812ECB" w:rsidRPr="00812ECB" w:rsidRDefault="00812ECB" w:rsidP="00812ECB">
      <w:pPr>
        <w:spacing w:before="240" w:after="240"/>
        <w:ind w:left="720" w:hanging="720"/>
        <w:rPr>
          <w:iCs/>
          <w:szCs w:val="20"/>
        </w:rPr>
      </w:pPr>
      <w:r w:rsidRPr="00812ECB">
        <w:rPr>
          <w:iCs/>
          <w:szCs w:val="20"/>
        </w:rPr>
        <w:t>(6)</w:t>
      </w:r>
      <w:r w:rsidRPr="00812ECB">
        <w:rPr>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3B8471D" w14:textId="77777777" w:rsidTr="008C7683">
        <w:trPr>
          <w:trHeight w:val="386"/>
        </w:trPr>
        <w:tc>
          <w:tcPr>
            <w:tcW w:w="9350" w:type="dxa"/>
            <w:shd w:val="pct12" w:color="auto" w:fill="auto"/>
          </w:tcPr>
          <w:p w14:paraId="57CCA908" w14:textId="77777777" w:rsidR="00812ECB" w:rsidRPr="00812ECB" w:rsidRDefault="00812ECB" w:rsidP="00812ECB">
            <w:pPr>
              <w:spacing w:before="120" w:after="240"/>
              <w:rPr>
                <w:b/>
                <w:i/>
                <w:iCs/>
              </w:rPr>
            </w:pPr>
            <w:r w:rsidRPr="00812ECB">
              <w:rPr>
                <w:b/>
                <w:i/>
                <w:iCs/>
              </w:rPr>
              <w:t>[NPRR1014:  Replace paragraph (6) above with the following upon system implementation:]</w:t>
            </w:r>
          </w:p>
          <w:p w14:paraId="617D6C80"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A Load Resource that is not a Controllable Load Resource may specify whether its Resource-Specific Ancillary Service Offer for ECRS may only be procured by ERCOT as a block.</w:t>
            </w:r>
          </w:p>
        </w:tc>
      </w:tr>
    </w:tbl>
    <w:p w14:paraId="6F8CEA7D" w14:textId="77777777" w:rsidR="00812ECB" w:rsidRPr="00812ECB" w:rsidRDefault="00812ECB" w:rsidP="00812ECB">
      <w:pPr>
        <w:spacing w:before="240" w:after="240"/>
        <w:ind w:left="720" w:hanging="720"/>
        <w:rPr>
          <w:iCs/>
        </w:rPr>
      </w:pPr>
      <w:r w:rsidRPr="00812ECB">
        <w:rPr>
          <w:iCs/>
        </w:rPr>
        <w:t>(7)</w:t>
      </w:r>
      <w:r w:rsidRPr="00812ECB">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812ECB">
        <w:t xml:space="preserve">A Combined Cycle Generation Resource will be considered by the DAM to be self-committed based on an On-Line Ancillary Service Offer submittal if: </w:t>
      </w:r>
    </w:p>
    <w:p w14:paraId="0C0CBE24" w14:textId="77777777" w:rsidR="00812ECB" w:rsidRPr="00812ECB" w:rsidRDefault="00812ECB" w:rsidP="00812ECB">
      <w:pPr>
        <w:spacing w:after="240"/>
        <w:ind w:left="1440" w:hanging="720"/>
      </w:pPr>
      <w:r w:rsidRPr="00812ECB">
        <w:t>(a)</w:t>
      </w:r>
      <w:r w:rsidRPr="00812ECB">
        <w:tab/>
        <w:t>Its QSE submits an On-Line Ancillary Service Offer without also submitting a Three-Part Supply Offer for the DAM for any Combined Cycle Generation Resource within the Combined Cycle Train for that hour;</w:t>
      </w:r>
    </w:p>
    <w:p w14:paraId="5FE720F3" w14:textId="77777777" w:rsidR="00812ECB" w:rsidRPr="00812ECB" w:rsidRDefault="00812ECB" w:rsidP="00812ECB">
      <w:pPr>
        <w:spacing w:after="240"/>
        <w:ind w:left="1440" w:hanging="720"/>
      </w:pPr>
      <w:r w:rsidRPr="00812ECB">
        <w:t>(b)</w:t>
      </w:r>
      <w:r w:rsidRPr="00812ECB">
        <w:tab/>
        <w:t>No Ancillary Service Offer for Off-Line Non-Spin for any Combined Cycle Generation Resource within the Combined Cycle Train is submitted for that hour; and</w:t>
      </w:r>
    </w:p>
    <w:p w14:paraId="40E7FB1F" w14:textId="77777777" w:rsidR="00812ECB" w:rsidRPr="00812ECB" w:rsidRDefault="00812ECB" w:rsidP="00812ECB">
      <w:pPr>
        <w:spacing w:after="240"/>
        <w:ind w:left="1440" w:hanging="720"/>
      </w:pPr>
      <w:r w:rsidRPr="00812ECB">
        <w:t>(c)</w:t>
      </w:r>
      <w:r w:rsidRPr="00812ECB">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D278543" w14:textId="77777777" w:rsidTr="008C7683">
        <w:trPr>
          <w:trHeight w:val="386"/>
        </w:trPr>
        <w:tc>
          <w:tcPr>
            <w:tcW w:w="9350" w:type="dxa"/>
            <w:shd w:val="pct12" w:color="auto" w:fill="auto"/>
          </w:tcPr>
          <w:p w14:paraId="1E999CDF" w14:textId="77777777" w:rsidR="00812ECB" w:rsidRPr="00812ECB" w:rsidRDefault="00812ECB" w:rsidP="00812ECB">
            <w:pPr>
              <w:spacing w:before="120" w:after="240"/>
              <w:rPr>
                <w:b/>
                <w:i/>
                <w:iCs/>
              </w:rPr>
            </w:pPr>
            <w:r w:rsidRPr="00812ECB">
              <w:rPr>
                <w:b/>
                <w:i/>
                <w:iCs/>
              </w:rPr>
              <w:t>[NPRR1008 and NPRR1014:  Replace applicable portions of paragraph (7) above with the following upon system implementation of the Real-Time Co-Optimization (RTC) project for NPRR1008; or upon system implementation for NPRR1014:]</w:t>
            </w:r>
          </w:p>
          <w:p w14:paraId="0623CADE" w14:textId="77777777" w:rsidR="00812ECB" w:rsidRPr="00812ECB" w:rsidRDefault="00812ECB" w:rsidP="00812ECB">
            <w:pPr>
              <w:spacing w:before="240" w:after="240"/>
              <w:ind w:left="720" w:hanging="720"/>
              <w:rPr>
                <w:iCs/>
              </w:rPr>
            </w:pPr>
            <w:r w:rsidRPr="00812ECB">
              <w:rPr>
                <w:iCs/>
              </w:rPr>
              <w:lastRenderedPageBreak/>
              <w:t xml:space="preserve">(7) </w:t>
            </w:r>
            <w:r w:rsidRPr="00812ECB">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812ECB">
              <w:t xml:space="preserve">A Combined Cycle Generation Resource will be considered by the DAM to be self-committed based on an On-Line </w:t>
            </w:r>
            <w:r w:rsidRPr="00812ECB">
              <w:rPr>
                <w:iCs/>
              </w:rPr>
              <w:t xml:space="preserve">Resource-Specific </w:t>
            </w:r>
            <w:r w:rsidRPr="00812ECB">
              <w:t xml:space="preserve">Ancillary Service Offer submittal if: </w:t>
            </w:r>
          </w:p>
          <w:p w14:paraId="262A4E70" w14:textId="77777777" w:rsidR="00812ECB" w:rsidRPr="00812ECB" w:rsidRDefault="00812ECB" w:rsidP="00812ECB">
            <w:pPr>
              <w:spacing w:after="240"/>
              <w:ind w:left="1440" w:hanging="720"/>
            </w:pPr>
            <w:r w:rsidRPr="00812ECB">
              <w:t>(a)</w:t>
            </w:r>
            <w:r w:rsidRPr="00812ECB">
              <w:tab/>
              <w:t xml:space="preserve">Its QSE submits an On-Line </w:t>
            </w:r>
            <w:r w:rsidRPr="00812ECB">
              <w:rPr>
                <w:iCs/>
              </w:rPr>
              <w:t xml:space="preserve">Resource-Specific </w:t>
            </w:r>
            <w:r w:rsidRPr="00812ECB">
              <w:t>Ancillary Service Offer without also submitting a Three-Part Supply Offer for the DAM for any Combined Cycle Generation Resource within the Combined Cycle Train for that hour;</w:t>
            </w:r>
          </w:p>
          <w:p w14:paraId="400FE379" w14:textId="77777777" w:rsidR="00812ECB" w:rsidRPr="00812ECB" w:rsidRDefault="00812ECB" w:rsidP="00812ECB">
            <w:pPr>
              <w:spacing w:after="240"/>
              <w:ind w:left="1440" w:hanging="720"/>
            </w:pPr>
            <w:r w:rsidRPr="00812ECB">
              <w:t>(b)</w:t>
            </w:r>
            <w:r w:rsidRPr="00812ECB">
              <w:tab/>
              <w:t xml:space="preserve">No </w:t>
            </w:r>
            <w:r w:rsidRPr="00812ECB">
              <w:rPr>
                <w:iCs/>
              </w:rPr>
              <w:t xml:space="preserve">Resource-Specific </w:t>
            </w:r>
            <w:r w:rsidRPr="00812ECB">
              <w:t>Ancillary Service Offer for Off-Line Non-Spin for any Combined Cycle Generation Resource within the Combined Cycle Train is submitted for that hour; and</w:t>
            </w:r>
          </w:p>
          <w:p w14:paraId="3C96690E" w14:textId="77777777" w:rsidR="00812ECB" w:rsidRPr="00812ECB" w:rsidRDefault="00812ECB" w:rsidP="00812ECB">
            <w:pPr>
              <w:spacing w:after="240"/>
              <w:ind w:left="1440" w:hanging="720"/>
            </w:pPr>
            <w:r w:rsidRPr="00812ECB">
              <w:t>(c)</w:t>
            </w:r>
            <w:r w:rsidRPr="00812ECB">
              <w:tab/>
              <w:t xml:space="preserve">No On-Line </w:t>
            </w:r>
            <w:r w:rsidRPr="00812ECB">
              <w:rPr>
                <w:iCs/>
              </w:rPr>
              <w:t xml:space="preserve">Resource-Specific </w:t>
            </w:r>
            <w:r w:rsidRPr="00812ECB">
              <w:t xml:space="preserve">Ancillary Service Offer for any other Combined Cycle Generation Resource within the Combined Cycled Train is submitted for that hour. </w:t>
            </w:r>
          </w:p>
          <w:p w14:paraId="71491E97" w14:textId="77777777" w:rsidR="00812ECB" w:rsidRPr="00812ECB" w:rsidRDefault="00812ECB" w:rsidP="00812ECB">
            <w:pPr>
              <w:spacing w:before="240" w:after="240"/>
              <w:ind w:left="720" w:hanging="720"/>
              <w:rPr>
                <w:iCs/>
              </w:rPr>
            </w:pPr>
            <w:r w:rsidRPr="00812ECB">
              <w:rPr>
                <w:iCs/>
              </w:rPr>
              <w:t>(8)</w:t>
            </w:r>
            <w:r w:rsidRPr="00812ECB">
              <w:rPr>
                <w:iCs/>
              </w:rPr>
              <w:tab/>
              <w:t>ERCOT will attempt to procure the quantity from its Ancillary Service Plan from Resource-Specific Ancillary Service Offers as well as Ancillary Service Only Offers against respective ASDCs.</w:t>
            </w:r>
          </w:p>
        </w:tc>
      </w:tr>
    </w:tbl>
    <w:p w14:paraId="10301F4E" w14:textId="77777777" w:rsidR="00812ECB" w:rsidRPr="00812ECB" w:rsidRDefault="00812ECB" w:rsidP="00812ECB">
      <w:pPr>
        <w:keepNext/>
        <w:widowControl w:val="0"/>
        <w:tabs>
          <w:tab w:val="left" w:pos="1260"/>
        </w:tabs>
        <w:spacing w:before="480" w:after="240"/>
        <w:ind w:left="1260" w:hanging="1260"/>
        <w:outlineLvl w:val="3"/>
        <w:rPr>
          <w:ins w:id="231" w:author="ERCOT" w:date="2022-06-23T10:41:00Z"/>
          <w:b/>
          <w:bCs/>
          <w:snapToGrid w:val="0"/>
          <w:szCs w:val="20"/>
        </w:rPr>
      </w:pPr>
      <w:ins w:id="232" w:author="ERCOT" w:date="2022-06-23T10:41:00Z">
        <w:r w:rsidRPr="00812ECB">
          <w:rPr>
            <w:b/>
            <w:bCs/>
            <w:snapToGrid w:val="0"/>
            <w:szCs w:val="20"/>
          </w:rPr>
          <w:lastRenderedPageBreak/>
          <w:t>4.4.9.8</w:t>
        </w:r>
        <w:r w:rsidRPr="00812ECB">
          <w:rPr>
            <w:b/>
            <w:bCs/>
            <w:snapToGrid w:val="0"/>
            <w:szCs w:val="20"/>
          </w:rPr>
          <w:tab/>
          <w:t>Energy Bid Curves</w:t>
        </w:r>
      </w:ins>
    </w:p>
    <w:p w14:paraId="212D9D26" w14:textId="77777777" w:rsidR="00812ECB" w:rsidRPr="00812ECB" w:rsidDel="003C7CB1" w:rsidRDefault="00812ECB" w:rsidP="00812ECB">
      <w:pPr>
        <w:spacing w:after="240"/>
        <w:ind w:left="720" w:hanging="720"/>
        <w:rPr>
          <w:ins w:id="233" w:author="ERCOT" w:date="2022-06-23T10:41:00Z"/>
          <w:del w:id="234" w:author="ERCOT 040424" w:date="2024-04-04T15:16:00Z"/>
          <w:szCs w:val="20"/>
        </w:rPr>
      </w:pPr>
      <w:ins w:id="235" w:author="ERCOT" w:date="2022-06-23T10:41:00Z">
        <w:del w:id="236" w:author="ERCOT 040424" w:date="2024-04-04T15:16:00Z">
          <w:r w:rsidRPr="00812ECB" w:rsidDel="003C7CB1">
            <w:rPr>
              <w:szCs w:val="20"/>
            </w:rPr>
            <w:delText>(1)</w:delText>
          </w:r>
          <w:r w:rsidRPr="00812ECB" w:rsidDel="003C7CB1">
            <w:rPr>
              <w:szCs w:val="20"/>
            </w:rPr>
            <w:tab/>
            <w:delText>A QSE may submit Controllable Load Resource</w:delText>
          </w:r>
        </w:del>
      </w:ins>
      <w:ins w:id="237" w:author="ERCOT" w:date="2022-10-17T14:31:00Z">
        <w:del w:id="238" w:author="ERCOT 040424" w:date="2024-04-04T15:16:00Z">
          <w:r w:rsidRPr="00812ECB" w:rsidDel="003C7CB1">
            <w:rPr>
              <w:szCs w:val="20"/>
            </w:rPr>
            <w:delText xml:space="preserve"> (CLR)</w:delText>
          </w:r>
        </w:del>
      </w:ins>
      <w:ins w:id="239" w:author="ERCOT" w:date="2022-06-23T10:41:00Z">
        <w:del w:id="240" w:author="ERCOT 040424" w:date="2024-04-04T15:16:00Z">
          <w:r w:rsidRPr="00812ECB" w:rsidDel="003C7CB1">
            <w:rPr>
              <w:szCs w:val="20"/>
            </w:rPr>
            <w:delText>-specific Energy Bid Curves by the end of the Adjustment Period on behalf of a Load Serving Entity (LSE) representing a</w:delText>
          </w:r>
        </w:del>
      </w:ins>
      <w:ins w:id="241" w:author="ERCOT" w:date="2022-10-17T14:31:00Z">
        <w:del w:id="242" w:author="ERCOT 040424" w:date="2024-04-04T15:16:00Z">
          <w:r w:rsidRPr="00812ECB" w:rsidDel="003C7CB1">
            <w:rPr>
              <w:szCs w:val="20"/>
            </w:rPr>
            <w:delText xml:space="preserve"> CLR</w:delText>
          </w:r>
        </w:del>
      </w:ins>
      <w:ins w:id="243" w:author="ERCOT" w:date="2022-06-23T10:41:00Z">
        <w:del w:id="244" w:author="ERCOT 040424" w:date="2024-04-04T15:16:00Z">
          <w:r w:rsidRPr="00812ECB" w:rsidDel="003C7CB1">
            <w:rPr>
              <w:szCs w:val="20"/>
            </w:rPr>
            <w:delText>.</w:delText>
          </w:r>
        </w:del>
      </w:ins>
    </w:p>
    <w:p w14:paraId="6DF27BEA" w14:textId="77777777" w:rsidR="00812ECB" w:rsidRPr="00812ECB" w:rsidRDefault="00812ECB" w:rsidP="00812ECB">
      <w:pPr>
        <w:spacing w:after="240"/>
        <w:ind w:left="720" w:hanging="720"/>
        <w:rPr>
          <w:ins w:id="245" w:author="ERCOT" w:date="2022-06-23T10:41:00Z"/>
          <w:szCs w:val="20"/>
        </w:rPr>
      </w:pPr>
      <w:ins w:id="246" w:author="ERCOT" w:date="2022-06-23T10:41:00Z">
        <w:r w:rsidRPr="00812ECB">
          <w:rPr>
            <w:szCs w:val="20"/>
          </w:rPr>
          <w:t>(</w:t>
        </w:r>
      </w:ins>
      <w:ins w:id="247" w:author="ERCOT 040424" w:date="2024-04-04T15:16:00Z">
        <w:r w:rsidRPr="00812ECB">
          <w:rPr>
            <w:szCs w:val="20"/>
          </w:rPr>
          <w:t>1</w:t>
        </w:r>
      </w:ins>
      <w:ins w:id="248" w:author="ERCOT" w:date="2022-06-23T10:41:00Z">
        <w:del w:id="249" w:author="ERCOT 040424" w:date="2024-04-04T15:16:00Z">
          <w:r w:rsidRPr="00812ECB" w:rsidDel="003C7CB1">
            <w:rPr>
              <w:szCs w:val="20"/>
            </w:rPr>
            <w:delText>2</w:delText>
          </w:r>
        </w:del>
        <w:r w:rsidRPr="00812ECB">
          <w:rPr>
            <w:szCs w:val="20"/>
          </w:rPr>
          <w:t>)</w:t>
        </w:r>
        <w:r w:rsidRPr="00812ECB">
          <w:rPr>
            <w:szCs w:val="20"/>
          </w:rPr>
          <w:tab/>
          <w:t xml:space="preserve">An Energy Bid Curve represents the willingness to buy energy at or below a certain price, not to exceed the System-Wide Offer Cap (SWCAP), for the Demand response capability of a CLR in the Day-Ahead Market (DAM) or the Real-Time Market (RTM).  </w:t>
        </w:r>
      </w:ins>
    </w:p>
    <w:p w14:paraId="0A88BA4B" w14:textId="77777777" w:rsidR="00812ECB" w:rsidRPr="00812ECB" w:rsidRDefault="00812ECB" w:rsidP="00812ECB">
      <w:pPr>
        <w:spacing w:after="240"/>
        <w:ind w:left="720" w:hanging="720"/>
        <w:rPr>
          <w:ins w:id="250" w:author="ERCOT" w:date="2022-06-23T10:41:00Z"/>
          <w:szCs w:val="20"/>
        </w:rPr>
      </w:pPr>
      <w:ins w:id="251" w:author="ERCOT" w:date="2022-06-23T10:41:00Z">
        <w:r w:rsidRPr="00812ECB">
          <w:rPr>
            <w:szCs w:val="20"/>
          </w:rPr>
          <w:t>(</w:t>
        </w:r>
      </w:ins>
      <w:ins w:id="252" w:author="ERCOT 040424" w:date="2024-04-04T15:16:00Z">
        <w:r w:rsidRPr="00812ECB">
          <w:rPr>
            <w:szCs w:val="20"/>
          </w:rPr>
          <w:t>2</w:t>
        </w:r>
      </w:ins>
      <w:ins w:id="253" w:author="ERCOT" w:date="2022-06-23T10:41:00Z">
        <w:del w:id="254" w:author="ERCOT 040424" w:date="2024-04-04T15:16:00Z">
          <w:r w:rsidRPr="00812ECB" w:rsidDel="003C7CB1">
            <w:rPr>
              <w:szCs w:val="20"/>
            </w:rPr>
            <w:delText>3</w:delText>
          </w:r>
        </w:del>
        <w:r w:rsidRPr="00812ECB">
          <w:rPr>
            <w:szCs w:val="20"/>
          </w:rPr>
          <w:t>)</w:t>
        </w:r>
        <w:r w:rsidRPr="00812ECB">
          <w:rPr>
            <w:szCs w:val="20"/>
          </w:rPr>
          <w:tab/>
        </w:r>
      </w:ins>
      <w:ins w:id="255" w:author="ERCOT" w:date="2023-05-23T13:30:00Z">
        <w:r w:rsidRPr="00812ECB">
          <w:rPr>
            <w:szCs w:val="20"/>
          </w:rPr>
          <w:t xml:space="preserve">An </w:t>
        </w:r>
      </w:ins>
      <w:ins w:id="256" w:author="ERCOT" w:date="2022-06-23T10:41:00Z">
        <w:r w:rsidRPr="00812ECB">
          <w:rPr>
            <w:szCs w:val="20"/>
          </w:rPr>
          <w:t>Energy Bid Curve remain</w:t>
        </w:r>
      </w:ins>
      <w:ins w:id="257" w:author="ERCOT" w:date="2023-05-23T13:30:00Z">
        <w:r w:rsidRPr="00812ECB">
          <w:rPr>
            <w:szCs w:val="20"/>
          </w:rPr>
          <w:t>s</w:t>
        </w:r>
      </w:ins>
      <w:ins w:id="258" w:author="ERCOT" w:date="2022-06-23T10:41:00Z">
        <w:r w:rsidRPr="00812ECB">
          <w:rPr>
            <w:szCs w:val="20"/>
          </w:rPr>
          <w:t xml:space="preserve"> active for the offered period until automatically inactivated at the offer expiration time specified in the Energy Bid Curve.</w:t>
        </w:r>
      </w:ins>
    </w:p>
    <w:p w14:paraId="3A5F9382" w14:textId="77777777" w:rsidR="00812ECB" w:rsidRPr="00812ECB" w:rsidRDefault="00812ECB" w:rsidP="00812ECB">
      <w:pPr>
        <w:spacing w:after="240"/>
        <w:ind w:left="720" w:hanging="720"/>
        <w:rPr>
          <w:ins w:id="259" w:author="ERCOT" w:date="2022-06-23T10:41:00Z"/>
          <w:szCs w:val="20"/>
        </w:rPr>
      </w:pPr>
      <w:ins w:id="260" w:author="ERCOT" w:date="2022-06-23T10:41:00Z">
        <w:r w:rsidRPr="00812ECB">
          <w:rPr>
            <w:szCs w:val="20"/>
          </w:rPr>
          <w:t>(</w:t>
        </w:r>
      </w:ins>
      <w:ins w:id="261" w:author="ERCOT 040424" w:date="2024-04-04T15:16:00Z">
        <w:r w:rsidRPr="00812ECB">
          <w:rPr>
            <w:szCs w:val="20"/>
          </w:rPr>
          <w:t>3</w:t>
        </w:r>
      </w:ins>
      <w:ins w:id="262" w:author="ERCOT" w:date="2022-06-23T10:41:00Z">
        <w:del w:id="263" w:author="ERCOT 040424" w:date="2024-04-04T15:16:00Z">
          <w:r w:rsidRPr="00812ECB" w:rsidDel="003C7CB1">
            <w:rPr>
              <w:szCs w:val="20"/>
            </w:rPr>
            <w:delText>4</w:delText>
          </w:r>
        </w:del>
        <w:r w:rsidRPr="00812ECB">
          <w:rPr>
            <w:szCs w:val="20"/>
          </w:rPr>
          <w:t>)</w:t>
        </w:r>
        <w:r w:rsidRPr="00812ECB">
          <w:rPr>
            <w:szCs w:val="20"/>
          </w:rPr>
          <w:tab/>
          <w:t>For any Operating Hour, the QSE may submit or change an Energy Bid Curve</w:t>
        </w:r>
      </w:ins>
      <w:ins w:id="264" w:author="ERCOT 040424" w:date="2024-04-04T15:17:00Z">
        <w:r w:rsidRPr="00812ECB">
          <w:t xml:space="preserve"> at any time prior to SCED execution, and SCED will use the latest updated Energy Bid Curve available in the system.  If a new Energy Bid Curve is not deemed to be valid, then the </w:t>
        </w:r>
        <w:r w:rsidRPr="00812ECB">
          <w:lastRenderedPageBreak/>
          <w:t>most recent valid Energy Bid Curve available in the system at the time of SCED execution will be used and ERCOT will notify the QSE that the invalid Energy Bid Curve was rejected</w:t>
        </w:r>
      </w:ins>
      <w:ins w:id="265" w:author="ERCOT" w:date="2022-06-23T10:41:00Z">
        <w:del w:id="266" w:author="ERCOT 040424" w:date="2024-04-04T15:17:00Z">
          <w:r w:rsidRPr="00812ECB" w:rsidDel="003C7CB1">
            <w:rPr>
              <w:szCs w:val="20"/>
            </w:rPr>
            <w:delText xml:space="preserve"> </w:delText>
          </w:r>
        </w:del>
      </w:ins>
      <w:ins w:id="267" w:author="ERCOT" w:date="2023-05-23T13:34:00Z">
        <w:del w:id="268" w:author="ERCOT 040424" w:date="2024-04-04T15:17:00Z">
          <w:r w:rsidRPr="00812ECB" w:rsidDel="003C7CB1">
            <w:rPr>
              <w:szCs w:val="20"/>
            </w:rPr>
            <w:delText>during</w:delText>
          </w:r>
        </w:del>
      </w:ins>
      <w:ins w:id="269" w:author="ERCOT" w:date="2022-06-23T10:41:00Z">
        <w:del w:id="270" w:author="ERCOT 040424" w:date="2024-04-04T15:17:00Z">
          <w:r w:rsidRPr="00812ECB" w:rsidDel="003C7CB1">
            <w:rPr>
              <w:szCs w:val="20"/>
            </w:rPr>
            <w:delText xml:space="preserve"> the Adjustment Period</w:delText>
          </w:r>
        </w:del>
        <w:r w:rsidRPr="00812ECB">
          <w:rPr>
            <w:szCs w:val="20"/>
          </w:rPr>
          <w:t xml:space="preserve">.  </w:t>
        </w:r>
      </w:ins>
    </w:p>
    <w:p w14:paraId="7FAAA7E8" w14:textId="77777777" w:rsidR="00812ECB" w:rsidRPr="00812ECB" w:rsidDel="003C7CB1" w:rsidRDefault="00812ECB" w:rsidP="00812ECB">
      <w:pPr>
        <w:spacing w:after="240"/>
        <w:ind w:left="720" w:hanging="720"/>
        <w:rPr>
          <w:ins w:id="271" w:author="ERCOT" w:date="2023-05-23T13:43:00Z"/>
          <w:del w:id="272" w:author="ERCOT 040424" w:date="2024-04-04T15:17:00Z"/>
          <w:szCs w:val="20"/>
        </w:rPr>
      </w:pPr>
      <w:ins w:id="273" w:author="ERCOT" w:date="2022-06-23T10:41:00Z">
        <w:del w:id="274" w:author="ERCOT 040424" w:date="2024-04-04T15:17:00Z">
          <w:r w:rsidRPr="00812ECB" w:rsidDel="003C7CB1">
            <w:rPr>
              <w:szCs w:val="20"/>
            </w:rPr>
            <w:delText>(5)</w:delText>
          </w:r>
          <w:r w:rsidRPr="00812ECB" w:rsidDel="003C7CB1">
            <w:rPr>
              <w:szCs w:val="20"/>
            </w:rPr>
            <w:tab/>
            <w:delText>Notwithstanding any other provisions in this subsection, a QSE representing an Energy Storage Resource (ESR) may submit or update its Energy Bid Curve for that ESR at any time prior to SCED execution, and SCED will use the latest updated Energy Bid Curve for the ESR available in the system.  If a new Energy Bid Curve for an ESR is not deemed to be valid, then the most recent valid Energy Bid Curve for that ESR available in the system at the time of SCED execution will be used and ERCOT will notify the QSE that the invalid Energy Bid Curve was rejected.</w:delText>
          </w:r>
        </w:del>
      </w:ins>
    </w:p>
    <w:p w14:paraId="50F86CA3" w14:textId="77777777" w:rsidR="00812ECB" w:rsidRPr="00812ECB" w:rsidRDefault="00812ECB" w:rsidP="00812ECB">
      <w:pPr>
        <w:spacing w:after="240"/>
        <w:ind w:left="720" w:hanging="720"/>
        <w:rPr>
          <w:ins w:id="275" w:author="ERCOT" w:date="2022-06-23T10:41:00Z"/>
          <w:szCs w:val="20"/>
        </w:rPr>
      </w:pPr>
      <w:ins w:id="276" w:author="ERCOT" w:date="2023-05-23T13:43:00Z">
        <w:r w:rsidRPr="00812ECB">
          <w:rPr>
            <w:szCs w:val="20"/>
          </w:rPr>
          <w:t>(</w:t>
        </w:r>
      </w:ins>
      <w:ins w:id="277" w:author="ERCOT 040424" w:date="2024-04-04T15:18:00Z">
        <w:r w:rsidRPr="00812ECB">
          <w:rPr>
            <w:szCs w:val="20"/>
          </w:rPr>
          <w:t>4</w:t>
        </w:r>
      </w:ins>
      <w:ins w:id="278" w:author="ERCOT" w:date="2023-05-23T13:43:00Z">
        <w:del w:id="279" w:author="ERCOT 040424" w:date="2024-04-04T15:18:00Z">
          <w:r w:rsidRPr="00812ECB" w:rsidDel="003C7CB1">
            <w:rPr>
              <w:szCs w:val="20"/>
            </w:rPr>
            <w:delText>6</w:delText>
          </w:r>
        </w:del>
        <w:r w:rsidRPr="00812ECB">
          <w:rPr>
            <w:szCs w:val="20"/>
          </w:rPr>
          <w:t>)</w:t>
        </w:r>
        <w:r w:rsidRPr="00812ECB">
          <w:rPr>
            <w:szCs w:val="20"/>
          </w:rPr>
          <w:tab/>
        </w:r>
      </w:ins>
      <w:ins w:id="280" w:author="ERCOT" w:date="2022-06-23T10:41:00Z">
        <w:r w:rsidRPr="00812ECB">
          <w:rPr>
            <w:szCs w:val="20"/>
          </w:rPr>
          <w:t>Once an Operating Hour ends, an Energy Bid Curve for that hour cannot be submitted, updated, or canceled.</w:t>
        </w:r>
      </w:ins>
    </w:p>
    <w:p w14:paraId="656C7EB5" w14:textId="77777777" w:rsidR="00812ECB" w:rsidRPr="00812ECB" w:rsidRDefault="00812ECB" w:rsidP="00812ECB">
      <w:pPr>
        <w:keepNext/>
        <w:tabs>
          <w:tab w:val="left" w:pos="1620"/>
        </w:tabs>
        <w:spacing w:before="240" w:after="240"/>
        <w:ind w:left="720" w:hanging="720"/>
        <w:outlineLvl w:val="4"/>
        <w:rPr>
          <w:ins w:id="281" w:author="ERCOT" w:date="2022-06-23T10:41:00Z"/>
          <w:b/>
          <w:bCs/>
          <w:i/>
          <w:iCs/>
          <w:szCs w:val="26"/>
        </w:rPr>
      </w:pPr>
      <w:ins w:id="282" w:author="ERCOT" w:date="2022-06-23T10:41:00Z">
        <w:r w:rsidRPr="00812ECB">
          <w:rPr>
            <w:b/>
            <w:bCs/>
            <w:i/>
            <w:iCs/>
            <w:szCs w:val="26"/>
          </w:rPr>
          <w:t>4.4.9.8.1</w:t>
        </w:r>
        <w:r w:rsidRPr="00812ECB">
          <w:rPr>
            <w:b/>
            <w:bCs/>
            <w:i/>
            <w:iCs/>
            <w:szCs w:val="26"/>
          </w:rPr>
          <w:tab/>
          <w:t>Energy Bid Curve Criteria</w:t>
        </w:r>
      </w:ins>
    </w:p>
    <w:p w14:paraId="0E45C943" w14:textId="77777777" w:rsidR="00812ECB" w:rsidRPr="00812ECB" w:rsidRDefault="00812ECB" w:rsidP="00812ECB">
      <w:pPr>
        <w:spacing w:after="240"/>
        <w:ind w:left="720" w:hanging="720"/>
        <w:rPr>
          <w:ins w:id="283" w:author="ERCOT" w:date="2022-06-23T10:41:00Z"/>
          <w:szCs w:val="20"/>
        </w:rPr>
      </w:pPr>
      <w:ins w:id="284" w:author="ERCOT" w:date="2022-06-23T10:41:00Z">
        <w:r w:rsidRPr="00812ECB">
          <w:rPr>
            <w:szCs w:val="20"/>
          </w:rPr>
          <w:t>(1)</w:t>
        </w:r>
        <w:r w:rsidRPr="00812ECB">
          <w:rPr>
            <w:szCs w:val="20"/>
          </w:rPr>
          <w:tab/>
          <w:t>Each Energy Bid Curve submitted by a QSE must include the following information:</w:t>
        </w:r>
      </w:ins>
    </w:p>
    <w:p w14:paraId="2646CB36" w14:textId="77777777" w:rsidR="00812ECB" w:rsidRPr="00812ECB" w:rsidRDefault="00812ECB" w:rsidP="00812ECB">
      <w:pPr>
        <w:spacing w:after="240"/>
        <w:ind w:left="1440" w:hanging="720"/>
        <w:rPr>
          <w:ins w:id="285" w:author="ERCOT" w:date="2022-06-23T10:41:00Z"/>
          <w:szCs w:val="20"/>
        </w:rPr>
      </w:pPr>
      <w:ins w:id="286" w:author="ERCOT" w:date="2022-06-23T10:41:00Z">
        <w:r w:rsidRPr="00812ECB">
          <w:rPr>
            <w:szCs w:val="20"/>
          </w:rPr>
          <w:t>(a)</w:t>
        </w:r>
        <w:r w:rsidRPr="00812ECB">
          <w:rPr>
            <w:szCs w:val="20"/>
          </w:rPr>
          <w:tab/>
          <w:t xml:space="preserve">The </w:t>
        </w:r>
      </w:ins>
      <w:ins w:id="287" w:author="ERCOT" w:date="2023-05-23T13:50:00Z">
        <w:r w:rsidRPr="00812ECB">
          <w:rPr>
            <w:szCs w:val="20"/>
          </w:rPr>
          <w:t xml:space="preserve">submitting </w:t>
        </w:r>
      </w:ins>
      <w:ins w:id="288" w:author="ERCOT" w:date="2022-06-23T10:41:00Z">
        <w:r w:rsidRPr="00812ECB">
          <w:rPr>
            <w:szCs w:val="20"/>
          </w:rPr>
          <w:t>QSE</w:t>
        </w:r>
      </w:ins>
      <w:ins w:id="289" w:author="ERCOT" w:date="2023-05-23T13:50:00Z">
        <w:r w:rsidRPr="00812ECB">
          <w:rPr>
            <w:szCs w:val="20"/>
          </w:rPr>
          <w:t>’s name</w:t>
        </w:r>
      </w:ins>
      <w:ins w:id="290" w:author="ERCOT" w:date="2022-06-23T10:41:00Z">
        <w:r w:rsidRPr="00812ECB">
          <w:rPr>
            <w:szCs w:val="20"/>
          </w:rPr>
          <w:t>;</w:t>
        </w:r>
      </w:ins>
    </w:p>
    <w:p w14:paraId="04EE8F1E" w14:textId="77777777" w:rsidR="00812ECB" w:rsidRPr="00812ECB" w:rsidRDefault="00812ECB" w:rsidP="00812ECB">
      <w:pPr>
        <w:spacing w:after="240"/>
        <w:ind w:left="1440" w:hanging="720"/>
        <w:rPr>
          <w:ins w:id="291" w:author="ERCOT" w:date="2022-06-23T10:41:00Z"/>
          <w:szCs w:val="20"/>
        </w:rPr>
      </w:pPr>
      <w:ins w:id="292" w:author="ERCOT" w:date="2022-06-23T10:41:00Z">
        <w:r w:rsidRPr="00812ECB">
          <w:rPr>
            <w:szCs w:val="20"/>
          </w:rPr>
          <w:t>(b)</w:t>
        </w:r>
        <w:r w:rsidRPr="00812ECB">
          <w:rPr>
            <w:szCs w:val="20"/>
          </w:rPr>
          <w:tab/>
          <w:t>The Load Resource</w:t>
        </w:r>
      </w:ins>
      <w:ins w:id="293" w:author="ERCOT" w:date="2023-05-23T13:52:00Z">
        <w:r w:rsidRPr="00812ECB">
          <w:rPr>
            <w:szCs w:val="20"/>
          </w:rPr>
          <w:t>’s name</w:t>
        </w:r>
      </w:ins>
      <w:ins w:id="294" w:author="ERCOT" w:date="2022-06-23T10:41:00Z">
        <w:r w:rsidRPr="00812ECB">
          <w:rPr>
            <w:szCs w:val="20"/>
          </w:rPr>
          <w:t>;</w:t>
        </w:r>
      </w:ins>
    </w:p>
    <w:p w14:paraId="4EF523BA" w14:textId="77777777" w:rsidR="00812ECB" w:rsidRPr="00812ECB" w:rsidRDefault="00812ECB" w:rsidP="00812ECB">
      <w:pPr>
        <w:spacing w:after="240"/>
        <w:ind w:left="1440" w:hanging="720"/>
        <w:rPr>
          <w:ins w:id="295" w:author="ERCOT" w:date="2022-06-23T10:41:00Z"/>
          <w:szCs w:val="20"/>
        </w:rPr>
      </w:pPr>
      <w:ins w:id="296" w:author="ERCOT" w:date="2022-06-23T10:41:00Z">
        <w:r w:rsidRPr="00812ECB">
          <w:rPr>
            <w:szCs w:val="20"/>
          </w:rPr>
          <w:t>(c)</w:t>
        </w:r>
        <w:r w:rsidRPr="00812ECB">
          <w:rPr>
            <w:szCs w:val="20"/>
          </w:rPr>
          <w:tab/>
          <w:t>A bid curve with no more than ten price/quantity pairs</w:t>
        </w:r>
      </w:ins>
      <w:ins w:id="297" w:author="ERCOT" w:date="2023-05-23T14:06:00Z">
        <w:r w:rsidRPr="00812ECB">
          <w:rPr>
            <w:szCs w:val="20"/>
          </w:rPr>
          <w:t xml:space="preserve"> </w:t>
        </w:r>
      </w:ins>
      <w:ins w:id="298" w:author="ERCOT" w:date="2022-06-23T10:41:00Z">
        <w:r w:rsidRPr="00812ECB">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ins>
    </w:p>
    <w:p w14:paraId="2D686865" w14:textId="77777777" w:rsidR="00812ECB" w:rsidRPr="00812ECB" w:rsidRDefault="00812ECB" w:rsidP="00812ECB">
      <w:pPr>
        <w:spacing w:after="240"/>
        <w:ind w:left="1440" w:hanging="720"/>
        <w:rPr>
          <w:ins w:id="299" w:author="ERCOT" w:date="2022-06-23T10:41:00Z"/>
          <w:szCs w:val="20"/>
        </w:rPr>
      </w:pPr>
      <w:ins w:id="300" w:author="ERCOT" w:date="2022-06-23T10:41:00Z">
        <w:r w:rsidRPr="00812ECB">
          <w:rPr>
            <w:szCs w:val="20"/>
          </w:rPr>
          <w:t>(d)</w:t>
        </w:r>
        <w:r w:rsidRPr="00812ECB">
          <w:rPr>
            <w:szCs w:val="20"/>
          </w:rPr>
          <w:tab/>
          <w:t>The first and last hour of the bid; and</w:t>
        </w:r>
      </w:ins>
    </w:p>
    <w:p w14:paraId="1979ABA8" w14:textId="77777777" w:rsidR="00812ECB" w:rsidRPr="00812ECB" w:rsidRDefault="00812ECB" w:rsidP="00812ECB">
      <w:pPr>
        <w:spacing w:after="240"/>
        <w:ind w:left="1440" w:hanging="720"/>
        <w:rPr>
          <w:ins w:id="301" w:author="ERCOT" w:date="2022-06-23T10:41:00Z"/>
          <w:szCs w:val="20"/>
        </w:rPr>
      </w:pPr>
      <w:ins w:id="302" w:author="ERCOT" w:date="2022-06-23T10:41:00Z">
        <w:r w:rsidRPr="00812ECB">
          <w:rPr>
            <w:szCs w:val="20"/>
          </w:rPr>
          <w:t>(e)</w:t>
        </w:r>
        <w:r w:rsidRPr="00812ECB">
          <w:rPr>
            <w:szCs w:val="20"/>
          </w:rPr>
          <w:tab/>
          <w:t>The expiration time and date of the bid.</w:t>
        </w:r>
      </w:ins>
    </w:p>
    <w:p w14:paraId="6BBB1203" w14:textId="77777777" w:rsidR="00812ECB" w:rsidRPr="00812ECB" w:rsidRDefault="00812ECB" w:rsidP="00812ECB">
      <w:pPr>
        <w:spacing w:after="240"/>
        <w:ind w:left="720" w:hanging="720"/>
        <w:rPr>
          <w:ins w:id="303" w:author="ERCOT" w:date="2022-06-23T10:41:00Z"/>
          <w:szCs w:val="20"/>
        </w:rPr>
      </w:pPr>
      <w:ins w:id="304" w:author="ERCOT" w:date="2022-06-23T10:41:00Z">
        <w:r w:rsidRPr="00812ECB">
          <w:rPr>
            <w:szCs w:val="20"/>
          </w:rPr>
          <w:t>(2)</w:t>
        </w:r>
        <w:r w:rsidRPr="00812ECB">
          <w:rPr>
            <w:szCs w:val="20"/>
          </w:rPr>
          <w:tab/>
          <w:t>The software systems must be able to provide ERCOT with the ability to enter Resource-specific Energy Bid Curve floors and caps.</w:t>
        </w:r>
      </w:ins>
    </w:p>
    <w:p w14:paraId="02AEEFF6" w14:textId="77777777" w:rsidR="00812ECB" w:rsidRPr="00812ECB" w:rsidRDefault="00812ECB" w:rsidP="00812ECB">
      <w:pPr>
        <w:spacing w:after="240"/>
        <w:ind w:left="720" w:hanging="720"/>
        <w:rPr>
          <w:ins w:id="305" w:author="ERCOT" w:date="2022-06-23T10:41:00Z"/>
          <w:szCs w:val="20"/>
        </w:rPr>
      </w:pPr>
      <w:ins w:id="306" w:author="ERCOT" w:date="2022-06-23T10:41:00Z">
        <w:r w:rsidRPr="00812ECB">
          <w:rPr>
            <w:szCs w:val="20"/>
          </w:rPr>
          <w:t>(3)</w:t>
        </w:r>
        <w:r w:rsidRPr="00812ECB">
          <w:rPr>
            <w:szCs w:val="20"/>
          </w:rPr>
          <w:tab/>
          <w:t xml:space="preserve">The minimum amount </w:t>
        </w:r>
      </w:ins>
      <w:ins w:id="307" w:author="ERCOT" w:date="2023-05-23T13:49:00Z">
        <w:r w:rsidRPr="00812ECB">
          <w:rPr>
            <w:szCs w:val="20"/>
          </w:rPr>
          <w:t xml:space="preserve">that may be submitted </w:t>
        </w:r>
      </w:ins>
      <w:ins w:id="308" w:author="ERCOT" w:date="2022-06-23T10:41:00Z">
        <w:r w:rsidRPr="00812ECB">
          <w:rPr>
            <w:szCs w:val="20"/>
          </w:rPr>
          <w:t>per Load Resource for each Energy Bid Curve is one-tenth (0.1) MW.</w:t>
        </w:r>
      </w:ins>
    </w:p>
    <w:p w14:paraId="0C384F04" w14:textId="77777777" w:rsidR="00812ECB" w:rsidRPr="00812ECB" w:rsidRDefault="00812ECB" w:rsidP="00812ECB">
      <w:pPr>
        <w:spacing w:after="240"/>
        <w:ind w:left="720" w:hanging="720"/>
        <w:rPr>
          <w:ins w:id="309" w:author="ERCOT" w:date="2022-06-23T10:41:00Z"/>
          <w:szCs w:val="20"/>
        </w:rPr>
      </w:pPr>
      <w:ins w:id="310" w:author="ERCOT" w:date="2022-06-23T10:41:00Z">
        <w:r w:rsidRPr="00812ECB">
          <w:rPr>
            <w:szCs w:val="20"/>
          </w:rPr>
          <w:t>(4)</w:t>
        </w:r>
        <w:r w:rsidRPr="00812ECB">
          <w:rPr>
            <w:szCs w:val="20"/>
          </w:rPr>
          <w:tab/>
          <w:t>Prices included in the submitted Energy Bid Curve may not exce</w:t>
        </w:r>
      </w:ins>
      <w:ins w:id="311" w:author="ERCOT" w:date="2022-07-07T11:11:00Z">
        <w:r w:rsidRPr="00812ECB">
          <w:rPr>
            <w:szCs w:val="20"/>
          </w:rPr>
          <w:t>e</w:t>
        </w:r>
      </w:ins>
      <w:ins w:id="312" w:author="ERCOT" w:date="2022-06-23T10:41:00Z">
        <w:r w:rsidRPr="00812ECB">
          <w:rPr>
            <w:szCs w:val="20"/>
          </w:rPr>
          <w:t xml:space="preserve">d </w:t>
        </w:r>
      </w:ins>
      <w:ins w:id="313" w:author="ERCOT" w:date="2023-05-23T13:50:00Z">
        <w:r w:rsidRPr="00812ECB">
          <w:rPr>
            <w:szCs w:val="20"/>
          </w:rPr>
          <w:t xml:space="preserve">the </w:t>
        </w:r>
      </w:ins>
      <w:ins w:id="314" w:author="ERCOT" w:date="2022-06-23T10:41:00Z">
        <w:r w:rsidRPr="00812ECB">
          <w:rPr>
            <w:szCs w:val="20"/>
          </w:rPr>
          <w:t>SWCAP.</w:t>
        </w:r>
      </w:ins>
    </w:p>
    <w:p w14:paraId="673C0B18" w14:textId="77777777" w:rsidR="00812ECB" w:rsidRPr="00812ECB" w:rsidRDefault="00812ECB" w:rsidP="00812ECB">
      <w:pPr>
        <w:keepNext/>
        <w:tabs>
          <w:tab w:val="left" w:pos="1620"/>
        </w:tabs>
        <w:spacing w:before="240" w:after="240"/>
        <w:ind w:left="1627" w:hanging="1627"/>
        <w:outlineLvl w:val="4"/>
        <w:rPr>
          <w:ins w:id="315" w:author="ERCOT" w:date="2022-06-23T10:41:00Z"/>
          <w:b/>
          <w:bCs/>
          <w:i/>
          <w:iCs/>
          <w:szCs w:val="26"/>
        </w:rPr>
      </w:pPr>
      <w:ins w:id="316" w:author="ERCOT" w:date="2022-06-23T10:41:00Z">
        <w:r w:rsidRPr="00812ECB">
          <w:rPr>
            <w:b/>
            <w:bCs/>
            <w:i/>
            <w:iCs/>
            <w:szCs w:val="26"/>
          </w:rPr>
          <w:t>4.4.9.8.2</w:t>
        </w:r>
        <w:r w:rsidRPr="00812ECB">
          <w:rPr>
            <w:b/>
            <w:bCs/>
            <w:i/>
            <w:iCs/>
            <w:szCs w:val="26"/>
          </w:rPr>
          <w:tab/>
          <w:t>Energy Bid Curve Validation</w:t>
        </w:r>
      </w:ins>
    </w:p>
    <w:p w14:paraId="058282DC" w14:textId="77777777" w:rsidR="00812ECB" w:rsidRPr="00812ECB" w:rsidRDefault="00812ECB" w:rsidP="00812ECB">
      <w:pPr>
        <w:spacing w:after="240"/>
        <w:ind w:left="720" w:hanging="720"/>
        <w:rPr>
          <w:ins w:id="317" w:author="ERCOT" w:date="2022-06-23T10:41:00Z"/>
          <w:szCs w:val="20"/>
        </w:rPr>
      </w:pPr>
      <w:ins w:id="318" w:author="ERCOT" w:date="2022-06-23T10:41:00Z">
        <w:r w:rsidRPr="00812ECB">
          <w:rPr>
            <w:szCs w:val="20"/>
          </w:rPr>
          <w:t>(1)</w:t>
        </w:r>
        <w:r w:rsidRPr="00812ECB">
          <w:rPr>
            <w:szCs w:val="20"/>
          </w:rPr>
          <w:tab/>
          <w:t>A valid Energy Bid Curve is a bid that ERCOT has determined meets the criteria listed in Section 4.4.9.8.1, Energy Bid Curve Criteria.</w:t>
        </w:r>
      </w:ins>
    </w:p>
    <w:p w14:paraId="7AE2F2BB" w14:textId="77777777" w:rsidR="00812ECB" w:rsidRPr="00812ECB" w:rsidRDefault="00812ECB" w:rsidP="00812ECB">
      <w:pPr>
        <w:spacing w:after="240"/>
        <w:ind w:left="720" w:hanging="720"/>
        <w:rPr>
          <w:ins w:id="319" w:author="ERCOT" w:date="2022-06-23T10:41:00Z"/>
          <w:szCs w:val="20"/>
        </w:rPr>
      </w:pPr>
      <w:ins w:id="320" w:author="ERCOT" w:date="2022-06-23T10:41:00Z">
        <w:r w:rsidRPr="00812ECB">
          <w:rPr>
            <w:szCs w:val="20"/>
          </w:rPr>
          <w:lastRenderedPageBreak/>
          <w:t>(2)</w:t>
        </w:r>
        <w:r w:rsidRPr="00812ECB">
          <w:rPr>
            <w:szCs w:val="20"/>
          </w:rPr>
          <w:tab/>
          <w:t xml:space="preserve">ERCOT shall notify the QSE submitting an Energy Bid Curve </w:t>
        </w:r>
      </w:ins>
      <w:ins w:id="321" w:author="ERCOT" w:date="2023-05-23T14:11:00Z">
        <w:r w:rsidRPr="00812ECB">
          <w:rPr>
            <w:szCs w:val="20"/>
          </w:rPr>
          <w:t>via</w:t>
        </w:r>
      </w:ins>
      <w:ins w:id="322" w:author="ERCOT" w:date="2022-06-23T10:41:00Z">
        <w:r w:rsidRPr="00812ECB">
          <w:rPr>
            <w:szCs w:val="20"/>
          </w:rPr>
          <w:t xml:space="preserve"> the Messaging System if the bid was rejected </w:t>
        </w:r>
      </w:ins>
      <w:ins w:id="323" w:author="ERCOT" w:date="2023-05-23T14:11:00Z">
        <w:r w:rsidRPr="00812ECB">
          <w:rPr>
            <w:szCs w:val="20"/>
          </w:rPr>
          <w:t>and</w:t>
        </w:r>
      </w:ins>
      <w:ins w:id="324" w:author="ERCOT" w:date="2022-06-23T10:41:00Z">
        <w:r w:rsidRPr="00812ECB">
          <w:rPr>
            <w:szCs w:val="20"/>
          </w:rPr>
          <w:t xml:space="preserve"> </w:t>
        </w:r>
      </w:ins>
      <w:ins w:id="325" w:author="ERCOT" w:date="2023-05-23T14:12:00Z">
        <w:r w:rsidRPr="00812ECB">
          <w:rPr>
            <w:szCs w:val="20"/>
          </w:rPr>
          <w:t xml:space="preserve">the reason </w:t>
        </w:r>
      </w:ins>
      <w:ins w:id="326" w:author="ERCOT" w:date="2023-05-23T14:13:00Z">
        <w:r w:rsidRPr="00812ECB">
          <w:rPr>
            <w:szCs w:val="20"/>
          </w:rPr>
          <w:t xml:space="preserve">that it </w:t>
        </w:r>
      </w:ins>
      <w:ins w:id="327" w:author="ERCOT" w:date="2022-06-23T10:41:00Z">
        <w:r w:rsidRPr="00812ECB">
          <w:rPr>
            <w:szCs w:val="20"/>
          </w:rPr>
          <w:t>was considered invalid.  The QSE may then resubmit the bid within the appropriate market timeline.</w:t>
        </w:r>
      </w:ins>
    </w:p>
    <w:p w14:paraId="6F86F4B4" w14:textId="77777777" w:rsidR="00812ECB" w:rsidRPr="00812ECB" w:rsidRDefault="00812ECB" w:rsidP="00812ECB">
      <w:pPr>
        <w:spacing w:after="240"/>
        <w:ind w:left="720" w:hanging="720"/>
        <w:rPr>
          <w:ins w:id="328" w:author="ERCOT" w:date="2022-06-23T10:41:00Z"/>
          <w:szCs w:val="20"/>
        </w:rPr>
      </w:pPr>
      <w:ins w:id="329" w:author="ERCOT" w:date="2022-06-23T10:41:00Z">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ins>
    </w:p>
    <w:p w14:paraId="27669880" w14:textId="77777777" w:rsidR="00812ECB" w:rsidRPr="00812ECB" w:rsidRDefault="00812ECB" w:rsidP="00812ECB">
      <w:pPr>
        <w:keepNext/>
        <w:tabs>
          <w:tab w:val="left" w:pos="1080"/>
        </w:tabs>
        <w:spacing w:before="480" w:after="240"/>
        <w:ind w:left="1080" w:hanging="1080"/>
        <w:outlineLvl w:val="2"/>
        <w:rPr>
          <w:b/>
          <w:bCs/>
          <w:i/>
          <w:szCs w:val="20"/>
        </w:rPr>
      </w:pPr>
      <w:bookmarkStart w:id="330" w:name="_Toc68165062"/>
      <w:commentRangeStart w:id="331"/>
      <w:r w:rsidRPr="00812ECB">
        <w:rPr>
          <w:b/>
          <w:bCs/>
          <w:i/>
          <w:szCs w:val="20"/>
        </w:rPr>
        <w:t>4.4.10</w:t>
      </w:r>
      <w:commentRangeEnd w:id="331"/>
      <w:r w:rsidR="00484B93">
        <w:rPr>
          <w:rStyle w:val="CommentReference"/>
        </w:rPr>
        <w:commentReference w:id="331"/>
      </w:r>
      <w:r w:rsidRPr="00812ECB">
        <w:rPr>
          <w:b/>
          <w:bCs/>
          <w:i/>
          <w:szCs w:val="20"/>
        </w:rPr>
        <w:tab/>
        <w:t>Credit Requirement for DAM Bids and Offers</w:t>
      </w:r>
      <w:bookmarkEnd w:id="330"/>
    </w:p>
    <w:p w14:paraId="25F52AC3" w14:textId="77777777" w:rsidR="00812ECB" w:rsidRPr="00812ECB" w:rsidRDefault="00812ECB" w:rsidP="00812ECB">
      <w:pPr>
        <w:tabs>
          <w:tab w:val="left" w:pos="720"/>
        </w:tabs>
        <w:spacing w:after="240"/>
        <w:ind w:left="720" w:hanging="720"/>
      </w:pPr>
      <w:r w:rsidRPr="00812ECB">
        <w:t>(1)</w:t>
      </w:r>
      <w:r w:rsidRPr="00812ECB">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49764086" w14:textId="77777777" w:rsidR="00812ECB" w:rsidRPr="00812ECB" w:rsidRDefault="00812ECB" w:rsidP="00812ECB">
      <w:pPr>
        <w:tabs>
          <w:tab w:val="left" w:pos="720"/>
        </w:tabs>
        <w:spacing w:after="240"/>
        <w:ind w:left="720" w:hanging="720"/>
      </w:pPr>
      <w:r w:rsidRPr="00812ECB">
        <w:t>(2)</w:t>
      </w:r>
      <w:r w:rsidRPr="00812ECB">
        <w:tab/>
        <w:t xml:space="preserve">DAM bids and offers of all QSEs of the Counter-Party are accepted in the order submitted while ensuring that the credit exposure from accepted bids and offers do not exceed the Counter-Party’s credit limit for DAM participation. </w:t>
      </w:r>
    </w:p>
    <w:p w14:paraId="58962BAC" w14:textId="77777777" w:rsidR="00812ECB" w:rsidRPr="00812ECB" w:rsidRDefault="00812ECB" w:rsidP="00812ECB">
      <w:pPr>
        <w:spacing w:after="240"/>
        <w:ind w:left="720" w:hanging="720"/>
      </w:pPr>
      <w:r w:rsidRPr="00812ECB">
        <w:t>(3)</w:t>
      </w:r>
      <w:r w:rsidRPr="00812ECB">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14163AE8" w14:textId="77777777" w:rsidR="00812ECB" w:rsidRPr="00812ECB" w:rsidRDefault="00812ECB" w:rsidP="00812ECB">
      <w:pPr>
        <w:spacing w:after="240"/>
        <w:ind w:left="720" w:hanging="720"/>
      </w:pPr>
      <w:r w:rsidRPr="00812ECB">
        <w:t xml:space="preserve">(4) </w:t>
      </w:r>
      <w:r w:rsidRPr="00812ECB">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33DE8C75" w14:textId="77777777" w:rsidR="00812ECB" w:rsidRPr="00812ECB" w:rsidRDefault="00812ECB" w:rsidP="00812ECB">
      <w:pPr>
        <w:autoSpaceDE w:val="0"/>
        <w:autoSpaceDN w:val="0"/>
        <w:adjustRightInd w:val="0"/>
        <w:spacing w:after="240"/>
        <w:ind w:left="720" w:hanging="720"/>
        <w:rPr>
          <w:color w:val="000000"/>
        </w:rPr>
      </w:pPr>
      <w:r w:rsidRPr="00812ECB">
        <w:rPr>
          <w:color w:val="000000"/>
        </w:rPr>
        <w:t>(5)</w:t>
      </w:r>
      <w:r w:rsidRPr="00812ECB">
        <w:rPr>
          <w:color w:val="000000"/>
        </w:rPr>
        <w:tab/>
        <w:t>The DAM shall use the Counter-Party’s credit limit for DAM participation provided and adjusted for accepted bids and offers for DAM transactions cleared, until a new credit limit for DAM participation is available.</w:t>
      </w:r>
    </w:p>
    <w:p w14:paraId="7BBF247D" w14:textId="77777777" w:rsidR="00812ECB" w:rsidRPr="00812ECB" w:rsidRDefault="00812ECB" w:rsidP="00812ECB">
      <w:pPr>
        <w:tabs>
          <w:tab w:val="left" w:pos="720"/>
        </w:tabs>
        <w:spacing w:after="240"/>
        <w:ind w:left="720" w:hanging="720"/>
      </w:pPr>
      <w:r w:rsidRPr="00812ECB">
        <w:t>(6)</w:t>
      </w:r>
      <w:r w:rsidRPr="00812ECB">
        <w:tab/>
        <w:t xml:space="preserve">ERCOT shall calculate credit exposure for bids and offers in the DAM as follows: </w:t>
      </w:r>
    </w:p>
    <w:p w14:paraId="6EE7D441" w14:textId="77777777" w:rsidR="00812ECB" w:rsidRPr="00812ECB" w:rsidRDefault="00812ECB" w:rsidP="00812ECB">
      <w:pPr>
        <w:spacing w:after="240"/>
        <w:ind w:left="1440" w:hanging="720"/>
        <w:rPr>
          <w:szCs w:val="20"/>
        </w:rPr>
      </w:pPr>
      <w:r w:rsidRPr="00812ECB">
        <w:rPr>
          <w:szCs w:val="20"/>
        </w:rPr>
        <w:t>(a)</w:t>
      </w:r>
      <w:r w:rsidRPr="00812ECB">
        <w:rPr>
          <w:szCs w:val="20"/>
        </w:rPr>
        <w:tab/>
        <w:t>For a DAM Energy Bid</w:t>
      </w:r>
      <w:ins w:id="332" w:author="ERCOT" w:date="2022-06-24T09:33:00Z">
        <w:r w:rsidRPr="00812ECB">
          <w:rPr>
            <w:szCs w:val="20"/>
          </w:rPr>
          <w:t xml:space="preserve"> or Energy Bid Curve</w:t>
        </w:r>
      </w:ins>
      <w:r w:rsidRPr="00812ECB">
        <w:rPr>
          <w:szCs w:val="20"/>
        </w:rPr>
        <w:t xml:space="preserve">, the credit exposure shall be calculated as the quantity of the bid multiplied by a bid exposure price that is calculated as follows:  </w:t>
      </w:r>
    </w:p>
    <w:p w14:paraId="4EC6C3C3" w14:textId="77777777" w:rsidR="00812ECB" w:rsidRPr="00812ECB" w:rsidRDefault="00812ECB" w:rsidP="00812ECB">
      <w:pPr>
        <w:spacing w:after="240"/>
        <w:ind w:left="2160" w:hanging="720"/>
      </w:pPr>
      <w:r w:rsidRPr="00812ECB">
        <w:t>(i)</w:t>
      </w:r>
      <w:r w:rsidRPr="00812ECB">
        <w:tab/>
        <w:t>If the price of the DAM Energy Bid</w:t>
      </w:r>
      <w:ins w:id="333" w:author="ERCOT" w:date="2022-06-24T09:33:00Z">
        <w:r w:rsidRPr="00812ECB">
          <w:t xml:space="preserve"> or Energy Bid Curve</w:t>
        </w:r>
      </w:ins>
      <w:r w:rsidRPr="00812ECB">
        <w:t xml:space="preserve"> is less than or equal to zero, the bid exposure price for that quantity will equal zero.</w:t>
      </w:r>
    </w:p>
    <w:p w14:paraId="3A50FD50" w14:textId="77777777" w:rsidR="00812ECB" w:rsidRPr="00812ECB" w:rsidRDefault="00812ECB" w:rsidP="00812ECB">
      <w:pPr>
        <w:spacing w:after="240"/>
        <w:ind w:left="2160" w:hanging="720"/>
      </w:pPr>
      <w:r w:rsidRPr="00812ECB">
        <w:t>(ii)</w:t>
      </w:r>
      <w:r w:rsidRPr="00812ECB">
        <w:tab/>
        <w:t>If the price of the DAM Energy Bid</w:t>
      </w:r>
      <w:ins w:id="334" w:author="ERCOT" w:date="2022-06-24T09:32:00Z">
        <w:r w:rsidRPr="00812ECB">
          <w:t xml:space="preserve"> or Energy Bid Curve</w:t>
        </w:r>
      </w:ins>
      <w:r w:rsidRPr="00812ECB">
        <w:t xml:space="preserve"> is greater than zero, the bid exposure price for that quantity will equal the greater of zero or the sum of (A) and (B):</w:t>
      </w:r>
    </w:p>
    <w:p w14:paraId="5012A800" w14:textId="77777777" w:rsidR="00812ECB" w:rsidRPr="00812ECB" w:rsidRDefault="00812ECB" w:rsidP="00812ECB">
      <w:pPr>
        <w:spacing w:after="240"/>
        <w:ind w:left="2880" w:hanging="720"/>
        <w:rPr>
          <w:szCs w:val="20"/>
        </w:rPr>
      </w:pPr>
      <w:r w:rsidRPr="00812ECB">
        <w:rPr>
          <w:szCs w:val="20"/>
        </w:rPr>
        <w:lastRenderedPageBreak/>
        <w:t>(A)</w:t>
      </w:r>
      <w:r w:rsidRPr="00812ECB">
        <w:rPr>
          <w:szCs w:val="20"/>
        </w:rPr>
        <w:tab/>
        <w:t>The lesser of:</w:t>
      </w:r>
    </w:p>
    <w:p w14:paraId="76C3DBD7"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w:t>
      </w:r>
      <w:proofErr w:type="spellStart"/>
      <w:r w:rsidRPr="00812ECB">
        <w:rPr>
          <w:i/>
          <w:szCs w:val="20"/>
        </w:rPr>
        <w:t>d</w:t>
      </w:r>
      <w:r w:rsidRPr="00812ECB">
        <w:rPr>
          <w:szCs w:val="20"/>
          <w:vertAlign w:val="superscript"/>
        </w:rPr>
        <w:t>th</w:t>
      </w:r>
      <w:proofErr w:type="spellEnd"/>
      <w:r w:rsidRPr="00812ECB">
        <w:rPr>
          <w:szCs w:val="20"/>
        </w:rPr>
        <w:t xml:space="preserve"> percentile of the Day-Ahead Settlement Point Price (DASPP) for the hour over the previous 30 days; and </w:t>
      </w:r>
    </w:p>
    <w:p w14:paraId="52D5D11F" w14:textId="77777777" w:rsidR="00812ECB" w:rsidRPr="00812ECB" w:rsidRDefault="00812ECB" w:rsidP="00812ECB">
      <w:pPr>
        <w:spacing w:after="240"/>
        <w:ind w:left="3600" w:hanging="720"/>
        <w:rPr>
          <w:szCs w:val="20"/>
        </w:rPr>
      </w:pPr>
      <w:r w:rsidRPr="00812ECB">
        <w:rPr>
          <w:szCs w:val="20"/>
        </w:rPr>
        <w:t>(2)</w:t>
      </w:r>
      <w:r w:rsidRPr="00812ECB">
        <w:rPr>
          <w:szCs w:val="20"/>
        </w:rPr>
        <w:tab/>
        <w:t>The bid price.</w:t>
      </w:r>
    </w:p>
    <w:p w14:paraId="6FC48294"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The value </w:t>
      </w:r>
      <w:r w:rsidRPr="00812ECB">
        <w:rPr>
          <w:i/>
          <w:szCs w:val="20"/>
        </w:rPr>
        <w:t>e1</w:t>
      </w:r>
      <w:r w:rsidRPr="00812ECB">
        <w:rPr>
          <w:szCs w:val="20"/>
        </w:rPr>
        <w:t xml:space="preserve"> multiplied by (bid price minus (A)) when the bid price is greater than (A).</w:t>
      </w:r>
    </w:p>
    <w:p w14:paraId="60D24C51"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value </w:t>
      </w:r>
      <w:r w:rsidRPr="00812ECB">
        <w:rPr>
          <w:i/>
          <w:szCs w:val="20"/>
        </w:rPr>
        <w:t>e1</w:t>
      </w:r>
      <w:r w:rsidRPr="00812ECB">
        <w:rPr>
          <w:szCs w:val="20"/>
        </w:rPr>
        <w:t xml:space="preserve"> is computed as the </w:t>
      </w:r>
      <w:r w:rsidRPr="00812ECB">
        <w:rPr>
          <w:i/>
          <w:szCs w:val="20"/>
        </w:rPr>
        <w:t>ep1</w:t>
      </w:r>
      <w:r w:rsidRPr="00812ECB">
        <w:rPr>
          <w:szCs w:val="20"/>
          <w:vertAlign w:val="superscript"/>
        </w:rPr>
        <w:t>th</w:t>
      </w:r>
      <w:r w:rsidRPr="00812ECB">
        <w:rPr>
          <w:szCs w:val="20"/>
        </w:rPr>
        <w:t xml:space="preserve"> percentile of Ratio1 for the  30 days prior to the Operating Day, where Ratio1 is calculated daily as follows:</w:t>
      </w:r>
    </w:p>
    <w:p w14:paraId="7EC6B6A2" w14:textId="77777777" w:rsidR="00812ECB" w:rsidRPr="00812ECB" w:rsidRDefault="00812ECB" w:rsidP="00812ECB">
      <w:pPr>
        <w:ind w:left="3600"/>
      </w:pPr>
      <w:r w:rsidRPr="00812ECB">
        <w:t>Ratio1 = Min[1, Max[0, (∑</w:t>
      </w:r>
      <w:r w:rsidRPr="00812ECB">
        <w:rPr>
          <w:vertAlign w:val="subscript"/>
        </w:rPr>
        <w:t>h=1,24</w:t>
      </w:r>
      <w:r w:rsidRPr="00812ECB">
        <w:t xml:space="preserve">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DAM</w:t>
      </w:r>
      <w:r w:rsidRPr="00812ECB">
        <w:t xml:space="preserve"> - </w:t>
      </w:r>
      <w:proofErr w:type="spellStart"/>
      <w:r w:rsidRPr="00812ECB">
        <w:t>Q</w:t>
      </w:r>
      <w:r w:rsidRPr="00812ECB">
        <w:rPr>
          <w:vertAlign w:val="subscript"/>
        </w:rPr>
        <w:t>cleared</w:t>
      </w:r>
      <w:proofErr w:type="spellEnd"/>
      <w:r w:rsidRPr="00812ECB">
        <w:rPr>
          <w:vertAlign w:val="subscript"/>
        </w:rPr>
        <w:t xml:space="preserve"> Offers</w:t>
      </w:r>
      <w:r w:rsidRPr="00812ECB">
        <w:t>*P</w:t>
      </w:r>
      <w:r w:rsidRPr="00812ECB">
        <w:rPr>
          <w:vertAlign w:val="subscript"/>
        </w:rPr>
        <w:t>DAM</w:t>
      </w:r>
      <w:r w:rsidRPr="00812ECB">
        <w:t>))/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DAM</w:t>
      </w:r>
      <w:r w:rsidRPr="00812ECB">
        <w:t xml:space="preserve">)]] </w:t>
      </w:r>
    </w:p>
    <w:p w14:paraId="285964AE" w14:textId="77777777" w:rsidR="00812ECB" w:rsidRPr="00812ECB" w:rsidRDefault="00812ECB" w:rsidP="00812ECB">
      <w:pPr>
        <w:ind w:left="2880" w:firstLine="720"/>
      </w:pPr>
    </w:p>
    <w:p w14:paraId="08783C8F" w14:textId="77777777" w:rsidR="00812ECB" w:rsidRPr="00812ECB" w:rsidRDefault="00812ECB" w:rsidP="00812ECB">
      <w:pPr>
        <w:ind w:left="2880" w:firstLine="720"/>
      </w:pPr>
      <w:r w:rsidRPr="00812ECB">
        <w:t>except Ratio1 = 1 when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 xml:space="preserve">DAM </w:t>
      </w:r>
      <w:r w:rsidRPr="00812ECB">
        <w:t>= 0</w:t>
      </w:r>
    </w:p>
    <w:p w14:paraId="07B7E928" w14:textId="77777777" w:rsidR="00812ECB" w:rsidRPr="00812ECB" w:rsidRDefault="00812ECB" w:rsidP="00812ECB">
      <w:pPr>
        <w:ind w:left="2160"/>
      </w:pPr>
    </w:p>
    <w:p w14:paraId="357867A4" w14:textId="77777777" w:rsidR="00812ECB" w:rsidRPr="00812ECB" w:rsidRDefault="00812ECB" w:rsidP="00812ECB">
      <w:pPr>
        <w:spacing w:after="240"/>
        <w:ind w:left="3600" w:hanging="720"/>
      </w:pPr>
      <w:r w:rsidRPr="00812ECB">
        <w:t>(2)</w:t>
      </w:r>
      <w:r w:rsidRPr="00812ECB">
        <w:tab/>
        <w:t xml:space="preserve">ERCOT may adjust </w:t>
      </w:r>
      <w:r w:rsidRPr="00812ECB">
        <w:rPr>
          <w:i/>
        </w:rPr>
        <w:t>e1</w:t>
      </w:r>
      <w:r w:rsidRPr="00812ECB">
        <w:t xml:space="preserve"> by changing the quantity of bids or offers to the values reported by the Counter-Party in paragraph (8) below or based on information available to ERCOT.</w:t>
      </w:r>
    </w:p>
    <w:p w14:paraId="672CDCB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DAM Energy Bids </w:t>
      </w:r>
      <w:ins w:id="335" w:author="ERCOT" w:date="2022-06-24T09:34:00Z">
        <w:r w:rsidRPr="00812ECB">
          <w:rPr>
            <w:szCs w:val="20"/>
          </w:rPr>
          <w:t xml:space="preserve">or Energy Bid Curves </w:t>
        </w:r>
      </w:ins>
      <w:r w:rsidRPr="00812ECB">
        <w:rPr>
          <w:szCs w:val="20"/>
        </w:rPr>
        <w:t>of curve quantity type, the credit exposure shall be the credit exposure, as calculated above, at the price and MW quantity of the bid curve that produces the maximum credit exposure for the DAM Energy Bid</w:t>
      </w:r>
      <w:ins w:id="336" w:author="ERCOT" w:date="2022-06-24T09:34:00Z">
        <w:r w:rsidRPr="00812ECB">
          <w:rPr>
            <w:szCs w:val="20"/>
          </w:rPr>
          <w:t xml:space="preserve"> or the Energy Bid Curve</w:t>
        </w:r>
      </w:ins>
      <w:r w:rsidRPr="00812ECB">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223E5D4" w14:textId="77777777" w:rsidTr="008C7683">
        <w:trPr>
          <w:trHeight w:val="386"/>
        </w:trPr>
        <w:tc>
          <w:tcPr>
            <w:tcW w:w="9350" w:type="dxa"/>
            <w:shd w:val="pct12" w:color="auto" w:fill="auto"/>
          </w:tcPr>
          <w:p w14:paraId="3F1B2B2C" w14:textId="77777777" w:rsidR="00812ECB" w:rsidRPr="00812ECB" w:rsidRDefault="00812ECB" w:rsidP="00812ECB">
            <w:pPr>
              <w:spacing w:before="120" w:after="240"/>
              <w:rPr>
                <w:b/>
                <w:i/>
                <w:iCs/>
              </w:rPr>
            </w:pPr>
            <w:r w:rsidRPr="00812ECB">
              <w:rPr>
                <w:b/>
                <w:i/>
                <w:iCs/>
              </w:rPr>
              <w:t>[NPRR1014:  Replace paragraph (a) above with the following upon system implementation:]</w:t>
            </w:r>
          </w:p>
          <w:p w14:paraId="10540BA8" w14:textId="77777777" w:rsidR="00812ECB" w:rsidRPr="00812ECB" w:rsidRDefault="00812ECB" w:rsidP="00812ECB">
            <w:pPr>
              <w:spacing w:after="240"/>
              <w:ind w:left="1440" w:hanging="720"/>
              <w:rPr>
                <w:szCs w:val="20"/>
              </w:rPr>
            </w:pPr>
            <w:r w:rsidRPr="00812ECB">
              <w:rPr>
                <w:szCs w:val="20"/>
              </w:rPr>
              <w:t>(a)</w:t>
            </w:r>
            <w:r w:rsidRPr="00812ECB">
              <w:rPr>
                <w:szCs w:val="20"/>
              </w:rPr>
              <w:tab/>
              <w:t>For a DAM Energy Bid</w:t>
            </w:r>
            <w:ins w:id="337" w:author="ERCOT" w:date="2022-06-24T09:34:00Z">
              <w:r w:rsidRPr="00812ECB">
                <w:rPr>
                  <w:szCs w:val="20"/>
                </w:rPr>
                <w:t>, Energy Bid Curve,</w:t>
              </w:r>
            </w:ins>
            <w:r w:rsidRPr="00812ECB">
              <w:rPr>
                <w:szCs w:val="20"/>
              </w:rPr>
              <w:t xml:space="preserve"> or for each MW portion of the bid portion of an Energy Bid/Offer Curve, the credit exposure shall be calculated as the quantity of the bid multiplied by a bid exposure price that is calculated as follows:  </w:t>
            </w:r>
          </w:p>
          <w:p w14:paraId="034FE940" w14:textId="77777777" w:rsidR="00812ECB" w:rsidRPr="00812ECB" w:rsidRDefault="00812ECB" w:rsidP="00812ECB">
            <w:pPr>
              <w:spacing w:after="240"/>
              <w:ind w:left="2160" w:hanging="720"/>
            </w:pPr>
            <w:r w:rsidRPr="00812ECB">
              <w:t>(i)</w:t>
            </w:r>
            <w:r w:rsidRPr="00812ECB">
              <w:tab/>
              <w:t>If the price of the DAM Energy Bid</w:t>
            </w:r>
            <w:ins w:id="338" w:author="ERCOT" w:date="2022-06-24T09:34:00Z">
              <w:r w:rsidRPr="00812ECB">
                <w:t>, Energy Bid Curve,</w:t>
              </w:r>
            </w:ins>
            <w:r w:rsidRPr="00812ECB">
              <w:t xml:space="preserve"> or the price on the bid portion of an Energy Bid/Offer Curve is less than or equal to zero, the bid exposure price for that quantity will equal zero.</w:t>
            </w:r>
          </w:p>
          <w:p w14:paraId="2BB3FF16" w14:textId="77777777" w:rsidR="00812ECB" w:rsidRPr="00812ECB" w:rsidRDefault="00812ECB" w:rsidP="00812ECB">
            <w:pPr>
              <w:spacing w:after="240"/>
              <w:ind w:left="2160" w:hanging="720"/>
            </w:pPr>
            <w:r w:rsidRPr="00812ECB">
              <w:t>(ii)</w:t>
            </w:r>
            <w:r w:rsidRPr="00812ECB">
              <w:tab/>
              <w:t>If the price of the DAM Energy Bid</w:t>
            </w:r>
            <w:ins w:id="339" w:author="ERCOT" w:date="2022-06-24T09:35:00Z">
              <w:r w:rsidRPr="00812ECB">
                <w:t>, Energy Bid Curve,</w:t>
              </w:r>
            </w:ins>
            <w:r w:rsidRPr="00812ECB">
              <w:t xml:space="preserve"> or the price on the bid portion of an Energy Bid/Offer Curve is greater than zero, the bid exposure price for that quantity will equal the greater of zero or the sum of (A) and (B):</w:t>
            </w:r>
          </w:p>
          <w:p w14:paraId="334DC9BC" w14:textId="77777777" w:rsidR="00812ECB" w:rsidRPr="00812ECB" w:rsidRDefault="00812ECB" w:rsidP="00812ECB">
            <w:pPr>
              <w:spacing w:after="240"/>
              <w:ind w:left="2880" w:hanging="720"/>
              <w:rPr>
                <w:szCs w:val="20"/>
              </w:rPr>
            </w:pPr>
            <w:r w:rsidRPr="00812ECB">
              <w:rPr>
                <w:szCs w:val="20"/>
              </w:rPr>
              <w:lastRenderedPageBreak/>
              <w:t>(A)</w:t>
            </w:r>
            <w:r w:rsidRPr="00812ECB">
              <w:rPr>
                <w:szCs w:val="20"/>
              </w:rPr>
              <w:tab/>
              <w:t>The lesser of:</w:t>
            </w:r>
          </w:p>
          <w:p w14:paraId="4A40FA80"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w:t>
            </w:r>
            <w:proofErr w:type="spellStart"/>
            <w:r w:rsidRPr="00812ECB">
              <w:rPr>
                <w:i/>
                <w:szCs w:val="20"/>
              </w:rPr>
              <w:t>d</w:t>
            </w:r>
            <w:r w:rsidRPr="00812ECB">
              <w:rPr>
                <w:szCs w:val="20"/>
                <w:vertAlign w:val="superscript"/>
              </w:rPr>
              <w:t>th</w:t>
            </w:r>
            <w:proofErr w:type="spellEnd"/>
            <w:r w:rsidRPr="00812ECB">
              <w:rPr>
                <w:szCs w:val="20"/>
              </w:rPr>
              <w:t xml:space="preserve"> percentile of the Day-Ahead Settlement Point Price (DASPP) for the hour over the previous 30 days; and </w:t>
            </w:r>
          </w:p>
          <w:p w14:paraId="39D6EC19" w14:textId="77777777" w:rsidR="00812ECB" w:rsidRPr="00812ECB" w:rsidRDefault="00812ECB" w:rsidP="00812ECB">
            <w:pPr>
              <w:spacing w:after="240"/>
              <w:ind w:left="3600" w:hanging="720"/>
              <w:rPr>
                <w:szCs w:val="20"/>
              </w:rPr>
            </w:pPr>
            <w:r w:rsidRPr="00812ECB">
              <w:rPr>
                <w:szCs w:val="20"/>
              </w:rPr>
              <w:t>(2)</w:t>
            </w:r>
            <w:r w:rsidRPr="00812ECB">
              <w:rPr>
                <w:szCs w:val="20"/>
              </w:rPr>
              <w:tab/>
              <w:t>The bid price.</w:t>
            </w:r>
          </w:p>
          <w:p w14:paraId="052C4EA2"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The value </w:t>
            </w:r>
            <w:r w:rsidRPr="00812ECB">
              <w:rPr>
                <w:i/>
                <w:szCs w:val="20"/>
              </w:rPr>
              <w:t>e1</w:t>
            </w:r>
            <w:r w:rsidRPr="00812ECB">
              <w:rPr>
                <w:szCs w:val="20"/>
              </w:rPr>
              <w:t xml:space="preserve"> multiplied by (bid price minus (A)) when the bid price is greater than (A).</w:t>
            </w:r>
          </w:p>
          <w:p w14:paraId="0FD13E46"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value </w:t>
            </w:r>
            <w:r w:rsidRPr="00812ECB">
              <w:rPr>
                <w:i/>
                <w:szCs w:val="20"/>
              </w:rPr>
              <w:t>e1</w:t>
            </w:r>
            <w:r w:rsidRPr="00812ECB">
              <w:rPr>
                <w:szCs w:val="20"/>
              </w:rPr>
              <w:t xml:space="preserve"> is computed as the </w:t>
            </w:r>
            <w:r w:rsidRPr="00812ECB">
              <w:rPr>
                <w:i/>
                <w:szCs w:val="20"/>
              </w:rPr>
              <w:t>ep1</w:t>
            </w:r>
            <w:r w:rsidRPr="00812ECB">
              <w:rPr>
                <w:szCs w:val="20"/>
                <w:vertAlign w:val="superscript"/>
              </w:rPr>
              <w:t>th</w:t>
            </w:r>
            <w:r w:rsidRPr="00812ECB">
              <w:rPr>
                <w:szCs w:val="20"/>
              </w:rPr>
              <w:t xml:space="preserve"> percentile of Ratio1 for the  30 days prior to the Operating Day, where Ratio1 is calculated daily as follows:</w:t>
            </w:r>
          </w:p>
          <w:p w14:paraId="694EB75A" w14:textId="77777777" w:rsidR="00812ECB" w:rsidRPr="00812ECB" w:rsidRDefault="00812ECB" w:rsidP="00812ECB">
            <w:pPr>
              <w:ind w:left="3600"/>
            </w:pPr>
            <w:r w:rsidRPr="00812ECB">
              <w:t>Ratio1 = Min[1, Max[0, (∑</w:t>
            </w:r>
            <w:r w:rsidRPr="00812ECB">
              <w:rPr>
                <w:vertAlign w:val="subscript"/>
              </w:rPr>
              <w:t>h=1,24</w:t>
            </w:r>
            <w:r w:rsidRPr="00812ECB">
              <w:t xml:space="preserve">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DAM</w:t>
            </w:r>
            <w:r w:rsidRPr="00812ECB">
              <w:t xml:space="preserve"> - </w:t>
            </w:r>
            <w:proofErr w:type="spellStart"/>
            <w:r w:rsidRPr="00812ECB">
              <w:t>Q</w:t>
            </w:r>
            <w:r w:rsidRPr="00812ECB">
              <w:rPr>
                <w:vertAlign w:val="subscript"/>
              </w:rPr>
              <w:t>cleared</w:t>
            </w:r>
            <w:proofErr w:type="spellEnd"/>
            <w:r w:rsidRPr="00812ECB">
              <w:rPr>
                <w:vertAlign w:val="subscript"/>
              </w:rPr>
              <w:t xml:space="preserve"> Offers</w:t>
            </w:r>
            <w:r w:rsidRPr="00812ECB">
              <w:t>*P</w:t>
            </w:r>
            <w:r w:rsidRPr="00812ECB">
              <w:rPr>
                <w:vertAlign w:val="subscript"/>
              </w:rPr>
              <w:t>DAM</w:t>
            </w:r>
            <w:r w:rsidRPr="00812ECB">
              <w:t>))/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DAM</w:t>
            </w:r>
            <w:r w:rsidRPr="00812ECB">
              <w:t xml:space="preserve">)]] </w:t>
            </w:r>
          </w:p>
          <w:p w14:paraId="0BDCF32E" w14:textId="77777777" w:rsidR="00812ECB" w:rsidRPr="00812ECB" w:rsidRDefault="00812ECB" w:rsidP="00812ECB">
            <w:pPr>
              <w:ind w:left="2880" w:firstLine="720"/>
            </w:pPr>
          </w:p>
          <w:p w14:paraId="3669EC60" w14:textId="77777777" w:rsidR="00812ECB" w:rsidRPr="00812ECB" w:rsidRDefault="00812ECB" w:rsidP="00812ECB">
            <w:pPr>
              <w:ind w:left="2880" w:firstLine="720"/>
            </w:pPr>
            <w:r w:rsidRPr="00812ECB">
              <w:t>except Ratio1 = 1 when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 xml:space="preserve">DAM </w:t>
            </w:r>
            <w:r w:rsidRPr="00812ECB">
              <w:t>= 0</w:t>
            </w:r>
          </w:p>
          <w:p w14:paraId="189DEF5A" w14:textId="77777777" w:rsidR="00812ECB" w:rsidRPr="00812ECB" w:rsidRDefault="00812ECB" w:rsidP="00812ECB">
            <w:pPr>
              <w:ind w:left="2160"/>
            </w:pPr>
          </w:p>
          <w:p w14:paraId="7DF40651" w14:textId="77777777" w:rsidR="00812ECB" w:rsidRPr="00812ECB" w:rsidRDefault="00812ECB" w:rsidP="00812ECB">
            <w:pPr>
              <w:spacing w:after="240"/>
              <w:ind w:left="3600" w:hanging="720"/>
            </w:pPr>
            <w:r w:rsidRPr="00812ECB">
              <w:t>(2)</w:t>
            </w:r>
            <w:r w:rsidRPr="00812ECB">
              <w:tab/>
              <w:t xml:space="preserve">ERCOT may adjust </w:t>
            </w:r>
            <w:r w:rsidRPr="00812ECB">
              <w:rPr>
                <w:i/>
              </w:rPr>
              <w:t>e1</w:t>
            </w:r>
            <w:r w:rsidRPr="00812ECB">
              <w:t xml:space="preserve"> by changing the quantity of bids or offers to the values reported by the Counter-Party in paragraph (8) below or based on information available to ERCOT.</w:t>
            </w:r>
          </w:p>
          <w:p w14:paraId="15A33B3A" w14:textId="77777777" w:rsidR="00812ECB" w:rsidRPr="00812ECB" w:rsidRDefault="00812ECB" w:rsidP="00812ECB">
            <w:pPr>
              <w:spacing w:after="240"/>
              <w:ind w:left="2160" w:hanging="720"/>
              <w:rPr>
                <w:szCs w:val="20"/>
              </w:rPr>
            </w:pPr>
            <w:r w:rsidRPr="00812ECB">
              <w:rPr>
                <w:szCs w:val="20"/>
              </w:rPr>
              <w:t>(iii)</w:t>
            </w:r>
            <w:r w:rsidRPr="00812ECB">
              <w:rPr>
                <w:szCs w:val="20"/>
              </w:rPr>
              <w:tab/>
              <w:t>For DAM Energy Bids</w:t>
            </w:r>
            <w:ins w:id="340" w:author="ERCOT" w:date="2022-06-24T09:35:00Z">
              <w:r w:rsidRPr="00812ECB">
                <w:rPr>
                  <w:szCs w:val="20"/>
                </w:rPr>
                <w:t>, Energy Bid Curves,</w:t>
              </w:r>
            </w:ins>
            <w:r w:rsidRPr="00812ECB">
              <w:rPr>
                <w:szCs w:val="20"/>
              </w:rPr>
              <w:t xml:space="preserve"> or bid portions of Energy Bid/Offer Curves of curve quantity type, the credit exposure shall be the credit exposure, as calculated above, at the price and MW quantity of the bid curve that produces the maximum credit exposure for the DAM Energy Bid</w:t>
            </w:r>
            <w:ins w:id="341" w:author="ERCOT" w:date="2022-06-24T09:35:00Z">
              <w:r w:rsidRPr="00812ECB">
                <w:rPr>
                  <w:szCs w:val="20"/>
                </w:rPr>
                <w:t>, Energy Bid Curve,</w:t>
              </w:r>
            </w:ins>
            <w:r w:rsidRPr="00812ECB">
              <w:rPr>
                <w:szCs w:val="20"/>
              </w:rPr>
              <w:t xml:space="preserve"> or bid portions of Energy Bid/Offer Curves.</w:t>
            </w:r>
          </w:p>
        </w:tc>
      </w:tr>
    </w:tbl>
    <w:p w14:paraId="2634D3FA" w14:textId="77777777" w:rsidR="00812ECB" w:rsidRPr="00812ECB" w:rsidRDefault="00812ECB" w:rsidP="00812ECB">
      <w:pPr>
        <w:spacing w:before="240" w:after="240"/>
        <w:ind w:left="1440" w:hanging="720"/>
        <w:rPr>
          <w:szCs w:val="20"/>
        </w:rPr>
      </w:pPr>
      <w:r w:rsidRPr="00812ECB">
        <w:rPr>
          <w:szCs w:val="20"/>
        </w:rPr>
        <w:lastRenderedPageBreak/>
        <w:t>(b)</w:t>
      </w:r>
      <w:r w:rsidRPr="00812ECB">
        <w:rPr>
          <w:szCs w:val="20"/>
        </w:rPr>
        <w:tab/>
        <w:t>For each MW portion of a DAM Energy-Only Offer:</w:t>
      </w:r>
    </w:p>
    <w:p w14:paraId="53B4EF1E"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That has an offer price that is less than or equal to the </w:t>
      </w:r>
      <w:proofErr w:type="spellStart"/>
      <w:r w:rsidRPr="00812ECB">
        <w:rPr>
          <w:i/>
          <w:szCs w:val="20"/>
        </w:rPr>
        <w:t>a</w:t>
      </w:r>
      <w:r w:rsidRPr="00812ECB">
        <w:rPr>
          <w:szCs w:val="20"/>
          <w:vertAlign w:val="superscript"/>
        </w:rPr>
        <w:t>th</w:t>
      </w:r>
      <w:proofErr w:type="spellEnd"/>
      <w:r w:rsidRPr="00812ECB">
        <w:rPr>
          <w:szCs w:val="20"/>
        </w:rPr>
        <w:t xml:space="preserve"> percentile of the DASPP for the hour over the previous 30 days, the sum of (A) and (B) shall apply.   </w:t>
      </w:r>
    </w:p>
    <w:p w14:paraId="5F462ECF" w14:textId="77777777" w:rsidR="00812ECB" w:rsidRPr="00812ECB" w:rsidRDefault="00812ECB" w:rsidP="00812ECB">
      <w:pPr>
        <w:spacing w:after="240"/>
        <w:ind w:left="2880" w:hanging="720"/>
        <w:rPr>
          <w:szCs w:val="20"/>
        </w:rPr>
      </w:pPr>
      <w:r w:rsidRPr="00812ECB">
        <w:rPr>
          <w:szCs w:val="20"/>
        </w:rPr>
        <w:t>(A)</w:t>
      </w:r>
      <w:r w:rsidRPr="00812ECB">
        <w:rPr>
          <w:szCs w:val="20"/>
        </w:rPr>
        <w:tab/>
        <w:t>Credit exposure will be:</w:t>
      </w:r>
    </w:p>
    <w:p w14:paraId="227E9E08"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Reduced (when the </w:t>
      </w:r>
      <w:proofErr w:type="spellStart"/>
      <w:r w:rsidRPr="00812ECB">
        <w:rPr>
          <w:i/>
          <w:szCs w:val="20"/>
        </w:rPr>
        <w:t>b</w:t>
      </w:r>
      <w:r w:rsidRPr="00812ECB">
        <w:rPr>
          <w:szCs w:val="20"/>
          <w:vertAlign w:val="superscript"/>
        </w:rPr>
        <w:t>th</w:t>
      </w:r>
      <w:proofErr w:type="spellEnd"/>
      <w:r w:rsidRPr="00812ECB">
        <w:rPr>
          <w:szCs w:val="20"/>
        </w:rPr>
        <w:t xml:space="preserve"> percentile Settlement Point Price for the hour is positive).  The reduction shall be the quantity of the offer multiplied by the </w:t>
      </w:r>
      <w:proofErr w:type="spellStart"/>
      <w:r w:rsidRPr="00812ECB">
        <w:rPr>
          <w:i/>
          <w:szCs w:val="20"/>
        </w:rPr>
        <w:t>b</w:t>
      </w:r>
      <w:r w:rsidRPr="00812ECB">
        <w:rPr>
          <w:szCs w:val="20"/>
          <w:vertAlign w:val="superscript"/>
        </w:rPr>
        <w:t>th</w:t>
      </w:r>
      <w:proofErr w:type="spellEnd"/>
      <w:r w:rsidRPr="00812ECB">
        <w:rPr>
          <w:szCs w:val="20"/>
        </w:rPr>
        <w:t xml:space="preserve"> percentile of the DASPP for the hour over the previous 30 days multiplied by the value </w:t>
      </w:r>
      <w:r w:rsidRPr="00812ECB">
        <w:rPr>
          <w:i/>
          <w:szCs w:val="20"/>
        </w:rPr>
        <w:t>e2.</w:t>
      </w:r>
    </w:p>
    <w:p w14:paraId="6E8162C8" w14:textId="77777777" w:rsidR="00812ECB" w:rsidRPr="00812ECB" w:rsidRDefault="00812ECB" w:rsidP="00812ECB">
      <w:pPr>
        <w:spacing w:after="240"/>
        <w:ind w:left="4320" w:hanging="720"/>
        <w:rPr>
          <w:szCs w:val="20"/>
        </w:rPr>
      </w:pPr>
      <w:r w:rsidRPr="00812ECB">
        <w:rPr>
          <w:szCs w:val="20"/>
        </w:rPr>
        <w:lastRenderedPageBreak/>
        <w:t>(a)</w:t>
      </w:r>
      <w:r w:rsidRPr="00812ECB">
        <w:rPr>
          <w:szCs w:val="20"/>
        </w:rPr>
        <w:tab/>
        <w:t xml:space="preserve">The value </w:t>
      </w:r>
      <w:r w:rsidRPr="00812ECB">
        <w:rPr>
          <w:i/>
          <w:szCs w:val="20"/>
        </w:rPr>
        <w:t>e2</w:t>
      </w:r>
      <w:r w:rsidRPr="00812ECB">
        <w:rPr>
          <w:szCs w:val="20"/>
        </w:rPr>
        <w:t xml:space="preserve"> is computed as the </w:t>
      </w:r>
      <w:r w:rsidRPr="00812ECB">
        <w:rPr>
          <w:i/>
          <w:szCs w:val="20"/>
        </w:rPr>
        <w:t>ep2</w:t>
      </w:r>
      <w:r w:rsidRPr="00812ECB">
        <w:rPr>
          <w:szCs w:val="20"/>
          <w:vertAlign w:val="superscript"/>
        </w:rPr>
        <w:t>th</w:t>
      </w:r>
      <w:r w:rsidRPr="00812ECB">
        <w:rPr>
          <w:szCs w:val="20"/>
        </w:rPr>
        <w:t xml:space="preserve"> percentile of Ratio2 for the 30 days prior to the Operating Day, where Ratio2 is calculated daily as follows:</w:t>
      </w:r>
    </w:p>
    <w:p w14:paraId="74B7969A" w14:textId="77777777" w:rsidR="00812ECB" w:rsidRPr="00812ECB" w:rsidRDefault="00812ECB" w:rsidP="00812ECB">
      <w:pPr>
        <w:spacing w:after="240"/>
        <w:ind w:left="4320"/>
        <w:rPr>
          <w:szCs w:val="20"/>
        </w:rPr>
      </w:pPr>
      <w:r w:rsidRPr="00812ECB">
        <w:rPr>
          <w:szCs w:val="20"/>
        </w:rPr>
        <w:t>Ratio2 = 1 -</w:t>
      </w:r>
      <w:r w:rsidRPr="00812ECB">
        <w:rPr>
          <w:b/>
          <w:szCs w:val="20"/>
        </w:rPr>
        <w:t xml:space="preserve"> </w:t>
      </w:r>
      <w:r w:rsidRPr="00812ECB">
        <w:rPr>
          <w:szCs w:val="20"/>
        </w:rPr>
        <w:t>Max[0, (∑</w:t>
      </w:r>
      <w:r w:rsidRPr="00812ECB">
        <w:rPr>
          <w:szCs w:val="20"/>
          <w:vertAlign w:val="subscript"/>
        </w:rPr>
        <w:t>h=1,24</w:t>
      </w:r>
      <w:r w:rsidRPr="00812ECB">
        <w:rPr>
          <w:szCs w:val="20"/>
        </w:rPr>
        <w:t xml:space="preserve"> (</w:t>
      </w:r>
      <w:proofErr w:type="spellStart"/>
      <w:r w:rsidRPr="00812ECB">
        <w:rPr>
          <w:szCs w:val="20"/>
        </w:rPr>
        <w:t>Q</w:t>
      </w:r>
      <w:r w:rsidRPr="00812ECB">
        <w:rPr>
          <w:szCs w:val="20"/>
          <w:vertAlign w:val="subscript"/>
        </w:rPr>
        <w:t>cleared</w:t>
      </w:r>
      <w:proofErr w:type="spellEnd"/>
      <w:r w:rsidRPr="00812ECB">
        <w:rPr>
          <w:szCs w:val="20"/>
          <w:vertAlign w:val="subscript"/>
        </w:rPr>
        <w:t xml:space="preserve"> Offers</w:t>
      </w:r>
      <w:r w:rsidRPr="00812ECB">
        <w:rPr>
          <w:szCs w:val="20"/>
        </w:rPr>
        <w:t xml:space="preserve"> - </w:t>
      </w:r>
      <w:proofErr w:type="spellStart"/>
      <w:r w:rsidRPr="00812ECB">
        <w:rPr>
          <w:szCs w:val="20"/>
        </w:rPr>
        <w:t>Q</w:t>
      </w:r>
      <w:r w:rsidRPr="00812ECB">
        <w:rPr>
          <w:szCs w:val="20"/>
          <w:vertAlign w:val="subscript"/>
        </w:rPr>
        <w:t>cleared</w:t>
      </w:r>
      <w:proofErr w:type="spellEnd"/>
      <w:r w:rsidRPr="00812ECB">
        <w:rPr>
          <w:szCs w:val="20"/>
          <w:vertAlign w:val="subscript"/>
        </w:rPr>
        <w:t>-Bids</w:t>
      </w:r>
      <w:r w:rsidRPr="00812ECB">
        <w:rPr>
          <w:szCs w:val="20"/>
        </w:rPr>
        <w:t>))/(∑</w:t>
      </w:r>
      <w:r w:rsidRPr="00812ECB">
        <w:rPr>
          <w:szCs w:val="20"/>
          <w:vertAlign w:val="subscript"/>
        </w:rPr>
        <w:t xml:space="preserve"> h=1,24 </w:t>
      </w:r>
      <w:r w:rsidRPr="00812ECB">
        <w:rPr>
          <w:szCs w:val="20"/>
        </w:rPr>
        <w:t>(</w:t>
      </w:r>
      <w:proofErr w:type="spellStart"/>
      <w:r w:rsidRPr="00812ECB">
        <w:rPr>
          <w:szCs w:val="20"/>
        </w:rPr>
        <w:t>Q</w:t>
      </w:r>
      <w:r w:rsidRPr="00812ECB">
        <w:rPr>
          <w:szCs w:val="20"/>
          <w:vertAlign w:val="subscript"/>
        </w:rPr>
        <w:t>cleared</w:t>
      </w:r>
      <w:proofErr w:type="spellEnd"/>
      <w:r w:rsidRPr="00812ECB">
        <w:rPr>
          <w:szCs w:val="20"/>
          <w:vertAlign w:val="subscript"/>
        </w:rPr>
        <w:t xml:space="preserve"> Offers</w:t>
      </w:r>
      <w:r w:rsidRPr="00812ECB">
        <w:rPr>
          <w:szCs w:val="20"/>
        </w:rPr>
        <w:t>))]</w:t>
      </w:r>
    </w:p>
    <w:p w14:paraId="42198D34" w14:textId="77777777" w:rsidR="00812ECB" w:rsidRPr="00812ECB" w:rsidRDefault="00812ECB" w:rsidP="00812ECB">
      <w:pPr>
        <w:ind w:left="4320"/>
      </w:pPr>
      <w:r w:rsidRPr="00812ECB">
        <w:t>except Ratio2 = 0 when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Offers </w:t>
      </w:r>
      <w:r w:rsidRPr="00812ECB">
        <w:t>= 0</w:t>
      </w:r>
    </w:p>
    <w:p w14:paraId="694AD616" w14:textId="77777777" w:rsidR="00812ECB" w:rsidRPr="00812ECB" w:rsidRDefault="00812ECB" w:rsidP="00812ECB">
      <w:pPr>
        <w:ind w:left="3600"/>
      </w:pPr>
    </w:p>
    <w:p w14:paraId="7703EDCB" w14:textId="77777777" w:rsidR="00812ECB" w:rsidRPr="00812ECB" w:rsidRDefault="00812ECB" w:rsidP="00812ECB">
      <w:pPr>
        <w:spacing w:after="240"/>
        <w:ind w:left="4320" w:hanging="720"/>
        <w:rPr>
          <w:szCs w:val="20"/>
        </w:rPr>
      </w:pPr>
      <w:r w:rsidRPr="00812ECB">
        <w:rPr>
          <w:szCs w:val="20"/>
        </w:rPr>
        <w:t>(b)</w:t>
      </w:r>
      <w:r w:rsidRPr="00812ECB">
        <w:rPr>
          <w:szCs w:val="20"/>
        </w:rPr>
        <w:tab/>
        <w:t xml:space="preserve">ERCOT may adjust the value of </w:t>
      </w:r>
      <w:r w:rsidRPr="00812ECB">
        <w:rPr>
          <w:i/>
          <w:szCs w:val="20"/>
        </w:rPr>
        <w:t>e2</w:t>
      </w:r>
      <w:r w:rsidRPr="00812ECB">
        <w:rPr>
          <w:szCs w:val="20"/>
        </w:rPr>
        <w:t xml:space="preserve"> by changing the quantity of bids or offers to the values reported by the Counter-Party in paragraph (7) below or based on information available to ERCOT; or</w:t>
      </w:r>
    </w:p>
    <w:p w14:paraId="6CC682D9" w14:textId="77777777" w:rsidR="00812ECB" w:rsidRPr="00812ECB" w:rsidRDefault="00812ECB" w:rsidP="00812ECB">
      <w:pPr>
        <w:spacing w:after="240"/>
        <w:ind w:left="3600" w:hanging="720"/>
        <w:rPr>
          <w:szCs w:val="20"/>
        </w:rPr>
      </w:pPr>
      <w:r w:rsidRPr="00812ECB">
        <w:rPr>
          <w:szCs w:val="20"/>
        </w:rPr>
        <w:t>(2)</w:t>
      </w:r>
      <w:r w:rsidRPr="00812ECB">
        <w:rPr>
          <w:szCs w:val="20"/>
        </w:rPr>
        <w:tab/>
        <w:t xml:space="preserve">Increased (when the </w:t>
      </w:r>
      <w:proofErr w:type="spellStart"/>
      <w:r w:rsidRPr="00812ECB">
        <w:rPr>
          <w:i/>
          <w:szCs w:val="20"/>
        </w:rPr>
        <w:t>b</w:t>
      </w:r>
      <w:r w:rsidRPr="00812ECB">
        <w:rPr>
          <w:szCs w:val="20"/>
          <w:vertAlign w:val="superscript"/>
        </w:rPr>
        <w:t>th</w:t>
      </w:r>
      <w:proofErr w:type="spellEnd"/>
      <w:r w:rsidRPr="00812ECB">
        <w:rPr>
          <w:szCs w:val="20"/>
        </w:rPr>
        <w:t xml:space="preserve"> percentile Settlement Point Price for the hour is negative).  The increase shall be the quantity of the offer multiplied by the </w:t>
      </w:r>
      <w:proofErr w:type="spellStart"/>
      <w:r w:rsidRPr="00812ECB">
        <w:rPr>
          <w:i/>
          <w:szCs w:val="20"/>
        </w:rPr>
        <w:t>b</w:t>
      </w:r>
      <w:r w:rsidRPr="00812ECB">
        <w:rPr>
          <w:szCs w:val="20"/>
          <w:vertAlign w:val="superscript"/>
        </w:rPr>
        <w:t>th</w:t>
      </w:r>
      <w:proofErr w:type="spellEnd"/>
      <w:r w:rsidRPr="00812ECB">
        <w:rPr>
          <w:szCs w:val="20"/>
        </w:rPr>
        <w:t xml:space="preserve"> percentile of the DASPP for the hour over the previous 30 days.  </w:t>
      </w:r>
    </w:p>
    <w:p w14:paraId="1696B3A6"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Credit exposure will be increased by the product of the quantity of the offer multiplied by the </w:t>
      </w:r>
      <w:proofErr w:type="spellStart"/>
      <w:r w:rsidRPr="00812ECB">
        <w:rPr>
          <w:i/>
          <w:szCs w:val="20"/>
        </w:rPr>
        <w:t>dp</w:t>
      </w:r>
      <w:r w:rsidRPr="00812ECB">
        <w:rPr>
          <w:szCs w:val="20"/>
          <w:vertAlign w:val="superscript"/>
        </w:rPr>
        <w:t>th</w:t>
      </w:r>
      <w:proofErr w:type="spellEnd"/>
      <w:r w:rsidRPr="00812ECB">
        <w:rPr>
          <w:szCs w:val="20"/>
        </w:rPr>
        <w:t xml:space="preserve"> percentile of any positive hourly difference of Real-Time Settlement Point Price and DASPP over the previous 30 days for the hour multiplied by </w:t>
      </w:r>
      <w:r w:rsidRPr="00812ECB">
        <w:rPr>
          <w:i/>
          <w:szCs w:val="20"/>
        </w:rPr>
        <w:t>e3</w:t>
      </w:r>
      <w:r w:rsidRPr="00812ECB">
        <w:rPr>
          <w:szCs w:val="20"/>
        </w:rPr>
        <w:t>.</w:t>
      </w:r>
    </w:p>
    <w:p w14:paraId="2E76A1A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That has an offer price that is greater than the </w:t>
      </w:r>
      <w:proofErr w:type="spellStart"/>
      <w:r w:rsidRPr="00812ECB">
        <w:rPr>
          <w:i/>
          <w:szCs w:val="20"/>
        </w:rPr>
        <w:t>a</w:t>
      </w:r>
      <w:r w:rsidRPr="00812ECB">
        <w:rPr>
          <w:szCs w:val="20"/>
          <w:vertAlign w:val="superscript"/>
        </w:rPr>
        <w:t>th</w:t>
      </w:r>
      <w:proofErr w:type="spellEnd"/>
      <w:r w:rsidRPr="00812ECB">
        <w:rPr>
          <w:szCs w:val="20"/>
        </w:rPr>
        <w:t xml:space="preserve"> percentile of the DASPP for the hour over the previous 30 days, credit exposure will be increased by the product of the quantity of the offer multiplied by the </w:t>
      </w:r>
      <w:proofErr w:type="spellStart"/>
      <w:r w:rsidRPr="00812ECB">
        <w:rPr>
          <w:i/>
          <w:szCs w:val="20"/>
        </w:rPr>
        <w:t>dp</w:t>
      </w:r>
      <w:r w:rsidRPr="00812ECB">
        <w:rPr>
          <w:szCs w:val="20"/>
          <w:vertAlign w:val="superscript"/>
        </w:rPr>
        <w:t>th</w:t>
      </w:r>
      <w:proofErr w:type="spellEnd"/>
      <w:r w:rsidRPr="00812ECB">
        <w:rPr>
          <w:szCs w:val="20"/>
        </w:rPr>
        <w:t xml:space="preserve"> percentile of any positive hourly difference of Real-Time Settlement Point Price and DASPP over the previous 30 days for the hour multiplied by </w:t>
      </w:r>
      <w:r w:rsidRPr="00812ECB">
        <w:rPr>
          <w:i/>
          <w:szCs w:val="20"/>
        </w:rPr>
        <w:t>e3</w:t>
      </w:r>
      <w:r w:rsidRPr="00812ECB">
        <w:rPr>
          <w:szCs w:val="20"/>
        </w:rPr>
        <w:t xml:space="preserve">.  </w:t>
      </w:r>
    </w:p>
    <w:p w14:paraId="1825306F"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ERCOT may, in its sole discretion, use a percentile other than the </w:t>
      </w:r>
      <w:proofErr w:type="spellStart"/>
      <w:r w:rsidRPr="00812ECB">
        <w:rPr>
          <w:i/>
          <w:szCs w:val="20"/>
        </w:rPr>
        <w:t>dp</w:t>
      </w:r>
      <w:r w:rsidRPr="00812ECB">
        <w:rPr>
          <w:szCs w:val="20"/>
          <w:vertAlign w:val="superscript"/>
        </w:rPr>
        <w:t>th</w:t>
      </w:r>
      <w:proofErr w:type="spellEnd"/>
      <w:r w:rsidRPr="00812ECB">
        <w:rPr>
          <w:szCs w:val="20"/>
        </w:rPr>
        <w:t xml:space="preserve"> percentile of any positive hourly difference of Real-Time Settlement Point Price and DASPP over the previous 30 days of the hour in determining credit exposure per this paragraph (6)(b) in evaluating DAM Energy-Only Offers.  </w:t>
      </w:r>
    </w:p>
    <w:p w14:paraId="65BFC9D8" w14:textId="77777777" w:rsidR="00812ECB" w:rsidRPr="00812ECB" w:rsidRDefault="00812ECB" w:rsidP="00812ECB">
      <w:pPr>
        <w:spacing w:after="240"/>
        <w:ind w:left="1440" w:hanging="720"/>
        <w:rPr>
          <w:szCs w:val="20"/>
        </w:rPr>
      </w:pPr>
      <w:r w:rsidRPr="00812ECB">
        <w:rPr>
          <w:szCs w:val="20"/>
        </w:rPr>
        <w:t>(c)</w:t>
      </w:r>
      <w:r w:rsidRPr="00812ECB">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B842B8D" w14:textId="77777777" w:rsidTr="008C7683">
        <w:trPr>
          <w:trHeight w:val="386"/>
        </w:trPr>
        <w:tc>
          <w:tcPr>
            <w:tcW w:w="9350" w:type="dxa"/>
            <w:shd w:val="pct12" w:color="auto" w:fill="auto"/>
          </w:tcPr>
          <w:p w14:paraId="09AF542A" w14:textId="77777777" w:rsidR="00812ECB" w:rsidRPr="00812ECB" w:rsidRDefault="00812ECB" w:rsidP="00812ECB">
            <w:pPr>
              <w:spacing w:before="120" w:after="240"/>
              <w:rPr>
                <w:b/>
                <w:i/>
                <w:iCs/>
              </w:rPr>
            </w:pPr>
            <w:r w:rsidRPr="00812ECB">
              <w:rPr>
                <w:b/>
                <w:i/>
                <w:iCs/>
              </w:rPr>
              <w:t>[NPRR1014:  Replace paragraph (c) above with the following upon system implementation:]</w:t>
            </w:r>
          </w:p>
          <w:p w14:paraId="263C89EE" w14:textId="77777777" w:rsidR="00812ECB" w:rsidRPr="00812ECB" w:rsidRDefault="00812ECB" w:rsidP="00812ECB">
            <w:pPr>
              <w:spacing w:after="240"/>
              <w:ind w:left="1440" w:hanging="720"/>
              <w:rPr>
                <w:szCs w:val="20"/>
              </w:rPr>
            </w:pPr>
            <w:r w:rsidRPr="00812ECB">
              <w:rPr>
                <w:szCs w:val="20"/>
              </w:rPr>
              <w:t>(c)</w:t>
            </w:r>
            <w:r w:rsidRPr="00812ECB">
              <w:rPr>
                <w:szCs w:val="20"/>
              </w:rPr>
              <w:tab/>
              <w:t>For each MW portion of the Energy Offer Curve of a Three-Part Supply Offer or for each MW portion of the offer portion of an Energy Bid/Offer Curve:</w:t>
            </w:r>
          </w:p>
        </w:tc>
      </w:tr>
    </w:tbl>
    <w:p w14:paraId="1887B3FD"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 xml:space="preserve">That has an offer price that is less than or equal to the </w:t>
      </w:r>
      <w:proofErr w:type="spellStart"/>
      <w:r w:rsidRPr="00812ECB">
        <w:rPr>
          <w:i/>
          <w:szCs w:val="20"/>
        </w:rPr>
        <w:t>y</w:t>
      </w:r>
      <w:r w:rsidRPr="00812ECB">
        <w:rPr>
          <w:szCs w:val="20"/>
          <w:vertAlign w:val="superscript"/>
        </w:rPr>
        <w:t>th</w:t>
      </w:r>
      <w:proofErr w:type="spellEnd"/>
      <w:r w:rsidRPr="00812ECB">
        <w:rPr>
          <w:szCs w:val="20"/>
        </w:rPr>
        <w:t xml:space="preserve"> percentile of the DASPP for the hour over the previous 30 days, credit exposure will be </w:t>
      </w:r>
      <w:r w:rsidRPr="00812ECB">
        <w:rPr>
          <w:szCs w:val="20"/>
        </w:rPr>
        <w:lastRenderedPageBreak/>
        <w:t xml:space="preserve">reduced (when the </w:t>
      </w:r>
      <w:proofErr w:type="spellStart"/>
      <w:r w:rsidRPr="00812ECB">
        <w:rPr>
          <w:i/>
          <w:szCs w:val="20"/>
        </w:rPr>
        <w:t>z</w:t>
      </w:r>
      <w:r w:rsidRPr="00812ECB">
        <w:rPr>
          <w:szCs w:val="20"/>
          <w:vertAlign w:val="superscript"/>
        </w:rPr>
        <w:t>th</w:t>
      </w:r>
      <w:proofErr w:type="spellEnd"/>
      <w:r w:rsidRPr="00812ECB">
        <w:rPr>
          <w:szCs w:val="20"/>
        </w:rPr>
        <w:t xml:space="preserve"> percentile Settlement Point Price is positive) or increased (when the </w:t>
      </w:r>
      <w:proofErr w:type="spellStart"/>
      <w:r w:rsidRPr="00812ECB">
        <w:rPr>
          <w:i/>
          <w:szCs w:val="20"/>
        </w:rPr>
        <w:t>z</w:t>
      </w:r>
      <w:r w:rsidRPr="00812ECB">
        <w:rPr>
          <w:szCs w:val="20"/>
          <w:vertAlign w:val="superscript"/>
        </w:rPr>
        <w:t>th</w:t>
      </w:r>
      <w:proofErr w:type="spellEnd"/>
      <w:r w:rsidRPr="00812ECB">
        <w:rPr>
          <w:szCs w:val="20"/>
        </w:rPr>
        <w:t xml:space="preserve"> percentile Settlement Point Price is negative) by the quantity of the offer multiplied by the </w:t>
      </w:r>
      <w:proofErr w:type="spellStart"/>
      <w:r w:rsidRPr="00812ECB">
        <w:rPr>
          <w:i/>
          <w:szCs w:val="20"/>
        </w:rPr>
        <w:t>z</w:t>
      </w:r>
      <w:r w:rsidRPr="00812ECB">
        <w:rPr>
          <w:szCs w:val="20"/>
          <w:vertAlign w:val="superscript"/>
        </w:rPr>
        <w:t>th</w:t>
      </w:r>
      <w:proofErr w:type="spellEnd"/>
      <w:r w:rsidRPr="00812ECB">
        <w:rPr>
          <w:szCs w:val="20"/>
        </w:rPr>
        <w:t xml:space="preserve"> percentile of the DASPP for the hour over the previous 30 days.  </w:t>
      </w:r>
    </w:p>
    <w:p w14:paraId="2910BCD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That has an offer price that is greater than the </w:t>
      </w:r>
      <w:proofErr w:type="spellStart"/>
      <w:r w:rsidRPr="00812ECB">
        <w:rPr>
          <w:i/>
          <w:szCs w:val="20"/>
        </w:rPr>
        <w:t>y</w:t>
      </w:r>
      <w:r w:rsidRPr="00812ECB">
        <w:rPr>
          <w:szCs w:val="20"/>
          <w:vertAlign w:val="superscript"/>
        </w:rPr>
        <w:t>th</w:t>
      </w:r>
      <w:proofErr w:type="spellEnd"/>
      <w:r w:rsidRPr="00812ECB">
        <w:rPr>
          <w:szCs w:val="20"/>
        </w:rPr>
        <w:t xml:space="preserve"> percentile of the DASPP for the hour over the previous 30 days, the credit exposure will be zero.</w:t>
      </w:r>
    </w:p>
    <w:p w14:paraId="0228517B"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812ECB">
        <w:rPr>
          <w:i/>
          <w:szCs w:val="20"/>
        </w:rPr>
        <w:t>z</w:t>
      </w:r>
      <w:r w:rsidRPr="00812ECB">
        <w:rPr>
          <w:szCs w:val="20"/>
          <w:vertAlign w:val="superscript"/>
        </w:rPr>
        <w:t>th</w:t>
      </w:r>
      <w:proofErr w:type="spellEnd"/>
      <w:r w:rsidRPr="00812ECB">
        <w:rPr>
          <w:szCs w:val="20"/>
        </w:rPr>
        <w:t xml:space="preserve"> percentile Settlement Point Price is positive).  If the Three-Part Supply Offer causes a credit increase (when the </w:t>
      </w:r>
      <w:proofErr w:type="spellStart"/>
      <w:r w:rsidRPr="00812ECB">
        <w:rPr>
          <w:i/>
          <w:szCs w:val="20"/>
        </w:rPr>
        <w:t>z</w:t>
      </w:r>
      <w:r w:rsidRPr="00812ECB">
        <w:rPr>
          <w:szCs w:val="20"/>
          <w:vertAlign w:val="superscript"/>
        </w:rPr>
        <w:t>th</w:t>
      </w:r>
      <w:proofErr w:type="spellEnd"/>
      <w:r w:rsidRPr="00812ECB">
        <w:rPr>
          <w:szCs w:val="20"/>
        </w:rPr>
        <w:t xml:space="preserve"> percentile Settlement Point Price is negative), the increase in credit exposure will be the maximum credit exposure increase created by the individual Three-Part Supply Offers.</w:t>
      </w:r>
    </w:p>
    <w:p w14:paraId="5FCA8DF5" w14:textId="77777777" w:rsidR="00812ECB" w:rsidRPr="00812ECB" w:rsidRDefault="00812ECB" w:rsidP="00812ECB">
      <w:pPr>
        <w:spacing w:after="240"/>
        <w:ind w:left="1440" w:hanging="720"/>
        <w:rPr>
          <w:szCs w:val="20"/>
        </w:rPr>
      </w:pPr>
      <w:r w:rsidRPr="00812ECB">
        <w:rPr>
          <w:szCs w:val="20"/>
        </w:rPr>
        <w:t>(d)</w:t>
      </w:r>
      <w:r w:rsidRPr="00812ECB">
        <w:rPr>
          <w:szCs w:val="20"/>
        </w:rPr>
        <w:tab/>
        <w:t>For PTP Obligation Bids:</w:t>
      </w:r>
    </w:p>
    <w:p w14:paraId="78B4EBA3" w14:textId="77777777" w:rsidR="00812ECB" w:rsidRPr="00812ECB" w:rsidRDefault="00812ECB" w:rsidP="00812ECB">
      <w:pPr>
        <w:spacing w:after="240"/>
        <w:ind w:left="2160" w:hanging="720"/>
        <w:rPr>
          <w:b/>
          <w:bCs/>
          <w:i/>
          <w:iCs/>
          <w:szCs w:val="26"/>
        </w:rPr>
      </w:pPr>
      <w:r w:rsidRPr="00812ECB">
        <w:rPr>
          <w:szCs w:val="20"/>
        </w:rPr>
        <w:t>(i)</w:t>
      </w:r>
      <w:r w:rsidRPr="00812ECB">
        <w:rPr>
          <w:szCs w:val="20"/>
        </w:rPr>
        <w:tab/>
        <w:t xml:space="preserve">That have a bid price greater than zero, the sum of the quantity of the bid multiplied by the bid price, plus the </w:t>
      </w:r>
      <w:proofErr w:type="spellStart"/>
      <w:r w:rsidRPr="00812ECB">
        <w:rPr>
          <w:i/>
          <w:szCs w:val="20"/>
        </w:rPr>
        <w:t>u</w:t>
      </w:r>
      <w:r w:rsidRPr="00812ECB">
        <w:rPr>
          <w:szCs w:val="20"/>
          <w:vertAlign w:val="superscript"/>
        </w:rPr>
        <w:t>th</w:t>
      </w:r>
      <w:proofErr w:type="spellEnd"/>
      <w:r w:rsidRPr="00812ECB">
        <w:rPr>
          <w:szCs w:val="20"/>
        </w:rPr>
        <w:t xml:space="preserve"> percentile of the hourly positive price difference between the source Real-Time Settlement Point Price minus the sink Real-Time Settlement Point Price over the previous 30 days multiplied by the quantity of the bid.</w:t>
      </w:r>
    </w:p>
    <w:p w14:paraId="4FC0B1D1" w14:textId="77777777" w:rsidR="00812ECB" w:rsidRPr="00812ECB" w:rsidRDefault="00812ECB" w:rsidP="00812ECB">
      <w:pPr>
        <w:spacing w:after="240"/>
        <w:ind w:left="2160" w:hanging="720"/>
        <w:rPr>
          <w:b/>
          <w:bCs/>
          <w:i/>
          <w:iCs/>
          <w:szCs w:val="26"/>
        </w:rPr>
      </w:pPr>
      <w:r w:rsidRPr="00812ECB">
        <w:rPr>
          <w:szCs w:val="20"/>
        </w:rPr>
        <w:t>(ii)</w:t>
      </w:r>
      <w:r w:rsidRPr="00812ECB">
        <w:rPr>
          <w:szCs w:val="20"/>
        </w:rPr>
        <w:tab/>
        <w:t xml:space="preserve">That have a bid price less than or equal to zero, the </w:t>
      </w:r>
      <w:proofErr w:type="spellStart"/>
      <w:r w:rsidRPr="00812ECB">
        <w:rPr>
          <w:i/>
          <w:szCs w:val="20"/>
        </w:rPr>
        <w:t>u</w:t>
      </w:r>
      <w:r w:rsidRPr="00812ECB">
        <w:rPr>
          <w:szCs w:val="20"/>
          <w:vertAlign w:val="superscript"/>
        </w:rPr>
        <w:t>th</w:t>
      </w:r>
      <w:proofErr w:type="spellEnd"/>
      <w:r w:rsidRPr="00812ECB">
        <w:rPr>
          <w:szCs w:val="20"/>
        </w:rPr>
        <w:t xml:space="preserve"> percentile of the hourly positive price difference between the source Real-Time Settlement Point Price minus the sink Real-Time Settlement Point Price over the previous 30 days multiplied by the quantity of the bid.</w:t>
      </w:r>
    </w:p>
    <w:p w14:paraId="2E728474" w14:textId="77777777" w:rsidR="00812ECB" w:rsidRPr="00812ECB" w:rsidRDefault="00812ECB" w:rsidP="00812ECB">
      <w:pPr>
        <w:spacing w:after="240"/>
        <w:ind w:left="2160" w:hanging="720"/>
        <w:rPr>
          <w:b/>
          <w:bCs/>
          <w:i/>
          <w:iCs/>
          <w:szCs w:val="26"/>
        </w:rPr>
      </w:pPr>
      <w:r w:rsidRPr="00812ECB">
        <w:rPr>
          <w:szCs w:val="20"/>
        </w:rPr>
        <w:t>(iii)</w:t>
      </w:r>
      <w:r w:rsidRPr="00812ECB">
        <w:rPr>
          <w:szCs w:val="20"/>
        </w:rPr>
        <w:tab/>
        <w:t xml:space="preserve">Each tenth of a MW quantity (0.1 MW) of an expiring CRR for a Counter-Party can provide credit reduction for only one-tenth of a MW (0.1 MW) of a PTP Obligation bid for that Counter-Party.  </w:t>
      </w:r>
    </w:p>
    <w:p w14:paraId="7A5034B2" w14:textId="77777777" w:rsidR="00812ECB" w:rsidRPr="00812ECB" w:rsidRDefault="00812ECB" w:rsidP="00812ECB">
      <w:pPr>
        <w:spacing w:after="240"/>
        <w:ind w:left="2880" w:hanging="720"/>
        <w:rPr>
          <w:b/>
          <w:bCs/>
          <w:i/>
          <w:iCs/>
          <w:szCs w:val="26"/>
        </w:rPr>
      </w:pPr>
      <w:r w:rsidRPr="00812ECB">
        <w:rPr>
          <w:szCs w:val="20"/>
        </w:rPr>
        <w:t>(A)</w:t>
      </w:r>
      <w:r w:rsidRPr="00812ECB">
        <w:rPr>
          <w:szCs w:val="20"/>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720299B5" w14:textId="77777777" w:rsidR="00812ECB" w:rsidRPr="00812ECB" w:rsidRDefault="00812ECB" w:rsidP="00812ECB">
      <w:pPr>
        <w:spacing w:after="240"/>
        <w:ind w:left="2880" w:hanging="720"/>
        <w:rPr>
          <w:b/>
          <w:bCs/>
          <w:i/>
          <w:iCs/>
          <w:szCs w:val="26"/>
        </w:rPr>
      </w:pPr>
      <w:r w:rsidRPr="00812ECB">
        <w:rPr>
          <w:szCs w:val="20"/>
        </w:rPr>
        <w:t>(B)</w:t>
      </w:r>
      <w:r w:rsidRPr="00812ECB">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68CF9722" w14:textId="77777777" w:rsidR="00812ECB" w:rsidRPr="00812ECB" w:rsidRDefault="00812ECB" w:rsidP="00812ECB">
      <w:pPr>
        <w:spacing w:after="240"/>
        <w:ind w:left="2160" w:hanging="720"/>
        <w:rPr>
          <w:szCs w:val="20"/>
        </w:rPr>
      </w:pPr>
      <w:r w:rsidRPr="00812ECB">
        <w:rPr>
          <w:szCs w:val="20"/>
        </w:rPr>
        <w:lastRenderedPageBreak/>
        <w:t>(iv)</w:t>
      </w:r>
      <w:r w:rsidRPr="00812ECB">
        <w:rPr>
          <w:szCs w:val="20"/>
        </w:rPr>
        <w:tab/>
        <w:t xml:space="preserve">For qualified PTP Obligation bids with a bid price greater than zero, ERCOT shall reduce the credit exposure in paragraph (6)(d)(i) above as follows: </w:t>
      </w:r>
    </w:p>
    <w:p w14:paraId="7EE5E038" w14:textId="77777777" w:rsidR="00812ECB" w:rsidRPr="00812ECB" w:rsidRDefault="00812ECB" w:rsidP="00812ECB">
      <w:pPr>
        <w:spacing w:after="240"/>
        <w:ind w:left="2160"/>
        <w:rPr>
          <w:szCs w:val="20"/>
        </w:rPr>
      </w:pPr>
      <w:r w:rsidRPr="00812ECB">
        <w:rPr>
          <w:szCs w:val="20"/>
        </w:rPr>
        <w:t xml:space="preserve">Credit Reduction = Reduction Factor * min[PTP bid quantity, remaining expiring CRR MWs] * bid price. </w:t>
      </w:r>
    </w:p>
    <w:p w14:paraId="53D7C19F" w14:textId="77777777" w:rsidR="00812ECB" w:rsidRPr="00812ECB" w:rsidRDefault="00812ECB" w:rsidP="00812ECB">
      <w:pPr>
        <w:spacing w:after="240"/>
        <w:ind w:left="2160"/>
        <w:rPr>
          <w:szCs w:val="20"/>
        </w:rPr>
      </w:pPr>
      <w:r w:rsidRPr="00812ECB">
        <w:rPr>
          <w:szCs w:val="20"/>
        </w:rPr>
        <w:t xml:space="preserve">The Reduction Factor is </w:t>
      </w:r>
      <w:r w:rsidRPr="00812ECB">
        <w:rPr>
          <w:i/>
          <w:szCs w:val="20"/>
        </w:rPr>
        <w:t>bd</w:t>
      </w:r>
      <w:r w:rsidRPr="00812ECB">
        <w:rPr>
          <w:szCs w:val="20"/>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172BE594" w14:textId="77777777" w:rsidR="00812ECB" w:rsidRPr="00812ECB" w:rsidRDefault="00812ECB" w:rsidP="00812ECB">
      <w:pPr>
        <w:spacing w:after="240"/>
        <w:ind w:left="1440" w:hanging="720"/>
        <w:rPr>
          <w:szCs w:val="20"/>
        </w:rPr>
      </w:pPr>
      <w:r w:rsidRPr="00812ECB">
        <w:rPr>
          <w:szCs w:val="20"/>
        </w:rPr>
        <w:t>(e)</w:t>
      </w:r>
      <w:r w:rsidRPr="00812ECB">
        <w:rPr>
          <w:szCs w:val="20"/>
        </w:rPr>
        <w:tab/>
        <w:t>For PTP Obligation bids with Links to an Option with a bid price greater than zero:</w:t>
      </w:r>
    </w:p>
    <w:p w14:paraId="0A131910" w14:textId="77777777" w:rsidR="00812ECB" w:rsidRPr="00812ECB" w:rsidRDefault="00812ECB" w:rsidP="00812ECB">
      <w:pPr>
        <w:spacing w:after="240"/>
        <w:ind w:left="2160" w:hanging="720"/>
        <w:rPr>
          <w:szCs w:val="20"/>
        </w:rPr>
      </w:pPr>
      <w:r w:rsidRPr="00812ECB">
        <w:rPr>
          <w:szCs w:val="20"/>
        </w:rPr>
        <w:t xml:space="preserve">Credit Reduction = (1- Reduction Factor </w:t>
      </w:r>
      <w:r w:rsidRPr="00812ECB">
        <w:rPr>
          <w:i/>
          <w:szCs w:val="20"/>
        </w:rPr>
        <w:t>bd</w:t>
      </w:r>
      <w:r w:rsidRPr="00812ECB">
        <w:rPr>
          <w:szCs w:val="20"/>
        </w:rPr>
        <w:t xml:space="preserve">) * (bid quantity * bid price) </w:t>
      </w:r>
    </w:p>
    <w:p w14:paraId="19B53A6E"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For Ancillary Service Obligations not self-arranged, the product of the quantity of Ancillary Service Obligation not self-arranged multiplied by the </w:t>
      </w:r>
      <w:proofErr w:type="spellStart"/>
      <w:r w:rsidRPr="00812ECB">
        <w:rPr>
          <w:i/>
          <w:szCs w:val="20"/>
        </w:rPr>
        <w:t>t</w:t>
      </w:r>
      <w:r w:rsidRPr="00812ECB">
        <w:rPr>
          <w:szCs w:val="20"/>
          <w:vertAlign w:val="superscript"/>
        </w:rPr>
        <w:t>th</w:t>
      </w:r>
      <w:proofErr w:type="spellEnd"/>
      <w:r w:rsidRPr="00812ECB">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812ECB">
        <w:rPr>
          <w:i/>
          <w:szCs w:val="20"/>
        </w:rPr>
        <w:t>t</w:t>
      </w:r>
      <w:r w:rsidRPr="00812ECB">
        <w:rPr>
          <w:szCs w:val="20"/>
          <w:vertAlign w:val="superscript"/>
        </w:rPr>
        <w:t>th</w:t>
      </w:r>
      <w:proofErr w:type="spellEnd"/>
      <w:r w:rsidRPr="00812ECB">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829B3E5" w14:textId="77777777" w:rsidTr="008C7683">
        <w:trPr>
          <w:trHeight w:val="386"/>
        </w:trPr>
        <w:tc>
          <w:tcPr>
            <w:tcW w:w="9350" w:type="dxa"/>
            <w:shd w:val="pct12" w:color="auto" w:fill="auto"/>
          </w:tcPr>
          <w:p w14:paraId="588F499A" w14:textId="77777777" w:rsidR="00812ECB" w:rsidRPr="00812ECB" w:rsidRDefault="00812ECB" w:rsidP="00812ECB">
            <w:pPr>
              <w:spacing w:before="120" w:after="240"/>
              <w:rPr>
                <w:b/>
                <w:i/>
                <w:iCs/>
              </w:rPr>
            </w:pPr>
            <w:r w:rsidRPr="00812ECB">
              <w:rPr>
                <w:b/>
                <w:i/>
                <w:iCs/>
              </w:rPr>
              <w:t>[NPRR1008 and NPRR1014:  Insert applicable portions of paragraph (g) below upon system implementation of the Real-Time Co-Optimization (RTC) project for NPRR1008; or upon system implementation for NPRR1014; and renumber accordingly:]</w:t>
            </w:r>
          </w:p>
          <w:p w14:paraId="0C078944"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For Ancillary Service Only Offers, credit exposure will be increased by the sum of the quantity of the Ancillary Service Only Offer multiplied by the </w:t>
            </w:r>
            <w:proofErr w:type="spellStart"/>
            <w:r w:rsidRPr="00812ECB">
              <w:rPr>
                <w:i/>
                <w:szCs w:val="20"/>
              </w:rPr>
              <w:t>dp</w:t>
            </w:r>
            <w:r w:rsidRPr="00812ECB">
              <w:rPr>
                <w:szCs w:val="20"/>
                <w:vertAlign w:val="superscript"/>
              </w:rPr>
              <w:t>th</w:t>
            </w:r>
            <w:proofErr w:type="spellEnd"/>
            <w:r w:rsidRPr="00812ECB">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12E728E4" w14:textId="77777777" w:rsidR="00812ECB" w:rsidRPr="00812ECB" w:rsidRDefault="00812ECB" w:rsidP="00812ECB">
      <w:pPr>
        <w:spacing w:before="240" w:after="240"/>
        <w:ind w:left="1440" w:hanging="720"/>
        <w:rPr>
          <w:szCs w:val="20"/>
        </w:rPr>
      </w:pPr>
      <w:r w:rsidRPr="00812ECB">
        <w:rPr>
          <w:szCs w:val="20"/>
        </w:rPr>
        <w:t>(g)</w:t>
      </w:r>
      <w:r w:rsidRPr="00812ECB">
        <w:rPr>
          <w:szCs w:val="20"/>
        </w:rPr>
        <w:tab/>
        <w:t xml:space="preserve">Values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which are applicable to items (a) and (b) above, under conditions described below, will be determined and applied at ERCOT’s sole discretion.  Within the application parameters identified below, ERCOT shall </w:t>
      </w:r>
      <w:r w:rsidRPr="00812ECB">
        <w:rPr>
          <w:szCs w:val="20"/>
        </w:rPr>
        <w:lastRenderedPageBreak/>
        <w:t xml:space="preserve">establish values for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and provide notice to an affected Counter-Party of any changes to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49187E5B"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value of each exposure adjustment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is a value between zero and one, rounded to the nearest hundredth decimal place, set by ERCOT by Counter-Party.  The values ERCOT establishes for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for a Counter-Party shall be applied equally to the portfolio of all QSEs represented by such Counter-Party.</w:t>
      </w:r>
    </w:p>
    <w:p w14:paraId="4BB4467E" w14:textId="77777777" w:rsidR="00812ECB" w:rsidRPr="00812ECB" w:rsidRDefault="00812ECB" w:rsidP="00812ECB">
      <w:pPr>
        <w:spacing w:after="240"/>
        <w:ind w:left="1440" w:hanging="720"/>
        <w:rPr>
          <w:szCs w:val="20"/>
        </w:rPr>
      </w:pPr>
      <w:r w:rsidRPr="00812ECB">
        <w:rPr>
          <w:szCs w:val="20"/>
        </w:rPr>
        <w:t>(h)</w:t>
      </w:r>
      <w:r w:rsidRPr="00812ECB">
        <w:rPr>
          <w:szCs w:val="20"/>
        </w:rPr>
        <w:tab/>
        <w:t>ERCOT must re-examine DAM credit parameters immediately if Counter-Party exceeds 90% of its Available Credit Limit (ACL) available to DAM.</w:t>
      </w:r>
    </w:p>
    <w:p w14:paraId="5E013D04" w14:textId="77777777" w:rsidR="00812ECB" w:rsidRPr="00812ECB" w:rsidRDefault="00812ECB" w:rsidP="00812ECB">
      <w:pPr>
        <w:spacing w:after="240"/>
        <w:ind w:left="720" w:hanging="720"/>
      </w:pPr>
      <w:r w:rsidRPr="00812ECB">
        <w:t>(7)</w:t>
      </w:r>
      <w:r w:rsidRPr="00812ECB">
        <w:tab/>
        <w:t xml:space="preserve">A Counter-Party may request more favorable parameters from ERCOT by agreeing to all of the conditions below: </w:t>
      </w:r>
    </w:p>
    <w:p w14:paraId="708EBC35" w14:textId="77777777" w:rsidR="00812ECB" w:rsidRPr="00812ECB" w:rsidRDefault="00812ECB" w:rsidP="00812ECB">
      <w:pPr>
        <w:spacing w:after="240"/>
        <w:ind w:left="1440" w:hanging="720"/>
        <w:rPr>
          <w:szCs w:val="20"/>
        </w:rPr>
      </w:pPr>
      <w:r w:rsidRPr="00812ECB">
        <w:rPr>
          <w:szCs w:val="20"/>
        </w:rPr>
        <w:t>(a)</w:t>
      </w:r>
      <w:r w:rsidRPr="00812ECB">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2ED743D4" w14:textId="77777777" w:rsidR="00812ECB" w:rsidRPr="00812ECB" w:rsidRDefault="00812ECB" w:rsidP="00812ECB">
      <w:pPr>
        <w:spacing w:after="240"/>
        <w:ind w:left="2160" w:hanging="720"/>
      </w:pPr>
      <w:r w:rsidRPr="00812ECB">
        <w:t>(i)</w:t>
      </w:r>
      <w:r w:rsidRPr="00812ECB">
        <w:tab/>
        <w:t xml:space="preserve">If Ratio1 as defined in paragraph (6)(a)(ii)(B) above is likely to be greater than the Counter-Party's currently assigned value of </w:t>
      </w:r>
      <w:r w:rsidRPr="00812ECB">
        <w:rPr>
          <w:i/>
        </w:rPr>
        <w:t>e1</w:t>
      </w:r>
      <w:r w:rsidRPr="00812ECB">
        <w:t xml:space="preserve"> for particular day(s), then the estimated daily values of Ratio1 specifying the day(s) along with the daily DAM Energy Bid, Energy-Only Offer, and Three-Part Supply Offer quantity assumptions used to arrive at those values; and</w:t>
      </w:r>
    </w:p>
    <w:p w14:paraId="1351D830" w14:textId="77777777" w:rsidR="00812ECB" w:rsidRPr="00812ECB" w:rsidRDefault="00812ECB" w:rsidP="00812ECB">
      <w:pPr>
        <w:spacing w:after="240"/>
        <w:ind w:left="2160" w:hanging="720"/>
      </w:pPr>
      <w:r w:rsidRPr="00812ECB">
        <w:t>(ii)</w:t>
      </w:r>
      <w:r w:rsidRPr="00812ECB">
        <w:tab/>
        <w:t xml:space="preserve">If Ratio2 as defined in paragraph (6)(b)(i)(A)(1) above is likely to be lower than the Counter-Party's currently assigned value of </w:t>
      </w:r>
      <w:r w:rsidRPr="00812ECB">
        <w:rPr>
          <w:i/>
        </w:rPr>
        <w:t>e2</w:t>
      </w:r>
      <w:r w:rsidRPr="00812ECB">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873E5CD" w14:textId="77777777" w:rsidTr="008C7683">
        <w:trPr>
          <w:trHeight w:val="386"/>
        </w:trPr>
        <w:tc>
          <w:tcPr>
            <w:tcW w:w="9350" w:type="dxa"/>
            <w:shd w:val="pct12" w:color="auto" w:fill="auto"/>
          </w:tcPr>
          <w:p w14:paraId="45DF5772" w14:textId="77777777" w:rsidR="00812ECB" w:rsidRPr="00812ECB" w:rsidRDefault="00812ECB" w:rsidP="00812ECB">
            <w:pPr>
              <w:spacing w:before="120" w:after="240"/>
              <w:rPr>
                <w:b/>
                <w:i/>
                <w:iCs/>
              </w:rPr>
            </w:pPr>
            <w:r w:rsidRPr="00812ECB">
              <w:rPr>
                <w:b/>
                <w:i/>
                <w:iCs/>
              </w:rPr>
              <w:t>[NPRR1014:  Replace paragraph (a) above with the following upon system implementation:]</w:t>
            </w:r>
          </w:p>
          <w:p w14:paraId="242A781F"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C4F1096" w14:textId="77777777" w:rsidR="00812ECB" w:rsidRPr="00812ECB" w:rsidRDefault="00812ECB" w:rsidP="00812ECB">
            <w:pPr>
              <w:spacing w:after="240"/>
              <w:ind w:left="2160" w:hanging="720"/>
            </w:pPr>
            <w:r w:rsidRPr="00812ECB">
              <w:t>(i)</w:t>
            </w:r>
            <w:r w:rsidRPr="00812ECB">
              <w:tab/>
              <w:t xml:space="preserve">If Ratio1 as defined in paragraph (6)(a)(ii)(B) above is likely to be greater than the Counter-Party's currently assigned value of </w:t>
            </w:r>
            <w:r w:rsidRPr="00812ECB">
              <w:rPr>
                <w:i/>
              </w:rPr>
              <w:t>e1</w:t>
            </w:r>
            <w:r w:rsidRPr="00812ECB">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503BFD5E" w14:textId="77777777" w:rsidR="00812ECB" w:rsidRPr="00812ECB" w:rsidRDefault="00812ECB" w:rsidP="00812ECB">
            <w:pPr>
              <w:spacing w:after="240"/>
              <w:ind w:left="2160" w:hanging="720"/>
            </w:pPr>
            <w:r w:rsidRPr="00812ECB">
              <w:t>(ii)</w:t>
            </w:r>
            <w:r w:rsidRPr="00812ECB">
              <w:tab/>
              <w:t xml:space="preserve">If Ratio2 as defined in paragraph (6)(b)(i)(A)(1) above is likely to be lower than the Counter-Party's currently assigned value of </w:t>
            </w:r>
            <w:r w:rsidRPr="00812ECB">
              <w:rPr>
                <w:i/>
              </w:rPr>
              <w:t>e2</w:t>
            </w:r>
            <w:r w:rsidRPr="00812ECB">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0143BD79" w14:textId="77777777" w:rsidR="00812ECB" w:rsidRPr="00812ECB" w:rsidRDefault="00812ECB" w:rsidP="00812ECB">
      <w:pPr>
        <w:spacing w:before="240" w:after="240"/>
        <w:ind w:left="1440" w:hanging="720"/>
      </w:pPr>
      <w:r w:rsidRPr="00812ECB">
        <w:lastRenderedPageBreak/>
        <w:t>(b)</w:t>
      </w:r>
      <w:r w:rsidRPr="00812ECB">
        <w:tab/>
        <w:t>ERCOT, in its sole discretion, will determine the adequacy of the disclosures made in item (a) above and may require additional information as needed to evaluate whether a Counter- Party is eligible for favorable treatment.</w:t>
      </w:r>
    </w:p>
    <w:p w14:paraId="1EC86FD3" w14:textId="77777777" w:rsidR="00812ECB" w:rsidRPr="00812ECB" w:rsidRDefault="00812ECB" w:rsidP="00812ECB">
      <w:pPr>
        <w:spacing w:after="240"/>
        <w:ind w:left="1440" w:hanging="720"/>
      </w:pPr>
      <w:r w:rsidRPr="00812ECB">
        <w:t>(c)</w:t>
      </w:r>
      <w:r w:rsidRPr="00812ECB">
        <w:tab/>
        <w:t>ERCOT may change the requirements for providing information, as described in item (a) above, to ensure that reasonable information is obtained from Counter-Parties.</w:t>
      </w:r>
    </w:p>
    <w:p w14:paraId="0A76B338" w14:textId="77777777" w:rsidR="00812ECB" w:rsidRPr="00812ECB" w:rsidRDefault="00812ECB" w:rsidP="00812ECB">
      <w:pPr>
        <w:spacing w:after="240"/>
        <w:ind w:left="1440" w:hanging="720"/>
      </w:pPr>
      <w:r w:rsidRPr="00812ECB">
        <w:t>(d)</w:t>
      </w:r>
      <w:r w:rsidRPr="00812ECB">
        <w:tab/>
        <w:t xml:space="preserve">ERCOT may, but is not required, to use information provided by a Counter-Party to re-evaluate DAM credit parameters and may take other information into consideration as needed.    </w:t>
      </w:r>
    </w:p>
    <w:p w14:paraId="06C627DA" w14:textId="77777777" w:rsidR="00812ECB" w:rsidRPr="00812ECB" w:rsidRDefault="00812ECB" w:rsidP="00812ECB">
      <w:pPr>
        <w:spacing w:after="240"/>
        <w:ind w:left="1440" w:hanging="720"/>
      </w:pPr>
      <w:r w:rsidRPr="00812ECB">
        <w:t>(e)</w:t>
      </w:r>
      <w:r w:rsidRPr="00812ECB">
        <w:tab/>
        <w:t>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7AF39060" w14:textId="77777777" w:rsidR="00812ECB" w:rsidRPr="00812ECB" w:rsidRDefault="00812ECB" w:rsidP="00812ECB">
      <w:pPr>
        <w:spacing w:after="240"/>
        <w:ind w:left="720" w:hanging="720"/>
      </w:pPr>
      <w:r w:rsidRPr="00812ECB">
        <w:t>(8)</w:t>
      </w:r>
      <w:r w:rsidRPr="00812ECB">
        <w:rPr>
          <w:color w:val="000000"/>
        </w:rPr>
        <w:tab/>
      </w:r>
      <w:r w:rsidRPr="00812ECB">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6CF6A194" w14:textId="77777777" w:rsidR="00812ECB" w:rsidRPr="00812ECB" w:rsidRDefault="00812ECB" w:rsidP="00812ECB">
      <w:pPr>
        <w:spacing w:after="240"/>
        <w:ind w:left="720" w:hanging="720"/>
      </w:pPr>
      <w:r w:rsidRPr="00812ECB">
        <w:rPr>
          <w:color w:val="000000"/>
        </w:rPr>
        <w:t>(9)</w:t>
      </w:r>
      <w:r w:rsidRPr="00812ECB">
        <w:rPr>
          <w:color w:val="000000"/>
        </w:rPr>
        <w:tab/>
      </w:r>
      <w:r w:rsidRPr="00812ECB">
        <w:t xml:space="preserve">After the DAM results are posted, </w:t>
      </w:r>
      <w:r w:rsidRPr="00812ECB">
        <w:rPr>
          <w:color w:val="000000"/>
        </w:rPr>
        <w:t>ERCOT</w:t>
      </w:r>
      <w:r w:rsidRPr="00812ECB">
        <w:t xml:space="preserve"> shall post once each Business Day on the MIS Certified Area each active Counter-Party’s calculated aggregate DAM credit exposure </w:t>
      </w:r>
      <w:r w:rsidRPr="00812ECB">
        <w:lastRenderedPageBreak/>
        <w:t>and its aggregate DAM credit exposure per transaction type, to the extent available, as it pertains to the most recent DAM Operating Day.  The transaction types are:</w:t>
      </w:r>
    </w:p>
    <w:p w14:paraId="4CA1A62C" w14:textId="77777777" w:rsidR="00812ECB" w:rsidRPr="00812ECB" w:rsidRDefault="00812ECB" w:rsidP="00812ECB">
      <w:pPr>
        <w:spacing w:after="240"/>
        <w:ind w:left="1440" w:hanging="720"/>
      </w:pPr>
      <w:r w:rsidRPr="00812ECB">
        <w:t>(a)</w:t>
      </w:r>
      <w:r w:rsidRPr="00812ECB">
        <w:tab/>
        <w:t>DAM Energy Bids</w:t>
      </w:r>
      <w:ins w:id="342" w:author="ERCOT" w:date="2022-06-24T09:35:00Z">
        <w:r w:rsidRPr="00812ECB">
          <w:t xml:space="preserve"> and Energy Bid Curves</w:t>
        </w:r>
      </w:ins>
      <w:r w:rsidRPr="00812ECB">
        <w:t xml:space="preserve">; </w:t>
      </w:r>
    </w:p>
    <w:p w14:paraId="7070C61D" w14:textId="77777777" w:rsidR="00812ECB" w:rsidRPr="00812ECB" w:rsidRDefault="00812ECB" w:rsidP="00812ECB">
      <w:pPr>
        <w:spacing w:after="240"/>
        <w:ind w:left="1440" w:hanging="720"/>
      </w:pPr>
      <w:r w:rsidRPr="00812ECB">
        <w:t>(b)</w:t>
      </w:r>
      <w:r w:rsidRPr="00812ECB">
        <w:tab/>
        <w:t>DAM Energy Only Offers;</w:t>
      </w:r>
    </w:p>
    <w:p w14:paraId="316D4876" w14:textId="77777777" w:rsidR="00812ECB" w:rsidRPr="00812ECB" w:rsidRDefault="00812ECB" w:rsidP="00812ECB">
      <w:pPr>
        <w:spacing w:after="240"/>
        <w:ind w:left="1440" w:hanging="720"/>
      </w:pPr>
      <w:r w:rsidRPr="00812ECB">
        <w:t>(c)</w:t>
      </w:r>
      <w:r w:rsidRPr="00812ECB">
        <w:tab/>
        <w:t>PTP Obligation Bids;</w:t>
      </w:r>
    </w:p>
    <w:p w14:paraId="4881AF82" w14:textId="77777777" w:rsidR="00812ECB" w:rsidRPr="00812ECB" w:rsidRDefault="00812ECB" w:rsidP="00812ECB">
      <w:pPr>
        <w:spacing w:after="240"/>
        <w:ind w:left="1440" w:hanging="720"/>
      </w:pPr>
      <w:r w:rsidRPr="00812ECB">
        <w:t>(d)</w:t>
      </w:r>
      <w:r w:rsidRPr="00812ECB">
        <w:tab/>
        <w:t>Three-Part Supply Offers; and</w:t>
      </w:r>
    </w:p>
    <w:p w14:paraId="3236E37F"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8D03764" w14:textId="77777777" w:rsidTr="008C7683">
        <w:trPr>
          <w:trHeight w:val="386"/>
        </w:trPr>
        <w:tc>
          <w:tcPr>
            <w:tcW w:w="9350" w:type="dxa"/>
            <w:shd w:val="pct12" w:color="auto" w:fill="auto"/>
          </w:tcPr>
          <w:p w14:paraId="7EC24DBC" w14:textId="77777777" w:rsidR="00812ECB" w:rsidRPr="00812ECB" w:rsidRDefault="00812ECB" w:rsidP="00812ECB">
            <w:pPr>
              <w:spacing w:before="120" w:after="240"/>
              <w:rPr>
                <w:b/>
                <w:i/>
                <w:iCs/>
              </w:rPr>
            </w:pPr>
            <w:r w:rsidRPr="00812ECB">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7F2D13E3"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Ancillary Services related to Self-Arranged Ancillary Service Quantities;</w:t>
            </w:r>
          </w:p>
          <w:p w14:paraId="7F60EF8F" w14:textId="77777777" w:rsidR="00812ECB" w:rsidRPr="00812ECB" w:rsidRDefault="00812ECB" w:rsidP="00812ECB">
            <w:pPr>
              <w:spacing w:after="240"/>
              <w:ind w:left="1440" w:hanging="720"/>
              <w:rPr>
                <w:iCs/>
                <w:szCs w:val="20"/>
              </w:rPr>
            </w:pPr>
            <w:r w:rsidRPr="00812ECB">
              <w:rPr>
                <w:iCs/>
                <w:szCs w:val="20"/>
              </w:rPr>
              <w:t>(f)</w:t>
            </w:r>
            <w:r w:rsidRPr="00812ECB">
              <w:rPr>
                <w:iCs/>
                <w:szCs w:val="20"/>
              </w:rPr>
              <w:tab/>
              <w:t>Ancillary Service Only Offers;</w:t>
            </w:r>
          </w:p>
          <w:p w14:paraId="44D34A25" w14:textId="77777777" w:rsidR="00812ECB" w:rsidRPr="00812ECB" w:rsidRDefault="00812ECB" w:rsidP="00812ECB">
            <w:pPr>
              <w:spacing w:after="240"/>
              <w:ind w:left="1440" w:hanging="720"/>
              <w:rPr>
                <w:iCs/>
                <w:szCs w:val="20"/>
              </w:rPr>
            </w:pPr>
            <w:r w:rsidRPr="00812ECB">
              <w:rPr>
                <w:iCs/>
                <w:szCs w:val="20"/>
              </w:rPr>
              <w:t xml:space="preserve">(g) </w:t>
            </w:r>
            <w:r w:rsidRPr="00812ECB">
              <w:rPr>
                <w:iCs/>
                <w:szCs w:val="20"/>
              </w:rPr>
              <w:tab/>
              <w:t>Energy Bid/Offer Curves.</w:t>
            </w:r>
          </w:p>
        </w:tc>
      </w:tr>
    </w:tbl>
    <w:p w14:paraId="66EA023E" w14:textId="77777777" w:rsidR="00812ECB" w:rsidRPr="00812ECB" w:rsidRDefault="00812ECB" w:rsidP="00812ECB">
      <w:pPr>
        <w:spacing w:before="240" w:after="240"/>
        <w:ind w:left="720" w:hanging="720"/>
      </w:pPr>
      <w:r w:rsidRPr="00812ECB">
        <w:t>(10)     The parameters in this Section are defined as follows:</w:t>
      </w:r>
    </w:p>
    <w:p w14:paraId="3A64FBBC" w14:textId="77777777" w:rsidR="00812ECB" w:rsidRPr="00812ECB" w:rsidRDefault="00812ECB" w:rsidP="00812ECB">
      <w:pPr>
        <w:spacing w:after="240"/>
        <w:ind w:left="1440" w:hanging="720"/>
      </w:pPr>
      <w:r w:rsidRPr="00812ECB">
        <w:t>(a)</w:t>
      </w:r>
      <w:r w:rsidRPr="00812ECB">
        <w:tab/>
        <w:t>The default values of the parameters are:</w:t>
      </w:r>
    </w:p>
    <w:p w14:paraId="4F1A34C3" w14:textId="77777777" w:rsidR="00812ECB" w:rsidRPr="00812ECB" w:rsidRDefault="00812ECB" w:rsidP="00812EC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12ECB" w:rsidRPr="00812ECB" w14:paraId="1CD69081" w14:textId="77777777" w:rsidTr="008C7683">
        <w:trPr>
          <w:trHeight w:val="351"/>
          <w:tblHeader/>
        </w:trPr>
        <w:tc>
          <w:tcPr>
            <w:tcW w:w="1491" w:type="dxa"/>
          </w:tcPr>
          <w:p w14:paraId="3B66F209" w14:textId="77777777" w:rsidR="00812ECB" w:rsidRPr="00812ECB" w:rsidRDefault="00812ECB" w:rsidP="00812ECB">
            <w:pPr>
              <w:spacing w:after="240"/>
              <w:rPr>
                <w:b/>
                <w:iCs/>
                <w:sz w:val="20"/>
                <w:szCs w:val="20"/>
              </w:rPr>
            </w:pPr>
            <w:r w:rsidRPr="00812ECB">
              <w:rPr>
                <w:b/>
                <w:iCs/>
                <w:sz w:val="20"/>
                <w:szCs w:val="20"/>
              </w:rPr>
              <w:t>Parameter</w:t>
            </w:r>
          </w:p>
        </w:tc>
        <w:tc>
          <w:tcPr>
            <w:tcW w:w="1016" w:type="dxa"/>
          </w:tcPr>
          <w:p w14:paraId="77600AE6" w14:textId="77777777" w:rsidR="00812ECB" w:rsidRPr="00812ECB" w:rsidRDefault="00812ECB" w:rsidP="00812ECB">
            <w:pPr>
              <w:spacing w:after="240"/>
              <w:rPr>
                <w:b/>
                <w:iCs/>
                <w:sz w:val="20"/>
                <w:szCs w:val="20"/>
              </w:rPr>
            </w:pPr>
            <w:r w:rsidRPr="00812ECB">
              <w:rPr>
                <w:b/>
                <w:iCs/>
                <w:sz w:val="20"/>
                <w:szCs w:val="20"/>
              </w:rPr>
              <w:t>Unit</w:t>
            </w:r>
          </w:p>
        </w:tc>
        <w:tc>
          <w:tcPr>
            <w:tcW w:w="7213" w:type="dxa"/>
          </w:tcPr>
          <w:p w14:paraId="3A8F0C45" w14:textId="77777777" w:rsidR="00812ECB" w:rsidRPr="00812ECB" w:rsidRDefault="00812ECB" w:rsidP="00812ECB">
            <w:pPr>
              <w:spacing w:after="240"/>
              <w:rPr>
                <w:b/>
                <w:iCs/>
                <w:sz w:val="20"/>
                <w:szCs w:val="20"/>
              </w:rPr>
            </w:pPr>
            <w:r w:rsidRPr="00812ECB">
              <w:rPr>
                <w:b/>
                <w:iCs/>
                <w:sz w:val="20"/>
                <w:szCs w:val="20"/>
              </w:rPr>
              <w:t>Current Value*</w:t>
            </w:r>
          </w:p>
        </w:tc>
      </w:tr>
      <w:tr w:rsidR="00812ECB" w:rsidRPr="00812ECB" w14:paraId="0D59F1B1" w14:textId="77777777" w:rsidTr="008C7683">
        <w:trPr>
          <w:trHeight w:val="519"/>
        </w:trPr>
        <w:tc>
          <w:tcPr>
            <w:tcW w:w="1491" w:type="dxa"/>
          </w:tcPr>
          <w:p w14:paraId="6E726BBE" w14:textId="77777777" w:rsidR="00812ECB" w:rsidRPr="00812ECB" w:rsidRDefault="00812ECB" w:rsidP="00812ECB">
            <w:pPr>
              <w:spacing w:after="60"/>
              <w:rPr>
                <w:i/>
                <w:iCs/>
                <w:sz w:val="20"/>
                <w:szCs w:val="20"/>
              </w:rPr>
            </w:pPr>
            <w:r w:rsidRPr="00812ECB">
              <w:rPr>
                <w:i/>
                <w:iCs/>
                <w:sz w:val="20"/>
                <w:szCs w:val="20"/>
              </w:rPr>
              <w:t>d</w:t>
            </w:r>
          </w:p>
        </w:tc>
        <w:tc>
          <w:tcPr>
            <w:tcW w:w="1016" w:type="dxa"/>
          </w:tcPr>
          <w:p w14:paraId="369C51C8"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5FA45F1" w14:textId="77777777" w:rsidR="00812ECB" w:rsidRPr="00812ECB" w:rsidRDefault="00812ECB" w:rsidP="00812ECB">
            <w:pPr>
              <w:spacing w:after="60"/>
              <w:rPr>
                <w:iCs/>
                <w:sz w:val="20"/>
                <w:szCs w:val="20"/>
              </w:rPr>
            </w:pPr>
            <w:r w:rsidRPr="00812ECB">
              <w:rPr>
                <w:iCs/>
                <w:sz w:val="20"/>
                <w:szCs w:val="20"/>
              </w:rPr>
              <w:t>85</w:t>
            </w:r>
          </w:p>
        </w:tc>
      </w:tr>
      <w:tr w:rsidR="00812ECB" w:rsidRPr="00812ECB" w14:paraId="06567B9D" w14:textId="77777777" w:rsidTr="008C7683">
        <w:trPr>
          <w:trHeight w:val="519"/>
        </w:trPr>
        <w:tc>
          <w:tcPr>
            <w:tcW w:w="1491" w:type="dxa"/>
          </w:tcPr>
          <w:p w14:paraId="4E99BD2F" w14:textId="77777777" w:rsidR="00812ECB" w:rsidRPr="00812ECB" w:rsidRDefault="00812ECB" w:rsidP="00812ECB">
            <w:pPr>
              <w:spacing w:after="60"/>
              <w:rPr>
                <w:i/>
                <w:iCs/>
                <w:sz w:val="20"/>
                <w:szCs w:val="20"/>
              </w:rPr>
            </w:pPr>
            <w:r w:rsidRPr="00812ECB">
              <w:rPr>
                <w:i/>
                <w:iCs/>
                <w:sz w:val="20"/>
                <w:szCs w:val="20"/>
              </w:rPr>
              <w:t>ep1</w:t>
            </w:r>
          </w:p>
        </w:tc>
        <w:tc>
          <w:tcPr>
            <w:tcW w:w="1016" w:type="dxa"/>
          </w:tcPr>
          <w:p w14:paraId="7AFBA284"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296981E" w14:textId="77777777" w:rsidR="00812ECB" w:rsidRPr="00812ECB" w:rsidRDefault="00812ECB" w:rsidP="00812ECB">
            <w:pPr>
              <w:spacing w:after="60"/>
              <w:rPr>
                <w:iCs/>
                <w:sz w:val="20"/>
                <w:szCs w:val="20"/>
              </w:rPr>
            </w:pPr>
            <w:r w:rsidRPr="00812ECB">
              <w:rPr>
                <w:iCs/>
                <w:sz w:val="20"/>
                <w:szCs w:val="20"/>
              </w:rPr>
              <w:t>95</w:t>
            </w:r>
          </w:p>
        </w:tc>
      </w:tr>
      <w:tr w:rsidR="00812ECB" w:rsidRPr="00812ECB" w14:paraId="022F4619" w14:textId="77777777" w:rsidTr="008C7683">
        <w:trPr>
          <w:trHeight w:val="519"/>
        </w:trPr>
        <w:tc>
          <w:tcPr>
            <w:tcW w:w="1491" w:type="dxa"/>
          </w:tcPr>
          <w:p w14:paraId="3ED0D8CD" w14:textId="77777777" w:rsidR="00812ECB" w:rsidRPr="00812ECB" w:rsidRDefault="00812ECB" w:rsidP="00812ECB">
            <w:pPr>
              <w:spacing w:after="60"/>
              <w:rPr>
                <w:i/>
                <w:iCs/>
                <w:sz w:val="20"/>
                <w:szCs w:val="20"/>
              </w:rPr>
            </w:pPr>
            <w:r w:rsidRPr="00812ECB">
              <w:rPr>
                <w:i/>
                <w:iCs/>
                <w:sz w:val="20"/>
                <w:szCs w:val="20"/>
              </w:rPr>
              <w:t>a</w:t>
            </w:r>
          </w:p>
        </w:tc>
        <w:tc>
          <w:tcPr>
            <w:tcW w:w="1016" w:type="dxa"/>
          </w:tcPr>
          <w:p w14:paraId="6D1A151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CA85E1D"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3AF4755" w14:textId="77777777" w:rsidTr="008C7683">
        <w:trPr>
          <w:trHeight w:val="519"/>
        </w:trPr>
        <w:tc>
          <w:tcPr>
            <w:tcW w:w="1491" w:type="dxa"/>
          </w:tcPr>
          <w:p w14:paraId="6AA0CC1A" w14:textId="77777777" w:rsidR="00812ECB" w:rsidRPr="00812ECB" w:rsidRDefault="00812ECB" w:rsidP="00812ECB">
            <w:pPr>
              <w:spacing w:after="60"/>
              <w:rPr>
                <w:i/>
                <w:iCs/>
                <w:sz w:val="20"/>
                <w:szCs w:val="20"/>
              </w:rPr>
            </w:pPr>
            <w:r w:rsidRPr="00812ECB">
              <w:rPr>
                <w:i/>
                <w:iCs/>
                <w:sz w:val="20"/>
                <w:szCs w:val="20"/>
              </w:rPr>
              <w:t>b</w:t>
            </w:r>
          </w:p>
        </w:tc>
        <w:tc>
          <w:tcPr>
            <w:tcW w:w="1016" w:type="dxa"/>
          </w:tcPr>
          <w:p w14:paraId="35C2E2E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0889B02"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33D98E68" w14:textId="77777777" w:rsidTr="008C7683">
        <w:trPr>
          <w:trHeight w:val="519"/>
        </w:trPr>
        <w:tc>
          <w:tcPr>
            <w:tcW w:w="1491" w:type="dxa"/>
          </w:tcPr>
          <w:p w14:paraId="56507D24" w14:textId="77777777" w:rsidR="00812ECB" w:rsidRPr="00812ECB" w:rsidRDefault="00812ECB" w:rsidP="00812ECB">
            <w:pPr>
              <w:spacing w:after="60"/>
              <w:rPr>
                <w:i/>
                <w:iCs/>
                <w:sz w:val="20"/>
                <w:szCs w:val="20"/>
              </w:rPr>
            </w:pPr>
            <w:proofErr w:type="spellStart"/>
            <w:r w:rsidRPr="00812ECB">
              <w:rPr>
                <w:i/>
                <w:iCs/>
                <w:sz w:val="20"/>
                <w:szCs w:val="20"/>
              </w:rPr>
              <w:t>dp</w:t>
            </w:r>
            <w:proofErr w:type="spellEnd"/>
          </w:p>
        </w:tc>
        <w:tc>
          <w:tcPr>
            <w:tcW w:w="1016" w:type="dxa"/>
          </w:tcPr>
          <w:p w14:paraId="68DDB22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C098254"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119336E" w14:textId="77777777" w:rsidTr="008C7683">
        <w:trPr>
          <w:trHeight w:val="519"/>
        </w:trPr>
        <w:tc>
          <w:tcPr>
            <w:tcW w:w="1491" w:type="dxa"/>
          </w:tcPr>
          <w:p w14:paraId="3C3906F8" w14:textId="77777777" w:rsidR="00812ECB" w:rsidRPr="00812ECB" w:rsidRDefault="00812ECB" w:rsidP="00812ECB">
            <w:pPr>
              <w:spacing w:after="60"/>
              <w:rPr>
                <w:i/>
                <w:iCs/>
                <w:sz w:val="20"/>
                <w:szCs w:val="20"/>
              </w:rPr>
            </w:pPr>
            <w:r w:rsidRPr="00812ECB">
              <w:rPr>
                <w:i/>
                <w:iCs/>
                <w:sz w:val="20"/>
                <w:szCs w:val="20"/>
              </w:rPr>
              <w:t>ep2</w:t>
            </w:r>
          </w:p>
        </w:tc>
        <w:tc>
          <w:tcPr>
            <w:tcW w:w="1016" w:type="dxa"/>
          </w:tcPr>
          <w:p w14:paraId="72CD341A"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554CBBF" w14:textId="77777777" w:rsidR="00812ECB" w:rsidRPr="00812ECB" w:rsidRDefault="00812ECB" w:rsidP="00812ECB">
            <w:pPr>
              <w:spacing w:after="60"/>
              <w:rPr>
                <w:iCs/>
                <w:sz w:val="20"/>
                <w:szCs w:val="20"/>
              </w:rPr>
            </w:pPr>
            <w:r w:rsidRPr="00812ECB">
              <w:rPr>
                <w:iCs/>
                <w:sz w:val="20"/>
                <w:szCs w:val="20"/>
              </w:rPr>
              <w:t>0</w:t>
            </w:r>
          </w:p>
        </w:tc>
      </w:tr>
      <w:tr w:rsidR="00812ECB" w:rsidRPr="00812ECB" w14:paraId="7794B46E" w14:textId="77777777" w:rsidTr="008C7683">
        <w:trPr>
          <w:trHeight w:val="519"/>
        </w:trPr>
        <w:tc>
          <w:tcPr>
            <w:tcW w:w="1491" w:type="dxa"/>
          </w:tcPr>
          <w:p w14:paraId="1ED6E305" w14:textId="77777777" w:rsidR="00812ECB" w:rsidRPr="00812ECB" w:rsidRDefault="00812ECB" w:rsidP="00812ECB">
            <w:pPr>
              <w:spacing w:after="60"/>
              <w:rPr>
                <w:i/>
                <w:iCs/>
                <w:sz w:val="20"/>
                <w:szCs w:val="20"/>
              </w:rPr>
            </w:pPr>
            <w:r w:rsidRPr="00812ECB">
              <w:rPr>
                <w:i/>
                <w:iCs/>
                <w:sz w:val="20"/>
                <w:szCs w:val="20"/>
              </w:rPr>
              <w:t>e3</w:t>
            </w:r>
          </w:p>
        </w:tc>
        <w:tc>
          <w:tcPr>
            <w:tcW w:w="1016" w:type="dxa"/>
          </w:tcPr>
          <w:p w14:paraId="34D00B69" w14:textId="77777777" w:rsidR="00812ECB" w:rsidRPr="00812ECB" w:rsidRDefault="00812ECB" w:rsidP="00812ECB">
            <w:pPr>
              <w:spacing w:after="60"/>
              <w:rPr>
                <w:iCs/>
                <w:sz w:val="20"/>
                <w:szCs w:val="20"/>
              </w:rPr>
            </w:pPr>
            <w:r w:rsidRPr="00812ECB">
              <w:rPr>
                <w:iCs/>
                <w:sz w:val="20"/>
                <w:szCs w:val="20"/>
              </w:rPr>
              <w:t>value</w:t>
            </w:r>
          </w:p>
        </w:tc>
        <w:tc>
          <w:tcPr>
            <w:tcW w:w="7213" w:type="dxa"/>
          </w:tcPr>
          <w:p w14:paraId="2C5297C2" w14:textId="77777777" w:rsidR="00812ECB" w:rsidRPr="00812ECB" w:rsidRDefault="00812ECB" w:rsidP="00812ECB">
            <w:pPr>
              <w:spacing w:after="60"/>
              <w:rPr>
                <w:iCs/>
                <w:sz w:val="20"/>
                <w:szCs w:val="20"/>
              </w:rPr>
            </w:pPr>
            <w:r w:rsidRPr="00812ECB">
              <w:rPr>
                <w:iCs/>
                <w:sz w:val="20"/>
                <w:szCs w:val="20"/>
              </w:rPr>
              <w:t>1</w:t>
            </w:r>
          </w:p>
        </w:tc>
      </w:tr>
      <w:tr w:rsidR="00812ECB" w:rsidRPr="00812ECB" w14:paraId="1DD571A0" w14:textId="77777777" w:rsidTr="008C7683">
        <w:trPr>
          <w:trHeight w:val="519"/>
        </w:trPr>
        <w:tc>
          <w:tcPr>
            <w:tcW w:w="1491" w:type="dxa"/>
          </w:tcPr>
          <w:p w14:paraId="1EDAE0B1" w14:textId="77777777" w:rsidR="00812ECB" w:rsidRPr="00812ECB" w:rsidRDefault="00812ECB" w:rsidP="00812ECB">
            <w:pPr>
              <w:spacing w:after="60"/>
              <w:rPr>
                <w:i/>
                <w:iCs/>
                <w:sz w:val="20"/>
                <w:szCs w:val="20"/>
              </w:rPr>
            </w:pPr>
            <w:r w:rsidRPr="00812ECB">
              <w:rPr>
                <w:i/>
                <w:iCs/>
                <w:sz w:val="20"/>
                <w:szCs w:val="20"/>
              </w:rPr>
              <w:t>y</w:t>
            </w:r>
          </w:p>
        </w:tc>
        <w:tc>
          <w:tcPr>
            <w:tcW w:w="1016" w:type="dxa"/>
          </w:tcPr>
          <w:p w14:paraId="4DEA9C2C"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3C7634D4"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3FA8C19F" w14:textId="77777777" w:rsidTr="008C7683">
        <w:trPr>
          <w:trHeight w:val="519"/>
        </w:trPr>
        <w:tc>
          <w:tcPr>
            <w:tcW w:w="1491" w:type="dxa"/>
          </w:tcPr>
          <w:p w14:paraId="2074BAFA" w14:textId="77777777" w:rsidR="00812ECB" w:rsidRPr="00812ECB" w:rsidRDefault="00812ECB" w:rsidP="00812ECB">
            <w:pPr>
              <w:spacing w:after="60"/>
              <w:rPr>
                <w:i/>
                <w:iCs/>
                <w:sz w:val="20"/>
                <w:szCs w:val="20"/>
              </w:rPr>
            </w:pPr>
            <w:r w:rsidRPr="00812ECB">
              <w:rPr>
                <w:i/>
                <w:iCs/>
                <w:sz w:val="20"/>
                <w:szCs w:val="20"/>
              </w:rPr>
              <w:lastRenderedPageBreak/>
              <w:t>z</w:t>
            </w:r>
          </w:p>
        </w:tc>
        <w:tc>
          <w:tcPr>
            <w:tcW w:w="1016" w:type="dxa"/>
          </w:tcPr>
          <w:p w14:paraId="3935D6F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184D33D"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776762CD" w14:textId="77777777" w:rsidTr="008C7683">
        <w:trPr>
          <w:trHeight w:val="519"/>
        </w:trPr>
        <w:tc>
          <w:tcPr>
            <w:tcW w:w="1491" w:type="dxa"/>
          </w:tcPr>
          <w:p w14:paraId="4818D145" w14:textId="77777777" w:rsidR="00812ECB" w:rsidRPr="00812ECB" w:rsidRDefault="00812ECB" w:rsidP="00812ECB">
            <w:pPr>
              <w:spacing w:after="60"/>
              <w:rPr>
                <w:i/>
                <w:iCs/>
                <w:sz w:val="20"/>
                <w:szCs w:val="20"/>
              </w:rPr>
            </w:pPr>
            <w:r w:rsidRPr="00812ECB">
              <w:rPr>
                <w:i/>
                <w:iCs/>
                <w:sz w:val="20"/>
                <w:szCs w:val="20"/>
              </w:rPr>
              <w:t>u</w:t>
            </w:r>
          </w:p>
        </w:tc>
        <w:tc>
          <w:tcPr>
            <w:tcW w:w="1016" w:type="dxa"/>
          </w:tcPr>
          <w:p w14:paraId="7B211C1B"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040220F"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3BFF2B6" w14:textId="77777777" w:rsidTr="008C7683">
        <w:trPr>
          <w:trHeight w:val="519"/>
        </w:trPr>
        <w:tc>
          <w:tcPr>
            <w:tcW w:w="1491" w:type="dxa"/>
          </w:tcPr>
          <w:p w14:paraId="54464C01" w14:textId="77777777" w:rsidR="00812ECB" w:rsidRPr="00812ECB" w:rsidRDefault="00812ECB" w:rsidP="00812ECB">
            <w:pPr>
              <w:spacing w:after="60"/>
              <w:rPr>
                <w:i/>
                <w:iCs/>
                <w:sz w:val="20"/>
                <w:szCs w:val="20"/>
              </w:rPr>
            </w:pPr>
            <w:r w:rsidRPr="00812ECB">
              <w:rPr>
                <w:i/>
                <w:iCs/>
                <w:sz w:val="20"/>
                <w:szCs w:val="20"/>
              </w:rPr>
              <w:t>bd</w:t>
            </w:r>
          </w:p>
        </w:tc>
        <w:tc>
          <w:tcPr>
            <w:tcW w:w="1016" w:type="dxa"/>
          </w:tcPr>
          <w:p w14:paraId="27DEB42E" w14:textId="77777777" w:rsidR="00812ECB" w:rsidRPr="00812ECB" w:rsidRDefault="00812ECB" w:rsidP="00812ECB">
            <w:pPr>
              <w:spacing w:after="60"/>
              <w:rPr>
                <w:iCs/>
                <w:sz w:val="20"/>
                <w:szCs w:val="20"/>
              </w:rPr>
            </w:pPr>
            <w:r w:rsidRPr="00812ECB">
              <w:rPr>
                <w:iCs/>
                <w:sz w:val="20"/>
                <w:szCs w:val="20"/>
              </w:rPr>
              <w:t>%</w:t>
            </w:r>
          </w:p>
        </w:tc>
        <w:tc>
          <w:tcPr>
            <w:tcW w:w="7213" w:type="dxa"/>
          </w:tcPr>
          <w:p w14:paraId="25B31F2E"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06EBAC0" w14:textId="77777777" w:rsidTr="008C7683">
        <w:trPr>
          <w:trHeight w:val="519"/>
        </w:trPr>
        <w:tc>
          <w:tcPr>
            <w:tcW w:w="1491" w:type="dxa"/>
          </w:tcPr>
          <w:p w14:paraId="55CF2980" w14:textId="77777777" w:rsidR="00812ECB" w:rsidRPr="00812ECB" w:rsidRDefault="00812ECB" w:rsidP="00812ECB">
            <w:pPr>
              <w:spacing w:after="60"/>
              <w:rPr>
                <w:i/>
                <w:iCs/>
                <w:sz w:val="20"/>
                <w:szCs w:val="20"/>
              </w:rPr>
            </w:pPr>
            <w:r w:rsidRPr="00812ECB">
              <w:rPr>
                <w:i/>
                <w:iCs/>
                <w:sz w:val="20"/>
                <w:szCs w:val="20"/>
              </w:rPr>
              <w:t>t</w:t>
            </w:r>
          </w:p>
        </w:tc>
        <w:tc>
          <w:tcPr>
            <w:tcW w:w="1016" w:type="dxa"/>
          </w:tcPr>
          <w:p w14:paraId="0777F73C"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0546335"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30A206E" w14:textId="77777777" w:rsidTr="008C7683">
        <w:trPr>
          <w:trHeight w:val="519"/>
        </w:trPr>
        <w:tc>
          <w:tcPr>
            <w:tcW w:w="9720" w:type="dxa"/>
            <w:gridSpan w:val="3"/>
          </w:tcPr>
          <w:p w14:paraId="12FF3111"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68B1233" w14:textId="77777777" w:rsidR="00812ECB" w:rsidRPr="00812ECB" w:rsidRDefault="00812ECB" w:rsidP="00812ECB">
      <w:pPr>
        <w:spacing w:before="240" w:after="240"/>
        <w:ind w:left="1440" w:hanging="720"/>
      </w:pPr>
      <w:r w:rsidRPr="00812ECB">
        <w:t>(b)</w:t>
      </w:r>
      <w:r w:rsidRPr="00812ECB">
        <w:tab/>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12ECB" w:rsidRPr="00812ECB" w14:paraId="18EB4EEA" w14:textId="77777777" w:rsidTr="008C7683">
        <w:trPr>
          <w:trHeight w:val="351"/>
          <w:tblHeader/>
        </w:trPr>
        <w:tc>
          <w:tcPr>
            <w:tcW w:w="1491" w:type="dxa"/>
          </w:tcPr>
          <w:p w14:paraId="7045FA21" w14:textId="77777777" w:rsidR="00812ECB" w:rsidRPr="00812ECB" w:rsidRDefault="00812ECB" w:rsidP="00812ECB">
            <w:pPr>
              <w:spacing w:after="240"/>
              <w:rPr>
                <w:b/>
                <w:iCs/>
                <w:sz w:val="20"/>
                <w:szCs w:val="20"/>
              </w:rPr>
            </w:pPr>
            <w:r w:rsidRPr="00812ECB">
              <w:rPr>
                <w:b/>
                <w:iCs/>
                <w:sz w:val="20"/>
                <w:szCs w:val="20"/>
              </w:rPr>
              <w:t>Parameter</w:t>
            </w:r>
          </w:p>
        </w:tc>
        <w:tc>
          <w:tcPr>
            <w:tcW w:w="1016" w:type="dxa"/>
          </w:tcPr>
          <w:p w14:paraId="4799A864" w14:textId="77777777" w:rsidR="00812ECB" w:rsidRPr="00812ECB" w:rsidRDefault="00812ECB" w:rsidP="00812ECB">
            <w:pPr>
              <w:spacing w:after="240"/>
              <w:rPr>
                <w:b/>
                <w:iCs/>
                <w:sz w:val="20"/>
                <w:szCs w:val="20"/>
              </w:rPr>
            </w:pPr>
            <w:r w:rsidRPr="00812ECB">
              <w:rPr>
                <w:b/>
                <w:iCs/>
                <w:sz w:val="20"/>
                <w:szCs w:val="20"/>
              </w:rPr>
              <w:t>Unit</w:t>
            </w:r>
          </w:p>
        </w:tc>
        <w:tc>
          <w:tcPr>
            <w:tcW w:w="7213" w:type="dxa"/>
          </w:tcPr>
          <w:p w14:paraId="6CDDED73" w14:textId="77777777" w:rsidR="00812ECB" w:rsidRPr="00812ECB" w:rsidRDefault="00812ECB" w:rsidP="00812ECB">
            <w:pPr>
              <w:spacing w:after="240"/>
              <w:rPr>
                <w:b/>
                <w:iCs/>
                <w:sz w:val="20"/>
                <w:szCs w:val="20"/>
              </w:rPr>
            </w:pPr>
            <w:r w:rsidRPr="00812ECB">
              <w:rPr>
                <w:b/>
                <w:iCs/>
                <w:sz w:val="20"/>
                <w:szCs w:val="20"/>
              </w:rPr>
              <w:t>Current Value</w:t>
            </w:r>
          </w:p>
        </w:tc>
      </w:tr>
      <w:tr w:rsidR="00812ECB" w:rsidRPr="00812ECB" w14:paraId="3A3A2822" w14:textId="77777777" w:rsidTr="008C7683">
        <w:trPr>
          <w:trHeight w:val="519"/>
        </w:trPr>
        <w:tc>
          <w:tcPr>
            <w:tcW w:w="1491" w:type="dxa"/>
          </w:tcPr>
          <w:p w14:paraId="163F1D7C" w14:textId="77777777" w:rsidR="00812ECB" w:rsidRPr="00812ECB" w:rsidRDefault="00812ECB" w:rsidP="00812ECB">
            <w:pPr>
              <w:spacing w:after="60"/>
              <w:rPr>
                <w:i/>
                <w:iCs/>
                <w:sz w:val="20"/>
                <w:szCs w:val="20"/>
              </w:rPr>
            </w:pPr>
            <w:r w:rsidRPr="00812ECB">
              <w:rPr>
                <w:i/>
                <w:iCs/>
                <w:sz w:val="20"/>
                <w:szCs w:val="20"/>
              </w:rPr>
              <w:t>d</w:t>
            </w:r>
          </w:p>
        </w:tc>
        <w:tc>
          <w:tcPr>
            <w:tcW w:w="1016" w:type="dxa"/>
          </w:tcPr>
          <w:p w14:paraId="0E5AD38D"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D726FDC" w14:textId="77777777" w:rsidR="00812ECB" w:rsidRPr="00812ECB" w:rsidRDefault="00812ECB" w:rsidP="00812ECB">
            <w:pPr>
              <w:spacing w:after="60"/>
              <w:rPr>
                <w:iCs/>
                <w:sz w:val="20"/>
                <w:szCs w:val="20"/>
              </w:rPr>
            </w:pPr>
            <w:r w:rsidRPr="00812ECB">
              <w:rPr>
                <w:iCs/>
                <w:sz w:val="20"/>
                <w:szCs w:val="20"/>
              </w:rPr>
              <w:t>85</w:t>
            </w:r>
          </w:p>
        </w:tc>
      </w:tr>
      <w:tr w:rsidR="00812ECB" w:rsidRPr="00812ECB" w14:paraId="7ABCA280" w14:textId="77777777" w:rsidTr="008C7683">
        <w:trPr>
          <w:trHeight w:val="519"/>
        </w:trPr>
        <w:tc>
          <w:tcPr>
            <w:tcW w:w="1491" w:type="dxa"/>
          </w:tcPr>
          <w:p w14:paraId="642278B1" w14:textId="77777777" w:rsidR="00812ECB" w:rsidRPr="00812ECB" w:rsidRDefault="00812ECB" w:rsidP="00812ECB">
            <w:pPr>
              <w:spacing w:after="60"/>
              <w:rPr>
                <w:i/>
                <w:iCs/>
                <w:sz w:val="20"/>
                <w:szCs w:val="20"/>
              </w:rPr>
            </w:pPr>
            <w:r w:rsidRPr="00812ECB">
              <w:rPr>
                <w:i/>
                <w:iCs/>
                <w:sz w:val="20"/>
                <w:szCs w:val="20"/>
              </w:rPr>
              <w:t>ep1</w:t>
            </w:r>
          </w:p>
        </w:tc>
        <w:tc>
          <w:tcPr>
            <w:tcW w:w="1016" w:type="dxa"/>
          </w:tcPr>
          <w:p w14:paraId="197CFE10"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B2B6488" w14:textId="77777777" w:rsidR="00812ECB" w:rsidRPr="00812ECB" w:rsidRDefault="00812ECB" w:rsidP="00812ECB">
            <w:pPr>
              <w:spacing w:after="60"/>
              <w:rPr>
                <w:iCs/>
                <w:sz w:val="20"/>
                <w:szCs w:val="20"/>
              </w:rPr>
            </w:pPr>
            <w:r w:rsidRPr="00812ECB">
              <w:rPr>
                <w:iCs/>
                <w:sz w:val="20"/>
                <w:szCs w:val="20"/>
              </w:rPr>
              <w:t>75</w:t>
            </w:r>
          </w:p>
        </w:tc>
      </w:tr>
      <w:tr w:rsidR="00812ECB" w:rsidRPr="00812ECB" w14:paraId="370639DB" w14:textId="77777777" w:rsidTr="008C7683">
        <w:trPr>
          <w:trHeight w:val="519"/>
        </w:trPr>
        <w:tc>
          <w:tcPr>
            <w:tcW w:w="1491" w:type="dxa"/>
          </w:tcPr>
          <w:p w14:paraId="31B2F453" w14:textId="77777777" w:rsidR="00812ECB" w:rsidRPr="00812ECB" w:rsidRDefault="00812ECB" w:rsidP="00812ECB">
            <w:pPr>
              <w:spacing w:after="60"/>
              <w:rPr>
                <w:i/>
                <w:iCs/>
                <w:sz w:val="20"/>
                <w:szCs w:val="20"/>
              </w:rPr>
            </w:pPr>
            <w:r w:rsidRPr="00812ECB">
              <w:rPr>
                <w:i/>
                <w:iCs/>
                <w:sz w:val="20"/>
                <w:szCs w:val="20"/>
              </w:rPr>
              <w:t>a</w:t>
            </w:r>
          </w:p>
        </w:tc>
        <w:tc>
          <w:tcPr>
            <w:tcW w:w="1016" w:type="dxa"/>
          </w:tcPr>
          <w:p w14:paraId="3953D651"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051A3D0"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15BC753F" w14:textId="77777777" w:rsidTr="008C7683">
        <w:trPr>
          <w:trHeight w:val="519"/>
        </w:trPr>
        <w:tc>
          <w:tcPr>
            <w:tcW w:w="1491" w:type="dxa"/>
          </w:tcPr>
          <w:p w14:paraId="04E6517E" w14:textId="77777777" w:rsidR="00812ECB" w:rsidRPr="00812ECB" w:rsidRDefault="00812ECB" w:rsidP="00812ECB">
            <w:pPr>
              <w:spacing w:after="60"/>
              <w:rPr>
                <w:i/>
                <w:iCs/>
                <w:sz w:val="20"/>
                <w:szCs w:val="20"/>
              </w:rPr>
            </w:pPr>
            <w:r w:rsidRPr="00812ECB">
              <w:rPr>
                <w:i/>
                <w:iCs/>
                <w:sz w:val="20"/>
                <w:szCs w:val="20"/>
              </w:rPr>
              <w:t>b</w:t>
            </w:r>
          </w:p>
        </w:tc>
        <w:tc>
          <w:tcPr>
            <w:tcW w:w="1016" w:type="dxa"/>
          </w:tcPr>
          <w:p w14:paraId="12D0F477"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753F3AB7"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0BB27448" w14:textId="77777777" w:rsidTr="008C7683">
        <w:trPr>
          <w:trHeight w:val="519"/>
        </w:trPr>
        <w:tc>
          <w:tcPr>
            <w:tcW w:w="1491" w:type="dxa"/>
          </w:tcPr>
          <w:p w14:paraId="79EAA19D" w14:textId="77777777" w:rsidR="00812ECB" w:rsidRPr="00812ECB" w:rsidRDefault="00812ECB" w:rsidP="00812ECB">
            <w:pPr>
              <w:spacing w:after="60"/>
              <w:rPr>
                <w:i/>
                <w:iCs/>
                <w:sz w:val="20"/>
                <w:szCs w:val="20"/>
              </w:rPr>
            </w:pPr>
            <w:proofErr w:type="spellStart"/>
            <w:r w:rsidRPr="00812ECB">
              <w:rPr>
                <w:i/>
                <w:iCs/>
                <w:sz w:val="20"/>
                <w:szCs w:val="20"/>
              </w:rPr>
              <w:t>dp</w:t>
            </w:r>
            <w:proofErr w:type="spellEnd"/>
          </w:p>
        </w:tc>
        <w:tc>
          <w:tcPr>
            <w:tcW w:w="1016" w:type="dxa"/>
          </w:tcPr>
          <w:p w14:paraId="3946F8ED"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72C85D5C"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34404B5C" w14:textId="77777777" w:rsidTr="008C7683">
        <w:trPr>
          <w:trHeight w:val="519"/>
        </w:trPr>
        <w:tc>
          <w:tcPr>
            <w:tcW w:w="1491" w:type="dxa"/>
          </w:tcPr>
          <w:p w14:paraId="5823AA53" w14:textId="77777777" w:rsidR="00812ECB" w:rsidRPr="00812ECB" w:rsidRDefault="00812ECB" w:rsidP="00812ECB">
            <w:pPr>
              <w:spacing w:after="60"/>
              <w:rPr>
                <w:i/>
                <w:iCs/>
                <w:sz w:val="20"/>
                <w:szCs w:val="20"/>
              </w:rPr>
            </w:pPr>
            <w:r w:rsidRPr="00812ECB">
              <w:rPr>
                <w:i/>
                <w:iCs/>
                <w:sz w:val="20"/>
                <w:szCs w:val="20"/>
              </w:rPr>
              <w:t>ep2</w:t>
            </w:r>
          </w:p>
        </w:tc>
        <w:tc>
          <w:tcPr>
            <w:tcW w:w="1016" w:type="dxa"/>
          </w:tcPr>
          <w:p w14:paraId="6B4A0685"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1E90A64" w14:textId="77777777" w:rsidR="00812ECB" w:rsidRPr="00812ECB" w:rsidRDefault="00812ECB" w:rsidP="00812ECB">
            <w:pPr>
              <w:spacing w:after="60"/>
              <w:rPr>
                <w:iCs/>
                <w:sz w:val="20"/>
                <w:szCs w:val="20"/>
              </w:rPr>
            </w:pPr>
            <w:r w:rsidRPr="00812ECB">
              <w:rPr>
                <w:iCs/>
                <w:sz w:val="20"/>
                <w:szCs w:val="20"/>
              </w:rPr>
              <w:t>25</w:t>
            </w:r>
          </w:p>
        </w:tc>
      </w:tr>
      <w:tr w:rsidR="00812ECB" w:rsidRPr="00812ECB" w14:paraId="6078A024" w14:textId="77777777" w:rsidTr="008C7683">
        <w:trPr>
          <w:trHeight w:val="519"/>
        </w:trPr>
        <w:tc>
          <w:tcPr>
            <w:tcW w:w="1491" w:type="dxa"/>
          </w:tcPr>
          <w:p w14:paraId="2197E8A2" w14:textId="77777777" w:rsidR="00812ECB" w:rsidRPr="00812ECB" w:rsidRDefault="00812ECB" w:rsidP="00812ECB">
            <w:pPr>
              <w:spacing w:after="60"/>
              <w:rPr>
                <w:i/>
                <w:iCs/>
                <w:sz w:val="20"/>
                <w:szCs w:val="20"/>
              </w:rPr>
            </w:pPr>
            <w:r w:rsidRPr="00812ECB">
              <w:rPr>
                <w:i/>
                <w:iCs/>
                <w:sz w:val="20"/>
                <w:szCs w:val="20"/>
              </w:rPr>
              <w:t>e3</w:t>
            </w:r>
          </w:p>
        </w:tc>
        <w:tc>
          <w:tcPr>
            <w:tcW w:w="1016" w:type="dxa"/>
          </w:tcPr>
          <w:p w14:paraId="5BC44B05" w14:textId="77777777" w:rsidR="00812ECB" w:rsidRPr="00812ECB" w:rsidRDefault="00812ECB" w:rsidP="00812ECB">
            <w:pPr>
              <w:spacing w:after="60"/>
              <w:rPr>
                <w:iCs/>
                <w:sz w:val="20"/>
                <w:szCs w:val="20"/>
              </w:rPr>
            </w:pPr>
            <w:r w:rsidRPr="00812ECB">
              <w:rPr>
                <w:iCs/>
                <w:sz w:val="20"/>
                <w:szCs w:val="20"/>
              </w:rPr>
              <w:t>value</w:t>
            </w:r>
          </w:p>
        </w:tc>
        <w:tc>
          <w:tcPr>
            <w:tcW w:w="7213" w:type="dxa"/>
          </w:tcPr>
          <w:p w14:paraId="147ED330" w14:textId="77777777" w:rsidR="00812ECB" w:rsidRPr="00812ECB" w:rsidRDefault="00812ECB" w:rsidP="00812ECB">
            <w:pPr>
              <w:spacing w:after="60"/>
              <w:rPr>
                <w:iCs/>
                <w:sz w:val="20"/>
                <w:szCs w:val="20"/>
              </w:rPr>
            </w:pPr>
            <w:r w:rsidRPr="00812ECB">
              <w:rPr>
                <w:iCs/>
                <w:sz w:val="20"/>
                <w:szCs w:val="20"/>
              </w:rPr>
              <w:t>1</w:t>
            </w:r>
          </w:p>
        </w:tc>
      </w:tr>
      <w:tr w:rsidR="00812ECB" w:rsidRPr="00812ECB" w14:paraId="42ECD45E" w14:textId="77777777" w:rsidTr="008C7683">
        <w:trPr>
          <w:trHeight w:val="519"/>
        </w:trPr>
        <w:tc>
          <w:tcPr>
            <w:tcW w:w="1491" w:type="dxa"/>
          </w:tcPr>
          <w:p w14:paraId="0EA47EC4" w14:textId="77777777" w:rsidR="00812ECB" w:rsidRPr="00812ECB" w:rsidRDefault="00812ECB" w:rsidP="00812ECB">
            <w:pPr>
              <w:spacing w:after="60"/>
              <w:rPr>
                <w:i/>
                <w:iCs/>
                <w:sz w:val="20"/>
                <w:szCs w:val="20"/>
              </w:rPr>
            </w:pPr>
            <w:r w:rsidRPr="00812ECB">
              <w:rPr>
                <w:i/>
                <w:iCs/>
                <w:sz w:val="20"/>
                <w:szCs w:val="20"/>
              </w:rPr>
              <w:t>y</w:t>
            </w:r>
          </w:p>
        </w:tc>
        <w:tc>
          <w:tcPr>
            <w:tcW w:w="1016" w:type="dxa"/>
          </w:tcPr>
          <w:p w14:paraId="579FD814"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A315DEB"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7C3C9000" w14:textId="77777777" w:rsidTr="008C7683">
        <w:trPr>
          <w:trHeight w:val="519"/>
        </w:trPr>
        <w:tc>
          <w:tcPr>
            <w:tcW w:w="1491" w:type="dxa"/>
          </w:tcPr>
          <w:p w14:paraId="129BE561" w14:textId="77777777" w:rsidR="00812ECB" w:rsidRPr="00812ECB" w:rsidRDefault="00812ECB" w:rsidP="00812ECB">
            <w:pPr>
              <w:spacing w:after="60"/>
              <w:rPr>
                <w:i/>
                <w:iCs/>
                <w:sz w:val="20"/>
                <w:szCs w:val="20"/>
              </w:rPr>
            </w:pPr>
            <w:r w:rsidRPr="00812ECB">
              <w:rPr>
                <w:i/>
                <w:iCs/>
                <w:sz w:val="20"/>
                <w:szCs w:val="20"/>
              </w:rPr>
              <w:t>z</w:t>
            </w:r>
          </w:p>
        </w:tc>
        <w:tc>
          <w:tcPr>
            <w:tcW w:w="1016" w:type="dxa"/>
          </w:tcPr>
          <w:p w14:paraId="01BB7BC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0893ED8"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3A60244C" w14:textId="77777777" w:rsidTr="008C7683">
        <w:trPr>
          <w:trHeight w:val="519"/>
        </w:trPr>
        <w:tc>
          <w:tcPr>
            <w:tcW w:w="1491" w:type="dxa"/>
          </w:tcPr>
          <w:p w14:paraId="3A6D554C" w14:textId="77777777" w:rsidR="00812ECB" w:rsidRPr="00812ECB" w:rsidRDefault="00812ECB" w:rsidP="00812ECB">
            <w:pPr>
              <w:spacing w:after="60"/>
              <w:rPr>
                <w:i/>
                <w:iCs/>
                <w:sz w:val="20"/>
                <w:szCs w:val="20"/>
              </w:rPr>
            </w:pPr>
            <w:r w:rsidRPr="00812ECB">
              <w:rPr>
                <w:i/>
                <w:iCs/>
                <w:sz w:val="20"/>
                <w:szCs w:val="20"/>
              </w:rPr>
              <w:t>u</w:t>
            </w:r>
          </w:p>
        </w:tc>
        <w:tc>
          <w:tcPr>
            <w:tcW w:w="1016" w:type="dxa"/>
          </w:tcPr>
          <w:p w14:paraId="0F6E23D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0F61EA24"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39E67C99" w14:textId="77777777" w:rsidTr="008C7683">
        <w:trPr>
          <w:trHeight w:val="519"/>
        </w:trPr>
        <w:tc>
          <w:tcPr>
            <w:tcW w:w="1491" w:type="dxa"/>
          </w:tcPr>
          <w:p w14:paraId="155D3A73" w14:textId="77777777" w:rsidR="00812ECB" w:rsidRPr="00812ECB" w:rsidRDefault="00812ECB" w:rsidP="00812ECB">
            <w:pPr>
              <w:spacing w:after="60"/>
              <w:rPr>
                <w:i/>
                <w:iCs/>
                <w:sz w:val="20"/>
                <w:szCs w:val="20"/>
              </w:rPr>
            </w:pPr>
            <w:r w:rsidRPr="00812ECB">
              <w:rPr>
                <w:i/>
                <w:iCs/>
                <w:sz w:val="20"/>
                <w:szCs w:val="20"/>
              </w:rPr>
              <w:t>t</w:t>
            </w:r>
          </w:p>
        </w:tc>
        <w:tc>
          <w:tcPr>
            <w:tcW w:w="1016" w:type="dxa"/>
          </w:tcPr>
          <w:p w14:paraId="34980227"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6976ABC"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9189431" w14:textId="77777777" w:rsidTr="008C7683">
        <w:trPr>
          <w:trHeight w:val="519"/>
        </w:trPr>
        <w:tc>
          <w:tcPr>
            <w:tcW w:w="9720" w:type="dxa"/>
            <w:gridSpan w:val="3"/>
          </w:tcPr>
          <w:p w14:paraId="5A46CC4D"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EF9FD0E" w14:textId="77777777" w:rsidR="00812ECB" w:rsidRPr="00812ECB" w:rsidRDefault="00812ECB" w:rsidP="00812ECB">
      <w:pPr>
        <w:keepNext/>
        <w:tabs>
          <w:tab w:val="left" w:pos="1080"/>
        </w:tabs>
        <w:spacing w:before="480" w:after="240"/>
        <w:ind w:left="1080" w:hanging="1080"/>
        <w:outlineLvl w:val="2"/>
        <w:rPr>
          <w:b/>
          <w:bCs/>
          <w:i/>
          <w:szCs w:val="20"/>
        </w:rPr>
      </w:pPr>
      <w:bookmarkStart w:id="343" w:name="_Toc90197129"/>
      <w:bookmarkStart w:id="344" w:name="_Toc142108950"/>
      <w:bookmarkStart w:id="345" w:name="_Toc142113795"/>
      <w:bookmarkStart w:id="346" w:name="_Toc402345622"/>
      <w:bookmarkStart w:id="347" w:name="_Toc405383905"/>
      <w:bookmarkStart w:id="348" w:name="_Toc405537008"/>
      <w:bookmarkStart w:id="349" w:name="_Toc440871794"/>
      <w:bookmarkStart w:id="350" w:name="_Toc68165068"/>
      <w:commentRangeStart w:id="351"/>
      <w:r w:rsidRPr="00812ECB">
        <w:rPr>
          <w:b/>
          <w:bCs/>
          <w:i/>
          <w:szCs w:val="20"/>
        </w:rPr>
        <w:lastRenderedPageBreak/>
        <w:t>4.5.1</w:t>
      </w:r>
      <w:commentRangeEnd w:id="351"/>
      <w:r w:rsidR="007B0853">
        <w:rPr>
          <w:rStyle w:val="CommentReference"/>
        </w:rPr>
        <w:commentReference w:id="351"/>
      </w:r>
      <w:r w:rsidRPr="00812ECB">
        <w:rPr>
          <w:b/>
          <w:bCs/>
          <w:i/>
          <w:szCs w:val="20"/>
        </w:rPr>
        <w:tab/>
      </w:r>
      <w:bookmarkStart w:id="352" w:name="_Toc90197130"/>
      <w:bookmarkEnd w:id="343"/>
      <w:r w:rsidRPr="00812ECB">
        <w:rPr>
          <w:b/>
          <w:bCs/>
          <w:i/>
          <w:szCs w:val="20"/>
        </w:rPr>
        <w:t>DAM Clearing Process</w:t>
      </w:r>
      <w:bookmarkEnd w:id="344"/>
      <w:bookmarkEnd w:id="345"/>
      <w:bookmarkEnd w:id="346"/>
      <w:bookmarkEnd w:id="347"/>
      <w:bookmarkEnd w:id="348"/>
      <w:bookmarkEnd w:id="349"/>
      <w:bookmarkEnd w:id="350"/>
      <w:bookmarkEnd w:id="352"/>
    </w:p>
    <w:p w14:paraId="076DF973"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812ECB">
        <w:rPr>
          <w:szCs w:val="20"/>
        </w:rPr>
        <w:t>ERCOT website</w:t>
      </w:r>
      <w:r w:rsidRPr="00812ECB">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210771E4"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35A90BC0"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The purpose of the DAM is to economically and simultaneously clear offers and bids described in Section 4.4, Inputs into DAM and Other Trades.</w:t>
      </w:r>
    </w:p>
    <w:p w14:paraId="31348903" w14:textId="77777777" w:rsidR="00812ECB" w:rsidRPr="00812ECB" w:rsidRDefault="00812ECB" w:rsidP="00812ECB">
      <w:pPr>
        <w:spacing w:after="240"/>
        <w:ind w:left="720" w:hanging="720"/>
        <w:rPr>
          <w:rFonts w:cs="Arial"/>
          <w:iCs/>
          <w:szCs w:val="20"/>
        </w:rPr>
      </w:pPr>
      <w:r w:rsidRPr="00812ECB">
        <w:rPr>
          <w:iCs/>
          <w:szCs w:val="20"/>
        </w:rPr>
        <w:t>(4)</w:t>
      </w:r>
      <w:r w:rsidRPr="00812ECB">
        <w:rPr>
          <w:iCs/>
          <w:szCs w:val="20"/>
        </w:rPr>
        <w:tab/>
        <w:t xml:space="preserve">The DAM uses a multi-hour mixed integer programming algorithm </w:t>
      </w:r>
      <w:r w:rsidRPr="00812ECB">
        <w:rPr>
          <w:rFonts w:cs="Arial"/>
          <w:iCs/>
          <w:szCs w:val="20"/>
        </w:rPr>
        <w:t xml:space="preserve">to maximize bid-based revenues minus the offer-based costs over the Operating Day, subject to security and other constraints, and ERCOT Ancillary Service procurement requirements.  </w:t>
      </w:r>
    </w:p>
    <w:p w14:paraId="4778FDC6" w14:textId="77777777" w:rsidR="00812ECB" w:rsidRPr="00812ECB" w:rsidRDefault="00812ECB" w:rsidP="00812ECB">
      <w:pPr>
        <w:spacing w:after="240"/>
        <w:ind w:left="1440" w:hanging="720"/>
        <w:rPr>
          <w:rFonts w:cs="Arial"/>
          <w:szCs w:val="20"/>
        </w:rPr>
      </w:pPr>
      <w:r w:rsidRPr="00812ECB">
        <w:rPr>
          <w:rFonts w:cs="Arial"/>
          <w:szCs w:val="20"/>
        </w:rPr>
        <w:t>(a)</w:t>
      </w:r>
      <w:r w:rsidRPr="00812ECB">
        <w:rPr>
          <w:rFonts w:cs="Arial"/>
          <w:szCs w:val="20"/>
        </w:rPr>
        <w:tab/>
        <w:t xml:space="preserve">The bid-based </w:t>
      </w:r>
      <w:r w:rsidRPr="00812ECB">
        <w:rPr>
          <w:szCs w:val="20"/>
        </w:rPr>
        <w:t>revenues</w:t>
      </w:r>
      <w:r w:rsidRPr="00812ECB">
        <w:rPr>
          <w:rFonts w:cs="Arial"/>
          <w:szCs w:val="20"/>
        </w:rPr>
        <w:t xml:space="preserve"> include revenues from DAM Energy Bids</w:t>
      </w:r>
      <w:ins w:id="353" w:author="ERCOT" w:date="2022-06-24T09:37:00Z">
        <w:r w:rsidRPr="00812ECB">
          <w:rPr>
            <w:rFonts w:cs="Arial"/>
            <w:szCs w:val="20"/>
          </w:rPr>
          <w:t>, Energy Bid Curves,</w:t>
        </w:r>
      </w:ins>
      <w:r w:rsidRPr="00812ECB">
        <w:rPr>
          <w:rFonts w:cs="Arial"/>
          <w:szCs w:val="20"/>
        </w:rPr>
        <w:t xml:space="preserve"> and </w:t>
      </w:r>
      <w:r w:rsidRPr="00812ECB">
        <w:rPr>
          <w:szCs w:val="20"/>
        </w:rPr>
        <w:t>Point-to-Point</w:t>
      </w:r>
      <w:r w:rsidRPr="00812ECB">
        <w:rPr>
          <w:rFonts w:cs="Arial"/>
          <w:szCs w:val="20"/>
        </w:rPr>
        <w:t xml:space="preserve"> (PTP) Obligation bids. </w:t>
      </w:r>
    </w:p>
    <w:p w14:paraId="07AC6BED"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offer-based costs include costs from the Startup Offer, Minimum Energy Offer, and Energy Offer Curve of any Resource that submitted a Three-Part Supply Offer, DAM Energy-Only Offers and Ancillary Service Offers.  </w:t>
      </w:r>
    </w:p>
    <w:p w14:paraId="7CB51226"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Security constraints specified to prevent DAM solutions that would overload the elements of the ERCOT Transmission Grid include the following: </w:t>
      </w:r>
    </w:p>
    <w:p w14:paraId="49863EB4" w14:textId="77777777" w:rsidR="00812ECB" w:rsidRPr="00812ECB" w:rsidRDefault="00812ECB" w:rsidP="00812ECB">
      <w:pPr>
        <w:spacing w:after="240"/>
        <w:ind w:left="2160" w:hanging="720"/>
        <w:rPr>
          <w:szCs w:val="20"/>
        </w:rPr>
      </w:pPr>
      <w:r w:rsidRPr="00812ECB">
        <w:rPr>
          <w:szCs w:val="20"/>
        </w:rPr>
        <w:t>(i)</w:t>
      </w:r>
      <w:r w:rsidRPr="00812ECB">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E2065D1" w14:textId="77777777" w:rsidR="00812ECB" w:rsidRPr="00812ECB" w:rsidRDefault="00812ECB" w:rsidP="00812ECB">
      <w:pPr>
        <w:spacing w:after="240"/>
        <w:ind w:left="2880" w:hanging="720"/>
        <w:rPr>
          <w:szCs w:val="20"/>
        </w:rPr>
      </w:pPr>
      <w:r w:rsidRPr="00812ECB">
        <w:rPr>
          <w:szCs w:val="20"/>
        </w:rPr>
        <w:t>(A)</w:t>
      </w:r>
      <w:r w:rsidRPr="00812ECB">
        <w:rPr>
          <w:szCs w:val="20"/>
        </w:rPr>
        <w:tab/>
        <w:t>Thermal constraints – protect Transmission Facilities against thermal overload.</w:t>
      </w:r>
    </w:p>
    <w:p w14:paraId="7BEEE860" w14:textId="77777777" w:rsidR="00812ECB" w:rsidRPr="00812ECB" w:rsidRDefault="00812ECB" w:rsidP="00812ECB">
      <w:pPr>
        <w:spacing w:after="240"/>
        <w:ind w:left="2880" w:hanging="720"/>
        <w:rPr>
          <w:szCs w:val="20"/>
        </w:rPr>
      </w:pPr>
      <w:r w:rsidRPr="00812ECB">
        <w:rPr>
          <w:szCs w:val="20"/>
        </w:rPr>
        <w:t>(B)</w:t>
      </w:r>
      <w:r w:rsidRPr="00812ECB">
        <w:rPr>
          <w:szCs w:val="20"/>
        </w:rPr>
        <w:tab/>
        <w:t>Generic constraints – protect the ERCOT Transmission Grid against transient instability, dynamic stability or voltage collapse.</w:t>
      </w:r>
    </w:p>
    <w:p w14:paraId="1755A8D5"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Power flow constraints – the energy balance at required Electrical Buses in the ERCOT Transmission Grid must be maintained.  </w:t>
      </w:r>
    </w:p>
    <w:p w14:paraId="4C3AB3E4"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Resource constraints – the physical and security limits on Resources that submit Three-Part Supply Offers:</w:t>
      </w:r>
    </w:p>
    <w:p w14:paraId="03141ABB"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Resource output constraints – the Low Sustained Limit (LSL) and High Sustained Limit (HSL) of each Resource; and </w:t>
      </w:r>
    </w:p>
    <w:p w14:paraId="355236CD" w14:textId="77777777" w:rsidR="00812ECB" w:rsidRPr="00812ECB" w:rsidRDefault="00812ECB" w:rsidP="00812ECB">
      <w:pPr>
        <w:spacing w:after="240"/>
        <w:ind w:left="2880" w:hanging="720"/>
        <w:rPr>
          <w:szCs w:val="20"/>
        </w:rPr>
      </w:pPr>
      <w:r w:rsidRPr="00812ECB">
        <w:rPr>
          <w:szCs w:val="20"/>
        </w:rPr>
        <w:t>(B)</w:t>
      </w:r>
      <w:r w:rsidRPr="00812ECB">
        <w:rPr>
          <w:szCs w:val="20"/>
        </w:rPr>
        <w:tab/>
        <w:t>Resource operational constraints – includes minimum run time, minimum down time, and configuration constraints.</w:t>
      </w:r>
    </w:p>
    <w:p w14:paraId="2E0D192A"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Other constraints – </w:t>
      </w:r>
    </w:p>
    <w:p w14:paraId="478B1DB3" w14:textId="77777777" w:rsidR="00812ECB" w:rsidRPr="00812ECB" w:rsidRDefault="00812ECB" w:rsidP="00812ECB">
      <w:pPr>
        <w:spacing w:after="240"/>
        <w:ind w:left="2880" w:hanging="720"/>
        <w:rPr>
          <w:szCs w:val="20"/>
        </w:rPr>
      </w:pPr>
      <w:r w:rsidRPr="00812ECB">
        <w:rPr>
          <w:szCs w:val="20"/>
        </w:rPr>
        <w:t>(A)</w:t>
      </w:r>
      <w:r w:rsidRPr="00812ECB">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3EFF33C5" w14:textId="77777777" w:rsidR="00812ECB" w:rsidRPr="00812ECB" w:rsidRDefault="00812ECB" w:rsidP="00812ECB">
      <w:pPr>
        <w:spacing w:after="240"/>
        <w:ind w:left="2880" w:hanging="720"/>
        <w:rPr>
          <w:szCs w:val="20"/>
        </w:rPr>
      </w:pPr>
      <w:r w:rsidRPr="00812ECB">
        <w:rPr>
          <w:szCs w:val="20"/>
        </w:rPr>
        <w:t>(B)</w:t>
      </w:r>
      <w:r w:rsidRPr="00812ECB">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5F71DAF1" w14:textId="77777777" w:rsidR="00812ECB" w:rsidRPr="00812ECB" w:rsidRDefault="00812ECB" w:rsidP="00812ECB">
      <w:pPr>
        <w:spacing w:after="240"/>
        <w:ind w:left="2880" w:hanging="720"/>
        <w:rPr>
          <w:szCs w:val="20"/>
        </w:rPr>
      </w:pPr>
      <w:r w:rsidRPr="00812ECB">
        <w:rPr>
          <w:szCs w:val="20"/>
        </w:rPr>
        <w:t>(C)</w:t>
      </w:r>
      <w:r w:rsidRPr="00812ECB">
        <w:rPr>
          <w:szCs w:val="20"/>
        </w:rPr>
        <w:tab/>
        <w:t>Block Ancillary Service Offers for a Load Resource</w:t>
      </w:r>
      <w:ins w:id="354" w:author="ERCOT" w:date="2022-06-24T09:38:00Z">
        <w:r w:rsidRPr="00812ECB">
          <w:rPr>
            <w:szCs w:val="20"/>
          </w:rPr>
          <w:t xml:space="preserve"> that is not a Controllable Load Resource (CLR)</w:t>
        </w:r>
      </w:ins>
      <w:r w:rsidRPr="00812ECB">
        <w:rPr>
          <w:szCs w:val="20"/>
        </w:rPr>
        <w:t xml:space="preserv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2DE9293E" w14:textId="77777777" w:rsidR="00812ECB" w:rsidRPr="00812ECB" w:rsidRDefault="00812ECB" w:rsidP="00812ECB">
      <w:pPr>
        <w:spacing w:after="240"/>
        <w:ind w:left="2880" w:hanging="720"/>
        <w:rPr>
          <w:szCs w:val="20"/>
        </w:rPr>
      </w:pPr>
      <w:r w:rsidRPr="00812ECB">
        <w:rPr>
          <w:szCs w:val="20"/>
        </w:rPr>
        <w:t>(D)</w:t>
      </w:r>
      <w:r w:rsidRPr="00812ECB">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64DFF342" w14:textId="77777777" w:rsidR="00812ECB" w:rsidRPr="00812ECB" w:rsidRDefault="00812ECB" w:rsidP="00812ECB">
      <w:pPr>
        <w:spacing w:after="240"/>
        <w:ind w:left="2880" w:hanging="720"/>
        <w:rPr>
          <w:szCs w:val="20"/>
        </w:rPr>
      </w:pPr>
      <w:r w:rsidRPr="00812ECB">
        <w:rPr>
          <w:szCs w:val="20"/>
        </w:rPr>
        <w:t>(E)</w:t>
      </w:r>
      <w:r w:rsidRPr="00812ECB">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E840C9B" w14:textId="77777777" w:rsidR="00812ECB" w:rsidRPr="00812ECB" w:rsidRDefault="00812ECB" w:rsidP="00812ECB">
      <w:pPr>
        <w:spacing w:after="240"/>
        <w:ind w:left="1440" w:hanging="720"/>
        <w:rPr>
          <w:szCs w:val="20"/>
        </w:rPr>
      </w:pPr>
      <w:r w:rsidRPr="00812ECB">
        <w:rPr>
          <w:szCs w:val="20"/>
        </w:rPr>
        <w:lastRenderedPageBreak/>
        <w:t>(d)</w:t>
      </w:r>
      <w:r w:rsidRPr="00812ECB">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CB14E6" w14:textId="77777777" w:rsidTr="008C7683">
        <w:trPr>
          <w:trHeight w:val="386"/>
        </w:trPr>
        <w:tc>
          <w:tcPr>
            <w:tcW w:w="9350" w:type="dxa"/>
            <w:shd w:val="pct12" w:color="auto" w:fill="auto"/>
          </w:tcPr>
          <w:p w14:paraId="2AE48A26" w14:textId="77777777" w:rsidR="00812ECB" w:rsidRPr="00812ECB" w:rsidRDefault="00812ECB" w:rsidP="00812ECB">
            <w:pPr>
              <w:spacing w:before="120" w:after="240"/>
              <w:rPr>
                <w:b/>
                <w:i/>
                <w:iCs/>
              </w:rPr>
            </w:pPr>
            <w:r w:rsidRPr="00812ECB">
              <w:rPr>
                <w:b/>
                <w:i/>
                <w:iCs/>
              </w:rPr>
              <w:t>[NPRR1008 and NPRR1014:  Replace applicable portions of paragraph (4) above with the following upon system implementation of the Real-Time Co-Optimization (RTC) project for NPRR1008; or upon system implementation for NPRR1014:]</w:t>
            </w:r>
          </w:p>
          <w:p w14:paraId="1C94A6C1" w14:textId="77777777" w:rsidR="00812ECB" w:rsidRPr="00812ECB" w:rsidRDefault="00812ECB" w:rsidP="00812ECB">
            <w:pPr>
              <w:spacing w:after="240"/>
              <w:ind w:left="720" w:hanging="720"/>
              <w:rPr>
                <w:rFonts w:cs="Arial"/>
                <w:iCs/>
                <w:szCs w:val="20"/>
              </w:rPr>
            </w:pPr>
            <w:r w:rsidRPr="00812ECB">
              <w:rPr>
                <w:iCs/>
                <w:szCs w:val="20"/>
              </w:rPr>
              <w:t>(4)</w:t>
            </w:r>
            <w:r w:rsidRPr="00812ECB">
              <w:rPr>
                <w:iCs/>
                <w:szCs w:val="20"/>
              </w:rPr>
              <w:tab/>
              <w:t xml:space="preserve">The DAM uses a multi-hour mixed integer programming algorithm </w:t>
            </w:r>
            <w:r w:rsidRPr="00812ECB">
              <w:rPr>
                <w:rFonts w:cs="Arial"/>
                <w:iCs/>
                <w:szCs w:val="20"/>
              </w:rPr>
              <w:t xml:space="preserve">to maximize bid-based revenues, including revenues based on Ancillary Service Demand Curves (ASDCs), minus the offer-based costs over the Operating Day, subject to security and other constraints.  </w:t>
            </w:r>
          </w:p>
          <w:p w14:paraId="0DCDF084" w14:textId="77777777" w:rsidR="00812ECB" w:rsidRPr="00812ECB" w:rsidRDefault="00812ECB" w:rsidP="00812ECB">
            <w:pPr>
              <w:spacing w:after="240"/>
              <w:ind w:left="1440" w:hanging="720"/>
              <w:rPr>
                <w:rFonts w:cs="Arial"/>
                <w:szCs w:val="20"/>
              </w:rPr>
            </w:pPr>
            <w:r w:rsidRPr="00812ECB">
              <w:rPr>
                <w:rFonts w:cs="Arial"/>
                <w:szCs w:val="20"/>
              </w:rPr>
              <w:t>(a)</w:t>
            </w:r>
            <w:r w:rsidRPr="00812ECB">
              <w:rPr>
                <w:rFonts w:cs="Arial"/>
                <w:szCs w:val="20"/>
              </w:rPr>
              <w:tab/>
              <w:t>The bid-based revenues include revenues from ASDCs, DAM Energy Bids,</w:t>
            </w:r>
            <w:ins w:id="355" w:author="ERCOT" w:date="2022-06-24T09:39:00Z">
              <w:r w:rsidRPr="00812ECB">
                <w:rPr>
                  <w:rFonts w:cs="Arial"/>
                  <w:szCs w:val="20"/>
                </w:rPr>
                <w:t xml:space="preserve"> Energy Bid Curves,</w:t>
              </w:r>
            </w:ins>
            <w:r w:rsidRPr="00812ECB">
              <w:rPr>
                <w:rFonts w:cs="Arial"/>
                <w:szCs w:val="20"/>
              </w:rPr>
              <w:t xml:space="preserve"> bid portions of Energy Bid/Offer Curves, and </w:t>
            </w:r>
            <w:r w:rsidRPr="00812ECB">
              <w:rPr>
                <w:szCs w:val="20"/>
              </w:rPr>
              <w:t>Point-to-Point</w:t>
            </w:r>
            <w:r w:rsidRPr="00812ECB">
              <w:rPr>
                <w:rFonts w:cs="Arial"/>
                <w:szCs w:val="20"/>
              </w:rPr>
              <w:t xml:space="preserve"> (PTP) </w:t>
            </w:r>
            <w:r w:rsidRPr="00812ECB">
              <w:rPr>
                <w:szCs w:val="20"/>
              </w:rPr>
              <w:t>Obligation</w:t>
            </w:r>
            <w:r w:rsidRPr="00812ECB">
              <w:rPr>
                <w:rFonts w:cs="Arial"/>
                <w:szCs w:val="20"/>
              </w:rPr>
              <w:t xml:space="preserve"> bids. </w:t>
            </w:r>
          </w:p>
          <w:p w14:paraId="3090A67C"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offer-based costs include costs from the Startup Offer, Minimum Energy Offer, and Energy Offer Curve of any Resource that submitted a Three-Part Supply Offer, DAM Energy-Only Offers, </w:t>
            </w:r>
            <w:r w:rsidRPr="00812ECB">
              <w:rPr>
                <w:rFonts w:cs="Arial"/>
                <w:szCs w:val="20"/>
              </w:rPr>
              <w:t xml:space="preserve">offer portions of Energy Bid/Offer Curves, </w:t>
            </w:r>
            <w:r w:rsidRPr="00812ECB">
              <w:rPr>
                <w:szCs w:val="20"/>
              </w:rPr>
              <w:t xml:space="preserve">Ancillary Service Only Offers, and Ancillary Service Offers.  </w:t>
            </w:r>
          </w:p>
          <w:p w14:paraId="384FB52B"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Security constraints specified to prevent DAM solutions that would overload the elements of the ERCOT Transmission Grid include the following: </w:t>
            </w:r>
          </w:p>
          <w:p w14:paraId="64E60F75" w14:textId="77777777" w:rsidR="00812ECB" w:rsidRPr="00812ECB" w:rsidRDefault="00812ECB" w:rsidP="00812ECB">
            <w:pPr>
              <w:spacing w:after="240"/>
              <w:ind w:left="2160" w:hanging="720"/>
              <w:rPr>
                <w:szCs w:val="20"/>
              </w:rPr>
            </w:pPr>
            <w:r w:rsidRPr="00812ECB">
              <w:rPr>
                <w:szCs w:val="20"/>
              </w:rPr>
              <w:t>(i)</w:t>
            </w:r>
            <w:r w:rsidRPr="00812ECB">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8EBD75D" w14:textId="77777777" w:rsidR="00812ECB" w:rsidRPr="00812ECB" w:rsidRDefault="00812ECB" w:rsidP="00812ECB">
            <w:pPr>
              <w:spacing w:after="240"/>
              <w:ind w:left="2880" w:hanging="720"/>
              <w:rPr>
                <w:szCs w:val="20"/>
              </w:rPr>
            </w:pPr>
            <w:r w:rsidRPr="00812ECB">
              <w:rPr>
                <w:szCs w:val="20"/>
              </w:rPr>
              <w:t>(A)</w:t>
            </w:r>
            <w:r w:rsidRPr="00812ECB">
              <w:rPr>
                <w:szCs w:val="20"/>
              </w:rPr>
              <w:tab/>
              <w:t>Thermal constraints – protect Transmission Facilities against thermal overload.</w:t>
            </w:r>
          </w:p>
          <w:p w14:paraId="3AB1FF26" w14:textId="77777777" w:rsidR="00812ECB" w:rsidRPr="00812ECB" w:rsidRDefault="00812ECB" w:rsidP="00812ECB">
            <w:pPr>
              <w:spacing w:after="240"/>
              <w:ind w:left="2880" w:hanging="720"/>
              <w:rPr>
                <w:szCs w:val="20"/>
              </w:rPr>
            </w:pPr>
            <w:r w:rsidRPr="00812ECB">
              <w:rPr>
                <w:szCs w:val="20"/>
              </w:rPr>
              <w:t>(B)</w:t>
            </w:r>
            <w:r w:rsidRPr="00812ECB">
              <w:rPr>
                <w:szCs w:val="20"/>
              </w:rPr>
              <w:tab/>
              <w:t>Generic constraints – protect the ERCOT Transmission Grid against transient instability, dynamic stability or voltage collapse.</w:t>
            </w:r>
          </w:p>
          <w:p w14:paraId="59963204"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Power flow constraints – the energy balance at required Electrical Buses in the ERCOT Transmission Grid must be maintained.  </w:t>
            </w:r>
          </w:p>
          <w:p w14:paraId="72099BCA"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Resource constraints – the physical and security limits on Resources that submit Three-Part Supply Offers or Energy Bid/Offer Curves:</w:t>
            </w:r>
          </w:p>
          <w:p w14:paraId="75AA9A80"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Resource output constraints – the Low Sustained Limit (LSL) and High Sustained Limit (HSL) of each Resource; and </w:t>
            </w:r>
          </w:p>
          <w:p w14:paraId="2CF62619" w14:textId="77777777" w:rsidR="00812ECB" w:rsidRPr="00812ECB" w:rsidRDefault="00812ECB" w:rsidP="00812ECB">
            <w:pPr>
              <w:spacing w:after="240"/>
              <w:ind w:left="2880" w:hanging="720"/>
              <w:rPr>
                <w:szCs w:val="20"/>
              </w:rPr>
            </w:pPr>
            <w:r w:rsidRPr="00812ECB">
              <w:rPr>
                <w:szCs w:val="20"/>
              </w:rPr>
              <w:t>(B)</w:t>
            </w:r>
            <w:r w:rsidRPr="00812ECB">
              <w:rPr>
                <w:szCs w:val="20"/>
              </w:rPr>
              <w:tab/>
              <w:t>Resource operational constraints – includes minimum run time, minimum down time, and configuration constraints.</w:t>
            </w:r>
          </w:p>
          <w:p w14:paraId="7A2061D3"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Other constraints – </w:t>
            </w:r>
          </w:p>
          <w:p w14:paraId="4755C633" w14:textId="77777777" w:rsidR="00812ECB" w:rsidRPr="00812ECB" w:rsidRDefault="00812ECB" w:rsidP="00812ECB">
            <w:pPr>
              <w:spacing w:after="240"/>
              <w:ind w:left="2880" w:hanging="720"/>
              <w:rPr>
                <w:szCs w:val="20"/>
              </w:rPr>
            </w:pPr>
            <w:r w:rsidRPr="00812ECB">
              <w:rPr>
                <w:szCs w:val="20"/>
              </w:rPr>
              <w:t>(A)</w:t>
            </w:r>
            <w:r w:rsidRPr="00812ECB">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40A177C1" w14:textId="77777777" w:rsidR="00812ECB" w:rsidRPr="00812ECB" w:rsidRDefault="00812ECB" w:rsidP="00812ECB">
            <w:pPr>
              <w:spacing w:after="240"/>
              <w:ind w:left="2880" w:hanging="720"/>
              <w:rPr>
                <w:szCs w:val="20"/>
              </w:rPr>
            </w:pPr>
            <w:r w:rsidRPr="00812ECB">
              <w:rPr>
                <w:szCs w:val="20"/>
              </w:rPr>
              <w:t>(B)</w:t>
            </w:r>
            <w:r w:rsidRPr="00812ECB">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D7C102B" w14:textId="77777777" w:rsidR="00812ECB" w:rsidRPr="00812ECB" w:rsidRDefault="00812ECB" w:rsidP="00812ECB">
            <w:pPr>
              <w:spacing w:after="240"/>
              <w:ind w:left="2880" w:hanging="720"/>
              <w:rPr>
                <w:szCs w:val="20"/>
              </w:rPr>
            </w:pPr>
            <w:r w:rsidRPr="00812ECB">
              <w:rPr>
                <w:szCs w:val="20"/>
              </w:rPr>
              <w:t>(C)</w:t>
            </w:r>
            <w:r w:rsidRPr="00812ECB">
              <w:rPr>
                <w:szCs w:val="20"/>
              </w:rPr>
              <w:tab/>
              <w:t>Block Resource-Specific Ancillary Service Offers for a Load Resource</w:t>
            </w:r>
            <w:ins w:id="356" w:author="ERCOT" w:date="2022-06-24T09:39:00Z">
              <w:r w:rsidRPr="00812ECB">
                <w:rPr>
                  <w:szCs w:val="20"/>
                </w:rPr>
                <w:t xml:space="preserve"> that is not a Controllable Load Resource (CLR)</w:t>
              </w:r>
            </w:ins>
            <w:r w:rsidRPr="00812ECB">
              <w:rPr>
                <w:szCs w:val="20"/>
              </w:rPr>
              <w:t xml:space="preserv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B84E80F" w14:textId="77777777" w:rsidR="00812ECB" w:rsidRPr="00812ECB" w:rsidRDefault="00812ECB" w:rsidP="00812ECB">
            <w:pPr>
              <w:spacing w:after="240"/>
              <w:ind w:left="2880" w:hanging="720"/>
              <w:rPr>
                <w:szCs w:val="20"/>
              </w:rPr>
            </w:pPr>
            <w:r w:rsidRPr="00812ECB">
              <w:rPr>
                <w:szCs w:val="20"/>
              </w:rPr>
              <w:t>(D)</w:t>
            </w:r>
            <w:r w:rsidRPr="00812ECB">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64C76841" w14:textId="77777777" w:rsidR="00812ECB" w:rsidRPr="00812ECB" w:rsidRDefault="00812ECB" w:rsidP="00812ECB">
            <w:pPr>
              <w:spacing w:after="240"/>
              <w:ind w:left="2880" w:hanging="720"/>
              <w:rPr>
                <w:szCs w:val="20"/>
              </w:rPr>
            </w:pPr>
            <w:r w:rsidRPr="00812ECB">
              <w:rPr>
                <w:szCs w:val="20"/>
              </w:rPr>
              <w:t>(E)</w:t>
            </w:r>
            <w:r w:rsidRPr="00812ECB">
              <w:rPr>
                <w:szCs w:val="20"/>
              </w:rPr>
              <w:tab/>
              <w:t xml:space="preserve">Combined Cycle Generation Resources – The DAM may commit a Combined Cycle Generation Resource in a time period that includes the last hour of the Operating Day only if that </w:t>
            </w:r>
            <w:r w:rsidRPr="00812ECB">
              <w:rPr>
                <w:szCs w:val="20"/>
              </w:rPr>
              <w:lastRenderedPageBreak/>
              <w:t>Combined Cycle Generation Resource can transition to a shutdown condition in the DAM Operating Day.</w:t>
            </w:r>
          </w:p>
          <w:p w14:paraId="50F77987" w14:textId="77777777" w:rsidR="00812ECB" w:rsidRPr="00812ECB" w:rsidRDefault="00812ECB" w:rsidP="00812ECB">
            <w:pPr>
              <w:spacing w:after="240"/>
              <w:ind w:left="2880" w:hanging="720"/>
              <w:rPr>
                <w:szCs w:val="20"/>
              </w:rPr>
            </w:pPr>
            <w:r w:rsidRPr="00812ECB">
              <w:rPr>
                <w:szCs w:val="20"/>
              </w:rPr>
              <w:t>(F)</w:t>
            </w:r>
            <w:r w:rsidRPr="00812ECB">
              <w:rPr>
                <w:szCs w:val="20"/>
              </w:rPr>
              <w:tab/>
              <w:t xml:space="preserve">Energy Storage Resources (ESRs) – The energy cleared for an ESR may be negative, indicating purchase of energy, or positive, indicating sale of energy. </w:t>
            </w:r>
          </w:p>
          <w:p w14:paraId="40FE09CF" w14:textId="77777777" w:rsidR="00812ECB" w:rsidRPr="00812ECB" w:rsidRDefault="00812ECB" w:rsidP="00812ECB">
            <w:pPr>
              <w:spacing w:after="240"/>
              <w:ind w:left="1440" w:hanging="720"/>
              <w:rPr>
                <w:szCs w:val="20"/>
              </w:rPr>
            </w:pPr>
            <w:r w:rsidRPr="00812ECB">
              <w:rPr>
                <w:szCs w:val="20"/>
              </w:rPr>
              <w:t>(d)</w:t>
            </w:r>
            <w:r w:rsidRPr="00812ECB">
              <w:rPr>
                <w:szCs w:val="20"/>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45EDBF6E" w14:textId="77777777" w:rsidR="00812ECB" w:rsidRPr="00812ECB" w:rsidRDefault="00812ECB" w:rsidP="00812ECB">
      <w:pPr>
        <w:spacing w:before="240" w:after="240"/>
        <w:ind w:left="720" w:hanging="720"/>
        <w:rPr>
          <w:iCs/>
          <w:szCs w:val="20"/>
        </w:rPr>
      </w:pPr>
      <w:r w:rsidRPr="00812ECB">
        <w:rPr>
          <w:iCs/>
          <w:szCs w:val="20"/>
        </w:rPr>
        <w:lastRenderedPageBreak/>
        <w:t>(5)</w:t>
      </w:r>
      <w:r w:rsidRPr="00812ECB">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902D053" w14:textId="77777777" w:rsidTr="008C7683">
        <w:trPr>
          <w:trHeight w:val="386"/>
        </w:trPr>
        <w:tc>
          <w:tcPr>
            <w:tcW w:w="9350" w:type="dxa"/>
            <w:shd w:val="pct12" w:color="auto" w:fill="auto"/>
          </w:tcPr>
          <w:p w14:paraId="4CD5ACD0" w14:textId="77777777" w:rsidR="00812ECB" w:rsidRPr="00812ECB" w:rsidRDefault="00812ECB" w:rsidP="00812ECB">
            <w:pPr>
              <w:spacing w:before="120" w:after="240"/>
              <w:rPr>
                <w:b/>
                <w:i/>
                <w:iCs/>
              </w:rPr>
            </w:pPr>
            <w:r w:rsidRPr="00812ECB">
              <w:rPr>
                <w:b/>
                <w:i/>
                <w:iCs/>
              </w:rPr>
              <w:t>[NPRR1004:  Replace paragraph (5) above with the following upon system implementation:]</w:t>
            </w:r>
          </w:p>
          <w:p w14:paraId="3C5376D6"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2BFEDF2A" w14:textId="77777777" w:rsidR="00812ECB" w:rsidRPr="00812ECB" w:rsidRDefault="00812ECB" w:rsidP="00812ECB">
      <w:pPr>
        <w:spacing w:before="240" w:after="240"/>
        <w:ind w:left="720" w:hanging="720"/>
        <w:rPr>
          <w:iCs/>
          <w:szCs w:val="20"/>
        </w:rPr>
      </w:pPr>
      <w:r w:rsidRPr="00812ECB">
        <w:rPr>
          <w:iCs/>
          <w:szCs w:val="20"/>
        </w:rPr>
        <w:t>(6)</w:t>
      </w:r>
      <w:r w:rsidRPr="00812ECB">
        <w:rPr>
          <w:iCs/>
          <w:szCs w:val="20"/>
        </w:rPr>
        <w:tab/>
        <w:t xml:space="preserve">ERCOT shall allocate offers, bids, and source and sink of CRRs at a Hub using the distribution factors specified in the definition of that Hub in Section 3.5.2, Hub Definitions. </w:t>
      </w:r>
    </w:p>
    <w:p w14:paraId="6BC40E05" w14:textId="77777777" w:rsidR="00812ECB" w:rsidRPr="00812ECB" w:rsidRDefault="00812ECB" w:rsidP="00812ECB">
      <w:pPr>
        <w:spacing w:after="240"/>
        <w:ind w:left="720" w:hanging="720"/>
        <w:rPr>
          <w:iCs/>
          <w:szCs w:val="20"/>
        </w:rPr>
      </w:pPr>
      <w:r w:rsidRPr="00812ECB">
        <w:rPr>
          <w:iCs/>
          <w:szCs w:val="20"/>
        </w:rPr>
        <w:lastRenderedPageBreak/>
        <w:t>(7)</w:t>
      </w:r>
      <w:r w:rsidRPr="00812ECB">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B5AC5C2"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44618BB4" w14:textId="77777777" w:rsidR="00812ECB" w:rsidRPr="00812ECB" w:rsidRDefault="00812ECB" w:rsidP="00812ECB">
      <w:pPr>
        <w:spacing w:after="240"/>
        <w:ind w:left="1440" w:hanging="720"/>
        <w:rPr>
          <w:szCs w:val="20"/>
        </w:rPr>
      </w:pPr>
      <w:r w:rsidRPr="00812ECB">
        <w:rPr>
          <w:szCs w:val="20"/>
        </w:rPr>
        <w:t>(a)</w:t>
      </w:r>
      <w:r w:rsidRPr="00812ECB">
        <w:rPr>
          <w:szCs w:val="20"/>
        </w:rPr>
        <w:tab/>
        <w:t>Use an appropriate LMP predetermined by ERCOT as applicable to a specific Electrical Bus; or if not so specified</w:t>
      </w:r>
    </w:p>
    <w:p w14:paraId="6D394544" w14:textId="77777777" w:rsidR="00812ECB" w:rsidRPr="00812ECB" w:rsidRDefault="00812ECB" w:rsidP="00812ECB">
      <w:pPr>
        <w:spacing w:after="240"/>
        <w:ind w:left="1440" w:hanging="720"/>
        <w:rPr>
          <w:szCs w:val="20"/>
        </w:rPr>
      </w:pPr>
      <w:r w:rsidRPr="00812ECB">
        <w:rPr>
          <w:szCs w:val="20"/>
        </w:rPr>
        <w:t>(b)</w:t>
      </w:r>
      <w:r w:rsidRPr="00812ECB">
        <w:rPr>
          <w:szCs w:val="20"/>
        </w:rPr>
        <w:tab/>
        <w:t>Use the following rules in order:</w:t>
      </w:r>
    </w:p>
    <w:p w14:paraId="4923297B" w14:textId="77777777" w:rsidR="00812ECB" w:rsidRPr="00812ECB" w:rsidRDefault="00812ECB" w:rsidP="00812ECB">
      <w:pPr>
        <w:spacing w:after="240"/>
        <w:ind w:left="2160" w:hanging="720"/>
        <w:rPr>
          <w:szCs w:val="20"/>
        </w:rPr>
      </w:pPr>
      <w:r w:rsidRPr="00812ECB">
        <w:rPr>
          <w:szCs w:val="20"/>
        </w:rPr>
        <w:t>(i)</w:t>
      </w:r>
      <w:r w:rsidRPr="00812ECB">
        <w:rPr>
          <w:szCs w:val="20"/>
        </w:rPr>
        <w:tab/>
        <w:t>Use average LMP for Electrical Buses within the same station having the same voltage level as the de-energized Electrical Bus, if any exist.</w:t>
      </w:r>
    </w:p>
    <w:p w14:paraId="64FB1D30" w14:textId="77777777" w:rsidR="00812ECB" w:rsidRPr="00812ECB" w:rsidRDefault="00812ECB" w:rsidP="00812ECB">
      <w:pPr>
        <w:spacing w:after="240"/>
        <w:ind w:left="2160" w:hanging="720"/>
        <w:rPr>
          <w:szCs w:val="20"/>
        </w:rPr>
      </w:pPr>
      <w:r w:rsidRPr="00812ECB">
        <w:rPr>
          <w:szCs w:val="20"/>
        </w:rPr>
        <w:t>(ii)</w:t>
      </w:r>
      <w:r w:rsidRPr="00812ECB">
        <w:rPr>
          <w:szCs w:val="20"/>
        </w:rPr>
        <w:tab/>
        <w:t>Use average LMP for all Electrical Buses within the same station, if any exist.</w:t>
      </w:r>
    </w:p>
    <w:p w14:paraId="109B9B8C" w14:textId="77777777" w:rsidR="00812ECB" w:rsidRPr="00812ECB" w:rsidRDefault="00812ECB" w:rsidP="00812ECB">
      <w:pPr>
        <w:spacing w:after="240"/>
        <w:ind w:left="2160" w:hanging="720"/>
        <w:rPr>
          <w:iCs/>
          <w:szCs w:val="20"/>
        </w:rPr>
      </w:pPr>
      <w:r w:rsidRPr="00812ECB">
        <w:rPr>
          <w:iCs/>
          <w:szCs w:val="20"/>
        </w:rPr>
        <w:t>(iii)</w:t>
      </w:r>
      <w:r w:rsidRPr="00812ECB">
        <w:rPr>
          <w:iCs/>
          <w:szCs w:val="20"/>
        </w:rPr>
        <w:tab/>
        <w:t>Use System Lambda.</w:t>
      </w:r>
    </w:p>
    <w:p w14:paraId="3CAB0CEC" w14:textId="77777777" w:rsidR="00812ECB" w:rsidRPr="00812ECB" w:rsidRDefault="00812ECB" w:rsidP="00812ECB">
      <w:pPr>
        <w:spacing w:after="240"/>
        <w:ind w:left="720" w:hanging="720"/>
        <w:rPr>
          <w:iCs/>
          <w:szCs w:val="20"/>
        </w:rPr>
      </w:pPr>
      <w:r w:rsidRPr="00812ECB">
        <w:rPr>
          <w:iCs/>
          <w:szCs w:val="20"/>
        </w:rPr>
        <w:t>(9)</w:t>
      </w:r>
      <w:r w:rsidRPr="00812ECB">
        <w:rPr>
          <w:iCs/>
          <w:szCs w:val="20"/>
        </w:rPr>
        <w:tab/>
        <w:t xml:space="preserve">The Day-Ahead MCPC for each hour for each Ancillary Service is the Shadow Price for that Ancillary Service for the hour as determined by the DAM algorithm.  </w:t>
      </w:r>
    </w:p>
    <w:p w14:paraId="091B8305" w14:textId="77777777" w:rsidR="00812ECB" w:rsidRPr="00812ECB" w:rsidRDefault="00812ECB" w:rsidP="00812ECB">
      <w:pPr>
        <w:spacing w:after="240"/>
        <w:ind w:left="720" w:hanging="720"/>
        <w:rPr>
          <w:iCs/>
        </w:rPr>
      </w:pPr>
      <w:r w:rsidRPr="00812ECB">
        <w:rPr>
          <w:iCs/>
        </w:rPr>
        <w:t>(10)</w:t>
      </w:r>
      <w:r w:rsidRPr="00812ECB">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812ECB">
        <w:t>Methodology for Setting Maximum Shadow Prices for Network and Power Balance Constraints,</w:t>
      </w:r>
      <w:r w:rsidRPr="00812ECB">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F528875" w14:textId="77777777" w:rsidTr="008C7683">
        <w:trPr>
          <w:trHeight w:val="386"/>
        </w:trPr>
        <w:tc>
          <w:tcPr>
            <w:tcW w:w="9350" w:type="dxa"/>
            <w:shd w:val="pct12" w:color="auto" w:fill="auto"/>
          </w:tcPr>
          <w:p w14:paraId="7F7DFCA7" w14:textId="77777777" w:rsidR="00812ECB" w:rsidRPr="00812ECB" w:rsidRDefault="00812ECB" w:rsidP="00812ECB">
            <w:pPr>
              <w:spacing w:before="120" w:after="240"/>
            </w:pPr>
            <w:r w:rsidRPr="00812ECB">
              <w:rPr>
                <w:b/>
                <w:i/>
                <w:iCs/>
              </w:rPr>
              <w:t>[NPRR1080:  Delete paragraph (10) above upon system implementation of the Real-Time Co-Optimization (RTC) project for NPRR1008; or upon system implementation for NPRR1014; and renumber accordingly.]</w:t>
            </w:r>
          </w:p>
        </w:tc>
      </w:tr>
    </w:tbl>
    <w:p w14:paraId="3C49B8A9" w14:textId="77777777" w:rsidR="00812ECB" w:rsidRPr="00812ECB" w:rsidRDefault="00812ECB" w:rsidP="00812ECB">
      <w:pPr>
        <w:spacing w:before="240" w:after="240"/>
        <w:ind w:left="720" w:hanging="720"/>
        <w:rPr>
          <w:iCs/>
          <w:szCs w:val="20"/>
        </w:rPr>
      </w:pPr>
      <w:r w:rsidRPr="00812ECB">
        <w:rPr>
          <w:iCs/>
          <w:szCs w:val="20"/>
        </w:rPr>
        <w:t>(11)</w:t>
      </w:r>
      <w:r w:rsidRPr="00812ECB">
        <w:rPr>
          <w:iCs/>
          <w:szCs w:val="20"/>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CE5C5C6" w14:textId="77777777" w:rsidTr="008C7683">
        <w:trPr>
          <w:trHeight w:val="386"/>
        </w:trPr>
        <w:tc>
          <w:tcPr>
            <w:tcW w:w="9350" w:type="dxa"/>
            <w:shd w:val="pct12" w:color="auto" w:fill="auto"/>
          </w:tcPr>
          <w:p w14:paraId="733E0229" w14:textId="77777777" w:rsidR="00812ECB" w:rsidRPr="00812ECB" w:rsidRDefault="00812ECB" w:rsidP="00812ECB">
            <w:pPr>
              <w:spacing w:before="120" w:after="240"/>
            </w:pPr>
            <w:r w:rsidRPr="00812ECB">
              <w:rPr>
                <w:b/>
                <w:i/>
                <w:iCs/>
              </w:rPr>
              <w:t>[NPRR1008 and NPR1014:  Delete paragraph (11) above upon system implementation of the Real-Time Co-Optimization (RTC) project for NPRR1008; or upon system implementation for NPRR1014; and renumber accordingly.]</w:t>
            </w:r>
          </w:p>
        </w:tc>
      </w:tr>
    </w:tbl>
    <w:p w14:paraId="05E0FF8B" w14:textId="77777777" w:rsidR="00812ECB" w:rsidRPr="00812ECB" w:rsidRDefault="00812ECB" w:rsidP="00812ECB">
      <w:pPr>
        <w:spacing w:before="240" w:after="240"/>
        <w:ind w:left="720" w:hanging="720"/>
        <w:rPr>
          <w:iCs/>
          <w:szCs w:val="20"/>
        </w:rPr>
      </w:pPr>
      <w:r w:rsidRPr="00812ECB">
        <w:rPr>
          <w:iCs/>
          <w:szCs w:val="20"/>
        </w:rPr>
        <w:lastRenderedPageBreak/>
        <w:t>(12)</w:t>
      </w:r>
      <w:r w:rsidRPr="00812ECB">
        <w:rPr>
          <w:iCs/>
          <w:szCs w:val="20"/>
        </w:rPr>
        <w:tab/>
        <w:t>If the DASPPs cannot be calculated by ERCOT, all CRRs shall be settled based on Real-Time prices.  Settlements for all CRRs shall be reflected on the Real-Time Settlement Statement.</w:t>
      </w:r>
    </w:p>
    <w:p w14:paraId="23B83D55" w14:textId="77777777" w:rsidR="00812ECB" w:rsidRPr="00812ECB" w:rsidRDefault="00812ECB" w:rsidP="00812ECB">
      <w:pPr>
        <w:spacing w:after="240"/>
        <w:ind w:left="720" w:hanging="720"/>
        <w:rPr>
          <w:iCs/>
          <w:szCs w:val="20"/>
        </w:rPr>
      </w:pPr>
      <w:r w:rsidRPr="00812ECB">
        <w:rPr>
          <w:iCs/>
          <w:szCs w:val="20"/>
        </w:rPr>
        <w:t>(13)</w:t>
      </w:r>
      <w:r w:rsidRPr="00812ECB">
        <w:rPr>
          <w:iCs/>
          <w:szCs w:val="20"/>
        </w:rPr>
        <w:tab/>
        <w:t xml:space="preserve">Constraints can exist between </w:t>
      </w:r>
      <w:ins w:id="357" w:author="ERCOT" w:date="2022-06-24T09:41:00Z">
        <w:r w:rsidRPr="00812ECB">
          <w:rPr>
            <w:iCs/>
            <w:szCs w:val="20"/>
          </w:rPr>
          <w:t>a</w:t>
        </w:r>
      </w:ins>
      <w:del w:id="358" w:author="ERCOT" w:date="2022-06-24T09:41:00Z">
        <w:r w:rsidRPr="00812ECB" w:rsidDel="002E2DC7">
          <w:rPr>
            <w:iCs/>
            <w:szCs w:val="20"/>
          </w:rPr>
          <w:delText>the generator’s</w:delText>
        </w:r>
      </w:del>
      <w:r w:rsidRPr="00812ECB">
        <w:rPr>
          <w:iCs/>
          <w:szCs w:val="20"/>
        </w:rPr>
        <w:t xml:space="preserve"> </w:t>
      </w:r>
      <w:ins w:id="359" w:author="ERCOT" w:date="2022-06-24T09:41:00Z">
        <w:r w:rsidRPr="00812ECB">
          <w:rPr>
            <w:iCs/>
            <w:szCs w:val="20"/>
          </w:rPr>
          <w:t xml:space="preserve">Resource’s </w:t>
        </w:r>
      </w:ins>
      <w:r w:rsidRPr="00812ECB">
        <w:rPr>
          <w:iCs/>
          <w:szCs w:val="20"/>
        </w:rPr>
        <w:t>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99C5C4B" w14:textId="77777777" w:rsidTr="008C7683">
        <w:trPr>
          <w:trHeight w:val="386"/>
        </w:trPr>
        <w:tc>
          <w:tcPr>
            <w:tcW w:w="9350" w:type="dxa"/>
            <w:shd w:val="pct12" w:color="auto" w:fill="auto"/>
          </w:tcPr>
          <w:p w14:paraId="6E15A471" w14:textId="77777777" w:rsidR="00812ECB" w:rsidRPr="00812ECB" w:rsidRDefault="00812ECB" w:rsidP="00812ECB">
            <w:pPr>
              <w:spacing w:before="120" w:after="240"/>
              <w:rPr>
                <w:b/>
                <w:i/>
                <w:iCs/>
              </w:rPr>
            </w:pPr>
            <w:r w:rsidRPr="00812ECB">
              <w:rPr>
                <w:b/>
                <w:i/>
                <w:iCs/>
              </w:rPr>
              <w:t>[NPRR1014:  Replace paragraph (13) above with the following upon system implementation:]</w:t>
            </w:r>
          </w:p>
          <w:p w14:paraId="4F527697" w14:textId="77777777" w:rsidR="00812ECB" w:rsidRPr="00812ECB" w:rsidRDefault="00812ECB" w:rsidP="00812ECB">
            <w:pPr>
              <w:spacing w:after="240"/>
              <w:ind w:left="720" w:hanging="720"/>
              <w:rPr>
                <w:iCs/>
                <w:szCs w:val="20"/>
              </w:rPr>
            </w:pPr>
            <w:r w:rsidRPr="00812ECB">
              <w:rPr>
                <w:iCs/>
                <w:szCs w:val="20"/>
              </w:rPr>
              <w:t>(13)</w:t>
            </w:r>
            <w:r w:rsidRPr="00812ECB">
              <w:rPr>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E8D7020" w14:textId="77777777" w:rsidR="00812ECB" w:rsidRPr="00812ECB" w:rsidRDefault="00812ECB" w:rsidP="00812ECB">
      <w:pPr>
        <w:spacing w:before="240" w:after="240"/>
        <w:ind w:left="720" w:hanging="720"/>
        <w:rPr>
          <w:iCs/>
          <w:szCs w:val="20"/>
        </w:rPr>
      </w:pPr>
      <w:r w:rsidRPr="00812ECB">
        <w:rPr>
          <w:iCs/>
          <w:szCs w:val="20"/>
        </w:rPr>
        <w:t>(14)</w:t>
      </w:r>
      <w:r w:rsidRPr="00812ECB">
        <w:rPr>
          <w:iCs/>
          <w:szCs w:val="20"/>
        </w:rPr>
        <w:tab/>
        <w:t>PTP Obligation bids shall not be awarded where the DAM clearing price for the PTP Obligation is greater than the PTP Obligation bid price plus $0.01/MW per hour.</w:t>
      </w:r>
    </w:p>
    <w:p w14:paraId="43137562" w14:textId="77777777" w:rsidR="00812ECB" w:rsidRPr="00812ECB" w:rsidRDefault="00812ECB" w:rsidP="00812ECB">
      <w:pPr>
        <w:keepNext/>
        <w:tabs>
          <w:tab w:val="left" w:pos="1080"/>
        </w:tabs>
        <w:spacing w:before="480" w:after="240"/>
        <w:ind w:left="1080" w:hanging="1080"/>
        <w:outlineLvl w:val="2"/>
        <w:rPr>
          <w:b/>
          <w:bCs/>
          <w:i/>
          <w:szCs w:val="20"/>
        </w:rPr>
      </w:pPr>
      <w:bookmarkStart w:id="360" w:name="_Toc68165070"/>
      <w:commentRangeStart w:id="361"/>
      <w:r w:rsidRPr="00812ECB">
        <w:rPr>
          <w:b/>
          <w:bCs/>
          <w:i/>
          <w:szCs w:val="20"/>
        </w:rPr>
        <w:t>4.5.3</w:t>
      </w:r>
      <w:commentRangeEnd w:id="361"/>
      <w:r w:rsidR="007B0853">
        <w:rPr>
          <w:rStyle w:val="CommentReference"/>
        </w:rPr>
        <w:commentReference w:id="361"/>
      </w:r>
      <w:r w:rsidRPr="00812ECB">
        <w:rPr>
          <w:b/>
          <w:bCs/>
          <w:i/>
          <w:szCs w:val="20"/>
        </w:rPr>
        <w:tab/>
        <w:t>Communicating DAM Results</w:t>
      </w:r>
      <w:bookmarkStart w:id="362" w:name="_Toc90197131"/>
      <w:bookmarkStart w:id="363" w:name="_Toc92525569"/>
      <w:bookmarkStart w:id="364" w:name="_Toc92525949"/>
      <w:bookmarkStart w:id="365" w:name="_Toc92533787"/>
      <w:bookmarkEnd w:id="360"/>
    </w:p>
    <w:bookmarkEnd w:id="362"/>
    <w:bookmarkEnd w:id="363"/>
    <w:bookmarkEnd w:id="364"/>
    <w:bookmarkEnd w:id="365"/>
    <w:p w14:paraId="5C8B10E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As soon as practicable, but no later than 1330 in the Day-Ahead, ERCOT shall notify the parties to each cleared DAM transaction (e.g., the buyer and the seller) of the results of the DAM as follows: </w:t>
      </w:r>
    </w:p>
    <w:p w14:paraId="5E139799" w14:textId="77777777" w:rsidR="00812ECB" w:rsidRPr="00812ECB" w:rsidRDefault="00812ECB" w:rsidP="00812ECB">
      <w:pPr>
        <w:spacing w:after="240"/>
        <w:ind w:left="1440" w:hanging="720"/>
        <w:rPr>
          <w:szCs w:val="20"/>
        </w:rPr>
      </w:pPr>
      <w:r w:rsidRPr="00812ECB">
        <w:rPr>
          <w:szCs w:val="20"/>
        </w:rPr>
        <w:t>(a)</w:t>
      </w:r>
      <w:r w:rsidRPr="00812ECB">
        <w:rPr>
          <w:szCs w:val="20"/>
        </w:rPr>
        <w:tab/>
        <w:t>Awarded Ancillary Service Offers, specifying Resource, MW, Ancillary Service type, and price, for each hour of the awarded offer;</w:t>
      </w:r>
    </w:p>
    <w:p w14:paraId="30ABBF32" w14:textId="77777777" w:rsidR="00812ECB" w:rsidRPr="00812ECB" w:rsidRDefault="00812ECB" w:rsidP="00812ECB">
      <w:pPr>
        <w:spacing w:after="240"/>
        <w:ind w:left="1440" w:hanging="720"/>
        <w:rPr>
          <w:szCs w:val="20"/>
        </w:rPr>
      </w:pPr>
      <w:r w:rsidRPr="00812ECB">
        <w:rPr>
          <w:szCs w:val="20"/>
        </w:rPr>
        <w:t>(b)</w:t>
      </w:r>
      <w:r w:rsidRPr="00812ECB">
        <w:rPr>
          <w:szCs w:val="20"/>
        </w:rPr>
        <w:tab/>
        <w:t>Awarded energy offers from Three-Part Supply Offers and from DAM Energy-Only Offers, specifying Resource (except for DAM Energy-Only Offers), MWh, Settlement Point, and Settlement Point Price, for each hour of the awarded offer;</w:t>
      </w:r>
    </w:p>
    <w:p w14:paraId="47D2A93F" w14:textId="77777777" w:rsidR="00812ECB" w:rsidRPr="00812ECB" w:rsidRDefault="00812ECB" w:rsidP="00812ECB">
      <w:pPr>
        <w:spacing w:after="240"/>
        <w:ind w:left="1440" w:hanging="720"/>
        <w:rPr>
          <w:szCs w:val="20"/>
        </w:rPr>
      </w:pPr>
      <w:r w:rsidRPr="00812ECB">
        <w:rPr>
          <w:szCs w:val="20"/>
        </w:rPr>
        <w:t>(c)</w:t>
      </w:r>
      <w:r w:rsidRPr="00812ECB">
        <w:rPr>
          <w:szCs w:val="20"/>
        </w:rPr>
        <w:tab/>
        <w:t>Awarded DAM Energy Bids</w:t>
      </w:r>
      <w:ins w:id="366" w:author="ERCOT" w:date="2022-06-24T09:46:00Z">
        <w:r w:rsidRPr="00812ECB">
          <w:rPr>
            <w:szCs w:val="20"/>
          </w:rPr>
          <w:t xml:space="preserve"> and Energy Bid Curves</w:t>
        </w:r>
      </w:ins>
      <w:r w:rsidRPr="00812ECB">
        <w:rPr>
          <w:szCs w:val="20"/>
        </w:rPr>
        <w:t>, specifying MWh, Settlement Point, and Settlement Point Price for each hour of the awarded bid; and</w:t>
      </w:r>
    </w:p>
    <w:p w14:paraId="77B3A5AF" w14:textId="77777777" w:rsidR="00812ECB" w:rsidRPr="00812ECB" w:rsidRDefault="00812ECB" w:rsidP="00812ECB">
      <w:pPr>
        <w:spacing w:after="240"/>
        <w:ind w:left="1440" w:hanging="720"/>
        <w:rPr>
          <w:szCs w:val="20"/>
        </w:rPr>
      </w:pPr>
      <w:r w:rsidRPr="00812ECB">
        <w:rPr>
          <w:szCs w:val="20"/>
        </w:rPr>
        <w:t>(d)</w:t>
      </w:r>
      <w:r w:rsidRPr="00812ECB">
        <w:rPr>
          <w:szCs w:val="20"/>
        </w:rPr>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607B103" w14:textId="77777777" w:rsidTr="008C7683">
        <w:trPr>
          <w:trHeight w:val="386"/>
        </w:trPr>
        <w:tc>
          <w:tcPr>
            <w:tcW w:w="9350" w:type="dxa"/>
            <w:shd w:val="pct12" w:color="auto" w:fill="auto"/>
          </w:tcPr>
          <w:p w14:paraId="41E81592" w14:textId="77777777" w:rsidR="00812ECB" w:rsidRPr="00812ECB" w:rsidRDefault="00812ECB" w:rsidP="00812ECB">
            <w:pPr>
              <w:spacing w:before="120" w:after="240"/>
              <w:rPr>
                <w:b/>
                <w:i/>
                <w:iCs/>
              </w:rPr>
            </w:pPr>
            <w:r w:rsidRPr="00812ECB">
              <w:rPr>
                <w:b/>
                <w:i/>
                <w:iCs/>
              </w:rPr>
              <w:t>[NPRR1008 and NPRR1014:  Replace applicable portions of paragraph (1) above with the following upon system implementation of the Real-Time Co-Optimization (RTC) project for NPRR1008; or upon system implementation for NPRR1014:]</w:t>
            </w:r>
          </w:p>
          <w:p w14:paraId="7F906A8F" w14:textId="77777777" w:rsidR="00812ECB" w:rsidRPr="00812ECB" w:rsidRDefault="00812ECB" w:rsidP="00812ECB">
            <w:pPr>
              <w:spacing w:after="240"/>
              <w:ind w:left="720" w:hanging="720"/>
              <w:rPr>
                <w:iCs/>
                <w:szCs w:val="20"/>
              </w:rPr>
            </w:pPr>
            <w:r w:rsidRPr="00812ECB">
              <w:rPr>
                <w:iCs/>
                <w:szCs w:val="20"/>
              </w:rPr>
              <w:lastRenderedPageBreak/>
              <w:t>(1)</w:t>
            </w:r>
            <w:r w:rsidRPr="00812ECB">
              <w:rPr>
                <w:iCs/>
                <w:szCs w:val="20"/>
              </w:rPr>
              <w:tab/>
              <w:t xml:space="preserve">As soon as practicable, but no later than 1330 in the Day-Ahead, ERCOT shall notify the parties to each cleared DAM transaction (e.g., the buyer and the seller) of the results of the DAM as follows: </w:t>
            </w:r>
          </w:p>
          <w:p w14:paraId="6254FF0F"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Awarded </w:t>
            </w:r>
            <w:r w:rsidRPr="00812ECB">
              <w:rPr>
                <w:iCs/>
                <w:szCs w:val="20"/>
              </w:rPr>
              <w:t xml:space="preserve">Resource-Specific </w:t>
            </w:r>
            <w:r w:rsidRPr="00812ECB">
              <w:rPr>
                <w:szCs w:val="20"/>
              </w:rPr>
              <w:t>Ancillary Service Offers, specifying Resource, MW, Ancillary Service type, and price, for each hour of the awarded offer;</w:t>
            </w:r>
          </w:p>
          <w:p w14:paraId="71C9E040" w14:textId="77777777" w:rsidR="00812ECB" w:rsidRPr="00812ECB" w:rsidRDefault="00812ECB" w:rsidP="00812ECB">
            <w:pPr>
              <w:spacing w:after="240"/>
              <w:ind w:left="1440" w:hanging="720"/>
              <w:rPr>
                <w:szCs w:val="20"/>
              </w:rPr>
            </w:pPr>
            <w:r w:rsidRPr="00812ECB">
              <w:rPr>
                <w:szCs w:val="20"/>
              </w:rPr>
              <w:t>(b)</w:t>
            </w:r>
            <w:r w:rsidRPr="00812ECB">
              <w:rPr>
                <w:szCs w:val="20"/>
              </w:rPr>
              <w:tab/>
              <w:t>Awarded Ancillary Service Only Offers, specifying MW, Ancillary Service type, and price, for each hour of the awarded offer;</w:t>
            </w:r>
          </w:p>
          <w:p w14:paraId="68ACF67A" w14:textId="77777777" w:rsidR="00812ECB" w:rsidRPr="00812ECB" w:rsidRDefault="00812ECB" w:rsidP="00812ECB">
            <w:pPr>
              <w:spacing w:after="240"/>
              <w:ind w:left="1440" w:hanging="720"/>
              <w:rPr>
                <w:szCs w:val="20"/>
              </w:rPr>
            </w:pPr>
            <w:r w:rsidRPr="00812ECB">
              <w:rPr>
                <w:szCs w:val="20"/>
              </w:rPr>
              <w:t>(c)</w:t>
            </w:r>
            <w:r w:rsidRPr="00812ECB">
              <w:rPr>
                <w:szCs w:val="20"/>
              </w:rPr>
              <w:tab/>
              <w:t>Awarded energy offers from Three-Part Supply Offers and from DAM Energy-Only Offers, specifying Resource (except for DAM Energy-Only Offers), MWh, Settlement Point, and Settlement Point Price, for each hour of the awarded offer;</w:t>
            </w:r>
          </w:p>
          <w:p w14:paraId="4E7890A5" w14:textId="77777777" w:rsidR="00812ECB" w:rsidRPr="00812ECB" w:rsidRDefault="00812ECB" w:rsidP="00812ECB">
            <w:pPr>
              <w:spacing w:after="240"/>
              <w:ind w:left="1440" w:hanging="720"/>
              <w:rPr>
                <w:szCs w:val="20"/>
              </w:rPr>
            </w:pPr>
            <w:r w:rsidRPr="00812ECB">
              <w:rPr>
                <w:szCs w:val="20"/>
              </w:rPr>
              <w:t>(d)</w:t>
            </w:r>
            <w:r w:rsidRPr="00812ECB">
              <w:rPr>
                <w:szCs w:val="20"/>
              </w:rPr>
              <w:tab/>
              <w:t>Awarded DAM Energy Bids</w:t>
            </w:r>
            <w:ins w:id="367" w:author="ERCOT" w:date="2022-06-24T09:47:00Z">
              <w:r w:rsidRPr="00812ECB">
                <w:rPr>
                  <w:szCs w:val="20"/>
                </w:rPr>
                <w:t xml:space="preserve"> and Energy Bid Curves</w:t>
              </w:r>
            </w:ins>
            <w:r w:rsidRPr="00812ECB">
              <w:rPr>
                <w:szCs w:val="20"/>
              </w:rPr>
              <w:t xml:space="preserve">, specifying MWh, Settlement Point, and Settlement Point Price for each hour of the awarded bid; </w:t>
            </w:r>
          </w:p>
          <w:p w14:paraId="0251DA1E" w14:textId="77777777" w:rsidR="00812ECB" w:rsidRPr="00812ECB" w:rsidRDefault="00812ECB" w:rsidP="00812ECB">
            <w:pPr>
              <w:spacing w:after="240"/>
              <w:ind w:left="1440" w:hanging="720"/>
              <w:rPr>
                <w:szCs w:val="20"/>
              </w:rPr>
            </w:pPr>
            <w:r w:rsidRPr="00812ECB">
              <w:rPr>
                <w:szCs w:val="20"/>
              </w:rPr>
              <w:t>(e)</w:t>
            </w:r>
            <w:r w:rsidRPr="00812ECB">
              <w:rPr>
                <w:szCs w:val="20"/>
              </w:rPr>
              <w:tab/>
              <w:t>Awarded Energy Bid/Offer Curves, specifying Resource, MWh, Settlement Point, and Settlement Point Price, for each hour of the awarded bid/offer; and</w:t>
            </w:r>
          </w:p>
          <w:p w14:paraId="19297204" w14:textId="77777777" w:rsidR="00812ECB" w:rsidRPr="00812ECB" w:rsidRDefault="00812ECB" w:rsidP="00812ECB">
            <w:pPr>
              <w:spacing w:after="240"/>
              <w:ind w:left="1440" w:hanging="720"/>
              <w:rPr>
                <w:szCs w:val="20"/>
              </w:rPr>
            </w:pPr>
            <w:r w:rsidRPr="00812ECB">
              <w:rPr>
                <w:szCs w:val="20"/>
              </w:rPr>
              <w:t>(f)</w:t>
            </w:r>
            <w:r w:rsidRPr="00812ECB">
              <w:rPr>
                <w:szCs w:val="20"/>
              </w:rPr>
              <w:tab/>
              <w:t>Awarded PTP Obligation Bids, number of PTP Obligations in MW, source and sink Settlement Points, and price for each Settlement Interval of the awarded bid.</w:t>
            </w:r>
          </w:p>
        </w:tc>
      </w:tr>
    </w:tbl>
    <w:p w14:paraId="501E9B5A" w14:textId="77777777" w:rsidR="00812ECB" w:rsidRPr="00812ECB" w:rsidRDefault="00812ECB" w:rsidP="00812ECB">
      <w:pPr>
        <w:spacing w:before="240" w:after="240"/>
        <w:ind w:left="720" w:hanging="720"/>
        <w:rPr>
          <w:iCs/>
          <w:szCs w:val="20"/>
        </w:rPr>
      </w:pPr>
      <w:r w:rsidRPr="00812ECB">
        <w:rPr>
          <w:iCs/>
          <w:szCs w:val="20"/>
        </w:rPr>
        <w:lastRenderedPageBreak/>
        <w:t>(2)</w:t>
      </w:r>
      <w:r w:rsidRPr="00812ECB">
        <w:rPr>
          <w:iCs/>
          <w:szCs w:val="20"/>
        </w:rPr>
        <w:tab/>
        <w:t xml:space="preserve">As soon as practicable, but no later than 1330, ERCOT shall post on the </w:t>
      </w:r>
      <w:r w:rsidRPr="00812ECB">
        <w:rPr>
          <w:szCs w:val="20"/>
        </w:rPr>
        <w:t>ERCOT website</w:t>
      </w:r>
      <w:r w:rsidRPr="00812ECB">
        <w:rPr>
          <w:iCs/>
          <w:szCs w:val="20"/>
        </w:rPr>
        <w:t xml:space="preserve"> the hourly:</w:t>
      </w:r>
    </w:p>
    <w:p w14:paraId="413AAEAD" w14:textId="77777777" w:rsidR="00812ECB" w:rsidRPr="00812ECB" w:rsidRDefault="00812ECB" w:rsidP="00812ECB">
      <w:pPr>
        <w:spacing w:after="240"/>
        <w:ind w:left="1440" w:hanging="720"/>
        <w:rPr>
          <w:szCs w:val="20"/>
        </w:rPr>
      </w:pPr>
      <w:r w:rsidRPr="00812ECB">
        <w:rPr>
          <w:szCs w:val="20"/>
        </w:rPr>
        <w:t>(a)</w:t>
      </w:r>
      <w:r w:rsidRPr="00812ECB">
        <w:rPr>
          <w:szCs w:val="20"/>
        </w:rPr>
        <w:tab/>
        <w:t>Day-Ahead MCPC for each type of Ancillary Service for each hour of the Operating Day;</w:t>
      </w:r>
    </w:p>
    <w:p w14:paraId="034BFAAB"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DASPPs for each Settlement Point for each hour of the Operating Day; </w:t>
      </w:r>
    </w:p>
    <w:p w14:paraId="14DC211B" w14:textId="77777777" w:rsidR="00812ECB" w:rsidRPr="00812ECB" w:rsidRDefault="00812ECB" w:rsidP="00812ECB">
      <w:pPr>
        <w:spacing w:after="240"/>
        <w:ind w:left="1440" w:hanging="720"/>
        <w:rPr>
          <w:szCs w:val="20"/>
        </w:rPr>
      </w:pPr>
      <w:r w:rsidRPr="00812ECB">
        <w:rPr>
          <w:szCs w:val="20"/>
        </w:rPr>
        <w:t>(c)</w:t>
      </w:r>
      <w:r w:rsidRPr="00812ECB">
        <w:rPr>
          <w:szCs w:val="20"/>
        </w:rPr>
        <w:tab/>
        <w:t>Day-Ahead hourly LMPs for each Electrical Bus for each hour of the Operating Day;</w:t>
      </w:r>
    </w:p>
    <w:p w14:paraId="5BEEB804"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Shadow Prices for every binding constraint for each hour of the Operating Day; </w:t>
      </w:r>
    </w:p>
    <w:p w14:paraId="70164C90" w14:textId="77777777" w:rsidR="00812ECB" w:rsidRPr="00812ECB" w:rsidRDefault="00812ECB" w:rsidP="00812ECB">
      <w:pPr>
        <w:spacing w:after="240"/>
        <w:ind w:left="1440" w:hanging="720"/>
        <w:rPr>
          <w:szCs w:val="20"/>
        </w:rPr>
      </w:pPr>
      <w:r w:rsidRPr="00812ECB">
        <w:rPr>
          <w:szCs w:val="20"/>
        </w:rPr>
        <w:t>(e)</w:t>
      </w:r>
      <w:r w:rsidRPr="00812ECB">
        <w:rPr>
          <w:szCs w:val="20"/>
        </w:rPr>
        <w:tab/>
        <w:t>Quantity of total Ancillary Service Offers received in the DAM, in MW by Ancillary Service type for each hour of the Operating Day;</w:t>
      </w:r>
    </w:p>
    <w:p w14:paraId="22842BB9" w14:textId="77777777" w:rsidR="00812ECB" w:rsidRPr="00812ECB" w:rsidRDefault="00812ECB" w:rsidP="00812ECB">
      <w:pPr>
        <w:spacing w:after="240"/>
        <w:ind w:left="1440" w:hanging="720"/>
        <w:rPr>
          <w:szCs w:val="20"/>
        </w:rPr>
      </w:pPr>
      <w:r w:rsidRPr="00812ECB">
        <w:rPr>
          <w:szCs w:val="20"/>
        </w:rPr>
        <w:t>(f)</w:t>
      </w:r>
      <w:r w:rsidRPr="00812ECB">
        <w:rPr>
          <w:szCs w:val="20"/>
        </w:rPr>
        <w:tab/>
        <w:t>Energy bought in the DAM consisting of the following:</w:t>
      </w:r>
    </w:p>
    <w:p w14:paraId="438E11FA"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Bids</w:t>
      </w:r>
      <w:ins w:id="368" w:author="ERCOT" w:date="2022-06-24T09:47:00Z">
        <w:r w:rsidRPr="00812ECB">
          <w:rPr>
            <w:szCs w:val="20"/>
          </w:rPr>
          <w:t xml:space="preserve"> and Energy Bid Curves</w:t>
        </w:r>
      </w:ins>
      <w:r w:rsidRPr="00812ECB">
        <w:rPr>
          <w:szCs w:val="20"/>
        </w:rPr>
        <w:t xml:space="preserve"> (in MWh) bought in the DAM at each Settlement Point for each hour of the Operating Day; and</w:t>
      </w:r>
    </w:p>
    <w:p w14:paraId="3C547F62"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 xml:space="preserve">The total quantity of awarded PTP Obligation Bids (in MWh) cleared in the DAM that sink at each Settlement Point for each hour of the Operating Day. </w:t>
      </w:r>
    </w:p>
    <w:p w14:paraId="10A7AB18" w14:textId="77777777" w:rsidR="00812ECB" w:rsidRPr="00812ECB" w:rsidRDefault="00812ECB" w:rsidP="00812ECB">
      <w:pPr>
        <w:spacing w:after="240"/>
        <w:ind w:left="1440" w:hanging="720"/>
        <w:rPr>
          <w:szCs w:val="20"/>
        </w:rPr>
      </w:pPr>
      <w:r w:rsidRPr="00812ECB">
        <w:rPr>
          <w:szCs w:val="20"/>
        </w:rPr>
        <w:t>(g)</w:t>
      </w:r>
      <w:r w:rsidRPr="00812ECB">
        <w:rPr>
          <w:szCs w:val="20"/>
        </w:rPr>
        <w:tab/>
        <w:t>Energy sold in the DAM consisting of the following:</w:t>
      </w:r>
    </w:p>
    <w:p w14:paraId="0B5B7F0E"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Offers (in MWh), from Three-Part Supply Offers and DAM Energy Only Offers, bought in the DAM at each Settlement Point for each hour of the Operating Day; and</w:t>
      </w:r>
    </w:p>
    <w:p w14:paraId="5025EC9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total quantity of awarded PTP Obligation Bids (in MWh) cleared in the DAM that source at each Settlement Point for each hour of the Operating Day. </w:t>
      </w:r>
    </w:p>
    <w:p w14:paraId="59F13E28"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Aggregated Ancillary Service Offer Curve of all Ancillary Service Offers for each type of Ancillary Service for each hour of the Operating Day; </w:t>
      </w:r>
    </w:p>
    <w:p w14:paraId="16EA6950" w14:textId="77777777" w:rsidR="00812ECB" w:rsidRPr="00812ECB" w:rsidRDefault="00812ECB" w:rsidP="00812ECB">
      <w:pPr>
        <w:spacing w:after="240"/>
        <w:ind w:left="1440" w:hanging="720"/>
        <w:rPr>
          <w:szCs w:val="20"/>
        </w:rPr>
      </w:pPr>
      <w:r w:rsidRPr="00812ECB">
        <w:rPr>
          <w:szCs w:val="20"/>
        </w:rPr>
        <w:t>(i)</w:t>
      </w:r>
      <w:r w:rsidRPr="00812ECB">
        <w:rPr>
          <w:szCs w:val="20"/>
        </w:rPr>
        <w:tab/>
        <w:t xml:space="preserve">Electrically Similar Settlement Points used during the DAM clearing process; and </w:t>
      </w:r>
    </w:p>
    <w:p w14:paraId="39D6E14D" w14:textId="77777777" w:rsidR="00812ECB" w:rsidRPr="00812ECB" w:rsidRDefault="00812ECB" w:rsidP="00812ECB">
      <w:pPr>
        <w:spacing w:after="240"/>
        <w:ind w:left="1440" w:hanging="720"/>
        <w:rPr>
          <w:iCs/>
          <w:szCs w:val="20"/>
        </w:rPr>
      </w:pPr>
      <w:r w:rsidRPr="00812ECB">
        <w:rPr>
          <w:iCs/>
          <w:szCs w:val="20"/>
        </w:rPr>
        <w:t>(j)</w:t>
      </w:r>
      <w:r w:rsidRPr="00812ECB">
        <w:rPr>
          <w:iCs/>
          <w:szCs w:val="20"/>
        </w:rPr>
        <w:tab/>
        <w:t>Settlement Points that were de-energized in the base case; and</w:t>
      </w:r>
    </w:p>
    <w:p w14:paraId="038E2C81" w14:textId="77777777" w:rsidR="00812ECB" w:rsidRPr="00812ECB" w:rsidRDefault="00812ECB" w:rsidP="00812ECB">
      <w:pPr>
        <w:spacing w:after="240"/>
        <w:ind w:left="1440" w:hanging="720"/>
        <w:rPr>
          <w:iCs/>
          <w:szCs w:val="20"/>
        </w:rPr>
      </w:pPr>
      <w:r w:rsidRPr="00812ECB">
        <w:rPr>
          <w:iCs/>
          <w:szCs w:val="20"/>
        </w:rPr>
        <w:t>(k)</w:t>
      </w:r>
      <w:r w:rsidRPr="00812ECB">
        <w:rPr>
          <w:iCs/>
          <w:szCs w:val="20"/>
        </w:rP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229AB8" w14:textId="77777777" w:rsidTr="008C7683">
        <w:trPr>
          <w:trHeight w:val="386"/>
        </w:trPr>
        <w:tc>
          <w:tcPr>
            <w:tcW w:w="9350" w:type="dxa"/>
            <w:shd w:val="pct12" w:color="auto" w:fill="auto"/>
          </w:tcPr>
          <w:p w14:paraId="004E0910" w14:textId="77777777" w:rsidR="00812ECB" w:rsidRPr="00812ECB" w:rsidRDefault="00812ECB" w:rsidP="00812ECB">
            <w:pPr>
              <w:spacing w:before="120" w:after="240"/>
              <w:rPr>
                <w:b/>
                <w:i/>
                <w:iCs/>
              </w:rPr>
            </w:pPr>
            <w:r w:rsidRPr="00812ECB">
              <w:rPr>
                <w:b/>
                <w:i/>
                <w:iCs/>
              </w:rPr>
              <w:t>[NPRR1008 and NPRR1014:  Replace applicable portions of paragraph (2) above with the following upon system implementation of the Real-Time Co-Optimization (RTC) project for NPRR1008; or upon system implementation for NPRR1014:]</w:t>
            </w:r>
          </w:p>
          <w:p w14:paraId="4CBE672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As soon as practicable, but no later than 1330, ERCOT shall post on the </w:t>
            </w:r>
            <w:r w:rsidRPr="00812ECB">
              <w:rPr>
                <w:szCs w:val="20"/>
              </w:rPr>
              <w:t>ERCOT website</w:t>
            </w:r>
            <w:r w:rsidRPr="00812ECB">
              <w:rPr>
                <w:iCs/>
                <w:szCs w:val="20"/>
              </w:rPr>
              <w:t xml:space="preserve"> the hourly:</w:t>
            </w:r>
          </w:p>
          <w:p w14:paraId="3F873F4C" w14:textId="77777777" w:rsidR="00812ECB" w:rsidRPr="00812ECB" w:rsidRDefault="00812ECB" w:rsidP="00812ECB">
            <w:pPr>
              <w:spacing w:after="240"/>
              <w:ind w:left="1440" w:hanging="720"/>
              <w:rPr>
                <w:szCs w:val="20"/>
              </w:rPr>
            </w:pPr>
            <w:r w:rsidRPr="00812ECB">
              <w:rPr>
                <w:szCs w:val="20"/>
              </w:rPr>
              <w:t>(a)</w:t>
            </w:r>
            <w:r w:rsidRPr="00812ECB">
              <w:rPr>
                <w:szCs w:val="20"/>
              </w:rPr>
              <w:tab/>
              <w:t>Day-Ahead MCPC for each type of Ancillary Service for each hour of the Operating Day;</w:t>
            </w:r>
          </w:p>
          <w:p w14:paraId="42941476"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DASPPs for each Settlement Point for each hour of the Operating Day; </w:t>
            </w:r>
          </w:p>
          <w:p w14:paraId="45E1C224" w14:textId="77777777" w:rsidR="00812ECB" w:rsidRPr="00812ECB" w:rsidRDefault="00812ECB" w:rsidP="00812ECB">
            <w:pPr>
              <w:spacing w:after="240"/>
              <w:ind w:left="1440" w:hanging="720"/>
              <w:rPr>
                <w:szCs w:val="20"/>
              </w:rPr>
            </w:pPr>
            <w:r w:rsidRPr="00812ECB">
              <w:rPr>
                <w:szCs w:val="20"/>
              </w:rPr>
              <w:t>(c)</w:t>
            </w:r>
            <w:r w:rsidRPr="00812ECB">
              <w:rPr>
                <w:szCs w:val="20"/>
              </w:rPr>
              <w:tab/>
              <w:t>Day-Ahead hourly LMPs for each Electrical Bus for each hour of the Operating Day;</w:t>
            </w:r>
          </w:p>
          <w:p w14:paraId="00E1BFAA"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Shadow Prices for every binding constraint for each hour of the Operating Day; </w:t>
            </w:r>
          </w:p>
          <w:p w14:paraId="6F829567" w14:textId="77777777" w:rsidR="00812ECB" w:rsidRPr="00812ECB" w:rsidRDefault="00812ECB" w:rsidP="00812ECB">
            <w:pPr>
              <w:spacing w:after="240"/>
              <w:ind w:left="1440" w:hanging="720"/>
              <w:rPr>
                <w:szCs w:val="20"/>
              </w:rPr>
            </w:pPr>
            <w:r w:rsidRPr="00812ECB">
              <w:rPr>
                <w:szCs w:val="20"/>
              </w:rPr>
              <w:t>(e)</w:t>
            </w:r>
            <w:r w:rsidRPr="00812ECB">
              <w:rPr>
                <w:szCs w:val="20"/>
              </w:rPr>
              <w:tab/>
              <w:t>Energy bought in the DAM consisting of the following:</w:t>
            </w:r>
          </w:p>
          <w:p w14:paraId="7FAA768B"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quantity of awarded DAM Energy Bids </w:t>
            </w:r>
            <w:ins w:id="369" w:author="ERCOT" w:date="2022-06-24T09:47:00Z">
              <w:r w:rsidRPr="00812ECB">
                <w:rPr>
                  <w:szCs w:val="20"/>
                </w:rPr>
                <w:t xml:space="preserve">and Energy Bid Curves </w:t>
              </w:r>
            </w:ins>
            <w:r w:rsidRPr="00812ECB">
              <w:rPr>
                <w:szCs w:val="20"/>
              </w:rPr>
              <w:t>(in MWh) bought in the DAM at each Settlement Point for each hour of the Operating Day;</w:t>
            </w:r>
          </w:p>
          <w:p w14:paraId="4992AE0D"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The total quantity of awarded PTP Obligation Bids (in MWh) cleared in the DAM that sink at each Settlement Point for each hour of the Operating Day; and</w:t>
            </w:r>
          </w:p>
          <w:p w14:paraId="1B2C16CB" w14:textId="77777777" w:rsidR="00812ECB" w:rsidRPr="00812ECB" w:rsidRDefault="00812ECB" w:rsidP="00812ECB">
            <w:pPr>
              <w:spacing w:after="240"/>
              <w:ind w:left="2160" w:hanging="720"/>
              <w:rPr>
                <w:szCs w:val="20"/>
              </w:rPr>
            </w:pPr>
            <w:r w:rsidRPr="00812ECB">
              <w:rPr>
                <w:szCs w:val="20"/>
              </w:rPr>
              <w:t>(iii)</w:t>
            </w:r>
            <w:r w:rsidRPr="00812ECB">
              <w:rPr>
                <w:szCs w:val="20"/>
              </w:rPr>
              <w:tab/>
              <w:t>The total absolute value quantity of awards to bid portions of Energy Bid/Offer Curves (in MWh) cleared in the DAM at each Settlement Point for each hour of the Operating Day.</w:t>
            </w:r>
          </w:p>
          <w:p w14:paraId="05733D12" w14:textId="77777777" w:rsidR="00812ECB" w:rsidRPr="00812ECB" w:rsidRDefault="00812ECB" w:rsidP="00812ECB">
            <w:pPr>
              <w:spacing w:after="240"/>
              <w:ind w:left="1440" w:hanging="720"/>
              <w:rPr>
                <w:szCs w:val="20"/>
              </w:rPr>
            </w:pPr>
            <w:r w:rsidRPr="00812ECB">
              <w:rPr>
                <w:szCs w:val="20"/>
              </w:rPr>
              <w:t>(f)</w:t>
            </w:r>
            <w:r w:rsidRPr="00812ECB">
              <w:rPr>
                <w:szCs w:val="20"/>
              </w:rPr>
              <w:tab/>
              <w:t>Energy sold in the DAM consisting of the following:</w:t>
            </w:r>
          </w:p>
          <w:p w14:paraId="30FA8E6B"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Offers (in MWh), from Three-Part Supply Offers and DAM Energy Only Offers, bought in the DAM at each Settlement Point for each hour of the Operating Day;</w:t>
            </w:r>
          </w:p>
          <w:p w14:paraId="17365F2A" w14:textId="77777777" w:rsidR="00812ECB" w:rsidRPr="00812ECB" w:rsidRDefault="00812ECB" w:rsidP="00812ECB">
            <w:pPr>
              <w:spacing w:after="240"/>
              <w:ind w:left="2160" w:hanging="720"/>
              <w:rPr>
                <w:szCs w:val="20"/>
              </w:rPr>
            </w:pPr>
            <w:r w:rsidRPr="00812ECB">
              <w:rPr>
                <w:szCs w:val="20"/>
              </w:rPr>
              <w:t>(ii)</w:t>
            </w:r>
            <w:r w:rsidRPr="00812ECB">
              <w:rPr>
                <w:szCs w:val="20"/>
              </w:rPr>
              <w:tab/>
              <w:t>The total quantity of awarded PTP Obligation Bids (in MWh) cleared in the DAM that source at each Settlement Point for each hour of the Operating Day; and</w:t>
            </w:r>
          </w:p>
          <w:p w14:paraId="1BED7BE4" w14:textId="77777777" w:rsidR="00812ECB" w:rsidRPr="00812ECB" w:rsidRDefault="00812ECB" w:rsidP="00812ECB">
            <w:pPr>
              <w:spacing w:after="240"/>
              <w:ind w:left="2160" w:hanging="720"/>
              <w:rPr>
                <w:szCs w:val="20"/>
              </w:rPr>
            </w:pPr>
            <w:r w:rsidRPr="00812ECB">
              <w:rPr>
                <w:szCs w:val="20"/>
              </w:rPr>
              <w:t>(iii)</w:t>
            </w:r>
            <w:r w:rsidRPr="00812ECB">
              <w:rPr>
                <w:szCs w:val="20"/>
              </w:rPr>
              <w:tab/>
              <w:t>The total quantity of awards to offer portions of Energy Bid/Offer Curves (in MWh) cleared in the DAM at each Settlement Point for each hour of the Operating Day.</w:t>
            </w:r>
          </w:p>
          <w:p w14:paraId="00B6A50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Aggregated Ancillary Service Offer Curve </w:t>
            </w:r>
            <w:r w:rsidRPr="00812ECB">
              <w:rPr>
                <w:szCs w:val="20"/>
                <w:u w:val="single"/>
              </w:rPr>
              <w:t>of all Ancillary Service Offers</w:t>
            </w:r>
            <w:r w:rsidRPr="00812ECB">
              <w:rPr>
                <w:szCs w:val="20"/>
              </w:rPr>
              <w:t xml:space="preserve"> (including both Resource-Specific Ancillary Service Offers and Ancillary Service Only Offers) for each type of Ancillary Service for each hour of the Operating Day; </w:t>
            </w:r>
          </w:p>
          <w:p w14:paraId="79E6F202"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Electrically Similar Settlement Points used during the DAM clearing process; </w:t>
            </w:r>
          </w:p>
          <w:p w14:paraId="2BDF3475" w14:textId="77777777" w:rsidR="00812ECB" w:rsidRPr="00812ECB" w:rsidRDefault="00812ECB" w:rsidP="00812ECB">
            <w:pPr>
              <w:spacing w:after="240"/>
              <w:ind w:left="1440" w:hanging="720"/>
              <w:rPr>
                <w:iCs/>
                <w:szCs w:val="20"/>
              </w:rPr>
            </w:pPr>
            <w:r w:rsidRPr="00812ECB">
              <w:rPr>
                <w:iCs/>
                <w:szCs w:val="20"/>
              </w:rPr>
              <w:t>(i)</w:t>
            </w:r>
            <w:r w:rsidRPr="00812ECB">
              <w:rPr>
                <w:iCs/>
                <w:szCs w:val="20"/>
              </w:rPr>
              <w:tab/>
              <w:t xml:space="preserve">Settlement Points that were de-energized in the base case; </w:t>
            </w:r>
          </w:p>
          <w:p w14:paraId="2CEC49F1" w14:textId="77777777" w:rsidR="00812ECB" w:rsidRPr="00812ECB" w:rsidRDefault="00812ECB" w:rsidP="00812ECB">
            <w:pPr>
              <w:spacing w:after="240"/>
              <w:ind w:left="1440" w:hanging="720"/>
              <w:rPr>
                <w:iCs/>
                <w:szCs w:val="20"/>
              </w:rPr>
            </w:pPr>
            <w:r w:rsidRPr="00812ECB">
              <w:rPr>
                <w:iCs/>
                <w:szCs w:val="20"/>
              </w:rPr>
              <w:t>(j)</w:t>
            </w:r>
            <w:r w:rsidRPr="00812ECB">
              <w:rPr>
                <w:iCs/>
                <w:szCs w:val="20"/>
              </w:rPr>
              <w:tab/>
              <w:t>System Lambda; and</w:t>
            </w:r>
          </w:p>
          <w:p w14:paraId="7FDD696E" w14:textId="77777777" w:rsidR="00812ECB" w:rsidRPr="00812ECB" w:rsidRDefault="00812ECB" w:rsidP="00812ECB">
            <w:pPr>
              <w:spacing w:after="240"/>
              <w:ind w:left="1440" w:hanging="720"/>
              <w:rPr>
                <w:iCs/>
                <w:szCs w:val="20"/>
              </w:rPr>
            </w:pPr>
            <w:r w:rsidRPr="00812ECB">
              <w:rPr>
                <w:iCs/>
                <w:szCs w:val="20"/>
              </w:rPr>
              <w:t xml:space="preserve">(k) </w:t>
            </w:r>
            <w:r w:rsidRPr="00812ECB">
              <w:rPr>
                <w:iCs/>
                <w:szCs w:val="20"/>
              </w:rPr>
              <w:tab/>
              <w:t xml:space="preserve">Ancillary Services sold in the DAM consisting of the total quantity of awarded </w:t>
            </w:r>
            <w:r w:rsidRPr="00812ECB">
              <w:rPr>
                <w:szCs w:val="20"/>
              </w:rPr>
              <w:t xml:space="preserve">Resource-Specific </w:t>
            </w:r>
            <w:r w:rsidRPr="00812ECB">
              <w:rPr>
                <w:iCs/>
                <w:szCs w:val="20"/>
              </w:rPr>
              <w:t>Ancillary Service Offers and Ancillary Service Only Offers, for each Ancillary Service for each hour of the Operating Day.</w:t>
            </w:r>
          </w:p>
        </w:tc>
      </w:tr>
    </w:tbl>
    <w:p w14:paraId="06966521" w14:textId="77777777" w:rsidR="00812ECB" w:rsidRPr="00812ECB" w:rsidRDefault="00812ECB" w:rsidP="00812ECB">
      <w:pPr>
        <w:spacing w:before="240" w:after="240"/>
        <w:ind w:left="720" w:hanging="720"/>
        <w:rPr>
          <w:iCs/>
          <w:szCs w:val="20"/>
        </w:rPr>
      </w:pPr>
      <w:r w:rsidRPr="00812ECB">
        <w:rPr>
          <w:iCs/>
          <w:szCs w:val="20"/>
        </w:rPr>
        <w:lastRenderedPageBreak/>
        <w:t>(3)</w:t>
      </w:r>
      <w:r w:rsidRPr="00812ECB">
        <w:rPr>
          <w:iCs/>
          <w:szCs w:val="20"/>
        </w:rPr>
        <w:tab/>
        <w:t>ERCOT shall monitor Day-Ahead MCPCs and Day-Ahead hourly LMPs for errors and if there are conditions that cause the price to be questionable, ERCOT shall notify all Market Participants that the DAM prices are under investigation as soon as practicable.</w:t>
      </w:r>
    </w:p>
    <w:p w14:paraId="52B26633"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ERCOT shall correct prices for an Operating Day when a market solution is determined to be invalid or invalid prices are identified in an otherwise valid market solution, accurate prices can be determined, and the impact of the price correction is significant.  The following are some reasons that may cause an invalid market solution or invalid prices in a valid market solution.</w:t>
      </w:r>
    </w:p>
    <w:p w14:paraId="210789BF" w14:textId="77777777" w:rsidR="00812ECB" w:rsidRPr="00812ECB" w:rsidRDefault="00812ECB" w:rsidP="00812ECB">
      <w:pPr>
        <w:spacing w:after="240"/>
        <w:ind w:left="1440" w:hanging="720"/>
        <w:rPr>
          <w:iCs/>
          <w:szCs w:val="20"/>
        </w:rPr>
      </w:pPr>
      <w:r w:rsidRPr="00812ECB">
        <w:rPr>
          <w:iCs/>
          <w:szCs w:val="20"/>
        </w:rPr>
        <w:lastRenderedPageBreak/>
        <w:t>(a)</w:t>
      </w:r>
      <w:r w:rsidRPr="00812ECB">
        <w:rPr>
          <w:iCs/>
          <w:szCs w:val="20"/>
        </w:rPr>
        <w:tab/>
        <w:t>Data Input error:  Missing, incomplete, or incorrect versions of one or more data elements input to the DAM application may result in an invalid market solution and/or prices.</w:t>
      </w:r>
    </w:p>
    <w:p w14:paraId="393C2859"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Software error:  Pricing errors may occur due to software implementation errors in DAM pre-processing, DAM clearing process, and/or DAM post processing.</w:t>
      </w:r>
    </w:p>
    <w:p w14:paraId="53E4AE81" w14:textId="77777777" w:rsidR="00812ECB" w:rsidRPr="00812ECB" w:rsidRDefault="00812ECB" w:rsidP="00812ECB">
      <w:pPr>
        <w:spacing w:after="240"/>
        <w:ind w:left="1440" w:hanging="720"/>
        <w:rPr>
          <w:iCs/>
          <w:szCs w:val="20"/>
        </w:rPr>
      </w:pPr>
      <w:r w:rsidRPr="00812ECB">
        <w:rPr>
          <w:szCs w:val="20"/>
        </w:rPr>
        <w:t>(c)</w:t>
      </w:r>
      <w:r w:rsidRPr="00812ECB">
        <w:rPr>
          <w:iCs/>
          <w:szCs w:val="20"/>
        </w:rPr>
        <w:tab/>
        <w:t>Inconsistency with these Protocols or the Public Utility Commission of Texas (PUCT) Substantive Rules:  Pricing errors may occur when specific circumstances result in prices that are in conflict with such Protocol language or the PUCT Substantive Rules.</w:t>
      </w:r>
    </w:p>
    <w:p w14:paraId="07077258" w14:textId="77777777" w:rsidR="00812ECB" w:rsidRPr="00812ECB" w:rsidRDefault="00812ECB" w:rsidP="00812ECB">
      <w:pPr>
        <w:spacing w:after="240"/>
        <w:ind w:left="720" w:hanging="720"/>
        <w:rPr>
          <w:iCs/>
        </w:rPr>
      </w:pPr>
      <w:r w:rsidRPr="00812ECB">
        <w:rPr>
          <w:iCs/>
        </w:rPr>
        <w:t>(5)</w:t>
      </w:r>
      <w:r w:rsidRPr="00812ECB">
        <w:rPr>
          <w:iCs/>
        </w:rPr>
        <w:tab/>
        <w:t>For purposes of a price correction performed prior to 1000 on the second Business Day after the Operating Day, the impact of a price correction is considered significant, as that term is used in paragraph (4) above, for the Operating Day when:</w:t>
      </w:r>
    </w:p>
    <w:p w14:paraId="43BA4786" w14:textId="77777777" w:rsidR="00812ECB" w:rsidRPr="00812ECB" w:rsidRDefault="00812ECB" w:rsidP="00812ECB">
      <w:pPr>
        <w:spacing w:after="240"/>
        <w:ind w:left="1440" w:hanging="720"/>
        <w:rPr>
          <w:iCs/>
        </w:rPr>
      </w:pPr>
      <w:r w:rsidRPr="00812ECB">
        <w:t>(a)</w:t>
      </w:r>
      <w:r w:rsidRPr="00812ECB">
        <w:rPr>
          <w:iCs/>
        </w:rPr>
        <w:tab/>
        <w:t>The absolute value change to any single DAM Settlement Point Price at a Resource Node or Day-Ahead MCPC is greater than $0.05/MWh;</w:t>
      </w:r>
    </w:p>
    <w:p w14:paraId="5C56CA4D" w14:textId="77777777" w:rsidR="00812ECB" w:rsidRPr="00812ECB" w:rsidRDefault="00812ECB" w:rsidP="00812ECB">
      <w:pPr>
        <w:spacing w:after="240"/>
        <w:ind w:left="1440" w:hanging="720"/>
        <w:rPr>
          <w:iCs/>
        </w:rPr>
      </w:pPr>
      <w:r w:rsidRPr="00812ECB">
        <w:rPr>
          <w:iCs/>
        </w:rPr>
        <w:t>(b)       The price correction would require ERCOT to change more than ten DAM Settlement Point Prices and Day-Ahead MCPCs; or</w:t>
      </w:r>
    </w:p>
    <w:p w14:paraId="089BD806" w14:textId="77777777" w:rsidR="00812ECB" w:rsidRPr="00812ECB" w:rsidRDefault="00812ECB" w:rsidP="00812ECB">
      <w:pPr>
        <w:spacing w:after="240"/>
        <w:ind w:left="1440" w:hanging="720"/>
        <w:rPr>
          <w:iCs/>
          <w:szCs w:val="20"/>
        </w:rPr>
      </w:pPr>
      <w:r w:rsidRPr="00812ECB">
        <w:rPr>
          <w:iCs/>
          <w:szCs w:val="20"/>
        </w:rPr>
        <w:t>(c)       The absolute value change to any DAM Settlement Point Price at a Load Zone or Hub is greater than $0.02/MWh.</w:t>
      </w:r>
    </w:p>
    <w:p w14:paraId="5DBB0ECF"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All DAM LMPs, MCPCs, and Settlement Point Prices are final at 1000 of the second Business Day after the Operating Day.</w:t>
      </w:r>
    </w:p>
    <w:p w14:paraId="6C33F09D"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However, after DAM LMPs, MCPCs, and Settlement Point Prices are final, if ERCOT determines that prices qualify for a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FA2B9F0" w14:textId="77777777" w:rsidR="00812ECB" w:rsidRPr="00812ECB" w:rsidRDefault="00812ECB" w:rsidP="00812ECB">
      <w:pPr>
        <w:spacing w:after="240"/>
        <w:ind w:left="2160" w:hanging="720"/>
        <w:rPr>
          <w:iCs/>
          <w:szCs w:val="20"/>
        </w:rPr>
      </w:pPr>
      <w:r w:rsidRPr="00812ECB">
        <w:rPr>
          <w:iCs/>
          <w:szCs w:val="20"/>
        </w:rPr>
        <w:t>(i)</w:t>
      </w:r>
      <w:r w:rsidRPr="00812ECB">
        <w:rPr>
          <w:iCs/>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0C3EC40" w14:textId="77777777" w:rsidR="00812ECB" w:rsidRPr="00812ECB" w:rsidRDefault="00812ECB" w:rsidP="00812ECB">
      <w:pPr>
        <w:spacing w:after="240"/>
        <w:ind w:left="2160" w:hanging="720"/>
        <w:rPr>
          <w:iCs/>
          <w:szCs w:val="20"/>
        </w:rPr>
      </w:pPr>
      <w:r w:rsidRPr="00812ECB">
        <w:rPr>
          <w:iCs/>
          <w:szCs w:val="20"/>
        </w:rPr>
        <w:t>(ii)</w:t>
      </w:r>
      <w:r w:rsidRPr="00812ECB">
        <w:rPr>
          <w:iCs/>
          <w:szCs w:val="20"/>
        </w:rPr>
        <w:tab/>
        <w:t>The PUCT’s authority to order price corrections when permitted to do so under other law; or</w:t>
      </w:r>
    </w:p>
    <w:p w14:paraId="374B38B4" w14:textId="77777777" w:rsidR="00812ECB" w:rsidRPr="00812ECB" w:rsidRDefault="00812ECB" w:rsidP="00812ECB">
      <w:pPr>
        <w:spacing w:after="240"/>
        <w:ind w:left="2160" w:hanging="720"/>
        <w:rPr>
          <w:iCs/>
          <w:szCs w:val="20"/>
        </w:rPr>
      </w:pPr>
      <w:r w:rsidRPr="00812ECB">
        <w:rPr>
          <w:iCs/>
          <w:szCs w:val="20"/>
        </w:rPr>
        <w:t>(iii)</w:t>
      </w:r>
      <w:r w:rsidRPr="00812ECB">
        <w:rPr>
          <w:iCs/>
          <w:szCs w:val="20"/>
        </w:rPr>
        <w:tab/>
        <w:t>ERCOT’s authority to grant relief to a Market Participant pursuant to the timelines specified in Section 20, Alternative Dispute Resolution Procedure.</w:t>
      </w:r>
    </w:p>
    <w:p w14:paraId="5BCB28FB" w14:textId="77777777" w:rsidR="00812ECB" w:rsidRPr="00812ECB" w:rsidRDefault="00812ECB" w:rsidP="00812ECB">
      <w:pPr>
        <w:spacing w:after="240"/>
        <w:ind w:left="1440" w:hanging="720"/>
        <w:rPr>
          <w:szCs w:val="20"/>
        </w:rPr>
      </w:pPr>
      <w:r w:rsidRPr="00812ECB">
        <w:rPr>
          <w:szCs w:val="20"/>
        </w:rPr>
        <w:lastRenderedPageBreak/>
        <w:t>(b)</w:t>
      </w:r>
      <w:r w:rsidRPr="00812ECB">
        <w:rPr>
          <w:szCs w:val="20"/>
        </w:rPr>
        <w:tab/>
        <w:t>Before seeking ERCOT Board review of prices, ERCOT will determine if the impact of the price correction is significant, as that term is used in paragraph (4) above, by calculating the potential changes to the DAM Settlement Statement(s) of any Counter-Party on the given Operating Day.  ERCOT shall seek ERCOT Board review of prices if the change in DAM Settlement Statement(s) would result in the absolute value impact to any single Counter-Party,</w:t>
      </w:r>
      <w:r w:rsidRPr="00812ECB">
        <w:rPr>
          <w:iCs/>
          <w:szCs w:val="20"/>
        </w:rPr>
        <w:t xml:space="preserve"> based on the sum of all original DAM Settlement Statement amounts of Market Participants assigned to the Counter-Party,</w:t>
      </w:r>
      <w:r w:rsidRPr="00812ECB">
        <w:rPr>
          <w:szCs w:val="20"/>
        </w:rPr>
        <w:t xml:space="preserve"> to be greater than:</w:t>
      </w:r>
    </w:p>
    <w:p w14:paraId="1BF00BFD" w14:textId="77777777" w:rsidR="00812ECB" w:rsidRPr="00812ECB" w:rsidRDefault="00812ECB" w:rsidP="00812ECB">
      <w:pPr>
        <w:spacing w:after="240"/>
        <w:ind w:left="2160" w:hanging="720"/>
        <w:rPr>
          <w:iCs/>
          <w:szCs w:val="20"/>
        </w:rPr>
      </w:pPr>
      <w:r w:rsidRPr="00812ECB">
        <w:rPr>
          <w:iCs/>
          <w:szCs w:val="20"/>
        </w:rPr>
        <w:t>(i)</w:t>
      </w:r>
      <w:r w:rsidRPr="00812ECB">
        <w:rPr>
          <w:iCs/>
          <w:szCs w:val="20"/>
        </w:rPr>
        <w:tab/>
        <w:t>2% and also greater than $20,000; or</w:t>
      </w:r>
    </w:p>
    <w:p w14:paraId="6308A47A" w14:textId="77777777" w:rsidR="00812ECB" w:rsidRPr="00812ECB" w:rsidRDefault="00812ECB" w:rsidP="00812ECB">
      <w:pPr>
        <w:spacing w:after="240"/>
        <w:ind w:left="2160" w:hanging="720"/>
        <w:rPr>
          <w:iCs/>
          <w:szCs w:val="20"/>
        </w:rPr>
      </w:pPr>
      <w:r w:rsidRPr="00812ECB">
        <w:rPr>
          <w:iCs/>
          <w:szCs w:val="20"/>
        </w:rPr>
        <w:t>(ii)</w:t>
      </w:r>
      <w:r w:rsidRPr="00812ECB">
        <w:rPr>
          <w:iCs/>
          <w:szCs w:val="20"/>
        </w:rPr>
        <w:tab/>
        <w:t xml:space="preserve">20% and also greater than $2,000. </w:t>
      </w:r>
    </w:p>
    <w:p w14:paraId="5D9AC5AB"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The ERCOT Board may review and change DAM LMPs, MCPCs, or Settlement Point Prices if ERCOT gave timely notice to Market Participants and the ERCOT Board finds that such prices should be corrected for an Operating Day.</w:t>
      </w:r>
    </w:p>
    <w:p w14:paraId="159E19CD"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In review of DAM LMPs, MCPCs, or Settlement Point Prices, the ERCOT Board may rely on the same reasons identified in paragraph (4) above to find that the prices should be corrected for an Operating Day.</w:t>
      </w:r>
    </w:p>
    <w:p w14:paraId="6D50776E"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As soon as practicable, but no later than 1330, ERCOT shall make available the Day-Ahead Shift Factors for binding constraints in the DAM and post to the Market Information System (MIS) Secure Area.</w:t>
      </w:r>
    </w:p>
    <w:p w14:paraId="4302AC60"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370" w:name="_Toc109185130"/>
      <w:bookmarkStart w:id="371" w:name="_Toc142108960"/>
      <w:bookmarkStart w:id="372" w:name="_Toc142113805"/>
      <w:bookmarkStart w:id="373" w:name="_Toc402345633"/>
      <w:bookmarkStart w:id="374" w:name="_Toc405383916"/>
      <w:bookmarkStart w:id="375" w:name="_Toc405537019"/>
      <w:bookmarkStart w:id="376" w:name="_Toc440871805"/>
      <w:bookmarkStart w:id="377" w:name="_Toc68165079"/>
      <w:r w:rsidRPr="00812ECB">
        <w:rPr>
          <w:b/>
          <w:bCs/>
          <w:snapToGrid w:val="0"/>
          <w:szCs w:val="20"/>
        </w:rPr>
        <w:t>4.6.2.2</w:t>
      </w:r>
      <w:r w:rsidRPr="00812ECB">
        <w:rPr>
          <w:b/>
          <w:bCs/>
          <w:snapToGrid w:val="0"/>
          <w:szCs w:val="20"/>
        </w:rPr>
        <w:tab/>
        <w:t>Day-Ahead Energy Charge</w:t>
      </w:r>
      <w:bookmarkEnd w:id="370"/>
      <w:bookmarkEnd w:id="371"/>
      <w:bookmarkEnd w:id="372"/>
      <w:bookmarkEnd w:id="373"/>
      <w:bookmarkEnd w:id="374"/>
      <w:bookmarkEnd w:id="375"/>
      <w:bookmarkEnd w:id="376"/>
      <w:bookmarkEnd w:id="377"/>
    </w:p>
    <w:p w14:paraId="589BAAA0"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The Day-Ahead Energy Charge is made for all </w:t>
      </w:r>
      <w:del w:id="378" w:author="ERCOT" w:date="2022-06-24T09:51:00Z">
        <w:r w:rsidRPr="00812ECB" w:rsidDel="000308A9">
          <w:rPr>
            <w:iCs/>
            <w:szCs w:val="20"/>
          </w:rPr>
          <w:delText xml:space="preserve">cleared </w:delText>
        </w:r>
      </w:del>
      <w:r w:rsidRPr="00812ECB">
        <w:rPr>
          <w:iCs/>
          <w:szCs w:val="20"/>
        </w:rPr>
        <w:t>DAM Energy Bids</w:t>
      </w:r>
      <w:ins w:id="379" w:author="ERCOT" w:date="2022-06-24T09:52:00Z">
        <w:r w:rsidRPr="00812ECB">
          <w:rPr>
            <w:iCs/>
            <w:szCs w:val="20"/>
          </w:rPr>
          <w:t xml:space="preserve"> and Energy Bid Curves, cleared in the DAM</w:t>
        </w:r>
      </w:ins>
      <w:r w:rsidRPr="00812ECB">
        <w:rPr>
          <w:iCs/>
          <w:szCs w:val="20"/>
        </w:rPr>
        <w:t>.  This charge to each QSE for each Settlement Point for a given hour of the Operating Day is calculated as follows:</w:t>
      </w:r>
    </w:p>
    <w:p w14:paraId="66EDAE77" w14:textId="77777777" w:rsidR="00812ECB" w:rsidRPr="00812ECB" w:rsidRDefault="00812ECB" w:rsidP="00812ECB">
      <w:pPr>
        <w:tabs>
          <w:tab w:val="left" w:pos="1230"/>
          <w:tab w:val="left" w:pos="2340"/>
        </w:tabs>
        <w:spacing w:before="240" w:after="240"/>
        <w:ind w:left="3600" w:hanging="2430"/>
      </w:pPr>
      <w:r w:rsidRPr="00812ECB">
        <w:t xml:space="preserve">DAEPAMT </w:t>
      </w:r>
      <w:r w:rsidRPr="00812ECB">
        <w:rPr>
          <w:i/>
          <w:vertAlign w:val="subscript"/>
        </w:rPr>
        <w:t>q, p</w:t>
      </w:r>
      <w:r w:rsidRPr="00812ECB">
        <w:t xml:space="preserve"> </w:t>
      </w:r>
      <w:r w:rsidRPr="00812ECB">
        <w:tab/>
        <w:t>=</w:t>
      </w:r>
      <w:r w:rsidRPr="00812ECB">
        <w:tab/>
        <w:t xml:space="preserve">DASPP </w:t>
      </w:r>
      <w:r w:rsidRPr="00812ECB">
        <w:rPr>
          <w:i/>
          <w:vertAlign w:val="subscript"/>
        </w:rPr>
        <w:t>p</w:t>
      </w:r>
      <w:r w:rsidRPr="00812ECB">
        <w:t xml:space="preserve"> * DAEP </w:t>
      </w:r>
      <w:r w:rsidRPr="00812ECB">
        <w:rPr>
          <w:i/>
          <w:vertAlign w:val="subscript"/>
        </w:rPr>
        <w:t>q, p</w:t>
      </w:r>
    </w:p>
    <w:p w14:paraId="474AEC1D" w14:textId="77777777" w:rsidR="00812ECB" w:rsidRPr="00812ECB" w:rsidRDefault="00812ECB" w:rsidP="00812ECB">
      <w:r w:rsidRPr="00812ECB">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12ECB" w:rsidRPr="00812ECB" w14:paraId="40F2A514" w14:textId="77777777" w:rsidTr="008C7683">
        <w:trPr>
          <w:tblHeader/>
        </w:trPr>
        <w:tc>
          <w:tcPr>
            <w:tcW w:w="1528" w:type="dxa"/>
          </w:tcPr>
          <w:p w14:paraId="2050E90E" w14:textId="77777777" w:rsidR="00812ECB" w:rsidRPr="00812ECB" w:rsidRDefault="00812ECB" w:rsidP="00812ECB">
            <w:pPr>
              <w:spacing w:after="240"/>
              <w:rPr>
                <w:b/>
                <w:iCs/>
                <w:sz w:val="20"/>
                <w:szCs w:val="20"/>
              </w:rPr>
            </w:pPr>
            <w:r w:rsidRPr="00812ECB">
              <w:rPr>
                <w:b/>
                <w:iCs/>
                <w:sz w:val="20"/>
                <w:szCs w:val="20"/>
              </w:rPr>
              <w:t>Variable</w:t>
            </w:r>
          </w:p>
        </w:tc>
        <w:tc>
          <w:tcPr>
            <w:tcW w:w="839" w:type="dxa"/>
          </w:tcPr>
          <w:p w14:paraId="5B0993BA" w14:textId="77777777" w:rsidR="00812ECB" w:rsidRPr="00812ECB" w:rsidRDefault="00812ECB" w:rsidP="00812ECB">
            <w:pPr>
              <w:spacing w:after="240"/>
              <w:rPr>
                <w:b/>
                <w:iCs/>
                <w:sz w:val="20"/>
                <w:szCs w:val="20"/>
              </w:rPr>
            </w:pPr>
            <w:r w:rsidRPr="00812ECB">
              <w:rPr>
                <w:b/>
                <w:iCs/>
                <w:sz w:val="20"/>
                <w:szCs w:val="20"/>
              </w:rPr>
              <w:t>Unit</w:t>
            </w:r>
          </w:p>
        </w:tc>
        <w:tc>
          <w:tcPr>
            <w:tcW w:w="6225" w:type="dxa"/>
          </w:tcPr>
          <w:p w14:paraId="19753804"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38CA65BE" w14:textId="77777777" w:rsidTr="008C7683">
        <w:tc>
          <w:tcPr>
            <w:tcW w:w="1528" w:type="dxa"/>
          </w:tcPr>
          <w:p w14:paraId="37B3CFE0"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9" w:type="dxa"/>
          </w:tcPr>
          <w:p w14:paraId="083A9587" w14:textId="77777777" w:rsidR="00812ECB" w:rsidRPr="00812ECB" w:rsidRDefault="00812ECB" w:rsidP="00812ECB">
            <w:pPr>
              <w:spacing w:after="60"/>
              <w:rPr>
                <w:iCs/>
                <w:sz w:val="20"/>
                <w:szCs w:val="20"/>
              </w:rPr>
            </w:pPr>
            <w:r w:rsidRPr="00812ECB">
              <w:rPr>
                <w:iCs/>
                <w:sz w:val="20"/>
                <w:szCs w:val="20"/>
              </w:rPr>
              <w:t>$</w:t>
            </w:r>
          </w:p>
        </w:tc>
        <w:tc>
          <w:tcPr>
            <w:tcW w:w="6225" w:type="dxa"/>
          </w:tcPr>
          <w:p w14:paraId="4A8704A7" w14:textId="77777777" w:rsidR="00812ECB" w:rsidRPr="00812ECB" w:rsidRDefault="00812ECB" w:rsidP="00812ECB">
            <w:pPr>
              <w:spacing w:after="60"/>
              <w:rPr>
                <w:iCs/>
                <w:sz w:val="20"/>
                <w:szCs w:val="20"/>
              </w:rPr>
            </w:pPr>
            <w:r w:rsidRPr="00812ECB">
              <w:rPr>
                <w:i/>
                <w:iCs/>
                <w:sz w:val="20"/>
                <w:szCs w:val="20"/>
              </w:rPr>
              <w:t>Day-Ahead Energy Charge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all its </w:t>
            </w:r>
            <w:del w:id="380" w:author="ERCOT" w:date="2022-06-24T11:58:00Z">
              <w:r w:rsidRPr="00812ECB" w:rsidDel="00D054D7">
                <w:rPr>
                  <w:iCs/>
                  <w:sz w:val="20"/>
                  <w:szCs w:val="20"/>
                </w:rPr>
                <w:delText xml:space="preserve">cleared </w:delText>
              </w:r>
            </w:del>
            <w:r w:rsidRPr="00812ECB">
              <w:rPr>
                <w:iCs/>
                <w:sz w:val="20"/>
                <w:szCs w:val="20"/>
              </w:rPr>
              <w:t xml:space="preserve">DAM Energy Bids </w:t>
            </w:r>
            <w:ins w:id="381" w:author="ERCOT" w:date="2022-06-24T11:58: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5B4519D9" w14:textId="77777777" w:rsidTr="008C7683">
        <w:tc>
          <w:tcPr>
            <w:tcW w:w="1528" w:type="dxa"/>
          </w:tcPr>
          <w:p w14:paraId="47ADF327" w14:textId="77777777" w:rsidR="00812ECB" w:rsidRPr="00812ECB" w:rsidRDefault="00812ECB" w:rsidP="00812ECB">
            <w:pPr>
              <w:spacing w:after="60"/>
              <w:rPr>
                <w:iCs/>
                <w:sz w:val="20"/>
                <w:szCs w:val="20"/>
              </w:rPr>
            </w:pPr>
            <w:r w:rsidRPr="00812ECB">
              <w:rPr>
                <w:iCs/>
                <w:sz w:val="20"/>
                <w:szCs w:val="20"/>
              </w:rPr>
              <w:t xml:space="preserve">DASPP </w:t>
            </w:r>
            <w:r w:rsidRPr="00812ECB">
              <w:rPr>
                <w:i/>
                <w:iCs/>
                <w:sz w:val="20"/>
                <w:szCs w:val="20"/>
                <w:vertAlign w:val="subscript"/>
              </w:rPr>
              <w:t>p</w:t>
            </w:r>
          </w:p>
        </w:tc>
        <w:tc>
          <w:tcPr>
            <w:tcW w:w="839" w:type="dxa"/>
          </w:tcPr>
          <w:p w14:paraId="775603CB" w14:textId="77777777" w:rsidR="00812ECB" w:rsidRPr="00812ECB" w:rsidRDefault="00812ECB" w:rsidP="00812ECB">
            <w:pPr>
              <w:spacing w:after="60"/>
              <w:rPr>
                <w:iCs/>
                <w:sz w:val="20"/>
                <w:szCs w:val="20"/>
              </w:rPr>
            </w:pPr>
            <w:r w:rsidRPr="00812ECB">
              <w:rPr>
                <w:iCs/>
                <w:sz w:val="20"/>
                <w:szCs w:val="20"/>
              </w:rPr>
              <w:t>$/MWh</w:t>
            </w:r>
          </w:p>
        </w:tc>
        <w:tc>
          <w:tcPr>
            <w:tcW w:w="6225" w:type="dxa"/>
          </w:tcPr>
          <w:p w14:paraId="39DC80C7"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sym w:font="Symbol" w:char="F0BE"/>
            </w:r>
            <w:r w:rsidRPr="00812ECB">
              <w:rPr>
                <w:iCs/>
                <w:sz w:val="20"/>
                <w:szCs w:val="20"/>
              </w:rPr>
              <w:t xml:space="preserve">The DAM SPP at Settlement Point </w:t>
            </w:r>
            <w:r w:rsidRPr="00812ECB">
              <w:rPr>
                <w:i/>
                <w:iCs/>
                <w:sz w:val="20"/>
                <w:szCs w:val="20"/>
              </w:rPr>
              <w:t>p</w:t>
            </w:r>
            <w:r w:rsidRPr="00812ECB">
              <w:rPr>
                <w:iCs/>
                <w:sz w:val="20"/>
                <w:szCs w:val="20"/>
              </w:rPr>
              <w:t xml:space="preserve"> for the hour. </w:t>
            </w:r>
          </w:p>
        </w:tc>
      </w:tr>
      <w:tr w:rsidR="00812ECB" w:rsidRPr="00812ECB" w14:paraId="6C81BE6B" w14:textId="77777777" w:rsidTr="008C7683">
        <w:tc>
          <w:tcPr>
            <w:tcW w:w="1528" w:type="dxa"/>
          </w:tcPr>
          <w:p w14:paraId="04FD8595"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839" w:type="dxa"/>
          </w:tcPr>
          <w:p w14:paraId="0CFA6040" w14:textId="77777777" w:rsidR="00812ECB" w:rsidRPr="00812ECB" w:rsidRDefault="00812ECB" w:rsidP="00812ECB">
            <w:pPr>
              <w:spacing w:after="60"/>
              <w:rPr>
                <w:iCs/>
                <w:sz w:val="20"/>
                <w:szCs w:val="20"/>
              </w:rPr>
            </w:pPr>
            <w:r w:rsidRPr="00812ECB">
              <w:rPr>
                <w:iCs/>
                <w:sz w:val="20"/>
                <w:szCs w:val="20"/>
              </w:rPr>
              <w:t>MW</w:t>
            </w:r>
          </w:p>
        </w:tc>
        <w:tc>
          <w:tcPr>
            <w:tcW w:w="6225" w:type="dxa"/>
          </w:tcPr>
          <w:p w14:paraId="7C4B36C9"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382" w:author="ERCOT" w:date="2022-06-24T11:58:00Z">
              <w:r w:rsidRPr="00812ECB" w:rsidDel="00D054D7">
                <w:rPr>
                  <w:iCs/>
                  <w:sz w:val="20"/>
                  <w:szCs w:val="20"/>
                </w:rPr>
                <w:delText xml:space="preserve">cleared </w:delText>
              </w:r>
            </w:del>
            <w:r w:rsidRPr="00812ECB">
              <w:rPr>
                <w:iCs/>
                <w:sz w:val="20"/>
                <w:szCs w:val="20"/>
              </w:rPr>
              <w:t xml:space="preserve">DAM Energy Bids </w:t>
            </w:r>
            <w:ins w:id="383" w:author="ERCOT" w:date="2022-06-24T11:58: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60A1E961" w14:textId="77777777" w:rsidTr="008C7683">
        <w:tc>
          <w:tcPr>
            <w:tcW w:w="1528" w:type="dxa"/>
          </w:tcPr>
          <w:p w14:paraId="48730362" w14:textId="77777777" w:rsidR="00812ECB" w:rsidRPr="00812ECB" w:rsidRDefault="00812ECB" w:rsidP="00812ECB">
            <w:pPr>
              <w:spacing w:after="60"/>
              <w:rPr>
                <w:i/>
                <w:iCs/>
                <w:sz w:val="20"/>
                <w:szCs w:val="20"/>
              </w:rPr>
            </w:pPr>
            <w:r w:rsidRPr="00812ECB">
              <w:rPr>
                <w:i/>
                <w:iCs/>
                <w:sz w:val="20"/>
                <w:szCs w:val="20"/>
              </w:rPr>
              <w:t>q</w:t>
            </w:r>
          </w:p>
        </w:tc>
        <w:tc>
          <w:tcPr>
            <w:tcW w:w="839" w:type="dxa"/>
          </w:tcPr>
          <w:p w14:paraId="7F55B1D2"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1593C2B9" w14:textId="77777777" w:rsidR="00812ECB" w:rsidRPr="00812ECB" w:rsidRDefault="00812ECB" w:rsidP="00812ECB">
            <w:pPr>
              <w:spacing w:after="60"/>
              <w:rPr>
                <w:i/>
                <w:iCs/>
                <w:sz w:val="20"/>
                <w:szCs w:val="20"/>
              </w:rPr>
            </w:pPr>
            <w:r w:rsidRPr="00812ECB">
              <w:rPr>
                <w:iCs/>
                <w:sz w:val="20"/>
                <w:szCs w:val="20"/>
              </w:rPr>
              <w:t>A QSE.</w:t>
            </w:r>
          </w:p>
        </w:tc>
      </w:tr>
      <w:tr w:rsidR="00812ECB" w:rsidRPr="00812ECB" w14:paraId="2C5055DB" w14:textId="77777777" w:rsidTr="008C7683">
        <w:tc>
          <w:tcPr>
            <w:tcW w:w="1528" w:type="dxa"/>
          </w:tcPr>
          <w:p w14:paraId="3E831497" w14:textId="77777777" w:rsidR="00812ECB" w:rsidRPr="00812ECB" w:rsidRDefault="00812ECB" w:rsidP="00812ECB">
            <w:pPr>
              <w:spacing w:after="60"/>
              <w:rPr>
                <w:i/>
                <w:iCs/>
                <w:sz w:val="20"/>
                <w:szCs w:val="20"/>
              </w:rPr>
            </w:pPr>
            <w:r w:rsidRPr="00812ECB">
              <w:rPr>
                <w:i/>
                <w:iCs/>
                <w:sz w:val="20"/>
                <w:szCs w:val="20"/>
              </w:rPr>
              <w:t>p</w:t>
            </w:r>
          </w:p>
        </w:tc>
        <w:tc>
          <w:tcPr>
            <w:tcW w:w="839" w:type="dxa"/>
          </w:tcPr>
          <w:p w14:paraId="45B9C357"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0287BC52" w14:textId="77777777" w:rsidR="00812ECB" w:rsidRPr="00812ECB" w:rsidRDefault="00812ECB" w:rsidP="00812ECB">
            <w:pPr>
              <w:spacing w:after="60"/>
              <w:rPr>
                <w:i/>
                <w:iCs/>
                <w:sz w:val="20"/>
                <w:szCs w:val="20"/>
              </w:rPr>
            </w:pPr>
            <w:r w:rsidRPr="00812ECB">
              <w:rPr>
                <w:iCs/>
                <w:sz w:val="20"/>
                <w:szCs w:val="20"/>
              </w:rPr>
              <w:t>A Settlement Point.</w:t>
            </w:r>
          </w:p>
        </w:tc>
      </w:tr>
    </w:tbl>
    <w:p w14:paraId="20FA71A7" w14:textId="77777777" w:rsidR="00812ECB" w:rsidRPr="00812ECB" w:rsidRDefault="00812ECB" w:rsidP="00812ECB">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0838E99" w14:textId="77777777" w:rsidTr="008C7683">
        <w:trPr>
          <w:trHeight w:val="386"/>
        </w:trPr>
        <w:tc>
          <w:tcPr>
            <w:tcW w:w="9350" w:type="dxa"/>
            <w:shd w:val="pct12" w:color="auto" w:fill="auto"/>
          </w:tcPr>
          <w:p w14:paraId="42E6DBE6" w14:textId="77777777" w:rsidR="00812ECB" w:rsidRPr="00812ECB" w:rsidRDefault="00812ECB" w:rsidP="00812ECB">
            <w:pPr>
              <w:spacing w:before="120" w:after="240"/>
              <w:rPr>
                <w:b/>
                <w:i/>
                <w:iCs/>
              </w:rPr>
            </w:pPr>
            <w:r w:rsidRPr="00812ECB">
              <w:rPr>
                <w:b/>
                <w:i/>
                <w:iCs/>
              </w:rPr>
              <w:t>[NPRR1014:  Replace paragraph (1) above with the following upon system implementation:]</w:t>
            </w:r>
          </w:p>
          <w:p w14:paraId="2D8EE44B" w14:textId="77777777" w:rsidR="00812ECB" w:rsidRPr="00812ECB" w:rsidRDefault="00812ECB" w:rsidP="00812ECB">
            <w:pPr>
              <w:spacing w:after="240"/>
              <w:ind w:left="720" w:hanging="720"/>
              <w:rPr>
                <w:iCs/>
              </w:rPr>
            </w:pPr>
            <w:r w:rsidRPr="00812ECB">
              <w:rPr>
                <w:iCs/>
              </w:rPr>
              <w:t>(1)</w:t>
            </w:r>
            <w:r w:rsidRPr="00812ECB">
              <w:rPr>
                <w:iCs/>
              </w:rPr>
              <w:tab/>
              <w:t xml:space="preserve">The Day-Ahead Energy Charge is made for all </w:t>
            </w:r>
            <w:del w:id="384" w:author="ERCOT" w:date="2022-06-24T11:59:00Z">
              <w:r w:rsidRPr="00812ECB" w:rsidDel="00D054D7">
                <w:rPr>
                  <w:iCs/>
                </w:rPr>
                <w:delText xml:space="preserve">cleared </w:delText>
              </w:r>
            </w:del>
            <w:r w:rsidRPr="00812ECB">
              <w:rPr>
                <w:iCs/>
              </w:rPr>
              <w:t>DAM Energy Bids</w:t>
            </w:r>
            <w:ins w:id="385" w:author="ERCOT" w:date="2022-06-24T12:00:00Z">
              <w:r w:rsidRPr="00812ECB">
                <w:rPr>
                  <w:iCs/>
                </w:rPr>
                <w:t>, Energy Bid Curves,</w:t>
              </w:r>
            </w:ins>
            <w:r w:rsidRPr="00812ECB">
              <w:t xml:space="preserve"> </w:t>
            </w:r>
            <w:ins w:id="386" w:author="ERCOT" w:date="2022-06-24T12:00:00Z">
              <w:r w:rsidRPr="00812ECB">
                <w:t>and</w:t>
              </w:r>
            </w:ins>
            <w:del w:id="387" w:author="ERCOT" w:date="2022-06-24T12:00:00Z">
              <w:r w:rsidRPr="00812ECB" w:rsidDel="00D054D7">
                <w:delText>or cleared purchases from the</w:delText>
              </w:r>
            </w:del>
            <w:r w:rsidRPr="00812ECB">
              <w:t xml:space="preserve"> bid portion of Energy Bid/Offer Curves</w:t>
            </w:r>
            <w:ins w:id="388" w:author="ERCOT" w:date="2022-06-24T12:00:00Z">
              <w:r w:rsidRPr="00812ECB">
                <w:t>, cleared in the DAM</w:t>
              </w:r>
            </w:ins>
            <w:r w:rsidRPr="00812ECB">
              <w:rPr>
                <w:iCs/>
              </w:rPr>
              <w:t>.  This charge to each QSE for each Settlement Point for a given hour of the Operating Day is calculated as follows:</w:t>
            </w:r>
          </w:p>
          <w:p w14:paraId="5DD8CDA3"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 xml:space="preserve">DAEPAMT </w:t>
            </w:r>
            <w:r w:rsidRPr="00812ECB">
              <w:rPr>
                <w:bCs/>
                <w:i/>
                <w:iCs/>
                <w:vertAlign w:val="subscript"/>
                <w:lang w:val="x-none" w:eastAsia="x-none"/>
              </w:rPr>
              <w:t>q, p</w:t>
            </w:r>
            <w:r w:rsidRPr="00812ECB">
              <w:rPr>
                <w:bCs/>
                <w:iCs/>
                <w:lang w:val="x-none" w:eastAsia="x-none"/>
              </w:rPr>
              <w:t xml:space="preserve"> </w:t>
            </w:r>
            <w:r w:rsidRPr="00812ECB">
              <w:rPr>
                <w:bCs/>
                <w:iCs/>
                <w:lang w:val="x-none" w:eastAsia="x-none"/>
              </w:rPr>
              <w:tab/>
              <w:t>=</w:t>
            </w:r>
            <w:r w:rsidRPr="00812ECB">
              <w:rPr>
                <w:bCs/>
                <w:iCs/>
                <w:lang w:val="x-none" w:eastAsia="x-none"/>
              </w:rPr>
              <w:tab/>
              <w:t xml:space="preserve">DASPP </w:t>
            </w:r>
            <w:r w:rsidRPr="00812ECB">
              <w:rPr>
                <w:bCs/>
                <w:i/>
                <w:iCs/>
                <w:vertAlign w:val="subscript"/>
                <w:lang w:val="x-none" w:eastAsia="x-none"/>
              </w:rPr>
              <w:t>p</w:t>
            </w:r>
            <w:r w:rsidRPr="00812ECB">
              <w:rPr>
                <w:bCs/>
                <w:iCs/>
                <w:lang w:val="x-none" w:eastAsia="x-none"/>
              </w:rPr>
              <w:t xml:space="preserve"> * DAEP </w:t>
            </w:r>
            <w:r w:rsidRPr="00812ECB">
              <w:rPr>
                <w:bCs/>
                <w:i/>
                <w:iCs/>
                <w:vertAlign w:val="subscript"/>
                <w:lang w:val="x-none" w:eastAsia="x-none"/>
              </w:rPr>
              <w:t>q, p</w:t>
            </w:r>
          </w:p>
          <w:p w14:paraId="6155CF7D" w14:textId="77777777" w:rsidR="00812ECB" w:rsidRPr="00812ECB" w:rsidRDefault="00812ECB" w:rsidP="00812ECB">
            <w:r w:rsidRPr="00812ECB">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12ECB" w:rsidRPr="00812ECB" w14:paraId="45C90A24" w14:textId="77777777" w:rsidTr="008C7683">
              <w:trPr>
                <w:tblHeader/>
              </w:trPr>
              <w:tc>
                <w:tcPr>
                  <w:tcW w:w="1528" w:type="dxa"/>
                </w:tcPr>
                <w:p w14:paraId="3405D01E" w14:textId="77777777" w:rsidR="00812ECB" w:rsidRPr="00812ECB" w:rsidRDefault="00812ECB" w:rsidP="00812ECB">
                  <w:pPr>
                    <w:spacing w:after="120"/>
                    <w:rPr>
                      <w:b/>
                      <w:iCs/>
                      <w:sz w:val="20"/>
                      <w:szCs w:val="20"/>
                    </w:rPr>
                  </w:pPr>
                  <w:r w:rsidRPr="00812ECB">
                    <w:rPr>
                      <w:b/>
                      <w:iCs/>
                      <w:sz w:val="20"/>
                      <w:szCs w:val="20"/>
                    </w:rPr>
                    <w:t>Variable</w:t>
                  </w:r>
                </w:p>
              </w:tc>
              <w:tc>
                <w:tcPr>
                  <w:tcW w:w="839" w:type="dxa"/>
                </w:tcPr>
                <w:p w14:paraId="5E0DE357" w14:textId="77777777" w:rsidR="00812ECB" w:rsidRPr="00812ECB" w:rsidRDefault="00812ECB" w:rsidP="00812ECB">
                  <w:pPr>
                    <w:spacing w:after="120"/>
                    <w:rPr>
                      <w:b/>
                      <w:iCs/>
                      <w:sz w:val="20"/>
                      <w:szCs w:val="20"/>
                    </w:rPr>
                  </w:pPr>
                  <w:r w:rsidRPr="00812ECB">
                    <w:rPr>
                      <w:b/>
                      <w:iCs/>
                      <w:sz w:val="20"/>
                      <w:szCs w:val="20"/>
                    </w:rPr>
                    <w:t>Unit</w:t>
                  </w:r>
                </w:p>
              </w:tc>
              <w:tc>
                <w:tcPr>
                  <w:tcW w:w="6225" w:type="dxa"/>
                </w:tcPr>
                <w:p w14:paraId="55D775A4"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10A34796" w14:textId="77777777" w:rsidTr="008C7683">
              <w:tc>
                <w:tcPr>
                  <w:tcW w:w="1528" w:type="dxa"/>
                </w:tcPr>
                <w:p w14:paraId="4C96E0B1"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9" w:type="dxa"/>
                </w:tcPr>
                <w:p w14:paraId="5336C96E" w14:textId="77777777" w:rsidR="00812ECB" w:rsidRPr="00812ECB" w:rsidRDefault="00812ECB" w:rsidP="00812ECB">
                  <w:pPr>
                    <w:spacing w:after="60"/>
                    <w:rPr>
                      <w:iCs/>
                      <w:sz w:val="20"/>
                      <w:szCs w:val="20"/>
                    </w:rPr>
                  </w:pPr>
                  <w:r w:rsidRPr="00812ECB">
                    <w:rPr>
                      <w:iCs/>
                      <w:sz w:val="20"/>
                      <w:szCs w:val="20"/>
                    </w:rPr>
                    <w:t>$</w:t>
                  </w:r>
                </w:p>
              </w:tc>
              <w:tc>
                <w:tcPr>
                  <w:tcW w:w="6225" w:type="dxa"/>
                </w:tcPr>
                <w:p w14:paraId="77DA66B6" w14:textId="77777777" w:rsidR="00812ECB" w:rsidRPr="00812ECB" w:rsidRDefault="00812ECB" w:rsidP="00812ECB">
                  <w:pPr>
                    <w:spacing w:after="60"/>
                    <w:rPr>
                      <w:iCs/>
                      <w:sz w:val="20"/>
                      <w:szCs w:val="20"/>
                    </w:rPr>
                  </w:pPr>
                  <w:r w:rsidRPr="00812ECB">
                    <w:rPr>
                      <w:i/>
                      <w:iCs/>
                      <w:sz w:val="20"/>
                      <w:szCs w:val="20"/>
                    </w:rPr>
                    <w:t>Day-Ahead Energy Charge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all its cleared energy bids at Settlement Point </w:t>
                  </w:r>
                  <w:r w:rsidRPr="00812ECB">
                    <w:rPr>
                      <w:i/>
                      <w:iCs/>
                      <w:sz w:val="20"/>
                      <w:szCs w:val="20"/>
                    </w:rPr>
                    <w:t>p</w:t>
                  </w:r>
                  <w:r w:rsidRPr="00812ECB">
                    <w:rPr>
                      <w:iCs/>
                      <w:sz w:val="20"/>
                      <w:szCs w:val="20"/>
                    </w:rPr>
                    <w:t xml:space="preserve"> for the hour.</w:t>
                  </w:r>
                </w:p>
              </w:tc>
            </w:tr>
            <w:tr w:rsidR="00812ECB" w:rsidRPr="00812ECB" w14:paraId="6C566F1D" w14:textId="77777777" w:rsidTr="008C7683">
              <w:tc>
                <w:tcPr>
                  <w:tcW w:w="1528" w:type="dxa"/>
                </w:tcPr>
                <w:p w14:paraId="62FDF585" w14:textId="77777777" w:rsidR="00812ECB" w:rsidRPr="00812ECB" w:rsidRDefault="00812ECB" w:rsidP="00812ECB">
                  <w:pPr>
                    <w:spacing w:after="60"/>
                    <w:rPr>
                      <w:iCs/>
                      <w:sz w:val="20"/>
                      <w:szCs w:val="20"/>
                    </w:rPr>
                  </w:pPr>
                  <w:r w:rsidRPr="00812ECB">
                    <w:rPr>
                      <w:iCs/>
                      <w:sz w:val="20"/>
                      <w:szCs w:val="20"/>
                    </w:rPr>
                    <w:t xml:space="preserve">DASPP </w:t>
                  </w:r>
                  <w:r w:rsidRPr="00812ECB">
                    <w:rPr>
                      <w:i/>
                      <w:iCs/>
                      <w:sz w:val="20"/>
                      <w:szCs w:val="20"/>
                      <w:vertAlign w:val="subscript"/>
                    </w:rPr>
                    <w:t>p</w:t>
                  </w:r>
                </w:p>
              </w:tc>
              <w:tc>
                <w:tcPr>
                  <w:tcW w:w="839" w:type="dxa"/>
                </w:tcPr>
                <w:p w14:paraId="43C0D9B7" w14:textId="77777777" w:rsidR="00812ECB" w:rsidRPr="00812ECB" w:rsidRDefault="00812ECB" w:rsidP="00812ECB">
                  <w:pPr>
                    <w:spacing w:after="60"/>
                    <w:rPr>
                      <w:iCs/>
                      <w:sz w:val="20"/>
                      <w:szCs w:val="20"/>
                    </w:rPr>
                  </w:pPr>
                  <w:r w:rsidRPr="00812ECB">
                    <w:rPr>
                      <w:iCs/>
                      <w:sz w:val="20"/>
                      <w:szCs w:val="20"/>
                    </w:rPr>
                    <w:t>$/MWh</w:t>
                  </w:r>
                </w:p>
              </w:tc>
              <w:tc>
                <w:tcPr>
                  <w:tcW w:w="6225" w:type="dxa"/>
                </w:tcPr>
                <w:p w14:paraId="586D189F"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sym w:font="Symbol" w:char="F0BE"/>
                  </w:r>
                  <w:r w:rsidRPr="00812ECB">
                    <w:rPr>
                      <w:iCs/>
                      <w:sz w:val="20"/>
                      <w:szCs w:val="20"/>
                    </w:rPr>
                    <w:t xml:space="preserve">The DAM SPP at Settlement Point </w:t>
                  </w:r>
                  <w:r w:rsidRPr="00812ECB">
                    <w:rPr>
                      <w:i/>
                      <w:iCs/>
                      <w:sz w:val="20"/>
                      <w:szCs w:val="20"/>
                    </w:rPr>
                    <w:t>p</w:t>
                  </w:r>
                  <w:r w:rsidRPr="00812ECB">
                    <w:rPr>
                      <w:iCs/>
                      <w:sz w:val="20"/>
                      <w:szCs w:val="20"/>
                    </w:rPr>
                    <w:t xml:space="preserve"> for the hour. </w:t>
                  </w:r>
                </w:p>
              </w:tc>
            </w:tr>
            <w:tr w:rsidR="00812ECB" w:rsidRPr="00812ECB" w14:paraId="7E0F792D" w14:textId="77777777" w:rsidTr="008C7683">
              <w:tc>
                <w:tcPr>
                  <w:tcW w:w="1528" w:type="dxa"/>
                </w:tcPr>
                <w:p w14:paraId="4AF1A631"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839" w:type="dxa"/>
                </w:tcPr>
                <w:p w14:paraId="33818CFA" w14:textId="77777777" w:rsidR="00812ECB" w:rsidRPr="00812ECB" w:rsidRDefault="00812ECB" w:rsidP="00812ECB">
                  <w:pPr>
                    <w:spacing w:after="60"/>
                    <w:rPr>
                      <w:iCs/>
                      <w:sz w:val="20"/>
                      <w:szCs w:val="20"/>
                    </w:rPr>
                  </w:pPr>
                  <w:r w:rsidRPr="00812ECB">
                    <w:rPr>
                      <w:iCs/>
                      <w:sz w:val="20"/>
                      <w:szCs w:val="20"/>
                    </w:rPr>
                    <w:t>MW</w:t>
                  </w:r>
                </w:p>
              </w:tc>
              <w:tc>
                <w:tcPr>
                  <w:tcW w:w="6225" w:type="dxa"/>
                </w:tcPr>
                <w:p w14:paraId="0C0A313C"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389" w:author="ERCOT" w:date="2022-06-24T12:00:00Z">
                    <w:r w:rsidRPr="00812ECB" w:rsidDel="00D054D7">
                      <w:rPr>
                        <w:iCs/>
                        <w:sz w:val="20"/>
                        <w:szCs w:val="20"/>
                      </w:rPr>
                      <w:delText xml:space="preserve">cleared </w:delText>
                    </w:r>
                  </w:del>
                  <w:r w:rsidRPr="00812ECB">
                    <w:rPr>
                      <w:iCs/>
                      <w:sz w:val="20"/>
                      <w:szCs w:val="20"/>
                    </w:rPr>
                    <w:t>DAM Energy Bids</w:t>
                  </w:r>
                  <w:ins w:id="390" w:author="ERCOT" w:date="2022-06-24T12:00:00Z">
                    <w:r w:rsidRPr="00812ECB">
                      <w:rPr>
                        <w:iCs/>
                        <w:sz w:val="20"/>
                        <w:szCs w:val="20"/>
                      </w:rPr>
                      <w:t>, Energy Bid Curves,</w:t>
                    </w:r>
                  </w:ins>
                  <w:r w:rsidRPr="00812ECB">
                    <w:rPr>
                      <w:iCs/>
                      <w:sz w:val="20"/>
                      <w:szCs w:val="20"/>
                    </w:rPr>
                    <w:t xml:space="preserve"> and </w:t>
                  </w:r>
                  <w:del w:id="391" w:author="ERCOT" w:date="2022-06-24T12:00:00Z">
                    <w:r w:rsidRPr="00812ECB" w:rsidDel="00D054D7">
                      <w:rPr>
                        <w:iCs/>
                        <w:sz w:val="20"/>
                        <w:szCs w:val="20"/>
                      </w:rPr>
                      <w:delText xml:space="preserve">cleared purchases from the </w:delText>
                    </w:r>
                  </w:del>
                  <w:r w:rsidRPr="00812ECB">
                    <w:rPr>
                      <w:iCs/>
                      <w:sz w:val="20"/>
                      <w:szCs w:val="20"/>
                    </w:rPr>
                    <w:t>bid portion of Energy Bid/Offer Curves</w:t>
                  </w:r>
                  <w:ins w:id="392" w:author="ERCOT" w:date="2022-06-24T12:01:00Z">
                    <w:r w:rsidRPr="00812ECB">
                      <w:rPr>
                        <w:iCs/>
                        <w:sz w:val="20"/>
                        <w:szCs w:val="20"/>
                      </w:rPr>
                      <w:t>,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w:t>
                  </w:r>
                </w:p>
              </w:tc>
            </w:tr>
            <w:tr w:rsidR="00812ECB" w:rsidRPr="00812ECB" w14:paraId="5C5C2E89" w14:textId="77777777" w:rsidTr="008C7683">
              <w:tc>
                <w:tcPr>
                  <w:tcW w:w="1528" w:type="dxa"/>
                </w:tcPr>
                <w:p w14:paraId="32A89DE6" w14:textId="77777777" w:rsidR="00812ECB" w:rsidRPr="00812ECB" w:rsidRDefault="00812ECB" w:rsidP="00812ECB">
                  <w:pPr>
                    <w:spacing w:after="60"/>
                    <w:rPr>
                      <w:i/>
                      <w:iCs/>
                      <w:sz w:val="20"/>
                      <w:szCs w:val="20"/>
                    </w:rPr>
                  </w:pPr>
                  <w:r w:rsidRPr="00812ECB">
                    <w:rPr>
                      <w:i/>
                      <w:iCs/>
                      <w:sz w:val="20"/>
                      <w:szCs w:val="20"/>
                    </w:rPr>
                    <w:t>q</w:t>
                  </w:r>
                </w:p>
              </w:tc>
              <w:tc>
                <w:tcPr>
                  <w:tcW w:w="839" w:type="dxa"/>
                </w:tcPr>
                <w:p w14:paraId="09BE3F6C"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6293D4EB" w14:textId="77777777" w:rsidR="00812ECB" w:rsidRPr="00812ECB" w:rsidRDefault="00812ECB" w:rsidP="00812ECB">
                  <w:pPr>
                    <w:spacing w:after="60"/>
                    <w:rPr>
                      <w:i/>
                      <w:iCs/>
                      <w:sz w:val="20"/>
                      <w:szCs w:val="20"/>
                    </w:rPr>
                  </w:pPr>
                  <w:r w:rsidRPr="00812ECB">
                    <w:rPr>
                      <w:iCs/>
                      <w:sz w:val="20"/>
                      <w:szCs w:val="20"/>
                    </w:rPr>
                    <w:t>A QSE.</w:t>
                  </w:r>
                </w:p>
              </w:tc>
            </w:tr>
            <w:tr w:rsidR="00812ECB" w:rsidRPr="00812ECB" w14:paraId="2626B482" w14:textId="77777777" w:rsidTr="008C7683">
              <w:tc>
                <w:tcPr>
                  <w:tcW w:w="1528" w:type="dxa"/>
                </w:tcPr>
                <w:p w14:paraId="57721E93" w14:textId="77777777" w:rsidR="00812ECB" w:rsidRPr="00812ECB" w:rsidRDefault="00812ECB" w:rsidP="00812ECB">
                  <w:pPr>
                    <w:spacing w:after="60"/>
                    <w:rPr>
                      <w:i/>
                      <w:iCs/>
                      <w:sz w:val="20"/>
                      <w:szCs w:val="20"/>
                    </w:rPr>
                  </w:pPr>
                  <w:r w:rsidRPr="00812ECB">
                    <w:rPr>
                      <w:i/>
                      <w:iCs/>
                      <w:sz w:val="20"/>
                      <w:szCs w:val="20"/>
                    </w:rPr>
                    <w:t>p</w:t>
                  </w:r>
                </w:p>
              </w:tc>
              <w:tc>
                <w:tcPr>
                  <w:tcW w:w="839" w:type="dxa"/>
                </w:tcPr>
                <w:p w14:paraId="500BE151"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72CFBA30" w14:textId="77777777" w:rsidR="00812ECB" w:rsidRPr="00812ECB" w:rsidRDefault="00812ECB" w:rsidP="00812ECB">
                  <w:pPr>
                    <w:spacing w:after="60"/>
                    <w:rPr>
                      <w:i/>
                      <w:iCs/>
                      <w:sz w:val="20"/>
                      <w:szCs w:val="20"/>
                    </w:rPr>
                  </w:pPr>
                  <w:r w:rsidRPr="00812ECB">
                    <w:rPr>
                      <w:iCs/>
                      <w:sz w:val="20"/>
                      <w:szCs w:val="20"/>
                    </w:rPr>
                    <w:t>A Settlement Point.</w:t>
                  </w:r>
                </w:p>
              </w:tc>
            </w:tr>
          </w:tbl>
          <w:p w14:paraId="35E79673" w14:textId="77777777" w:rsidR="00812ECB" w:rsidRPr="00812ECB" w:rsidRDefault="00812ECB" w:rsidP="00812ECB">
            <w:pPr>
              <w:spacing w:after="240"/>
              <w:ind w:left="720" w:hanging="720"/>
              <w:rPr>
                <w:iCs/>
              </w:rPr>
            </w:pPr>
          </w:p>
        </w:tc>
      </w:tr>
    </w:tbl>
    <w:p w14:paraId="22024EBD"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The total of the Day-Ahead Energy Charges to each QSE for the hour is calculated as follows:</w:t>
      </w:r>
    </w:p>
    <w:p w14:paraId="4D936341" w14:textId="77777777" w:rsidR="00812ECB" w:rsidRPr="00812ECB" w:rsidRDefault="00812ECB" w:rsidP="00812ECB">
      <w:pPr>
        <w:tabs>
          <w:tab w:val="left" w:pos="1230"/>
          <w:tab w:val="left" w:pos="2340"/>
        </w:tabs>
        <w:spacing w:before="240" w:after="240"/>
        <w:ind w:left="3600" w:hanging="2430"/>
      </w:pPr>
      <w:r w:rsidRPr="00812ECB">
        <w:t xml:space="preserve">DAEPAMTQSETOT </w:t>
      </w:r>
      <w:r w:rsidRPr="00812ECB">
        <w:rPr>
          <w:i/>
          <w:vertAlign w:val="subscript"/>
        </w:rPr>
        <w:t>q</w:t>
      </w:r>
      <w:r w:rsidRPr="00812ECB">
        <w:tab/>
        <w:t>=</w:t>
      </w:r>
      <w:r w:rsidRPr="00812ECB">
        <w:tab/>
      </w:r>
      <w:r w:rsidRPr="00812ECB">
        <w:rPr>
          <w:noProof/>
          <w:position w:val="-22"/>
        </w:rPr>
        <w:drawing>
          <wp:inline distT="0" distB="0" distL="0" distR="0" wp14:anchorId="3A98C02A" wp14:editId="1110E46D">
            <wp:extent cx="180975" cy="276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t xml:space="preserve">DAEPAMT </w:t>
      </w:r>
      <w:r w:rsidRPr="00812ECB">
        <w:rPr>
          <w:i/>
          <w:vertAlign w:val="subscript"/>
        </w:rPr>
        <w:t>q, p</w:t>
      </w:r>
    </w:p>
    <w:p w14:paraId="2A53901A" w14:textId="77777777" w:rsidR="00812ECB" w:rsidRPr="00812ECB" w:rsidRDefault="00812ECB" w:rsidP="00812ECB">
      <w:r w:rsidRPr="00812ECB">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472EC985" w14:textId="77777777" w:rsidTr="008C7683">
        <w:tc>
          <w:tcPr>
            <w:tcW w:w="2165" w:type="dxa"/>
          </w:tcPr>
          <w:p w14:paraId="62CC06F7" w14:textId="77777777" w:rsidR="00812ECB" w:rsidRPr="00812ECB" w:rsidRDefault="00812ECB" w:rsidP="00812ECB">
            <w:pPr>
              <w:spacing w:after="240"/>
              <w:rPr>
                <w:b/>
                <w:iCs/>
                <w:sz w:val="20"/>
                <w:szCs w:val="20"/>
              </w:rPr>
            </w:pPr>
            <w:r w:rsidRPr="00812ECB">
              <w:rPr>
                <w:b/>
                <w:iCs/>
                <w:sz w:val="20"/>
                <w:szCs w:val="20"/>
              </w:rPr>
              <w:t>Variable</w:t>
            </w:r>
          </w:p>
        </w:tc>
        <w:tc>
          <w:tcPr>
            <w:tcW w:w="832" w:type="dxa"/>
          </w:tcPr>
          <w:p w14:paraId="4834238C" w14:textId="77777777" w:rsidR="00812ECB" w:rsidRPr="00812ECB" w:rsidRDefault="00812ECB" w:rsidP="00812ECB">
            <w:pPr>
              <w:spacing w:after="240"/>
              <w:rPr>
                <w:b/>
                <w:iCs/>
                <w:sz w:val="20"/>
                <w:szCs w:val="20"/>
              </w:rPr>
            </w:pPr>
            <w:r w:rsidRPr="00812ECB">
              <w:rPr>
                <w:b/>
                <w:iCs/>
                <w:sz w:val="20"/>
                <w:szCs w:val="20"/>
              </w:rPr>
              <w:t>Unit</w:t>
            </w:r>
          </w:p>
        </w:tc>
        <w:tc>
          <w:tcPr>
            <w:tcW w:w="6074" w:type="dxa"/>
          </w:tcPr>
          <w:p w14:paraId="13448854"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3718FAEE" w14:textId="77777777" w:rsidTr="008C7683">
        <w:tc>
          <w:tcPr>
            <w:tcW w:w="2165" w:type="dxa"/>
          </w:tcPr>
          <w:p w14:paraId="68F5C656" w14:textId="77777777" w:rsidR="00812ECB" w:rsidRPr="00812ECB" w:rsidRDefault="00812ECB" w:rsidP="00812ECB">
            <w:pPr>
              <w:spacing w:after="60"/>
              <w:rPr>
                <w:iCs/>
                <w:sz w:val="20"/>
                <w:szCs w:val="20"/>
              </w:rPr>
            </w:pPr>
            <w:r w:rsidRPr="00812ECB">
              <w:rPr>
                <w:iCs/>
                <w:sz w:val="20"/>
                <w:szCs w:val="20"/>
              </w:rPr>
              <w:t xml:space="preserve">DAEPAMTQSETOT </w:t>
            </w:r>
            <w:r w:rsidRPr="00812ECB">
              <w:rPr>
                <w:i/>
                <w:iCs/>
                <w:sz w:val="20"/>
                <w:szCs w:val="20"/>
                <w:vertAlign w:val="subscript"/>
              </w:rPr>
              <w:t>q</w:t>
            </w:r>
          </w:p>
        </w:tc>
        <w:tc>
          <w:tcPr>
            <w:tcW w:w="832" w:type="dxa"/>
          </w:tcPr>
          <w:p w14:paraId="37C6B4F9" w14:textId="77777777" w:rsidR="00812ECB" w:rsidRPr="00812ECB" w:rsidRDefault="00812ECB" w:rsidP="00812ECB">
            <w:pPr>
              <w:spacing w:after="60"/>
              <w:rPr>
                <w:iCs/>
                <w:sz w:val="20"/>
                <w:szCs w:val="20"/>
              </w:rPr>
            </w:pPr>
            <w:r w:rsidRPr="00812ECB">
              <w:rPr>
                <w:iCs/>
                <w:sz w:val="20"/>
                <w:szCs w:val="20"/>
              </w:rPr>
              <w:t>$</w:t>
            </w:r>
          </w:p>
        </w:tc>
        <w:tc>
          <w:tcPr>
            <w:tcW w:w="6074" w:type="dxa"/>
          </w:tcPr>
          <w:p w14:paraId="5D19853A" w14:textId="77777777" w:rsidR="00812ECB" w:rsidRPr="00812ECB" w:rsidRDefault="00812ECB" w:rsidP="00812ECB">
            <w:pPr>
              <w:spacing w:after="60"/>
              <w:rPr>
                <w:iCs/>
                <w:sz w:val="20"/>
                <w:szCs w:val="20"/>
              </w:rPr>
            </w:pPr>
            <w:r w:rsidRPr="00812ECB">
              <w:rPr>
                <w:i/>
                <w:iCs/>
                <w:sz w:val="20"/>
                <w:szCs w:val="20"/>
              </w:rPr>
              <w:t>Day-Ahead Energy Purchase Amount QSE Total per QSE</w:t>
            </w:r>
            <w:r w:rsidRPr="00812ECB">
              <w:rPr>
                <w:iCs/>
                <w:sz w:val="20"/>
                <w:szCs w:val="20"/>
              </w:rPr>
              <w:sym w:font="Symbol" w:char="F0BE"/>
            </w:r>
            <w:r w:rsidRPr="00812ECB">
              <w:rPr>
                <w:iCs/>
                <w:sz w:val="20"/>
                <w:szCs w:val="20"/>
              </w:rPr>
              <w:t xml:space="preserve">The total of the charges to QSE </w:t>
            </w:r>
            <w:r w:rsidRPr="00812ECB">
              <w:rPr>
                <w:i/>
                <w:iCs/>
                <w:sz w:val="20"/>
                <w:szCs w:val="20"/>
              </w:rPr>
              <w:t>q</w:t>
            </w:r>
            <w:r w:rsidRPr="00812ECB">
              <w:rPr>
                <w:iCs/>
                <w:sz w:val="20"/>
                <w:szCs w:val="20"/>
              </w:rPr>
              <w:t xml:space="preserve"> for its </w:t>
            </w:r>
            <w:del w:id="393" w:author="ERCOT" w:date="2022-06-24T12:02:00Z">
              <w:r w:rsidRPr="00812ECB" w:rsidDel="00D054D7">
                <w:rPr>
                  <w:iCs/>
                  <w:sz w:val="20"/>
                  <w:szCs w:val="20"/>
                </w:rPr>
                <w:delText xml:space="preserve">cleared </w:delText>
              </w:r>
            </w:del>
            <w:r w:rsidRPr="00812ECB">
              <w:rPr>
                <w:iCs/>
                <w:sz w:val="20"/>
                <w:szCs w:val="20"/>
              </w:rPr>
              <w:t xml:space="preserve">DAM Energy Bids </w:t>
            </w:r>
            <w:ins w:id="394" w:author="ERCOT" w:date="2022-06-24T12:02:00Z">
              <w:r w:rsidRPr="00812ECB">
                <w:rPr>
                  <w:iCs/>
                  <w:sz w:val="20"/>
                  <w:szCs w:val="20"/>
                </w:rPr>
                <w:t xml:space="preserve">and Energy Bid Curves, cleared in the DAM, </w:t>
              </w:r>
            </w:ins>
            <w:r w:rsidRPr="00812ECB">
              <w:rPr>
                <w:iCs/>
                <w:sz w:val="20"/>
                <w:szCs w:val="20"/>
              </w:rPr>
              <w:t>at all Settlement Points for the hour.</w:t>
            </w:r>
          </w:p>
        </w:tc>
      </w:tr>
      <w:tr w:rsidR="00812ECB" w:rsidRPr="00812ECB" w14:paraId="1DD6E1B0" w14:textId="77777777" w:rsidTr="008C7683">
        <w:tc>
          <w:tcPr>
            <w:tcW w:w="2165" w:type="dxa"/>
          </w:tcPr>
          <w:p w14:paraId="545F55C6"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2" w:type="dxa"/>
          </w:tcPr>
          <w:p w14:paraId="686A7A8C" w14:textId="77777777" w:rsidR="00812ECB" w:rsidRPr="00812ECB" w:rsidRDefault="00812ECB" w:rsidP="00812ECB">
            <w:pPr>
              <w:spacing w:after="60"/>
              <w:rPr>
                <w:iCs/>
                <w:sz w:val="20"/>
                <w:szCs w:val="20"/>
              </w:rPr>
            </w:pPr>
            <w:r w:rsidRPr="00812ECB">
              <w:rPr>
                <w:iCs/>
                <w:sz w:val="20"/>
                <w:szCs w:val="20"/>
              </w:rPr>
              <w:t>$</w:t>
            </w:r>
          </w:p>
        </w:tc>
        <w:tc>
          <w:tcPr>
            <w:tcW w:w="6074" w:type="dxa"/>
          </w:tcPr>
          <w:p w14:paraId="57EC4318" w14:textId="77777777" w:rsidR="00812ECB" w:rsidRPr="00812ECB" w:rsidRDefault="00812ECB" w:rsidP="00812ECB">
            <w:pPr>
              <w:spacing w:after="60"/>
              <w:rPr>
                <w:iCs/>
                <w:sz w:val="20"/>
                <w:szCs w:val="20"/>
              </w:rPr>
            </w:pPr>
            <w:r w:rsidRPr="00812ECB">
              <w:rPr>
                <w:i/>
                <w:iCs/>
                <w:sz w:val="20"/>
                <w:szCs w:val="20"/>
              </w:rPr>
              <w:t>Day-Ahead Energy Purchase Amount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its </w:t>
            </w:r>
            <w:del w:id="395" w:author="ERCOT" w:date="2022-06-24T12:39:00Z">
              <w:r w:rsidRPr="00812ECB" w:rsidDel="009E7FC3">
                <w:rPr>
                  <w:iCs/>
                  <w:sz w:val="20"/>
                  <w:szCs w:val="20"/>
                </w:rPr>
                <w:delText xml:space="preserve">cleared </w:delText>
              </w:r>
            </w:del>
            <w:r w:rsidRPr="00812ECB">
              <w:rPr>
                <w:iCs/>
                <w:sz w:val="20"/>
                <w:szCs w:val="20"/>
              </w:rPr>
              <w:t xml:space="preserve">DAM Energy Bids </w:t>
            </w:r>
            <w:ins w:id="396" w:author="ERCOT" w:date="2022-06-24T12:39: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1F764A43" w14:textId="77777777" w:rsidTr="008C7683">
        <w:tc>
          <w:tcPr>
            <w:tcW w:w="2165" w:type="dxa"/>
            <w:tcBorders>
              <w:top w:val="single" w:sz="4" w:space="0" w:color="auto"/>
              <w:left w:val="single" w:sz="4" w:space="0" w:color="auto"/>
              <w:bottom w:val="single" w:sz="4" w:space="0" w:color="auto"/>
              <w:right w:val="single" w:sz="4" w:space="0" w:color="auto"/>
            </w:tcBorders>
          </w:tcPr>
          <w:p w14:paraId="579CDAFA"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378991F2"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3B0C4AF"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4C03A41" w14:textId="77777777" w:rsidTr="008C7683">
        <w:tc>
          <w:tcPr>
            <w:tcW w:w="2165" w:type="dxa"/>
            <w:tcBorders>
              <w:top w:val="single" w:sz="4" w:space="0" w:color="auto"/>
              <w:left w:val="single" w:sz="4" w:space="0" w:color="auto"/>
              <w:bottom w:val="single" w:sz="4" w:space="0" w:color="auto"/>
              <w:right w:val="single" w:sz="4" w:space="0" w:color="auto"/>
            </w:tcBorders>
          </w:tcPr>
          <w:p w14:paraId="180BBA45"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4F598F3"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2CF95861" w14:textId="77777777" w:rsidR="00812ECB" w:rsidRPr="00812ECB" w:rsidRDefault="00812ECB" w:rsidP="00812ECB">
            <w:pPr>
              <w:spacing w:after="60"/>
              <w:rPr>
                <w:iCs/>
                <w:sz w:val="20"/>
                <w:szCs w:val="20"/>
              </w:rPr>
            </w:pPr>
            <w:r w:rsidRPr="00812ECB">
              <w:rPr>
                <w:iCs/>
                <w:sz w:val="20"/>
                <w:szCs w:val="20"/>
              </w:rPr>
              <w:t>A Settlement Point.</w:t>
            </w:r>
          </w:p>
        </w:tc>
      </w:tr>
    </w:tbl>
    <w:p w14:paraId="0D87D896" w14:textId="77777777" w:rsidR="00812ECB" w:rsidRPr="00812ECB" w:rsidRDefault="00812ECB" w:rsidP="00812ECB">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18B13AF" w14:textId="77777777" w:rsidTr="008C7683">
        <w:trPr>
          <w:trHeight w:val="386"/>
        </w:trPr>
        <w:tc>
          <w:tcPr>
            <w:tcW w:w="9350" w:type="dxa"/>
            <w:shd w:val="pct12" w:color="auto" w:fill="auto"/>
          </w:tcPr>
          <w:p w14:paraId="2F8CA778" w14:textId="77777777" w:rsidR="00812ECB" w:rsidRPr="00812ECB" w:rsidRDefault="00812ECB" w:rsidP="00812ECB">
            <w:pPr>
              <w:spacing w:before="120" w:after="240"/>
              <w:rPr>
                <w:b/>
                <w:i/>
                <w:iCs/>
              </w:rPr>
            </w:pPr>
            <w:r w:rsidRPr="00812ECB">
              <w:rPr>
                <w:b/>
                <w:i/>
                <w:iCs/>
              </w:rPr>
              <w:t>[NPRR1014:  Replace paragraph (2) above with the following upon system implementation:]</w:t>
            </w:r>
          </w:p>
          <w:p w14:paraId="42016A2E" w14:textId="77777777" w:rsidR="00812ECB" w:rsidRPr="00812ECB" w:rsidRDefault="00812ECB" w:rsidP="00812ECB">
            <w:pPr>
              <w:spacing w:before="240" w:after="240"/>
              <w:ind w:left="720" w:hanging="720"/>
              <w:rPr>
                <w:iCs/>
              </w:rPr>
            </w:pPr>
            <w:r w:rsidRPr="00812ECB">
              <w:rPr>
                <w:iCs/>
              </w:rPr>
              <w:lastRenderedPageBreak/>
              <w:t>(2)</w:t>
            </w:r>
            <w:r w:rsidRPr="00812ECB">
              <w:rPr>
                <w:iCs/>
              </w:rPr>
              <w:tab/>
              <w:t>The total of the Day-Ahead Energy Charges to each QSE for the hour is calculated as follows:</w:t>
            </w:r>
          </w:p>
          <w:p w14:paraId="4B533A68"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 xml:space="preserve">DAEPAMTQSETOT </w:t>
            </w:r>
            <w:r w:rsidRPr="00812ECB">
              <w:rPr>
                <w:bCs/>
                <w:i/>
                <w:iCs/>
                <w:vertAlign w:val="subscript"/>
                <w:lang w:val="x-none" w:eastAsia="x-none"/>
              </w:rPr>
              <w:t>q</w:t>
            </w:r>
            <w:r w:rsidRPr="00812ECB">
              <w:rPr>
                <w:bCs/>
                <w:iCs/>
                <w:lang w:val="x-none" w:eastAsia="x-none"/>
              </w:rPr>
              <w:tab/>
              <w:t>=</w:t>
            </w:r>
            <w:r w:rsidRPr="00812ECB">
              <w:rPr>
                <w:bCs/>
                <w:iCs/>
                <w:lang w:val="x-none" w:eastAsia="x-none"/>
              </w:rPr>
              <w:tab/>
            </w:r>
            <w:r w:rsidRPr="00812ECB">
              <w:rPr>
                <w:bCs/>
                <w:iCs/>
                <w:noProof/>
                <w:position w:val="-22"/>
                <w:lang w:val="x-none" w:eastAsia="x-none"/>
              </w:rPr>
              <w:drawing>
                <wp:inline distT="0" distB="0" distL="0" distR="0" wp14:anchorId="5017E2EB" wp14:editId="3F69297D">
                  <wp:extent cx="180975" cy="27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iCs/>
                <w:lang w:val="x-none" w:eastAsia="x-none"/>
              </w:rPr>
              <w:t xml:space="preserve">DAEPAMT </w:t>
            </w:r>
            <w:r w:rsidRPr="00812ECB">
              <w:rPr>
                <w:bCs/>
                <w:i/>
                <w:iCs/>
                <w:vertAlign w:val="subscript"/>
                <w:lang w:val="x-none" w:eastAsia="x-none"/>
              </w:rPr>
              <w:t>q, p</w:t>
            </w:r>
          </w:p>
          <w:p w14:paraId="52F47D80" w14:textId="77777777" w:rsidR="00812ECB" w:rsidRPr="00812ECB" w:rsidRDefault="00812ECB" w:rsidP="00812ECB">
            <w:r w:rsidRPr="00812ECB">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38EAD536" w14:textId="77777777" w:rsidTr="008C7683">
              <w:tc>
                <w:tcPr>
                  <w:tcW w:w="2165" w:type="dxa"/>
                </w:tcPr>
                <w:p w14:paraId="087F698D"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1B00F5BB" w14:textId="77777777" w:rsidR="00812ECB" w:rsidRPr="00812ECB" w:rsidRDefault="00812ECB" w:rsidP="00812ECB">
                  <w:pPr>
                    <w:spacing w:after="120"/>
                    <w:rPr>
                      <w:b/>
                      <w:iCs/>
                      <w:sz w:val="20"/>
                      <w:szCs w:val="20"/>
                    </w:rPr>
                  </w:pPr>
                  <w:r w:rsidRPr="00812ECB">
                    <w:rPr>
                      <w:b/>
                      <w:iCs/>
                      <w:sz w:val="20"/>
                      <w:szCs w:val="20"/>
                    </w:rPr>
                    <w:t>Unit</w:t>
                  </w:r>
                </w:p>
              </w:tc>
              <w:tc>
                <w:tcPr>
                  <w:tcW w:w="6074" w:type="dxa"/>
                </w:tcPr>
                <w:p w14:paraId="0EDFC08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7C801289" w14:textId="77777777" w:rsidTr="008C7683">
              <w:tc>
                <w:tcPr>
                  <w:tcW w:w="2165" w:type="dxa"/>
                </w:tcPr>
                <w:p w14:paraId="2402595A" w14:textId="77777777" w:rsidR="00812ECB" w:rsidRPr="00812ECB" w:rsidRDefault="00812ECB" w:rsidP="00812ECB">
                  <w:pPr>
                    <w:spacing w:after="60"/>
                    <w:rPr>
                      <w:iCs/>
                      <w:sz w:val="20"/>
                      <w:szCs w:val="20"/>
                    </w:rPr>
                  </w:pPr>
                  <w:r w:rsidRPr="00812ECB">
                    <w:rPr>
                      <w:iCs/>
                      <w:sz w:val="20"/>
                      <w:szCs w:val="20"/>
                    </w:rPr>
                    <w:t xml:space="preserve">DAEPAMTQSETOT </w:t>
                  </w:r>
                  <w:r w:rsidRPr="00812ECB">
                    <w:rPr>
                      <w:i/>
                      <w:iCs/>
                      <w:sz w:val="20"/>
                      <w:szCs w:val="20"/>
                      <w:vertAlign w:val="subscript"/>
                    </w:rPr>
                    <w:t>q</w:t>
                  </w:r>
                </w:p>
              </w:tc>
              <w:tc>
                <w:tcPr>
                  <w:tcW w:w="832" w:type="dxa"/>
                </w:tcPr>
                <w:p w14:paraId="092A9848" w14:textId="77777777" w:rsidR="00812ECB" w:rsidRPr="00812ECB" w:rsidRDefault="00812ECB" w:rsidP="00812ECB">
                  <w:pPr>
                    <w:spacing w:after="60"/>
                    <w:rPr>
                      <w:iCs/>
                      <w:sz w:val="20"/>
                      <w:szCs w:val="20"/>
                    </w:rPr>
                  </w:pPr>
                  <w:r w:rsidRPr="00812ECB">
                    <w:rPr>
                      <w:iCs/>
                      <w:sz w:val="20"/>
                      <w:szCs w:val="20"/>
                    </w:rPr>
                    <w:t>$</w:t>
                  </w:r>
                </w:p>
              </w:tc>
              <w:tc>
                <w:tcPr>
                  <w:tcW w:w="6074" w:type="dxa"/>
                </w:tcPr>
                <w:p w14:paraId="4220B9AE" w14:textId="77777777" w:rsidR="00812ECB" w:rsidRPr="00812ECB" w:rsidRDefault="00812ECB" w:rsidP="00812ECB">
                  <w:pPr>
                    <w:spacing w:after="60"/>
                    <w:rPr>
                      <w:iCs/>
                      <w:sz w:val="20"/>
                      <w:szCs w:val="20"/>
                    </w:rPr>
                  </w:pPr>
                  <w:r w:rsidRPr="00812ECB">
                    <w:rPr>
                      <w:i/>
                      <w:iCs/>
                      <w:sz w:val="20"/>
                      <w:szCs w:val="20"/>
                    </w:rPr>
                    <w:t>Day-Ahead Energy Purchase Amount QSE Total per QSE</w:t>
                  </w:r>
                  <w:r w:rsidRPr="00812ECB">
                    <w:rPr>
                      <w:iCs/>
                      <w:sz w:val="20"/>
                      <w:szCs w:val="20"/>
                    </w:rPr>
                    <w:sym w:font="Symbol" w:char="F0BE"/>
                  </w:r>
                  <w:r w:rsidRPr="00812ECB">
                    <w:rPr>
                      <w:iCs/>
                      <w:sz w:val="20"/>
                      <w:szCs w:val="20"/>
                    </w:rPr>
                    <w:t xml:space="preserve">The total of the charges to QSE </w:t>
                  </w:r>
                  <w:r w:rsidRPr="00812ECB">
                    <w:rPr>
                      <w:i/>
                      <w:iCs/>
                      <w:sz w:val="20"/>
                      <w:szCs w:val="20"/>
                    </w:rPr>
                    <w:t>q</w:t>
                  </w:r>
                  <w:r w:rsidRPr="00812ECB">
                    <w:rPr>
                      <w:iCs/>
                      <w:sz w:val="20"/>
                      <w:szCs w:val="20"/>
                    </w:rPr>
                    <w:t xml:space="preserve"> for its cleared energy bids at all Settlement Points for the hour.</w:t>
                  </w:r>
                </w:p>
              </w:tc>
            </w:tr>
            <w:tr w:rsidR="00812ECB" w:rsidRPr="00812ECB" w14:paraId="64FB9AD1" w14:textId="77777777" w:rsidTr="008C7683">
              <w:tc>
                <w:tcPr>
                  <w:tcW w:w="2165" w:type="dxa"/>
                </w:tcPr>
                <w:p w14:paraId="5854192A"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2" w:type="dxa"/>
                </w:tcPr>
                <w:p w14:paraId="2D5642CA" w14:textId="77777777" w:rsidR="00812ECB" w:rsidRPr="00812ECB" w:rsidRDefault="00812ECB" w:rsidP="00812ECB">
                  <w:pPr>
                    <w:spacing w:after="60"/>
                    <w:rPr>
                      <w:iCs/>
                      <w:sz w:val="20"/>
                      <w:szCs w:val="20"/>
                    </w:rPr>
                  </w:pPr>
                  <w:r w:rsidRPr="00812ECB">
                    <w:rPr>
                      <w:iCs/>
                      <w:sz w:val="20"/>
                      <w:szCs w:val="20"/>
                    </w:rPr>
                    <w:t>$</w:t>
                  </w:r>
                </w:p>
              </w:tc>
              <w:tc>
                <w:tcPr>
                  <w:tcW w:w="6074" w:type="dxa"/>
                </w:tcPr>
                <w:p w14:paraId="614D13C0" w14:textId="77777777" w:rsidR="00812ECB" w:rsidRPr="00812ECB" w:rsidRDefault="00812ECB" w:rsidP="00812ECB">
                  <w:pPr>
                    <w:spacing w:after="60"/>
                    <w:rPr>
                      <w:iCs/>
                      <w:sz w:val="20"/>
                      <w:szCs w:val="20"/>
                    </w:rPr>
                  </w:pPr>
                  <w:r w:rsidRPr="00812ECB">
                    <w:rPr>
                      <w:i/>
                      <w:iCs/>
                      <w:sz w:val="20"/>
                      <w:szCs w:val="20"/>
                    </w:rPr>
                    <w:t>Day-Ahead Energy Purchase Amount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its </w:t>
                  </w:r>
                  <w:del w:id="397" w:author="ERCOT" w:date="2022-06-24T12:39:00Z">
                    <w:r w:rsidRPr="00812ECB" w:rsidDel="009E7FC3">
                      <w:rPr>
                        <w:iCs/>
                        <w:sz w:val="20"/>
                        <w:szCs w:val="20"/>
                      </w:rPr>
                      <w:delText xml:space="preserve">cleared </w:delText>
                    </w:r>
                  </w:del>
                  <w:r w:rsidRPr="00812ECB">
                    <w:rPr>
                      <w:iCs/>
                      <w:sz w:val="20"/>
                      <w:szCs w:val="20"/>
                    </w:rPr>
                    <w:t>DAM Energy Bids</w:t>
                  </w:r>
                  <w:ins w:id="398" w:author="ERCOT" w:date="2022-06-24T12:40:00Z">
                    <w:r w:rsidRPr="00812ECB">
                      <w:rPr>
                        <w:iCs/>
                        <w:sz w:val="20"/>
                        <w:szCs w:val="20"/>
                      </w:rPr>
                      <w:t>, Energy Bid Curves,</w:t>
                    </w:r>
                  </w:ins>
                  <w:r w:rsidRPr="00812ECB">
                    <w:rPr>
                      <w:iCs/>
                      <w:sz w:val="20"/>
                      <w:szCs w:val="20"/>
                    </w:rPr>
                    <w:t xml:space="preserve"> and </w:t>
                  </w:r>
                  <w:del w:id="399" w:author="ERCOT" w:date="2022-06-24T12:40:00Z">
                    <w:r w:rsidRPr="00812ECB" w:rsidDel="009E7FC3">
                      <w:rPr>
                        <w:iCs/>
                        <w:sz w:val="20"/>
                        <w:szCs w:val="20"/>
                      </w:rPr>
                      <w:delText xml:space="preserve">cleared purchases from the </w:delText>
                    </w:r>
                  </w:del>
                  <w:r w:rsidRPr="00812ECB">
                    <w:rPr>
                      <w:iCs/>
                      <w:sz w:val="20"/>
                      <w:szCs w:val="20"/>
                    </w:rPr>
                    <w:t>bid portion of Energy Bid/Offer Curves</w:t>
                  </w:r>
                  <w:ins w:id="400" w:author="ERCOT" w:date="2022-06-24T12:40:00Z">
                    <w:r w:rsidRPr="00812ECB">
                      <w:rPr>
                        <w:iCs/>
                        <w:sz w:val="20"/>
                        <w:szCs w:val="20"/>
                      </w:rPr>
                      <w:t>,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w:t>
                  </w:r>
                </w:p>
              </w:tc>
            </w:tr>
            <w:tr w:rsidR="00812ECB" w:rsidRPr="00812ECB" w14:paraId="08D716C2" w14:textId="77777777" w:rsidTr="008C7683">
              <w:tc>
                <w:tcPr>
                  <w:tcW w:w="2165" w:type="dxa"/>
                  <w:tcBorders>
                    <w:top w:val="single" w:sz="4" w:space="0" w:color="auto"/>
                    <w:left w:val="single" w:sz="4" w:space="0" w:color="auto"/>
                    <w:bottom w:val="single" w:sz="4" w:space="0" w:color="auto"/>
                    <w:right w:val="single" w:sz="4" w:space="0" w:color="auto"/>
                  </w:tcBorders>
                </w:tcPr>
                <w:p w14:paraId="236F3D9D"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7D9B62E8"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D2E6B4C"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C84DD8A" w14:textId="77777777" w:rsidTr="008C7683">
              <w:tc>
                <w:tcPr>
                  <w:tcW w:w="2165" w:type="dxa"/>
                  <w:tcBorders>
                    <w:top w:val="single" w:sz="4" w:space="0" w:color="auto"/>
                    <w:left w:val="single" w:sz="4" w:space="0" w:color="auto"/>
                    <w:bottom w:val="single" w:sz="4" w:space="0" w:color="auto"/>
                    <w:right w:val="single" w:sz="4" w:space="0" w:color="auto"/>
                  </w:tcBorders>
                </w:tcPr>
                <w:p w14:paraId="3E90C347"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2A05A7A"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CBBD26F" w14:textId="77777777" w:rsidR="00812ECB" w:rsidRPr="00812ECB" w:rsidRDefault="00812ECB" w:rsidP="00812ECB">
                  <w:pPr>
                    <w:spacing w:after="60"/>
                    <w:rPr>
                      <w:iCs/>
                      <w:sz w:val="20"/>
                      <w:szCs w:val="20"/>
                    </w:rPr>
                  </w:pPr>
                  <w:r w:rsidRPr="00812ECB">
                    <w:rPr>
                      <w:iCs/>
                      <w:sz w:val="20"/>
                      <w:szCs w:val="20"/>
                    </w:rPr>
                    <w:t>A Settlement Point.</w:t>
                  </w:r>
                </w:p>
              </w:tc>
            </w:tr>
          </w:tbl>
          <w:p w14:paraId="1033E2A8" w14:textId="77777777" w:rsidR="00812ECB" w:rsidRPr="00812ECB" w:rsidRDefault="00812ECB" w:rsidP="00812ECB">
            <w:pPr>
              <w:spacing w:after="240"/>
              <w:ind w:left="720" w:hanging="720"/>
              <w:rPr>
                <w:iCs/>
              </w:rPr>
            </w:pPr>
          </w:p>
        </w:tc>
      </w:tr>
    </w:tbl>
    <w:p w14:paraId="3F7EF372" w14:textId="77777777" w:rsidR="00812ECB" w:rsidRPr="00812ECB" w:rsidRDefault="00812ECB" w:rsidP="00812ECB">
      <w:pPr>
        <w:keepNext/>
        <w:tabs>
          <w:tab w:val="left" w:pos="1620"/>
        </w:tabs>
        <w:spacing w:before="240" w:after="240"/>
        <w:ind w:left="1627" w:hanging="1627"/>
        <w:outlineLvl w:val="4"/>
        <w:rPr>
          <w:b/>
          <w:bCs/>
          <w:i/>
          <w:iCs/>
          <w:szCs w:val="26"/>
        </w:rPr>
      </w:pPr>
      <w:bookmarkStart w:id="401" w:name="_Toc402345636"/>
      <w:bookmarkStart w:id="402" w:name="_Toc405383919"/>
      <w:bookmarkStart w:id="403" w:name="_Toc405537022"/>
      <w:bookmarkStart w:id="404" w:name="_Toc440871808"/>
      <w:bookmarkStart w:id="405" w:name="_Toc68165082"/>
      <w:r w:rsidRPr="00812ECB">
        <w:rPr>
          <w:b/>
          <w:bCs/>
          <w:i/>
          <w:iCs/>
          <w:szCs w:val="26"/>
        </w:rPr>
        <w:lastRenderedPageBreak/>
        <w:t>4.6.2.3.2</w:t>
      </w:r>
      <w:r w:rsidRPr="00812ECB">
        <w:rPr>
          <w:b/>
          <w:bCs/>
          <w:i/>
          <w:iCs/>
          <w:szCs w:val="26"/>
        </w:rPr>
        <w:tab/>
        <w:t>Day-Ahead Make-Whole Charge</w:t>
      </w:r>
      <w:bookmarkEnd w:id="401"/>
      <w:bookmarkEnd w:id="402"/>
      <w:bookmarkEnd w:id="403"/>
      <w:bookmarkEnd w:id="404"/>
      <w:bookmarkEnd w:id="405"/>
      <w:r w:rsidRPr="00812ECB">
        <w:rPr>
          <w:b/>
          <w:bCs/>
          <w:i/>
          <w:iCs/>
          <w:szCs w:val="26"/>
        </w:rPr>
        <w:t xml:space="preserve"> </w:t>
      </w:r>
    </w:p>
    <w:p w14:paraId="044E3236" w14:textId="77777777" w:rsidR="00812ECB" w:rsidRPr="00812ECB" w:rsidRDefault="00812ECB" w:rsidP="00812ECB">
      <w:pPr>
        <w:spacing w:before="240" w:after="240"/>
        <w:ind w:left="720" w:hanging="720"/>
        <w:rPr>
          <w:iCs/>
          <w:szCs w:val="20"/>
        </w:rPr>
      </w:pPr>
      <w:r w:rsidRPr="00812ECB">
        <w:rPr>
          <w:iCs/>
          <w:szCs w:val="20"/>
        </w:rPr>
        <w:t>(1)</w:t>
      </w:r>
      <w:r w:rsidRPr="00812ECB">
        <w:rPr>
          <w:iCs/>
          <w:szCs w:val="20"/>
        </w:rPr>
        <w:tab/>
        <w:t xml:space="preserve">ERCOT shall charge a Day-Ahead Make-Whole Charge to each QSE that has one or more </w:t>
      </w:r>
      <w:del w:id="406" w:author="ERCOT" w:date="2022-06-24T12:41:00Z">
        <w:r w:rsidRPr="00812ECB" w:rsidDel="009E7FC3">
          <w:rPr>
            <w:iCs/>
            <w:szCs w:val="20"/>
          </w:rPr>
          <w:delText xml:space="preserve">cleared </w:delText>
        </w:r>
      </w:del>
      <w:r w:rsidRPr="00812ECB">
        <w:rPr>
          <w:iCs/>
          <w:szCs w:val="20"/>
        </w:rPr>
        <w:t>DAM Energy Bids</w:t>
      </w:r>
      <w:ins w:id="407" w:author="ERCOT" w:date="2022-06-24T12:41:00Z">
        <w:r w:rsidRPr="00812ECB">
          <w:rPr>
            <w:iCs/>
            <w:szCs w:val="20"/>
          </w:rPr>
          <w:t>, Energy Bid Curves,</w:t>
        </w:r>
      </w:ins>
      <w:r w:rsidRPr="00812ECB">
        <w:rPr>
          <w:iCs/>
          <w:szCs w:val="20"/>
        </w:rPr>
        <w:t xml:space="preserve"> and/or Point-to-Point (PTP) Obligation Bids</w:t>
      </w:r>
      <w:ins w:id="408" w:author="ERCOT" w:date="2022-06-24T12:41:00Z">
        <w:r w:rsidRPr="00812ECB">
          <w:rPr>
            <w:iCs/>
            <w:szCs w:val="20"/>
          </w:rPr>
          <w:t>, cleared in the DAM</w:t>
        </w:r>
      </w:ins>
      <w:r w:rsidRPr="00812ECB">
        <w:rPr>
          <w:iCs/>
          <w:szCs w:val="20"/>
        </w:rPr>
        <w:t xml:space="preserve">.  The Day-Ahead Make-Whole Charge for an hour is that QSE’s </w:t>
      </w:r>
      <w:proofErr w:type="spellStart"/>
      <w:r w:rsidRPr="00812ECB">
        <w:rPr>
          <w:iCs/>
          <w:szCs w:val="20"/>
        </w:rPr>
        <w:t>prorata</w:t>
      </w:r>
      <w:proofErr w:type="spellEnd"/>
      <w:r w:rsidRPr="00812ECB">
        <w:rPr>
          <w:iCs/>
          <w:szCs w:val="20"/>
        </w:rPr>
        <w:t xml:space="preserve"> share of the total amount of Day-Ahead Make-Whole Payments for that hour.  The proration must be based on the ratio of the energy amount of the QSE’s </w:t>
      </w:r>
      <w:del w:id="409" w:author="ERCOT" w:date="2022-06-24T12:41:00Z">
        <w:r w:rsidRPr="00812ECB" w:rsidDel="009E7FC3">
          <w:rPr>
            <w:iCs/>
            <w:szCs w:val="20"/>
          </w:rPr>
          <w:delText xml:space="preserve">cleared </w:delText>
        </w:r>
      </w:del>
      <w:r w:rsidRPr="00812ECB">
        <w:rPr>
          <w:iCs/>
          <w:szCs w:val="20"/>
        </w:rPr>
        <w:t>DAM Energy Bids</w:t>
      </w:r>
      <w:ins w:id="410" w:author="ERCOT" w:date="2022-06-24T12:41:00Z">
        <w:r w:rsidRPr="00812ECB">
          <w:rPr>
            <w:iCs/>
            <w:szCs w:val="20"/>
          </w:rPr>
          <w:t>, Energy Bid Curves,</w:t>
        </w:r>
      </w:ins>
      <w:r w:rsidRPr="00812ECB">
        <w:rPr>
          <w:iCs/>
          <w:szCs w:val="20"/>
        </w:rPr>
        <w:t xml:space="preserve"> and PTP Obligation Bids</w:t>
      </w:r>
      <w:ins w:id="411" w:author="ERCOT" w:date="2022-06-24T12:42:00Z">
        <w:r w:rsidRPr="00812ECB">
          <w:rPr>
            <w:iCs/>
            <w:szCs w:val="20"/>
          </w:rPr>
          <w:t>, cleared in the DAM</w:t>
        </w:r>
      </w:ins>
      <w:r w:rsidRPr="00812ECB">
        <w:rPr>
          <w:iCs/>
          <w:szCs w:val="20"/>
        </w:rPr>
        <w:t xml:space="preserve"> to the total energy amount of all QSEs’ </w:t>
      </w:r>
      <w:del w:id="412" w:author="ERCOT" w:date="2022-06-24T12:42:00Z">
        <w:r w:rsidRPr="00812ECB" w:rsidDel="009E7FC3">
          <w:rPr>
            <w:iCs/>
            <w:szCs w:val="20"/>
          </w:rPr>
          <w:delText xml:space="preserve">cleared </w:delText>
        </w:r>
      </w:del>
      <w:r w:rsidRPr="00812ECB">
        <w:rPr>
          <w:iCs/>
          <w:szCs w:val="20"/>
        </w:rPr>
        <w:t>DAM Energy Bids</w:t>
      </w:r>
      <w:ins w:id="413" w:author="ERCOT" w:date="2022-06-24T12:42:00Z">
        <w:r w:rsidRPr="00812ECB">
          <w:rPr>
            <w:iCs/>
            <w:szCs w:val="20"/>
          </w:rPr>
          <w:t>, Energy Bid Curves,</w:t>
        </w:r>
      </w:ins>
      <w:r w:rsidRPr="00812ECB">
        <w:rPr>
          <w:iCs/>
          <w:szCs w:val="20"/>
        </w:rPr>
        <w:t xml:space="preserve"> and PTP Obligation Bids</w:t>
      </w:r>
      <w:ins w:id="414" w:author="ERCOT" w:date="2022-06-24T12:42:00Z">
        <w:r w:rsidRPr="00812ECB">
          <w:rPr>
            <w:iCs/>
            <w:szCs w:val="20"/>
          </w:rPr>
          <w:t>, cleared in the DAM</w:t>
        </w:r>
      </w:ins>
      <w:r w:rsidRPr="00812ECB">
        <w:rPr>
          <w:iCs/>
          <w:szCs w:val="20"/>
        </w:rPr>
        <w:t>.  The Day-Ahead Make-Whole Charge to each QSE for a given hour is calculated as follows:</w:t>
      </w:r>
    </w:p>
    <w:p w14:paraId="46E8F445" w14:textId="77777777" w:rsidR="00812ECB" w:rsidRPr="00812ECB" w:rsidRDefault="00812ECB" w:rsidP="00812ECB">
      <w:pPr>
        <w:tabs>
          <w:tab w:val="left" w:pos="1230"/>
          <w:tab w:val="left" w:pos="2340"/>
        </w:tabs>
        <w:spacing w:before="240" w:after="240"/>
        <w:ind w:left="3600" w:hanging="2430"/>
      </w:pPr>
      <w:r w:rsidRPr="00812ECB">
        <w:tab/>
        <w:t xml:space="preserve">LADAMWAMT </w:t>
      </w:r>
      <w:r w:rsidRPr="00812ECB">
        <w:rPr>
          <w:i/>
          <w:vertAlign w:val="subscript"/>
        </w:rPr>
        <w:t>q</w:t>
      </w:r>
      <w:r w:rsidRPr="00812ECB">
        <w:t xml:space="preserve"> =</w:t>
      </w:r>
      <w:r w:rsidRPr="00812ECB">
        <w:tab/>
        <w:t xml:space="preserve">(-1) * DAMWAMTTOT * DAERS </w:t>
      </w:r>
      <w:r w:rsidRPr="00812ECB">
        <w:rPr>
          <w:i/>
          <w:vertAlign w:val="subscript"/>
        </w:rPr>
        <w:t>q</w:t>
      </w:r>
    </w:p>
    <w:p w14:paraId="71EFCCCF" w14:textId="77777777" w:rsidR="00812ECB" w:rsidRPr="00812ECB" w:rsidRDefault="00812ECB" w:rsidP="00812ECB">
      <w:pPr>
        <w:spacing w:after="240"/>
        <w:ind w:firstLine="720"/>
      </w:pPr>
      <w:r w:rsidRPr="00812ECB">
        <w:t>Where:</w:t>
      </w:r>
    </w:p>
    <w:p w14:paraId="179127EC" w14:textId="77777777" w:rsidR="00812ECB" w:rsidRPr="00812ECB" w:rsidRDefault="00812ECB" w:rsidP="00812ECB">
      <w:r w:rsidRPr="00812ECB">
        <w:tab/>
        <w:t>Day-Ahead Make-Whole Payment Total</w:t>
      </w:r>
    </w:p>
    <w:p w14:paraId="36B552FD" w14:textId="77777777" w:rsidR="00812ECB" w:rsidRPr="00812ECB" w:rsidRDefault="00812ECB" w:rsidP="00812ECB">
      <w:pPr>
        <w:tabs>
          <w:tab w:val="left" w:pos="2340"/>
          <w:tab w:val="left" w:pos="3420"/>
        </w:tabs>
        <w:spacing w:after="240"/>
        <w:ind w:left="3420" w:hanging="2700"/>
        <w:rPr>
          <w:bCs/>
          <w:i/>
          <w:iCs/>
          <w:vertAlign w:val="subscript"/>
        </w:rPr>
      </w:pPr>
      <w:r w:rsidRPr="00812ECB">
        <w:rPr>
          <w:bCs/>
        </w:rPr>
        <w:t>DAMWAMTTOT</w:t>
      </w:r>
      <w:r w:rsidRPr="00812ECB">
        <w:rPr>
          <w:bCs/>
        </w:rPr>
        <w:tab/>
        <w:t>=</w:t>
      </w:r>
      <w:r w:rsidRPr="00812ECB">
        <w:rPr>
          <w:bCs/>
        </w:rPr>
        <w:tab/>
      </w:r>
      <w:r w:rsidRPr="00812ECB">
        <w:rPr>
          <w:bCs/>
          <w:noProof/>
          <w:position w:val="-22"/>
        </w:rPr>
        <w:drawing>
          <wp:inline distT="0" distB="0" distL="0" distR="0" wp14:anchorId="40696B44" wp14:editId="2744D4CA">
            <wp:extent cx="180975" cy="276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rPr>
        <w:t xml:space="preserve">DAMWAMTQSETOT </w:t>
      </w:r>
      <w:r w:rsidRPr="00812ECB">
        <w:rPr>
          <w:bCs/>
          <w:i/>
          <w:iCs/>
          <w:vertAlign w:val="subscript"/>
        </w:rPr>
        <w:t>q</w:t>
      </w:r>
    </w:p>
    <w:p w14:paraId="653D8DF9" w14:textId="77777777" w:rsidR="00812ECB" w:rsidRPr="00812ECB" w:rsidRDefault="00812ECB" w:rsidP="00812ECB">
      <w:r w:rsidRPr="00812ECB">
        <w:tab/>
        <w:t>Day-Ahead Energy Purchase Ratio Share per QSE</w:t>
      </w:r>
    </w:p>
    <w:p w14:paraId="057C700A" w14:textId="77777777" w:rsidR="00812ECB" w:rsidRPr="00812ECB" w:rsidRDefault="00812ECB" w:rsidP="00812ECB"/>
    <w:p w14:paraId="11E2D64D" w14:textId="77777777" w:rsidR="00812ECB" w:rsidRPr="00812ECB" w:rsidRDefault="00812ECB" w:rsidP="00812ECB">
      <w:pPr>
        <w:tabs>
          <w:tab w:val="left" w:pos="2340"/>
          <w:tab w:val="left" w:pos="3420"/>
        </w:tabs>
        <w:spacing w:after="240"/>
        <w:ind w:left="3420" w:hanging="2700"/>
        <w:rPr>
          <w:bCs/>
        </w:rPr>
      </w:pPr>
      <w:r w:rsidRPr="00812ECB">
        <w:rPr>
          <w:bCs/>
        </w:rPr>
        <w:t xml:space="preserve">DAERS </w:t>
      </w:r>
      <w:r w:rsidRPr="00812ECB">
        <w:rPr>
          <w:bCs/>
          <w:i/>
          <w:vertAlign w:val="subscript"/>
        </w:rPr>
        <w:t>q</w:t>
      </w:r>
      <w:r w:rsidRPr="00812ECB">
        <w:rPr>
          <w:bCs/>
        </w:rPr>
        <w:tab/>
        <w:t>=</w:t>
      </w:r>
      <w:r w:rsidRPr="00812ECB">
        <w:rPr>
          <w:bCs/>
        </w:rPr>
        <w:tab/>
        <w:t xml:space="preserve">DAE </w:t>
      </w:r>
      <w:r w:rsidRPr="00812ECB">
        <w:rPr>
          <w:bCs/>
          <w:i/>
          <w:vertAlign w:val="subscript"/>
        </w:rPr>
        <w:t>q</w:t>
      </w:r>
      <w:r w:rsidRPr="00812ECB">
        <w:rPr>
          <w:bCs/>
        </w:rPr>
        <w:t xml:space="preserve"> / DAETOT</w:t>
      </w:r>
    </w:p>
    <w:p w14:paraId="4643F0F5"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DAETOT</w:t>
      </w:r>
      <w:r w:rsidRPr="00812ECB">
        <w:rPr>
          <w:bCs/>
        </w:rPr>
        <w:tab/>
        <w:t>=</w:t>
      </w:r>
      <w:r w:rsidRPr="00812ECB">
        <w:rPr>
          <w:bCs/>
        </w:rPr>
        <w:tab/>
      </w:r>
      <w:r w:rsidRPr="00812ECB">
        <w:rPr>
          <w:noProof/>
          <w:position w:val="-22"/>
        </w:rPr>
        <w:drawing>
          <wp:inline distT="0" distB="0" distL="0" distR="0" wp14:anchorId="16A40EFE" wp14:editId="2EDFF64C">
            <wp:extent cx="146685" cy="293370"/>
            <wp:effectExtent l="0" t="0" r="0" b="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rPr>
        <w:t xml:space="preserve">DAE </w:t>
      </w:r>
      <w:r w:rsidRPr="00812ECB">
        <w:rPr>
          <w:bCs/>
          <w:i/>
          <w:vertAlign w:val="subscript"/>
        </w:rPr>
        <w:t>q</w:t>
      </w:r>
    </w:p>
    <w:p w14:paraId="377FCE8E"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 xml:space="preserve">DAE </w:t>
      </w:r>
      <w:r w:rsidRPr="00812ECB">
        <w:rPr>
          <w:bCs/>
          <w:i/>
          <w:vertAlign w:val="subscript"/>
        </w:rPr>
        <w:t>q</w:t>
      </w:r>
      <w:r w:rsidRPr="00812ECB">
        <w:rPr>
          <w:bCs/>
        </w:rPr>
        <w:tab/>
      </w:r>
      <w:r w:rsidRPr="00812ECB">
        <w:rPr>
          <w:bCs/>
        </w:rPr>
        <w:tab/>
        <w:t>=</w:t>
      </w:r>
      <w:r w:rsidRPr="00812ECB">
        <w:rPr>
          <w:bCs/>
        </w:rPr>
        <w:tab/>
      </w:r>
      <w:r w:rsidRPr="00812ECB">
        <w:rPr>
          <w:noProof/>
          <w:position w:val="-22"/>
        </w:rPr>
        <w:drawing>
          <wp:inline distT="0" distB="0" distL="0" distR="0" wp14:anchorId="60F89B26" wp14:editId="3C64DCF8">
            <wp:extent cx="146685" cy="293370"/>
            <wp:effectExtent l="0" t="0" r="0" b="0"/>
            <wp:docPr id="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rPr>
        <w:t xml:space="preserve">DAEP </w:t>
      </w:r>
      <w:r w:rsidRPr="00812ECB">
        <w:rPr>
          <w:bCs/>
          <w:i/>
          <w:vertAlign w:val="subscript"/>
        </w:rPr>
        <w:t>q, p</w:t>
      </w:r>
      <w:r w:rsidRPr="00812ECB">
        <w:rPr>
          <w:bCs/>
        </w:rPr>
        <w:t xml:space="preserve"> + </w:t>
      </w:r>
      <w:r w:rsidRPr="00812ECB">
        <w:rPr>
          <w:noProof/>
          <w:position w:val="-22"/>
        </w:rPr>
        <w:drawing>
          <wp:inline distT="0" distB="0" distL="0" distR="0" wp14:anchorId="047DD99C" wp14:editId="6B11DC08">
            <wp:extent cx="146685" cy="29337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noProof/>
          <w:position w:val="-20"/>
        </w:rPr>
        <w:drawing>
          <wp:inline distT="0" distB="0" distL="0" distR="0" wp14:anchorId="27331F1C" wp14:editId="6F3D46EB">
            <wp:extent cx="146685" cy="276225"/>
            <wp:effectExtent l="0" t="0" r="0" b="0"/>
            <wp:docPr id="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12ECB">
        <w:rPr>
          <w:bCs/>
        </w:rPr>
        <w:t xml:space="preserve">RTOBL </w:t>
      </w:r>
      <w:r w:rsidRPr="00812ECB">
        <w:rPr>
          <w:bCs/>
          <w:i/>
          <w:vertAlign w:val="subscript"/>
        </w:rPr>
        <w:t>q, (j, k)</w:t>
      </w:r>
    </w:p>
    <w:p w14:paraId="3D23F879" w14:textId="77777777" w:rsidR="00812ECB" w:rsidRPr="00812ECB" w:rsidRDefault="00812ECB" w:rsidP="00812ECB">
      <w:r w:rsidRPr="00812ECB">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812ECB" w:rsidRPr="00812ECB" w14:paraId="3C29F0DA" w14:textId="77777777" w:rsidTr="008C7683">
        <w:trPr>
          <w:cantSplit/>
          <w:tblHeader/>
        </w:trPr>
        <w:tc>
          <w:tcPr>
            <w:tcW w:w="1427" w:type="pct"/>
          </w:tcPr>
          <w:p w14:paraId="28002076" w14:textId="77777777" w:rsidR="00812ECB" w:rsidRPr="00812ECB" w:rsidRDefault="00812ECB" w:rsidP="00812ECB">
            <w:pPr>
              <w:spacing w:after="240"/>
              <w:rPr>
                <w:b/>
                <w:iCs/>
                <w:sz w:val="20"/>
                <w:szCs w:val="20"/>
              </w:rPr>
            </w:pPr>
            <w:r w:rsidRPr="00812ECB">
              <w:rPr>
                <w:b/>
                <w:iCs/>
                <w:sz w:val="20"/>
                <w:szCs w:val="20"/>
              </w:rPr>
              <w:t>Variable</w:t>
            </w:r>
          </w:p>
        </w:tc>
        <w:tc>
          <w:tcPr>
            <w:tcW w:w="342" w:type="pct"/>
          </w:tcPr>
          <w:p w14:paraId="27EA14ED" w14:textId="77777777" w:rsidR="00812ECB" w:rsidRPr="00812ECB" w:rsidRDefault="00812ECB" w:rsidP="00812ECB">
            <w:pPr>
              <w:spacing w:after="240"/>
              <w:rPr>
                <w:b/>
                <w:iCs/>
                <w:sz w:val="20"/>
                <w:szCs w:val="20"/>
              </w:rPr>
            </w:pPr>
            <w:r w:rsidRPr="00812ECB">
              <w:rPr>
                <w:b/>
                <w:iCs/>
                <w:sz w:val="20"/>
                <w:szCs w:val="20"/>
              </w:rPr>
              <w:t>Unit</w:t>
            </w:r>
          </w:p>
        </w:tc>
        <w:tc>
          <w:tcPr>
            <w:tcW w:w="3231" w:type="pct"/>
          </w:tcPr>
          <w:p w14:paraId="5A319B91"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4766E925" w14:textId="77777777" w:rsidTr="008C7683">
        <w:trPr>
          <w:cantSplit/>
        </w:trPr>
        <w:tc>
          <w:tcPr>
            <w:tcW w:w="1427" w:type="pct"/>
          </w:tcPr>
          <w:p w14:paraId="3009B99B" w14:textId="77777777" w:rsidR="00812ECB" w:rsidRPr="00812ECB" w:rsidRDefault="00812ECB" w:rsidP="00812ECB">
            <w:pPr>
              <w:spacing w:after="60"/>
              <w:rPr>
                <w:iCs/>
                <w:sz w:val="20"/>
                <w:szCs w:val="20"/>
              </w:rPr>
            </w:pPr>
            <w:r w:rsidRPr="00812ECB">
              <w:rPr>
                <w:iCs/>
                <w:sz w:val="20"/>
                <w:szCs w:val="20"/>
              </w:rPr>
              <w:t xml:space="preserve">LADAMWAMT </w:t>
            </w:r>
            <w:r w:rsidRPr="00812ECB">
              <w:rPr>
                <w:i/>
                <w:iCs/>
                <w:sz w:val="20"/>
                <w:szCs w:val="20"/>
                <w:vertAlign w:val="subscript"/>
              </w:rPr>
              <w:t>q</w:t>
            </w:r>
          </w:p>
        </w:tc>
        <w:tc>
          <w:tcPr>
            <w:tcW w:w="342" w:type="pct"/>
          </w:tcPr>
          <w:p w14:paraId="0022440F" w14:textId="77777777" w:rsidR="00812ECB" w:rsidRPr="00812ECB" w:rsidRDefault="00812ECB" w:rsidP="00812ECB">
            <w:pPr>
              <w:spacing w:after="60"/>
              <w:rPr>
                <w:iCs/>
                <w:sz w:val="20"/>
                <w:szCs w:val="20"/>
              </w:rPr>
            </w:pPr>
            <w:r w:rsidRPr="00812ECB">
              <w:rPr>
                <w:iCs/>
                <w:sz w:val="20"/>
                <w:szCs w:val="20"/>
              </w:rPr>
              <w:t>$</w:t>
            </w:r>
          </w:p>
        </w:tc>
        <w:tc>
          <w:tcPr>
            <w:tcW w:w="3231" w:type="pct"/>
          </w:tcPr>
          <w:p w14:paraId="3D999145" w14:textId="77777777" w:rsidR="00812ECB" w:rsidRPr="00812ECB" w:rsidRDefault="00812ECB" w:rsidP="00812ECB">
            <w:pPr>
              <w:spacing w:after="60"/>
              <w:rPr>
                <w:iCs/>
                <w:sz w:val="20"/>
                <w:szCs w:val="20"/>
              </w:rPr>
            </w:pPr>
            <w:r w:rsidRPr="00812ECB">
              <w:rPr>
                <w:i/>
                <w:iCs/>
                <w:sz w:val="20"/>
                <w:szCs w:val="20"/>
              </w:rPr>
              <w:t>Day-Ahead Make-Whole Charge</w:t>
            </w:r>
            <w:r w:rsidRPr="00812ECB">
              <w:rPr>
                <w:iCs/>
                <w:sz w:val="20"/>
                <w:szCs w:val="20"/>
              </w:rPr>
              <w:sym w:font="Symbol" w:char="F0BE"/>
            </w:r>
            <w:r w:rsidRPr="00812ECB">
              <w:rPr>
                <w:iCs/>
                <w:sz w:val="20"/>
                <w:szCs w:val="20"/>
              </w:rPr>
              <w:t xml:space="preserve">The allocated charge to QSE </w:t>
            </w:r>
            <w:r w:rsidRPr="00812ECB">
              <w:rPr>
                <w:i/>
                <w:iCs/>
                <w:sz w:val="20"/>
                <w:szCs w:val="20"/>
              </w:rPr>
              <w:t>q</w:t>
            </w:r>
            <w:r w:rsidRPr="00812ECB">
              <w:rPr>
                <w:iCs/>
                <w:sz w:val="20"/>
                <w:szCs w:val="20"/>
              </w:rPr>
              <w:t xml:space="preserve"> to make whole all the eligible DAM-committed Resources for the hour.</w:t>
            </w:r>
          </w:p>
        </w:tc>
      </w:tr>
      <w:tr w:rsidR="00812ECB" w:rsidRPr="00812ECB" w14:paraId="1B122963" w14:textId="77777777" w:rsidTr="008C7683">
        <w:trPr>
          <w:cantSplit/>
        </w:trPr>
        <w:tc>
          <w:tcPr>
            <w:tcW w:w="1427" w:type="pct"/>
          </w:tcPr>
          <w:p w14:paraId="520B19F1" w14:textId="77777777" w:rsidR="00812ECB" w:rsidRPr="00812ECB" w:rsidRDefault="00812ECB" w:rsidP="00812ECB">
            <w:pPr>
              <w:spacing w:after="60"/>
              <w:rPr>
                <w:iCs/>
                <w:sz w:val="20"/>
                <w:szCs w:val="20"/>
              </w:rPr>
            </w:pPr>
            <w:r w:rsidRPr="00812ECB">
              <w:rPr>
                <w:iCs/>
                <w:sz w:val="20"/>
                <w:szCs w:val="20"/>
              </w:rPr>
              <w:t>DAMWAMTTOT</w:t>
            </w:r>
          </w:p>
        </w:tc>
        <w:tc>
          <w:tcPr>
            <w:tcW w:w="342" w:type="pct"/>
          </w:tcPr>
          <w:p w14:paraId="0EEF02CD" w14:textId="77777777" w:rsidR="00812ECB" w:rsidRPr="00812ECB" w:rsidRDefault="00812ECB" w:rsidP="00812ECB">
            <w:pPr>
              <w:spacing w:after="60"/>
              <w:rPr>
                <w:iCs/>
                <w:sz w:val="20"/>
                <w:szCs w:val="20"/>
              </w:rPr>
            </w:pPr>
            <w:r w:rsidRPr="00812ECB">
              <w:rPr>
                <w:iCs/>
                <w:sz w:val="20"/>
                <w:szCs w:val="20"/>
              </w:rPr>
              <w:t>$</w:t>
            </w:r>
          </w:p>
        </w:tc>
        <w:tc>
          <w:tcPr>
            <w:tcW w:w="3231" w:type="pct"/>
          </w:tcPr>
          <w:p w14:paraId="024B3A8F" w14:textId="77777777" w:rsidR="00812ECB" w:rsidRPr="00812ECB" w:rsidRDefault="00812ECB" w:rsidP="00812ECB">
            <w:pPr>
              <w:spacing w:after="60"/>
              <w:rPr>
                <w:iCs/>
                <w:sz w:val="20"/>
                <w:szCs w:val="20"/>
              </w:rPr>
            </w:pPr>
            <w:r w:rsidRPr="00812ECB">
              <w:rPr>
                <w:i/>
                <w:iCs/>
                <w:sz w:val="20"/>
                <w:szCs w:val="20"/>
              </w:rPr>
              <w:t>Day-Ahead Make-Whole Payment Total</w:t>
            </w:r>
            <w:r w:rsidRPr="00812ECB">
              <w:rPr>
                <w:iCs/>
                <w:sz w:val="20"/>
                <w:szCs w:val="20"/>
              </w:rPr>
              <w:sym w:font="Symbol" w:char="F0BE"/>
            </w:r>
            <w:r w:rsidRPr="00812ECB">
              <w:rPr>
                <w:iCs/>
                <w:sz w:val="20"/>
                <w:szCs w:val="20"/>
              </w:rPr>
              <w:t>The total of the Day-Ahead Make-Whole Payments to all QSEs for all DAM-committed Resources for the hour.</w:t>
            </w:r>
          </w:p>
        </w:tc>
      </w:tr>
      <w:tr w:rsidR="00812ECB" w:rsidRPr="00812ECB" w14:paraId="2F4166AD" w14:textId="77777777" w:rsidTr="008C7683">
        <w:trPr>
          <w:cantSplit/>
        </w:trPr>
        <w:tc>
          <w:tcPr>
            <w:tcW w:w="1427" w:type="pct"/>
          </w:tcPr>
          <w:p w14:paraId="22CA7F9B" w14:textId="77777777" w:rsidR="00812ECB" w:rsidRPr="00812ECB" w:rsidRDefault="00812ECB" w:rsidP="00812ECB">
            <w:pPr>
              <w:spacing w:after="60"/>
              <w:rPr>
                <w:iCs/>
                <w:sz w:val="20"/>
                <w:szCs w:val="20"/>
              </w:rPr>
            </w:pPr>
            <w:r w:rsidRPr="00812ECB">
              <w:rPr>
                <w:iCs/>
                <w:sz w:val="20"/>
                <w:szCs w:val="20"/>
              </w:rPr>
              <w:t xml:space="preserve">DAMWAMTQSETOT </w:t>
            </w:r>
            <w:r w:rsidRPr="00812ECB">
              <w:rPr>
                <w:i/>
                <w:iCs/>
                <w:sz w:val="20"/>
                <w:szCs w:val="20"/>
                <w:vertAlign w:val="subscript"/>
              </w:rPr>
              <w:t>q</w:t>
            </w:r>
          </w:p>
        </w:tc>
        <w:tc>
          <w:tcPr>
            <w:tcW w:w="342" w:type="pct"/>
          </w:tcPr>
          <w:p w14:paraId="4D8E101C" w14:textId="77777777" w:rsidR="00812ECB" w:rsidRPr="00812ECB" w:rsidRDefault="00812ECB" w:rsidP="00812ECB">
            <w:pPr>
              <w:spacing w:after="60"/>
              <w:rPr>
                <w:iCs/>
                <w:sz w:val="20"/>
                <w:szCs w:val="20"/>
              </w:rPr>
            </w:pPr>
            <w:r w:rsidRPr="00812ECB">
              <w:rPr>
                <w:iCs/>
                <w:sz w:val="20"/>
                <w:szCs w:val="20"/>
              </w:rPr>
              <w:t>$</w:t>
            </w:r>
          </w:p>
        </w:tc>
        <w:tc>
          <w:tcPr>
            <w:tcW w:w="3231" w:type="pct"/>
          </w:tcPr>
          <w:p w14:paraId="5E0CE1DB" w14:textId="77777777" w:rsidR="00812ECB" w:rsidRPr="00812ECB" w:rsidRDefault="00812ECB" w:rsidP="00812ECB">
            <w:pPr>
              <w:spacing w:after="60"/>
              <w:rPr>
                <w:iCs/>
                <w:sz w:val="20"/>
                <w:szCs w:val="20"/>
              </w:rPr>
            </w:pPr>
            <w:r w:rsidRPr="00812ECB">
              <w:rPr>
                <w:i/>
                <w:iCs/>
                <w:sz w:val="20"/>
                <w:szCs w:val="20"/>
              </w:rPr>
              <w:t>Day-Ahead Make-Whole Payment QSE Total per QSE</w:t>
            </w:r>
            <w:r w:rsidRPr="00812ECB">
              <w:rPr>
                <w:iCs/>
                <w:sz w:val="20"/>
                <w:szCs w:val="20"/>
              </w:rPr>
              <w:sym w:font="Symbol" w:char="F0BE"/>
            </w:r>
            <w:r w:rsidRPr="00812ECB">
              <w:rPr>
                <w:iCs/>
                <w:sz w:val="20"/>
                <w:szCs w:val="20"/>
              </w:rPr>
              <w:t xml:space="preserve">The total of the Day-Ahead Make-Whole Payments to QSE </w:t>
            </w:r>
            <w:r w:rsidRPr="00812ECB">
              <w:rPr>
                <w:i/>
                <w:iCs/>
                <w:sz w:val="20"/>
                <w:szCs w:val="20"/>
              </w:rPr>
              <w:t>q</w:t>
            </w:r>
            <w:r w:rsidRPr="00812ECB">
              <w:rPr>
                <w:iCs/>
                <w:sz w:val="20"/>
                <w:szCs w:val="20"/>
              </w:rPr>
              <w:t xml:space="preserve"> for the DAM-committed Generation Resources represented by this QSE for the hour.</w:t>
            </w:r>
          </w:p>
        </w:tc>
      </w:tr>
      <w:tr w:rsidR="00812ECB" w:rsidRPr="00812ECB" w14:paraId="3D0DFA3A" w14:textId="77777777" w:rsidTr="008C7683">
        <w:trPr>
          <w:cantSplit/>
        </w:trPr>
        <w:tc>
          <w:tcPr>
            <w:tcW w:w="1427" w:type="pct"/>
          </w:tcPr>
          <w:p w14:paraId="7B0CC5B3" w14:textId="77777777" w:rsidR="00812ECB" w:rsidRPr="00812ECB" w:rsidRDefault="00812ECB" w:rsidP="00812ECB">
            <w:pPr>
              <w:spacing w:after="60"/>
              <w:rPr>
                <w:iCs/>
                <w:sz w:val="20"/>
                <w:szCs w:val="20"/>
              </w:rPr>
            </w:pPr>
            <w:r w:rsidRPr="00812ECB">
              <w:rPr>
                <w:iCs/>
                <w:sz w:val="20"/>
                <w:szCs w:val="20"/>
              </w:rPr>
              <w:t xml:space="preserve">DAERS </w:t>
            </w:r>
            <w:r w:rsidRPr="00812ECB">
              <w:rPr>
                <w:i/>
                <w:iCs/>
                <w:sz w:val="20"/>
                <w:szCs w:val="20"/>
                <w:vertAlign w:val="subscript"/>
              </w:rPr>
              <w:t>q</w:t>
            </w:r>
          </w:p>
        </w:tc>
        <w:tc>
          <w:tcPr>
            <w:tcW w:w="342" w:type="pct"/>
          </w:tcPr>
          <w:p w14:paraId="34094F7A"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643AC114" w14:textId="77777777" w:rsidR="00812ECB" w:rsidRPr="00812ECB" w:rsidRDefault="00812ECB" w:rsidP="00812ECB">
            <w:pPr>
              <w:spacing w:after="60"/>
              <w:rPr>
                <w:iCs/>
                <w:sz w:val="20"/>
                <w:szCs w:val="20"/>
              </w:rPr>
            </w:pPr>
            <w:r w:rsidRPr="00812ECB">
              <w:rPr>
                <w:i/>
                <w:iCs/>
                <w:sz w:val="20"/>
                <w:szCs w:val="20"/>
              </w:rPr>
              <w:t>Day-Ahead Energy Purchase Ratio Share per QSE</w:t>
            </w:r>
            <w:r w:rsidRPr="00812ECB">
              <w:rPr>
                <w:iCs/>
                <w:sz w:val="20"/>
                <w:szCs w:val="20"/>
              </w:rPr>
              <w:sym w:font="Symbol" w:char="F0BE"/>
            </w:r>
            <w:r w:rsidRPr="00812ECB">
              <w:rPr>
                <w:iCs/>
                <w:sz w:val="20"/>
                <w:szCs w:val="20"/>
              </w:rPr>
              <w:t xml:space="preserve"> The ratio of QSE </w:t>
            </w:r>
            <w:r w:rsidRPr="00812ECB">
              <w:rPr>
                <w:i/>
                <w:iCs/>
                <w:sz w:val="20"/>
                <w:szCs w:val="20"/>
              </w:rPr>
              <w:t>q</w:t>
            </w:r>
            <w:r w:rsidRPr="00812ECB">
              <w:rPr>
                <w:iCs/>
                <w:sz w:val="20"/>
                <w:szCs w:val="20"/>
              </w:rPr>
              <w:t xml:space="preserve">’s total amount of energy represented by its </w:t>
            </w:r>
            <w:del w:id="415" w:author="ERCOT" w:date="2022-06-24T13:14:00Z">
              <w:r w:rsidRPr="00812ECB" w:rsidDel="00AB08C5">
                <w:rPr>
                  <w:iCs/>
                  <w:sz w:val="20"/>
                  <w:szCs w:val="20"/>
                </w:rPr>
                <w:delText xml:space="preserve">cleared </w:delText>
              </w:r>
            </w:del>
            <w:r w:rsidRPr="00812ECB">
              <w:rPr>
                <w:iCs/>
                <w:sz w:val="20"/>
                <w:szCs w:val="20"/>
              </w:rPr>
              <w:t>DAM Energy Bids</w:t>
            </w:r>
            <w:ins w:id="416" w:author="ERCOT" w:date="2022-06-24T13:15:00Z">
              <w:r w:rsidRPr="00812ECB">
                <w:rPr>
                  <w:iCs/>
                  <w:sz w:val="20"/>
                  <w:szCs w:val="20"/>
                </w:rPr>
                <w:t>, Energy Bid Curves,</w:t>
              </w:r>
            </w:ins>
            <w:r w:rsidRPr="00812ECB">
              <w:rPr>
                <w:iCs/>
                <w:sz w:val="20"/>
                <w:szCs w:val="20"/>
              </w:rPr>
              <w:t xml:space="preserve"> and PTP Obligation Bids, </w:t>
            </w:r>
            <w:ins w:id="417" w:author="ERCOT" w:date="2022-06-24T13:15:00Z">
              <w:r w:rsidRPr="00812ECB">
                <w:rPr>
                  <w:iCs/>
                  <w:sz w:val="20"/>
                  <w:szCs w:val="20"/>
                </w:rPr>
                <w:t xml:space="preserve">cleared in the DAM, </w:t>
              </w:r>
            </w:ins>
            <w:r w:rsidRPr="00812ECB">
              <w:rPr>
                <w:iCs/>
                <w:sz w:val="20"/>
                <w:szCs w:val="20"/>
              </w:rPr>
              <w:t xml:space="preserve">to the total amount of energy represented by all QSEs’ </w:t>
            </w:r>
            <w:del w:id="418" w:author="ERCOT" w:date="2022-06-24T13:15:00Z">
              <w:r w:rsidRPr="00812ECB" w:rsidDel="00AB08C5">
                <w:rPr>
                  <w:iCs/>
                  <w:sz w:val="20"/>
                  <w:szCs w:val="20"/>
                </w:rPr>
                <w:delText xml:space="preserve">cleared </w:delText>
              </w:r>
            </w:del>
            <w:r w:rsidRPr="00812ECB">
              <w:rPr>
                <w:iCs/>
                <w:sz w:val="20"/>
                <w:szCs w:val="20"/>
              </w:rPr>
              <w:t>DAM Energy Bids</w:t>
            </w:r>
            <w:ins w:id="419" w:author="ERCOT" w:date="2022-06-24T13:15:00Z">
              <w:r w:rsidRPr="00812ECB">
                <w:rPr>
                  <w:iCs/>
                  <w:sz w:val="20"/>
                  <w:szCs w:val="20"/>
                </w:rPr>
                <w:t>, Energy Bid Curves,</w:t>
              </w:r>
            </w:ins>
            <w:r w:rsidRPr="00812ECB">
              <w:rPr>
                <w:iCs/>
                <w:sz w:val="20"/>
                <w:szCs w:val="20"/>
              </w:rPr>
              <w:t xml:space="preserve"> and PTP Obligation Bids, </w:t>
            </w:r>
            <w:ins w:id="420" w:author="ERCOT" w:date="2022-06-24T13:15:00Z">
              <w:r w:rsidRPr="00812ECB">
                <w:rPr>
                  <w:iCs/>
                  <w:sz w:val="20"/>
                  <w:szCs w:val="20"/>
                </w:rPr>
                <w:t xml:space="preserve">cleared in the DAM, </w:t>
              </w:r>
            </w:ins>
            <w:r w:rsidRPr="00812ECB">
              <w:rPr>
                <w:iCs/>
                <w:sz w:val="20"/>
                <w:szCs w:val="20"/>
              </w:rPr>
              <w:t>for the hour.</w:t>
            </w:r>
          </w:p>
        </w:tc>
      </w:tr>
      <w:tr w:rsidR="00812ECB" w:rsidRPr="00812ECB" w14:paraId="5C2D5D09" w14:textId="77777777" w:rsidTr="008C7683">
        <w:trPr>
          <w:cantSplit/>
        </w:trPr>
        <w:tc>
          <w:tcPr>
            <w:tcW w:w="1427" w:type="pct"/>
          </w:tcPr>
          <w:p w14:paraId="5C45545E" w14:textId="77777777" w:rsidR="00812ECB" w:rsidRPr="00812ECB" w:rsidRDefault="00812ECB" w:rsidP="00812ECB">
            <w:pPr>
              <w:spacing w:after="60"/>
              <w:rPr>
                <w:iCs/>
                <w:sz w:val="20"/>
                <w:szCs w:val="20"/>
              </w:rPr>
            </w:pPr>
            <w:r w:rsidRPr="00812ECB">
              <w:rPr>
                <w:iCs/>
                <w:sz w:val="20"/>
                <w:szCs w:val="20"/>
              </w:rPr>
              <w:t>DAETOT</w:t>
            </w:r>
          </w:p>
        </w:tc>
        <w:tc>
          <w:tcPr>
            <w:tcW w:w="342" w:type="pct"/>
          </w:tcPr>
          <w:p w14:paraId="6AC2770F"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415E5D48" w14:textId="77777777" w:rsidR="00812ECB" w:rsidRPr="00812ECB" w:rsidRDefault="00812ECB" w:rsidP="00812ECB">
            <w:pPr>
              <w:spacing w:after="60"/>
              <w:rPr>
                <w:i/>
                <w:iCs/>
                <w:sz w:val="20"/>
                <w:szCs w:val="20"/>
              </w:rPr>
            </w:pPr>
            <w:r w:rsidRPr="00812ECB">
              <w:rPr>
                <w:i/>
                <w:iCs/>
                <w:sz w:val="20"/>
                <w:szCs w:val="20"/>
              </w:rPr>
              <w:t>Day-Ahead Energy Total</w:t>
            </w:r>
            <w:r w:rsidRPr="00812ECB">
              <w:rPr>
                <w:iCs/>
                <w:sz w:val="20"/>
                <w:szCs w:val="20"/>
              </w:rPr>
              <w:t xml:space="preserve">—The total amount of energy represented by all </w:t>
            </w:r>
            <w:del w:id="421" w:author="ERCOT" w:date="2022-06-24T13:17:00Z">
              <w:r w:rsidRPr="00812ECB" w:rsidDel="00AB08C5">
                <w:rPr>
                  <w:iCs/>
                  <w:sz w:val="20"/>
                  <w:szCs w:val="20"/>
                </w:rPr>
                <w:delText xml:space="preserve">cleared </w:delText>
              </w:r>
            </w:del>
            <w:r w:rsidRPr="00812ECB">
              <w:rPr>
                <w:iCs/>
                <w:sz w:val="20"/>
                <w:szCs w:val="20"/>
              </w:rPr>
              <w:t>DAM Energy Bids</w:t>
            </w:r>
            <w:ins w:id="422" w:author="ERCOT" w:date="2022-06-24T13:17:00Z">
              <w:r w:rsidRPr="00812ECB">
                <w:rPr>
                  <w:iCs/>
                  <w:sz w:val="20"/>
                  <w:szCs w:val="20"/>
                </w:rPr>
                <w:t>, Energy Bid Curves</w:t>
              </w:r>
            </w:ins>
            <w:ins w:id="423" w:author="ERCOT" w:date="2022-06-24T14:30:00Z">
              <w:r w:rsidRPr="00812ECB">
                <w:rPr>
                  <w:iCs/>
                  <w:sz w:val="20"/>
                  <w:szCs w:val="20"/>
                </w:rPr>
                <w:t>,</w:t>
              </w:r>
            </w:ins>
            <w:r w:rsidRPr="00812ECB">
              <w:rPr>
                <w:iCs/>
                <w:sz w:val="20"/>
                <w:szCs w:val="20"/>
              </w:rPr>
              <w:t xml:space="preserve"> and all </w:t>
            </w:r>
            <w:del w:id="424" w:author="ERCOT" w:date="2022-06-24T14:30:00Z">
              <w:r w:rsidRPr="00812ECB" w:rsidDel="00483C99">
                <w:rPr>
                  <w:iCs/>
                  <w:sz w:val="20"/>
                  <w:szCs w:val="20"/>
                </w:rPr>
                <w:delText xml:space="preserve">cleared </w:delText>
              </w:r>
            </w:del>
            <w:r w:rsidRPr="00812ECB">
              <w:rPr>
                <w:iCs/>
                <w:sz w:val="20"/>
                <w:szCs w:val="20"/>
              </w:rPr>
              <w:t>PTP Obligation Bids</w:t>
            </w:r>
            <w:ins w:id="425" w:author="ERCOT" w:date="2022-06-24T14:30:00Z">
              <w:r w:rsidRPr="00812ECB">
                <w:rPr>
                  <w:iCs/>
                  <w:sz w:val="20"/>
                  <w:szCs w:val="20"/>
                </w:rPr>
                <w:t>, cleared in the DAM,</w:t>
              </w:r>
            </w:ins>
            <w:r w:rsidRPr="00812ECB">
              <w:rPr>
                <w:iCs/>
                <w:sz w:val="20"/>
                <w:szCs w:val="20"/>
              </w:rPr>
              <w:t xml:space="preserve"> for the hour.</w:t>
            </w:r>
          </w:p>
        </w:tc>
      </w:tr>
      <w:tr w:rsidR="00812ECB" w:rsidRPr="00812ECB" w14:paraId="2BD1B249" w14:textId="77777777" w:rsidTr="008C7683">
        <w:trPr>
          <w:cantSplit/>
        </w:trPr>
        <w:tc>
          <w:tcPr>
            <w:tcW w:w="1427" w:type="pct"/>
          </w:tcPr>
          <w:p w14:paraId="5356FFDB" w14:textId="77777777" w:rsidR="00812ECB" w:rsidRPr="00812ECB" w:rsidRDefault="00812ECB" w:rsidP="00812ECB">
            <w:pPr>
              <w:spacing w:after="60"/>
              <w:rPr>
                <w:iCs/>
                <w:sz w:val="20"/>
                <w:szCs w:val="20"/>
              </w:rPr>
            </w:pPr>
            <w:r w:rsidRPr="00812ECB">
              <w:rPr>
                <w:iCs/>
                <w:sz w:val="20"/>
                <w:szCs w:val="20"/>
              </w:rPr>
              <w:t xml:space="preserve">DAE </w:t>
            </w:r>
            <w:r w:rsidRPr="00812ECB">
              <w:rPr>
                <w:i/>
                <w:iCs/>
                <w:sz w:val="20"/>
                <w:szCs w:val="20"/>
                <w:vertAlign w:val="subscript"/>
              </w:rPr>
              <w:t>q</w:t>
            </w:r>
          </w:p>
        </w:tc>
        <w:tc>
          <w:tcPr>
            <w:tcW w:w="342" w:type="pct"/>
          </w:tcPr>
          <w:p w14:paraId="4BA24961"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2BE5D965" w14:textId="77777777" w:rsidR="00812ECB" w:rsidRPr="00812ECB" w:rsidRDefault="00812ECB" w:rsidP="00812ECB">
            <w:pPr>
              <w:spacing w:after="60"/>
              <w:rPr>
                <w:i/>
                <w:iCs/>
                <w:sz w:val="20"/>
                <w:szCs w:val="20"/>
              </w:rPr>
            </w:pPr>
            <w:r w:rsidRPr="00812ECB">
              <w:rPr>
                <w:i/>
                <w:iCs/>
                <w:sz w:val="20"/>
                <w:szCs w:val="20"/>
              </w:rPr>
              <w:t>Day-Ahead Energy per QSE</w:t>
            </w:r>
            <w:r w:rsidRPr="00812ECB">
              <w:rPr>
                <w:iCs/>
                <w:sz w:val="20"/>
                <w:szCs w:val="20"/>
              </w:rPr>
              <w:t xml:space="preserve">—QSE </w:t>
            </w:r>
            <w:r w:rsidRPr="00812ECB">
              <w:rPr>
                <w:i/>
                <w:iCs/>
                <w:sz w:val="20"/>
                <w:szCs w:val="20"/>
              </w:rPr>
              <w:t>q</w:t>
            </w:r>
            <w:r w:rsidRPr="00812ECB">
              <w:rPr>
                <w:iCs/>
                <w:sz w:val="20"/>
                <w:szCs w:val="20"/>
              </w:rPr>
              <w:t xml:space="preserve">’s total amount of energy, represented by its </w:t>
            </w:r>
            <w:del w:id="426" w:author="ERCOT" w:date="2022-06-24T14:31:00Z">
              <w:r w:rsidRPr="00812ECB" w:rsidDel="00483C99">
                <w:rPr>
                  <w:iCs/>
                  <w:sz w:val="20"/>
                  <w:szCs w:val="20"/>
                </w:rPr>
                <w:delText xml:space="preserve">cleared </w:delText>
              </w:r>
            </w:del>
            <w:r w:rsidRPr="00812ECB">
              <w:rPr>
                <w:iCs/>
                <w:sz w:val="20"/>
                <w:szCs w:val="20"/>
              </w:rPr>
              <w:t>DAM Energy Bids</w:t>
            </w:r>
            <w:ins w:id="427" w:author="ERCOT" w:date="2022-06-24T14:31:00Z">
              <w:r w:rsidRPr="00812ECB">
                <w:rPr>
                  <w:iCs/>
                  <w:sz w:val="20"/>
                  <w:szCs w:val="20"/>
                </w:rPr>
                <w:t>, Energy Bid Curves,</w:t>
              </w:r>
            </w:ins>
            <w:r w:rsidRPr="00812ECB">
              <w:rPr>
                <w:iCs/>
                <w:sz w:val="20"/>
                <w:szCs w:val="20"/>
              </w:rPr>
              <w:t xml:space="preserve"> and PTP Obligation Bids, </w:t>
            </w:r>
            <w:ins w:id="428" w:author="ERCOT" w:date="2022-06-24T14:31:00Z">
              <w:r w:rsidRPr="00812ECB">
                <w:rPr>
                  <w:iCs/>
                  <w:sz w:val="20"/>
                  <w:szCs w:val="20"/>
                </w:rPr>
                <w:t xml:space="preserve">cleared in the DAM, </w:t>
              </w:r>
            </w:ins>
            <w:r w:rsidRPr="00812ECB">
              <w:rPr>
                <w:iCs/>
                <w:sz w:val="20"/>
                <w:szCs w:val="20"/>
              </w:rPr>
              <w:t>for the hour.</w:t>
            </w:r>
          </w:p>
        </w:tc>
      </w:tr>
      <w:tr w:rsidR="00812ECB" w:rsidRPr="00812ECB" w14:paraId="3AEF45DC" w14:textId="77777777" w:rsidTr="008C7683">
        <w:trPr>
          <w:cantSplit/>
        </w:trPr>
        <w:tc>
          <w:tcPr>
            <w:tcW w:w="1427" w:type="pct"/>
          </w:tcPr>
          <w:p w14:paraId="26B17602"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342" w:type="pct"/>
          </w:tcPr>
          <w:p w14:paraId="0108FC41"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50C1EEB4" w14:textId="77777777" w:rsidR="00812ECB" w:rsidRPr="00812ECB" w:rsidRDefault="00812ECB" w:rsidP="00812ECB">
            <w:pPr>
              <w:spacing w:after="60"/>
              <w:rPr>
                <w:i/>
                <w:iCs/>
                <w:sz w:val="20"/>
                <w:szCs w:val="20"/>
              </w:rPr>
            </w:pPr>
            <w:r w:rsidRPr="00812ECB">
              <w:rPr>
                <w:i/>
                <w:iCs/>
                <w:sz w:val="20"/>
                <w:szCs w:val="20"/>
              </w:rPr>
              <w:t>Day-Ahead Energy Purchase per QSE per Settlement Point</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429" w:author="ERCOT" w:date="2022-06-24T14:32:00Z">
              <w:r w:rsidRPr="00812ECB" w:rsidDel="00483C99">
                <w:rPr>
                  <w:iCs/>
                  <w:sz w:val="20"/>
                  <w:szCs w:val="20"/>
                </w:rPr>
                <w:delText xml:space="preserve">cleared </w:delText>
              </w:r>
            </w:del>
            <w:r w:rsidRPr="00812ECB">
              <w:rPr>
                <w:iCs/>
                <w:sz w:val="20"/>
                <w:szCs w:val="20"/>
              </w:rPr>
              <w:t>DAM Energy Bids</w:t>
            </w:r>
            <w:ins w:id="430" w:author="ERCOT" w:date="2022-06-24T14:32:00Z">
              <w:r w:rsidRPr="00812ECB">
                <w:rPr>
                  <w:iCs/>
                  <w:sz w:val="20"/>
                  <w:szCs w:val="20"/>
                </w:rPr>
                <w:t xml:space="preserve"> and Energy Bid Curves, cleared in the DAM,</w:t>
              </w:r>
            </w:ins>
            <w:r w:rsidRPr="00812ECB">
              <w:rPr>
                <w:iCs/>
                <w:sz w:val="20"/>
                <w:szCs w:val="20"/>
              </w:rPr>
              <w:t xml:space="preserve"> at the Settlement Point </w:t>
            </w:r>
            <w:r w:rsidRPr="00812ECB">
              <w:rPr>
                <w:i/>
                <w:iCs/>
                <w:sz w:val="20"/>
                <w:szCs w:val="20"/>
              </w:rPr>
              <w:t>p</w:t>
            </w:r>
            <w:r w:rsidRPr="00812ECB">
              <w:rPr>
                <w:iCs/>
                <w:sz w:val="20"/>
                <w:szCs w:val="20"/>
              </w:rPr>
              <w:t xml:space="preserve"> for the hour.</w:t>
            </w:r>
          </w:p>
        </w:tc>
      </w:tr>
      <w:tr w:rsidR="00812ECB" w:rsidRPr="00812ECB" w14:paraId="1F5BE849" w14:textId="77777777" w:rsidTr="008C7683">
        <w:trPr>
          <w:cantSplit/>
        </w:trPr>
        <w:tc>
          <w:tcPr>
            <w:tcW w:w="1427" w:type="pct"/>
          </w:tcPr>
          <w:p w14:paraId="0857DF65"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342" w:type="pct"/>
          </w:tcPr>
          <w:p w14:paraId="2E21CA55"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615BF1E6" w14:textId="77777777" w:rsidR="00812ECB" w:rsidRPr="00812ECB" w:rsidRDefault="00812ECB" w:rsidP="00812ECB">
            <w:pPr>
              <w:spacing w:after="60"/>
              <w:rPr>
                <w:i/>
                <w:iCs/>
                <w:sz w:val="20"/>
                <w:szCs w:val="20"/>
              </w:rPr>
            </w:pPr>
            <w:r w:rsidRPr="00812ECB">
              <w:rPr>
                <w:i/>
                <w:iCs/>
                <w:sz w:val="20"/>
                <w:szCs w:val="20"/>
              </w:rPr>
              <w:t>Real-Time Obligation per QSE per pair of source and sink</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cleared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12DE8EDE" w14:textId="77777777" w:rsidTr="008C7683">
        <w:trPr>
          <w:cantSplit/>
        </w:trPr>
        <w:tc>
          <w:tcPr>
            <w:tcW w:w="1427" w:type="pct"/>
          </w:tcPr>
          <w:p w14:paraId="23EB094B" w14:textId="77777777" w:rsidR="00812ECB" w:rsidRPr="00812ECB" w:rsidRDefault="00812ECB" w:rsidP="00812ECB">
            <w:pPr>
              <w:spacing w:after="60"/>
              <w:rPr>
                <w:i/>
                <w:iCs/>
                <w:sz w:val="20"/>
                <w:szCs w:val="20"/>
              </w:rPr>
            </w:pPr>
            <w:r w:rsidRPr="00812ECB">
              <w:rPr>
                <w:i/>
                <w:iCs/>
                <w:sz w:val="20"/>
                <w:szCs w:val="20"/>
              </w:rPr>
              <w:t>q</w:t>
            </w:r>
          </w:p>
        </w:tc>
        <w:tc>
          <w:tcPr>
            <w:tcW w:w="342" w:type="pct"/>
          </w:tcPr>
          <w:p w14:paraId="0AD054BF"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754FD656" w14:textId="77777777" w:rsidR="00812ECB" w:rsidRPr="00812ECB" w:rsidRDefault="00812ECB" w:rsidP="00812ECB">
            <w:pPr>
              <w:spacing w:after="60"/>
              <w:rPr>
                <w:b/>
                <w:i/>
                <w:iCs/>
                <w:sz w:val="20"/>
                <w:szCs w:val="20"/>
              </w:rPr>
            </w:pPr>
            <w:r w:rsidRPr="00812ECB">
              <w:rPr>
                <w:iCs/>
                <w:sz w:val="20"/>
                <w:szCs w:val="20"/>
              </w:rPr>
              <w:t>A QSE.</w:t>
            </w:r>
          </w:p>
        </w:tc>
      </w:tr>
      <w:tr w:rsidR="00812ECB" w:rsidRPr="00812ECB" w14:paraId="49CC6733"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7F1B843B" w14:textId="77777777" w:rsidR="00812ECB" w:rsidRPr="00812ECB" w:rsidRDefault="00812ECB" w:rsidP="00812ECB">
            <w:pPr>
              <w:spacing w:after="60"/>
              <w:rPr>
                <w:i/>
                <w:iCs/>
                <w:sz w:val="20"/>
                <w:szCs w:val="20"/>
              </w:rPr>
            </w:pPr>
            <w:r w:rsidRPr="00812ECB">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DACC45E"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7F62A95"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54C611FE"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419FFDE6" w14:textId="77777777" w:rsidR="00812ECB" w:rsidRPr="00812ECB" w:rsidRDefault="00812ECB" w:rsidP="00812ECB">
            <w:pPr>
              <w:spacing w:after="60"/>
              <w:rPr>
                <w:i/>
                <w:iCs/>
                <w:sz w:val="20"/>
                <w:szCs w:val="20"/>
              </w:rPr>
            </w:pPr>
            <w:r w:rsidRPr="00812ECB">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31DC2963"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62C83B8" w14:textId="77777777" w:rsidR="00812ECB" w:rsidRPr="00812ECB" w:rsidRDefault="00812ECB" w:rsidP="00812ECB">
            <w:pPr>
              <w:spacing w:after="60"/>
              <w:rPr>
                <w:iCs/>
                <w:sz w:val="20"/>
                <w:szCs w:val="20"/>
              </w:rPr>
            </w:pPr>
            <w:r w:rsidRPr="00812ECB">
              <w:rPr>
                <w:iCs/>
                <w:sz w:val="20"/>
                <w:szCs w:val="20"/>
              </w:rPr>
              <w:t>A source Settlement Point.</w:t>
            </w:r>
          </w:p>
        </w:tc>
      </w:tr>
      <w:tr w:rsidR="00812ECB" w:rsidRPr="00812ECB" w14:paraId="28D9690C"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4DAD298B" w14:textId="77777777" w:rsidR="00812ECB" w:rsidRPr="00812ECB" w:rsidRDefault="00812ECB" w:rsidP="00812ECB">
            <w:pPr>
              <w:spacing w:after="60"/>
              <w:rPr>
                <w:i/>
                <w:iCs/>
                <w:sz w:val="20"/>
                <w:szCs w:val="20"/>
              </w:rPr>
            </w:pPr>
            <w:r w:rsidRPr="00812ECB">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071FA566"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418DCBF" w14:textId="77777777" w:rsidR="00812ECB" w:rsidRPr="00812ECB" w:rsidRDefault="00812ECB" w:rsidP="00812ECB">
            <w:pPr>
              <w:spacing w:after="60"/>
              <w:rPr>
                <w:iCs/>
                <w:sz w:val="20"/>
                <w:szCs w:val="20"/>
              </w:rPr>
            </w:pPr>
            <w:r w:rsidRPr="00812ECB">
              <w:rPr>
                <w:iCs/>
                <w:sz w:val="20"/>
                <w:szCs w:val="20"/>
              </w:rPr>
              <w:t>A sink Settlement Point.</w:t>
            </w:r>
          </w:p>
        </w:tc>
      </w:tr>
    </w:tbl>
    <w:p w14:paraId="379FCD26" w14:textId="77777777" w:rsidR="00812ECB" w:rsidRPr="00812ECB" w:rsidRDefault="00812ECB" w:rsidP="00812EC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E0B3ECE" w14:textId="77777777" w:rsidTr="008C7683">
        <w:trPr>
          <w:trHeight w:val="386"/>
        </w:trPr>
        <w:tc>
          <w:tcPr>
            <w:tcW w:w="9350" w:type="dxa"/>
            <w:shd w:val="pct12" w:color="auto" w:fill="auto"/>
          </w:tcPr>
          <w:p w14:paraId="088DF1D7" w14:textId="77777777" w:rsidR="00812ECB" w:rsidRPr="00812ECB" w:rsidRDefault="00812ECB" w:rsidP="00812ECB">
            <w:pPr>
              <w:spacing w:before="120" w:after="240"/>
              <w:rPr>
                <w:b/>
                <w:i/>
                <w:iCs/>
              </w:rPr>
            </w:pPr>
            <w:r w:rsidRPr="00812ECB">
              <w:rPr>
                <w:b/>
                <w:i/>
                <w:iCs/>
              </w:rPr>
              <w:t>[NPRR1014:  Replace paragraph (1) above with the following upon system implementation:]</w:t>
            </w:r>
          </w:p>
          <w:p w14:paraId="48838013" w14:textId="77777777" w:rsidR="00812ECB" w:rsidRPr="00812ECB" w:rsidRDefault="00812ECB" w:rsidP="00812ECB">
            <w:pPr>
              <w:spacing w:before="240" w:after="240"/>
              <w:ind w:left="720" w:hanging="720"/>
              <w:rPr>
                <w:iCs/>
              </w:rPr>
            </w:pPr>
            <w:r w:rsidRPr="00812ECB">
              <w:rPr>
                <w:iCs/>
              </w:rPr>
              <w:t>(1)</w:t>
            </w:r>
            <w:r w:rsidRPr="00812ECB">
              <w:rPr>
                <w:iCs/>
              </w:rPr>
              <w:tab/>
              <w:t xml:space="preserve">ERCOT shall charge a Day-Ahead Make-Whole Charge to each QSE that has one or more </w:t>
            </w:r>
            <w:del w:id="431" w:author="ERCOT" w:date="2022-06-24T16:20:00Z">
              <w:r w:rsidRPr="00812ECB" w:rsidDel="00FA2079">
                <w:rPr>
                  <w:iCs/>
                </w:rPr>
                <w:delText xml:space="preserve">cleared </w:delText>
              </w:r>
            </w:del>
            <w:r w:rsidRPr="00812ECB">
              <w:rPr>
                <w:iCs/>
              </w:rPr>
              <w:t>DAM Energy Bids</w:t>
            </w:r>
            <w:r w:rsidRPr="00812ECB">
              <w:t xml:space="preserve">, </w:t>
            </w:r>
            <w:ins w:id="432" w:author="ERCOT" w:date="2022-06-24T16:20:00Z">
              <w:r w:rsidRPr="00812ECB">
                <w:t xml:space="preserve">Energy Bid Curves, </w:t>
              </w:r>
            </w:ins>
            <w:del w:id="433" w:author="ERCOT" w:date="2022-06-24T16:20:00Z">
              <w:r w:rsidRPr="00812ECB" w:rsidDel="00FA2079">
                <w:delText xml:space="preserve">cleared purchases from the </w:delText>
              </w:r>
            </w:del>
            <w:r w:rsidRPr="00812ECB">
              <w:t>bid portion of Energy Bid/Offer Curves,</w:t>
            </w:r>
            <w:r w:rsidRPr="00812ECB">
              <w:rPr>
                <w:iCs/>
              </w:rPr>
              <w:t xml:space="preserve"> and/or Point-to-Point (PTP) Obligation Bids</w:t>
            </w:r>
            <w:ins w:id="434" w:author="ERCOT" w:date="2022-06-24T16:21:00Z">
              <w:r w:rsidRPr="00812ECB">
                <w:rPr>
                  <w:iCs/>
                </w:rPr>
                <w:t>, cleared in the DAM</w:t>
              </w:r>
            </w:ins>
            <w:r w:rsidRPr="00812ECB">
              <w:rPr>
                <w:iCs/>
              </w:rPr>
              <w:t xml:space="preserve">.  The Day-Ahead Make-Whole Charge for an hour is that QSE’s </w:t>
            </w:r>
            <w:proofErr w:type="spellStart"/>
            <w:r w:rsidRPr="00812ECB">
              <w:rPr>
                <w:iCs/>
              </w:rPr>
              <w:t>prorata</w:t>
            </w:r>
            <w:proofErr w:type="spellEnd"/>
            <w:r w:rsidRPr="00812ECB">
              <w:rPr>
                <w:iCs/>
              </w:rPr>
              <w:t xml:space="preserve"> share of the total amount of Day-Ahead Make-Whole Payments for that hour.  The proration must be based on the ratio of the energy amount of the QSE’s </w:t>
            </w:r>
            <w:del w:id="435" w:author="ERCOT" w:date="2022-06-24T16:21:00Z">
              <w:r w:rsidRPr="00812ECB" w:rsidDel="00FA2079">
                <w:rPr>
                  <w:iCs/>
                </w:rPr>
                <w:delText xml:space="preserve">cleared </w:delText>
              </w:r>
            </w:del>
            <w:r w:rsidRPr="00812ECB">
              <w:rPr>
                <w:iCs/>
              </w:rPr>
              <w:t>DAM Energy Bids</w:t>
            </w:r>
            <w:r w:rsidRPr="00812ECB">
              <w:t xml:space="preserve">, </w:t>
            </w:r>
            <w:ins w:id="436" w:author="ERCOT" w:date="2022-06-24T16:21:00Z">
              <w:r w:rsidRPr="00812ECB">
                <w:t xml:space="preserve">Energy Bid Curves, </w:t>
              </w:r>
            </w:ins>
            <w:del w:id="437" w:author="ERCOT" w:date="2022-06-24T16:22:00Z">
              <w:r w:rsidRPr="00812ECB" w:rsidDel="00FA2079">
                <w:delText xml:space="preserve">cleared purchases from the </w:delText>
              </w:r>
            </w:del>
            <w:r w:rsidRPr="00812ECB">
              <w:t>bid portion of Energy Bid/Offer Curves,</w:t>
            </w:r>
            <w:r w:rsidRPr="00812ECB">
              <w:rPr>
                <w:iCs/>
              </w:rPr>
              <w:t xml:space="preserve"> and PTP Obligation Bids</w:t>
            </w:r>
            <w:ins w:id="438" w:author="ERCOT" w:date="2022-06-24T16:22:00Z">
              <w:r w:rsidRPr="00812ECB">
                <w:rPr>
                  <w:iCs/>
                </w:rPr>
                <w:t>, cleared in the DAM,</w:t>
              </w:r>
            </w:ins>
            <w:r w:rsidRPr="00812ECB">
              <w:rPr>
                <w:iCs/>
              </w:rPr>
              <w:t xml:space="preserve"> to the total energy amount of all QSEs’ </w:t>
            </w:r>
            <w:del w:id="439" w:author="ERCOT" w:date="2022-06-24T16:22:00Z">
              <w:r w:rsidRPr="00812ECB" w:rsidDel="00FA2079">
                <w:rPr>
                  <w:iCs/>
                </w:rPr>
                <w:delText xml:space="preserve">cleared </w:delText>
              </w:r>
            </w:del>
            <w:r w:rsidRPr="00812ECB">
              <w:rPr>
                <w:iCs/>
              </w:rPr>
              <w:t>DAM Energy Bids</w:t>
            </w:r>
            <w:r w:rsidRPr="00812ECB">
              <w:t xml:space="preserve">, </w:t>
            </w:r>
            <w:ins w:id="440" w:author="ERCOT" w:date="2022-06-24T16:22:00Z">
              <w:r w:rsidRPr="00812ECB">
                <w:t xml:space="preserve">Energy Bid Curves, </w:t>
              </w:r>
            </w:ins>
            <w:del w:id="441" w:author="ERCOT" w:date="2022-06-24T16:22:00Z">
              <w:r w:rsidRPr="00812ECB" w:rsidDel="00FA2079">
                <w:delText xml:space="preserve">cleared purchases from the </w:delText>
              </w:r>
            </w:del>
            <w:r w:rsidRPr="00812ECB">
              <w:t>bid portion of Energy Bid/Offer Curves,</w:t>
            </w:r>
            <w:r w:rsidRPr="00812ECB">
              <w:rPr>
                <w:iCs/>
              </w:rPr>
              <w:t xml:space="preserve"> and PTP Obligation Bids</w:t>
            </w:r>
            <w:ins w:id="442" w:author="ERCOT" w:date="2022-06-24T16:23:00Z">
              <w:r w:rsidRPr="00812ECB">
                <w:rPr>
                  <w:iCs/>
                </w:rPr>
                <w:t xml:space="preserve">, </w:t>
              </w:r>
              <w:r w:rsidRPr="00812ECB">
                <w:rPr>
                  <w:iCs/>
                </w:rPr>
                <w:lastRenderedPageBreak/>
                <w:t>cleared in the DAM</w:t>
              </w:r>
            </w:ins>
            <w:r w:rsidRPr="00812ECB">
              <w:rPr>
                <w:iCs/>
              </w:rPr>
              <w:t>.  The Day-Ahead Make-Whole Charge to each QSE for a given hour is calculated as follows:</w:t>
            </w:r>
          </w:p>
          <w:p w14:paraId="77D530DD"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ab/>
              <w:t xml:space="preserve">LADAMWAMT </w:t>
            </w:r>
            <w:r w:rsidRPr="00812ECB">
              <w:rPr>
                <w:bCs/>
                <w:i/>
                <w:iCs/>
                <w:vertAlign w:val="subscript"/>
                <w:lang w:val="x-none" w:eastAsia="x-none"/>
              </w:rPr>
              <w:t>q</w:t>
            </w:r>
            <w:r w:rsidRPr="00812ECB">
              <w:rPr>
                <w:bCs/>
                <w:iCs/>
                <w:lang w:val="x-none" w:eastAsia="x-none"/>
              </w:rPr>
              <w:t xml:space="preserve"> =</w:t>
            </w:r>
            <w:r w:rsidRPr="00812ECB">
              <w:rPr>
                <w:bCs/>
                <w:iCs/>
                <w:lang w:val="x-none" w:eastAsia="x-none"/>
              </w:rPr>
              <w:tab/>
              <w:t xml:space="preserve">(-1) * DAMWAMTTOT * DAERS </w:t>
            </w:r>
            <w:r w:rsidRPr="00812ECB">
              <w:rPr>
                <w:bCs/>
                <w:i/>
                <w:iCs/>
                <w:vertAlign w:val="subscript"/>
                <w:lang w:val="x-none" w:eastAsia="x-none"/>
              </w:rPr>
              <w:t>q</w:t>
            </w:r>
          </w:p>
          <w:p w14:paraId="48C097EE" w14:textId="77777777" w:rsidR="00812ECB" w:rsidRPr="00812ECB" w:rsidRDefault="00812ECB" w:rsidP="00812ECB">
            <w:pPr>
              <w:spacing w:after="240"/>
              <w:ind w:firstLine="720"/>
              <w:rPr>
                <w:iCs/>
              </w:rPr>
            </w:pPr>
            <w:r w:rsidRPr="00812ECB">
              <w:rPr>
                <w:iCs/>
              </w:rPr>
              <w:t>Where:</w:t>
            </w:r>
          </w:p>
          <w:p w14:paraId="1F9152DD" w14:textId="77777777" w:rsidR="00812ECB" w:rsidRPr="00812ECB" w:rsidRDefault="00812ECB" w:rsidP="00812ECB">
            <w:r w:rsidRPr="00812ECB">
              <w:tab/>
              <w:t>Day-Ahead Make-Whole Payment Total</w:t>
            </w:r>
          </w:p>
          <w:p w14:paraId="2524B41D" w14:textId="77777777" w:rsidR="00812ECB" w:rsidRPr="00812ECB" w:rsidRDefault="00812ECB" w:rsidP="00812ECB">
            <w:pPr>
              <w:tabs>
                <w:tab w:val="left" w:pos="2340"/>
                <w:tab w:val="left" w:pos="2700"/>
              </w:tabs>
              <w:spacing w:after="240"/>
              <w:ind w:left="3060" w:hanging="2340"/>
              <w:rPr>
                <w:bCs/>
                <w:i/>
                <w:iCs/>
                <w:vertAlign w:val="subscript"/>
                <w:lang w:val="x-none" w:eastAsia="x-none"/>
              </w:rPr>
            </w:pPr>
            <w:r w:rsidRPr="00812ECB">
              <w:rPr>
                <w:bCs/>
                <w:lang w:val="x-none" w:eastAsia="x-none"/>
              </w:rPr>
              <w:t>DAMWAMTTOT</w:t>
            </w:r>
            <w:r w:rsidRPr="00812ECB">
              <w:rPr>
                <w:bCs/>
                <w:lang w:val="x-none" w:eastAsia="x-none"/>
              </w:rPr>
              <w:tab/>
              <w:t>=</w:t>
            </w:r>
            <w:r w:rsidRPr="00812ECB">
              <w:rPr>
                <w:bCs/>
                <w:lang w:val="x-none" w:eastAsia="x-none"/>
              </w:rPr>
              <w:tab/>
            </w:r>
            <w:r w:rsidRPr="00812ECB">
              <w:rPr>
                <w:bCs/>
                <w:noProof/>
                <w:position w:val="-22"/>
                <w:lang w:val="x-none" w:eastAsia="x-none"/>
              </w:rPr>
              <w:drawing>
                <wp:inline distT="0" distB="0" distL="0" distR="0" wp14:anchorId="1CD685BB" wp14:editId="6CD5212F">
                  <wp:extent cx="180975" cy="276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x-none" w:eastAsia="x-none"/>
              </w:rPr>
              <w:t xml:space="preserve">DAMWAMTQSETOT </w:t>
            </w:r>
            <w:r w:rsidRPr="00812ECB">
              <w:rPr>
                <w:bCs/>
                <w:i/>
                <w:iCs/>
                <w:vertAlign w:val="subscript"/>
                <w:lang w:val="x-none" w:eastAsia="x-none"/>
              </w:rPr>
              <w:t>q</w:t>
            </w:r>
          </w:p>
          <w:p w14:paraId="0C1E8F7C" w14:textId="77777777" w:rsidR="00812ECB" w:rsidRPr="00812ECB" w:rsidRDefault="00812ECB" w:rsidP="00812ECB">
            <w:r w:rsidRPr="00812ECB">
              <w:tab/>
              <w:t>Day-Ahead Energy Purchase Ratio Share per QSE</w:t>
            </w:r>
          </w:p>
          <w:p w14:paraId="0B733E73" w14:textId="77777777" w:rsidR="00812ECB" w:rsidRPr="00812ECB" w:rsidRDefault="00812ECB" w:rsidP="00812ECB"/>
          <w:p w14:paraId="5F2F704E" w14:textId="77777777" w:rsidR="00812ECB" w:rsidRPr="00812ECB" w:rsidRDefault="00812ECB" w:rsidP="00812ECB">
            <w:pPr>
              <w:tabs>
                <w:tab w:val="left" w:pos="2340"/>
                <w:tab w:val="left" w:pos="2700"/>
              </w:tabs>
              <w:spacing w:after="240"/>
              <w:ind w:left="3060" w:hanging="2340"/>
              <w:rPr>
                <w:bCs/>
                <w:lang w:val="x-none" w:eastAsia="x-none"/>
              </w:rPr>
            </w:pPr>
            <w:r w:rsidRPr="00812ECB">
              <w:rPr>
                <w:bCs/>
                <w:lang w:val="x-none" w:eastAsia="x-none"/>
              </w:rPr>
              <w:t xml:space="preserve">DAERS </w:t>
            </w:r>
            <w:r w:rsidRPr="00812ECB">
              <w:rPr>
                <w:bCs/>
                <w:i/>
                <w:vertAlign w:val="subscript"/>
                <w:lang w:val="x-none" w:eastAsia="x-none"/>
              </w:rPr>
              <w:t>q</w:t>
            </w:r>
            <w:r w:rsidRPr="00812ECB">
              <w:rPr>
                <w:bCs/>
                <w:lang w:val="x-none" w:eastAsia="x-none"/>
              </w:rPr>
              <w:tab/>
              <w:t>=</w:t>
            </w:r>
            <w:r w:rsidRPr="00812ECB">
              <w:rPr>
                <w:bCs/>
                <w:lang w:val="x-none" w:eastAsia="x-none"/>
              </w:rPr>
              <w:tab/>
              <w:t xml:space="preserve">DAE </w:t>
            </w:r>
            <w:r w:rsidRPr="00812ECB">
              <w:rPr>
                <w:bCs/>
                <w:i/>
                <w:vertAlign w:val="subscript"/>
                <w:lang w:val="x-none" w:eastAsia="x-none"/>
              </w:rPr>
              <w:t>q</w:t>
            </w:r>
            <w:r w:rsidRPr="00812ECB">
              <w:rPr>
                <w:bCs/>
                <w:lang w:val="x-none" w:eastAsia="x-none"/>
              </w:rPr>
              <w:t xml:space="preserve"> / DAETOT</w:t>
            </w:r>
          </w:p>
          <w:p w14:paraId="39F458D2" w14:textId="77777777" w:rsidR="00812ECB" w:rsidRPr="00812ECB" w:rsidRDefault="00812ECB" w:rsidP="00812ECB">
            <w:pPr>
              <w:tabs>
                <w:tab w:val="left" w:pos="2340"/>
                <w:tab w:val="left" w:pos="2700"/>
              </w:tabs>
              <w:spacing w:after="240"/>
              <w:ind w:left="3060" w:hanging="2340"/>
              <w:rPr>
                <w:bCs/>
                <w:i/>
                <w:vertAlign w:val="subscript"/>
                <w:lang w:val="x-none" w:eastAsia="x-none"/>
              </w:rPr>
            </w:pPr>
            <w:r w:rsidRPr="00812ECB">
              <w:rPr>
                <w:bCs/>
                <w:lang w:val="x-none" w:eastAsia="x-none"/>
              </w:rPr>
              <w:t>DAETOT</w:t>
            </w:r>
            <w:r w:rsidRPr="00812ECB">
              <w:rPr>
                <w:bCs/>
                <w:lang w:val="x-none" w:eastAsia="x-none"/>
              </w:rPr>
              <w:tab/>
              <w:t>=</w:t>
            </w:r>
            <w:r w:rsidRPr="00812ECB">
              <w:rPr>
                <w:bCs/>
                <w:lang w:val="x-none" w:eastAsia="x-none"/>
              </w:rPr>
              <w:tab/>
            </w:r>
            <w:r w:rsidRPr="00812ECB">
              <w:rPr>
                <w:noProof/>
                <w:position w:val="-22"/>
              </w:rPr>
              <w:drawing>
                <wp:inline distT="0" distB="0" distL="0" distR="0" wp14:anchorId="47670880" wp14:editId="56BDFD3A">
                  <wp:extent cx="146685" cy="293370"/>
                  <wp:effectExtent l="0" t="0" r="0" b="0"/>
                  <wp:docPr id="9"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lang w:val="x-none" w:eastAsia="x-none"/>
              </w:rPr>
              <w:t xml:space="preserve">DAE </w:t>
            </w:r>
            <w:r w:rsidRPr="00812ECB">
              <w:rPr>
                <w:bCs/>
                <w:i/>
                <w:vertAlign w:val="subscript"/>
                <w:lang w:val="x-none" w:eastAsia="x-none"/>
              </w:rPr>
              <w:t>q</w:t>
            </w:r>
          </w:p>
          <w:p w14:paraId="6E004D1F" w14:textId="77777777" w:rsidR="00812ECB" w:rsidRPr="00812ECB" w:rsidRDefault="00812ECB" w:rsidP="00812ECB">
            <w:pPr>
              <w:tabs>
                <w:tab w:val="left" w:pos="2340"/>
                <w:tab w:val="left" w:pos="2700"/>
              </w:tabs>
              <w:spacing w:after="240"/>
              <w:ind w:left="3060" w:hanging="2340"/>
              <w:rPr>
                <w:bCs/>
                <w:i/>
                <w:vertAlign w:val="subscript"/>
                <w:lang w:val="x-none" w:eastAsia="x-none"/>
              </w:rPr>
            </w:pPr>
            <w:r w:rsidRPr="00812ECB">
              <w:rPr>
                <w:bCs/>
                <w:lang w:val="x-none" w:eastAsia="x-none"/>
              </w:rPr>
              <w:t xml:space="preserve">DAE </w:t>
            </w:r>
            <w:r w:rsidRPr="00812ECB">
              <w:rPr>
                <w:bCs/>
                <w:i/>
                <w:vertAlign w:val="subscript"/>
                <w:lang w:val="x-none" w:eastAsia="x-none"/>
              </w:rPr>
              <w:t>q</w:t>
            </w:r>
            <w:r w:rsidRPr="00812ECB">
              <w:rPr>
                <w:bCs/>
                <w:lang w:val="x-none" w:eastAsia="x-none"/>
              </w:rPr>
              <w:tab/>
            </w:r>
            <w:r w:rsidRPr="00812ECB">
              <w:rPr>
                <w:bCs/>
                <w:lang w:val="x-none" w:eastAsia="x-none"/>
              </w:rPr>
              <w:tab/>
              <w:t>=</w:t>
            </w:r>
            <w:r w:rsidRPr="00812ECB">
              <w:rPr>
                <w:bCs/>
                <w:lang w:val="x-none" w:eastAsia="x-none"/>
              </w:rPr>
              <w:tab/>
            </w:r>
            <w:r w:rsidRPr="00812ECB">
              <w:rPr>
                <w:noProof/>
                <w:position w:val="-22"/>
              </w:rPr>
              <w:drawing>
                <wp:inline distT="0" distB="0" distL="0" distR="0" wp14:anchorId="51A87508" wp14:editId="469EA160">
                  <wp:extent cx="146685" cy="293370"/>
                  <wp:effectExtent l="0" t="0" r="0" b="0"/>
                  <wp:docPr id="10"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lang w:val="x-none" w:eastAsia="x-none"/>
              </w:rPr>
              <w:t xml:space="preserve">DAEP </w:t>
            </w:r>
            <w:r w:rsidRPr="00812ECB">
              <w:rPr>
                <w:bCs/>
                <w:i/>
                <w:vertAlign w:val="subscript"/>
                <w:lang w:val="x-none" w:eastAsia="x-none"/>
              </w:rPr>
              <w:t>q, p</w:t>
            </w:r>
            <w:r w:rsidRPr="00812ECB">
              <w:rPr>
                <w:bCs/>
                <w:lang w:val="x-none" w:eastAsia="x-none"/>
              </w:rPr>
              <w:t xml:space="preserve"> + </w:t>
            </w:r>
            <w:r w:rsidRPr="00812ECB">
              <w:rPr>
                <w:noProof/>
                <w:position w:val="-22"/>
              </w:rPr>
              <w:drawing>
                <wp:inline distT="0" distB="0" distL="0" distR="0" wp14:anchorId="4EA1C82D" wp14:editId="2F893A32">
                  <wp:extent cx="146685" cy="293370"/>
                  <wp:effectExtent l="0" t="0" r="0" b="0"/>
                  <wp:docPr id="11"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noProof/>
                <w:position w:val="-20"/>
              </w:rPr>
              <w:drawing>
                <wp:inline distT="0" distB="0" distL="0" distR="0" wp14:anchorId="3E8A4D75" wp14:editId="5ACA4B4F">
                  <wp:extent cx="146685" cy="276225"/>
                  <wp:effectExtent l="0" t="0" r="0" b="0"/>
                  <wp:docPr id="12"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12ECB">
              <w:rPr>
                <w:bCs/>
                <w:lang w:val="x-none" w:eastAsia="x-none"/>
              </w:rPr>
              <w:t xml:space="preserve">RTOBL </w:t>
            </w:r>
            <w:r w:rsidRPr="00812ECB">
              <w:rPr>
                <w:bCs/>
                <w:i/>
                <w:vertAlign w:val="subscript"/>
                <w:lang w:val="x-none" w:eastAsia="x-none"/>
              </w:rPr>
              <w:t>q, (j, k)</w:t>
            </w:r>
          </w:p>
          <w:p w14:paraId="1C9BA07D" w14:textId="77777777" w:rsidR="00812ECB" w:rsidRPr="00812ECB" w:rsidRDefault="00812ECB" w:rsidP="00812ECB">
            <w:r w:rsidRPr="00812E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812ECB" w:rsidRPr="00812ECB" w14:paraId="0411E639" w14:textId="77777777" w:rsidTr="008C7683">
              <w:trPr>
                <w:cantSplit/>
                <w:tblHeader/>
              </w:trPr>
              <w:tc>
                <w:tcPr>
                  <w:tcW w:w="1427" w:type="pct"/>
                </w:tcPr>
                <w:p w14:paraId="1968A990" w14:textId="77777777" w:rsidR="00812ECB" w:rsidRPr="00812ECB" w:rsidRDefault="00812ECB" w:rsidP="00812ECB">
                  <w:pPr>
                    <w:spacing w:after="120"/>
                    <w:rPr>
                      <w:b/>
                      <w:iCs/>
                      <w:sz w:val="20"/>
                      <w:szCs w:val="20"/>
                    </w:rPr>
                  </w:pPr>
                  <w:r w:rsidRPr="00812ECB">
                    <w:rPr>
                      <w:b/>
                      <w:iCs/>
                      <w:sz w:val="20"/>
                      <w:szCs w:val="20"/>
                    </w:rPr>
                    <w:t>Variable</w:t>
                  </w:r>
                </w:p>
              </w:tc>
              <w:tc>
                <w:tcPr>
                  <w:tcW w:w="342" w:type="pct"/>
                </w:tcPr>
                <w:p w14:paraId="5F3DBE18" w14:textId="77777777" w:rsidR="00812ECB" w:rsidRPr="00812ECB" w:rsidRDefault="00812ECB" w:rsidP="00812ECB">
                  <w:pPr>
                    <w:spacing w:after="120"/>
                    <w:rPr>
                      <w:b/>
                      <w:iCs/>
                      <w:sz w:val="20"/>
                      <w:szCs w:val="20"/>
                    </w:rPr>
                  </w:pPr>
                  <w:r w:rsidRPr="00812ECB">
                    <w:rPr>
                      <w:b/>
                      <w:iCs/>
                      <w:sz w:val="20"/>
                      <w:szCs w:val="20"/>
                    </w:rPr>
                    <w:t>Unit</w:t>
                  </w:r>
                </w:p>
              </w:tc>
              <w:tc>
                <w:tcPr>
                  <w:tcW w:w="3231" w:type="pct"/>
                </w:tcPr>
                <w:p w14:paraId="5EB2952E"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1E86BA6" w14:textId="77777777" w:rsidTr="008C7683">
              <w:trPr>
                <w:cantSplit/>
              </w:trPr>
              <w:tc>
                <w:tcPr>
                  <w:tcW w:w="1427" w:type="pct"/>
                </w:tcPr>
                <w:p w14:paraId="3DB9CA63" w14:textId="77777777" w:rsidR="00812ECB" w:rsidRPr="00812ECB" w:rsidRDefault="00812ECB" w:rsidP="00812ECB">
                  <w:pPr>
                    <w:spacing w:after="60"/>
                    <w:rPr>
                      <w:iCs/>
                      <w:sz w:val="20"/>
                      <w:szCs w:val="20"/>
                    </w:rPr>
                  </w:pPr>
                  <w:r w:rsidRPr="00812ECB">
                    <w:rPr>
                      <w:iCs/>
                      <w:sz w:val="20"/>
                      <w:szCs w:val="20"/>
                    </w:rPr>
                    <w:t xml:space="preserve">LADAMWAMT </w:t>
                  </w:r>
                  <w:r w:rsidRPr="00812ECB">
                    <w:rPr>
                      <w:i/>
                      <w:iCs/>
                      <w:sz w:val="20"/>
                      <w:szCs w:val="20"/>
                      <w:vertAlign w:val="subscript"/>
                    </w:rPr>
                    <w:t>q</w:t>
                  </w:r>
                </w:p>
              </w:tc>
              <w:tc>
                <w:tcPr>
                  <w:tcW w:w="342" w:type="pct"/>
                </w:tcPr>
                <w:p w14:paraId="1B95FBDA" w14:textId="77777777" w:rsidR="00812ECB" w:rsidRPr="00812ECB" w:rsidRDefault="00812ECB" w:rsidP="00812ECB">
                  <w:pPr>
                    <w:spacing w:after="60"/>
                    <w:rPr>
                      <w:iCs/>
                      <w:sz w:val="20"/>
                      <w:szCs w:val="20"/>
                    </w:rPr>
                  </w:pPr>
                  <w:r w:rsidRPr="00812ECB">
                    <w:rPr>
                      <w:iCs/>
                      <w:sz w:val="20"/>
                      <w:szCs w:val="20"/>
                    </w:rPr>
                    <w:t>$</w:t>
                  </w:r>
                </w:p>
              </w:tc>
              <w:tc>
                <w:tcPr>
                  <w:tcW w:w="3231" w:type="pct"/>
                </w:tcPr>
                <w:p w14:paraId="63EBA366" w14:textId="77777777" w:rsidR="00812ECB" w:rsidRPr="00812ECB" w:rsidRDefault="00812ECB" w:rsidP="00812ECB">
                  <w:pPr>
                    <w:spacing w:after="60"/>
                    <w:rPr>
                      <w:iCs/>
                      <w:sz w:val="20"/>
                      <w:szCs w:val="20"/>
                    </w:rPr>
                  </w:pPr>
                  <w:r w:rsidRPr="00812ECB">
                    <w:rPr>
                      <w:i/>
                      <w:iCs/>
                      <w:sz w:val="20"/>
                      <w:szCs w:val="20"/>
                    </w:rPr>
                    <w:t>Day-Ahead Make-Whole Charge</w:t>
                  </w:r>
                  <w:r w:rsidRPr="00812ECB">
                    <w:rPr>
                      <w:iCs/>
                      <w:sz w:val="20"/>
                      <w:szCs w:val="20"/>
                    </w:rPr>
                    <w:sym w:font="Symbol" w:char="F0BE"/>
                  </w:r>
                  <w:r w:rsidRPr="00812ECB">
                    <w:rPr>
                      <w:iCs/>
                      <w:sz w:val="20"/>
                      <w:szCs w:val="20"/>
                    </w:rPr>
                    <w:t xml:space="preserve">The allocated charge to QSE </w:t>
                  </w:r>
                  <w:r w:rsidRPr="00812ECB">
                    <w:rPr>
                      <w:i/>
                      <w:iCs/>
                      <w:sz w:val="20"/>
                      <w:szCs w:val="20"/>
                    </w:rPr>
                    <w:t>q</w:t>
                  </w:r>
                  <w:r w:rsidRPr="00812ECB">
                    <w:rPr>
                      <w:iCs/>
                      <w:sz w:val="20"/>
                      <w:szCs w:val="20"/>
                    </w:rPr>
                    <w:t xml:space="preserve"> to make whole all the eligible DAM-committed Resources for the hour.</w:t>
                  </w:r>
                </w:p>
              </w:tc>
            </w:tr>
            <w:tr w:rsidR="00812ECB" w:rsidRPr="00812ECB" w14:paraId="5538381B" w14:textId="77777777" w:rsidTr="008C7683">
              <w:trPr>
                <w:cantSplit/>
              </w:trPr>
              <w:tc>
                <w:tcPr>
                  <w:tcW w:w="1427" w:type="pct"/>
                </w:tcPr>
                <w:p w14:paraId="2C76B937" w14:textId="77777777" w:rsidR="00812ECB" w:rsidRPr="00812ECB" w:rsidRDefault="00812ECB" w:rsidP="00812ECB">
                  <w:pPr>
                    <w:spacing w:after="60"/>
                    <w:rPr>
                      <w:iCs/>
                      <w:sz w:val="20"/>
                      <w:szCs w:val="20"/>
                    </w:rPr>
                  </w:pPr>
                  <w:r w:rsidRPr="00812ECB">
                    <w:rPr>
                      <w:iCs/>
                      <w:sz w:val="20"/>
                      <w:szCs w:val="20"/>
                    </w:rPr>
                    <w:t>DAMWAMTTOT</w:t>
                  </w:r>
                </w:p>
              </w:tc>
              <w:tc>
                <w:tcPr>
                  <w:tcW w:w="342" w:type="pct"/>
                </w:tcPr>
                <w:p w14:paraId="61AC3AC3" w14:textId="77777777" w:rsidR="00812ECB" w:rsidRPr="00812ECB" w:rsidRDefault="00812ECB" w:rsidP="00812ECB">
                  <w:pPr>
                    <w:spacing w:after="60"/>
                    <w:rPr>
                      <w:iCs/>
                      <w:sz w:val="20"/>
                      <w:szCs w:val="20"/>
                    </w:rPr>
                  </w:pPr>
                  <w:r w:rsidRPr="00812ECB">
                    <w:rPr>
                      <w:iCs/>
                      <w:sz w:val="20"/>
                      <w:szCs w:val="20"/>
                    </w:rPr>
                    <w:t>$</w:t>
                  </w:r>
                </w:p>
              </w:tc>
              <w:tc>
                <w:tcPr>
                  <w:tcW w:w="3231" w:type="pct"/>
                </w:tcPr>
                <w:p w14:paraId="27572521" w14:textId="77777777" w:rsidR="00812ECB" w:rsidRPr="00812ECB" w:rsidRDefault="00812ECB" w:rsidP="00812ECB">
                  <w:pPr>
                    <w:spacing w:after="60"/>
                    <w:rPr>
                      <w:iCs/>
                      <w:sz w:val="20"/>
                      <w:szCs w:val="20"/>
                    </w:rPr>
                  </w:pPr>
                  <w:r w:rsidRPr="00812ECB">
                    <w:rPr>
                      <w:i/>
                      <w:iCs/>
                      <w:sz w:val="20"/>
                      <w:szCs w:val="20"/>
                    </w:rPr>
                    <w:t>Day-Ahead Make-Whole Payment Total</w:t>
                  </w:r>
                  <w:r w:rsidRPr="00812ECB">
                    <w:rPr>
                      <w:iCs/>
                      <w:sz w:val="20"/>
                      <w:szCs w:val="20"/>
                    </w:rPr>
                    <w:sym w:font="Symbol" w:char="F0BE"/>
                  </w:r>
                  <w:r w:rsidRPr="00812ECB">
                    <w:rPr>
                      <w:iCs/>
                      <w:sz w:val="20"/>
                      <w:szCs w:val="20"/>
                    </w:rPr>
                    <w:t>The total of the Day-Ahead Make-Whole Payments to all QSEs for all DAM-committed Resources for the hour.</w:t>
                  </w:r>
                </w:p>
              </w:tc>
            </w:tr>
            <w:tr w:rsidR="00812ECB" w:rsidRPr="00812ECB" w14:paraId="16A24388" w14:textId="77777777" w:rsidTr="008C7683">
              <w:trPr>
                <w:cantSplit/>
              </w:trPr>
              <w:tc>
                <w:tcPr>
                  <w:tcW w:w="1427" w:type="pct"/>
                </w:tcPr>
                <w:p w14:paraId="68CD4AD5" w14:textId="77777777" w:rsidR="00812ECB" w:rsidRPr="00812ECB" w:rsidRDefault="00812ECB" w:rsidP="00812ECB">
                  <w:pPr>
                    <w:spacing w:after="60"/>
                    <w:rPr>
                      <w:iCs/>
                      <w:sz w:val="20"/>
                      <w:szCs w:val="20"/>
                    </w:rPr>
                  </w:pPr>
                  <w:r w:rsidRPr="00812ECB">
                    <w:rPr>
                      <w:iCs/>
                      <w:sz w:val="20"/>
                      <w:szCs w:val="20"/>
                    </w:rPr>
                    <w:t xml:space="preserve">DAMWAMTQSETOT </w:t>
                  </w:r>
                  <w:r w:rsidRPr="00812ECB">
                    <w:rPr>
                      <w:i/>
                      <w:iCs/>
                      <w:sz w:val="20"/>
                      <w:szCs w:val="20"/>
                      <w:vertAlign w:val="subscript"/>
                    </w:rPr>
                    <w:t>q</w:t>
                  </w:r>
                </w:p>
              </w:tc>
              <w:tc>
                <w:tcPr>
                  <w:tcW w:w="342" w:type="pct"/>
                </w:tcPr>
                <w:p w14:paraId="26BCC438" w14:textId="77777777" w:rsidR="00812ECB" w:rsidRPr="00812ECB" w:rsidRDefault="00812ECB" w:rsidP="00812ECB">
                  <w:pPr>
                    <w:spacing w:after="60"/>
                    <w:rPr>
                      <w:iCs/>
                      <w:sz w:val="20"/>
                      <w:szCs w:val="20"/>
                    </w:rPr>
                  </w:pPr>
                  <w:r w:rsidRPr="00812ECB">
                    <w:rPr>
                      <w:iCs/>
                      <w:sz w:val="20"/>
                      <w:szCs w:val="20"/>
                    </w:rPr>
                    <w:t>$</w:t>
                  </w:r>
                </w:p>
              </w:tc>
              <w:tc>
                <w:tcPr>
                  <w:tcW w:w="3231" w:type="pct"/>
                </w:tcPr>
                <w:p w14:paraId="32C04EF8" w14:textId="77777777" w:rsidR="00812ECB" w:rsidRPr="00812ECB" w:rsidRDefault="00812ECB" w:rsidP="00812ECB">
                  <w:pPr>
                    <w:spacing w:after="60"/>
                    <w:rPr>
                      <w:iCs/>
                      <w:sz w:val="20"/>
                      <w:szCs w:val="20"/>
                    </w:rPr>
                  </w:pPr>
                  <w:r w:rsidRPr="00812ECB">
                    <w:rPr>
                      <w:i/>
                      <w:iCs/>
                      <w:sz w:val="20"/>
                      <w:szCs w:val="20"/>
                    </w:rPr>
                    <w:t>Day-Ahead Make-Whole Payment QSE Total per QSE</w:t>
                  </w:r>
                  <w:r w:rsidRPr="00812ECB">
                    <w:rPr>
                      <w:iCs/>
                      <w:sz w:val="20"/>
                      <w:szCs w:val="20"/>
                    </w:rPr>
                    <w:sym w:font="Symbol" w:char="F0BE"/>
                  </w:r>
                  <w:r w:rsidRPr="00812ECB">
                    <w:rPr>
                      <w:iCs/>
                      <w:sz w:val="20"/>
                      <w:szCs w:val="20"/>
                    </w:rPr>
                    <w:t xml:space="preserve">The total of the Day-Ahead Make-Whole Payments to QSE </w:t>
                  </w:r>
                  <w:r w:rsidRPr="00812ECB">
                    <w:rPr>
                      <w:i/>
                      <w:iCs/>
                      <w:sz w:val="20"/>
                      <w:szCs w:val="20"/>
                    </w:rPr>
                    <w:t>q</w:t>
                  </w:r>
                  <w:r w:rsidRPr="00812ECB">
                    <w:rPr>
                      <w:iCs/>
                      <w:sz w:val="20"/>
                      <w:szCs w:val="20"/>
                    </w:rPr>
                    <w:t xml:space="preserve"> for the DAM-committed Generation Resources represented by this QSE for the hour.</w:t>
                  </w:r>
                </w:p>
              </w:tc>
            </w:tr>
            <w:tr w:rsidR="00812ECB" w:rsidRPr="00812ECB" w14:paraId="4C935890" w14:textId="77777777" w:rsidTr="008C7683">
              <w:trPr>
                <w:cantSplit/>
              </w:trPr>
              <w:tc>
                <w:tcPr>
                  <w:tcW w:w="1427" w:type="pct"/>
                </w:tcPr>
                <w:p w14:paraId="6A057E2A" w14:textId="77777777" w:rsidR="00812ECB" w:rsidRPr="00812ECB" w:rsidRDefault="00812ECB" w:rsidP="00812ECB">
                  <w:pPr>
                    <w:spacing w:after="60"/>
                    <w:rPr>
                      <w:iCs/>
                      <w:sz w:val="20"/>
                      <w:szCs w:val="20"/>
                    </w:rPr>
                  </w:pPr>
                  <w:r w:rsidRPr="00812ECB">
                    <w:rPr>
                      <w:iCs/>
                      <w:sz w:val="20"/>
                      <w:szCs w:val="20"/>
                    </w:rPr>
                    <w:t xml:space="preserve">DAERS </w:t>
                  </w:r>
                  <w:r w:rsidRPr="00812ECB">
                    <w:rPr>
                      <w:i/>
                      <w:iCs/>
                      <w:sz w:val="20"/>
                      <w:szCs w:val="20"/>
                      <w:vertAlign w:val="subscript"/>
                    </w:rPr>
                    <w:t>q</w:t>
                  </w:r>
                </w:p>
              </w:tc>
              <w:tc>
                <w:tcPr>
                  <w:tcW w:w="342" w:type="pct"/>
                </w:tcPr>
                <w:p w14:paraId="6FC5EF37"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177708A5" w14:textId="77777777" w:rsidR="00812ECB" w:rsidRPr="00812ECB" w:rsidRDefault="00812ECB" w:rsidP="00812ECB">
                  <w:pPr>
                    <w:spacing w:after="60"/>
                    <w:rPr>
                      <w:iCs/>
                      <w:sz w:val="20"/>
                      <w:szCs w:val="20"/>
                    </w:rPr>
                  </w:pPr>
                  <w:r w:rsidRPr="00812ECB">
                    <w:rPr>
                      <w:i/>
                      <w:iCs/>
                      <w:sz w:val="20"/>
                      <w:szCs w:val="20"/>
                    </w:rPr>
                    <w:t>Day-Ahead Energy Purchase Ratio Share per QSE</w:t>
                  </w:r>
                  <w:r w:rsidRPr="00812ECB">
                    <w:rPr>
                      <w:iCs/>
                      <w:sz w:val="20"/>
                      <w:szCs w:val="20"/>
                    </w:rPr>
                    <w:sym w:font="Symbol" w:char="F0BE"/>
                  </w:r>
                  <w:r w:rsidRPr="00812ECB">
                    <w:rPr>
                      <w:iCs/>
                      <w:sz w:val="20"/>
                      <w:szCs w:val="20"/>
                    </w:rPr>
                    <w:t xml:space="preserve"> The ratio of QSE </w:t>
                  </w:r>
                  <w:r w:rsidRPr="00812ECB">
                    <w:rPr>
                      <w:i/>
                      <w:iCs/>
                      <w:sz w:val="20"/>
                      <w:szCs w:val="20"/>
                    </w:rPr>
                    <w:t>q</w:t>
                  </w:r>
                  <w:r w:rsidRPr="00812ECB">
                    <w:rPr>
                      <w:iCs/>
                      <w:sz w:val="20"/>
                      <w:szCs w:val="20"/>
                    </w:rPr>
                    <w:t xml:space="preserve">’s total amount of energy represented by its </w:t>
                  </w:r>
                  <w:del w:id="443" w:author="ERCOT" w:date="2022-06-24T16:23:00Z">
                    <w:r w:rsidRPr="00812ECB" w:rsidDel="00FA2079">
                      <w:rPr>
                        <w:iCs/>
                        <w:sz w:val="20"/>
                        <w:szCs w:val="20"/>
                      </w:rPr>
                      <w:delText xml:space="preserve">cleared </w:delText>
                    </w:r>
                  </w:del>
                  <w:r w:rsidRPr="00812ECB">
                    <w:rPr>
                      <w:iCs/>
                      <w:sz w:val="20"/>
                      <w:szCs w:val="20"/>
                    </w:rPr>
                    <w:t xml:space="preserve">DAM Energy Bids, </w:t>
                  </w:r>
                  <w:ins w:id="444" w:author="ERCOT" w:date="2022-06-24T16:23:00Z">
                    <w:r w:rsidRPr="00812ECB">
                      <w:rPr>
                        <w:iCs/>
                        <w:sz w:val="20"/>
                        <w:szCs w:val="20"/>
                      </w:rPr>
                      <w:t xml:space="preserve">Energy Bid Curves, </w:t>
                    </w:r>
                  </w:ins>
                  <w:del w:id="445" w:author="ERCOT" w:date="2022-06-24T16:23: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46" w:author="ERCOT" w:date="2022-06-24T16:23:00Z">
                    <w:r w:rsidRPr="00812ECB">
                      <w:rPr>
                        <w:iCs/>
                        <w:sz w:val="20"/>
                        <w:szCs w:val="20"/>
                      </w:rPr>
                      <w:t xml:space="preserve">cleared in the DAM, </w:t>
                    </w:r>
                  </w:ins>
                  <w:r w:rsidRPr="00812ECB">
                    <w:rPr>
                      <w:iCs/>
                      <w:sz w:val="20"/>
                      <w:szCs w:val="20"/>
                    </w:rPr>
                    <w:t xml:space="preserve">to the total amount of energy represented by all QSEs’ </w:t>
                  </w:r>
                  <w:del w:id="447" w:author="ERCOT" w:date="2022-06-24T16:23:00Z">
                    <w:r w:rsidRPr="00812ECB" w:rsidDel="00FA2079">
                      <w:rPr>
                        <w:iCs/>
                        <w:sz w:val="20"/>
                        <w:szCs w:val="20"/>
                      </w:rPr>
                      <w:delText xml:space="preserve">cleared </w:delText>
                    </w:r>
                  </w:del>
                  <w:r w:rsidRPr="00812ECB">
                    <w:rPr>
                      <w:iCs/>
                      <w:sz w:val="20"/>
                      <w:szCs w:val="20"/>
                    </w:rPr>
                    <w:t xml:space="preserve">DAM Energy Bids, </w:t>
                  </w:r>
                  <w:ins w:id="448" w:author="ERCOT" w:date="2022-06-24T16:24:00Z">
                    <w:r w:rsidRPr="00812ECB">
                      <w:rPr>
                        <w:iCs/>
                        <w:sz w:val="20"/>
                        <w:szCs w:val="20"/>
                      </w:rPr>
                      <w:t xml:space="preserve">Energy Bid Curves, </w:t>
                    </w:r>
                  </w:ins>
                  <w:del w:id="449" w:author="ERCOT" w:date="2022-06-24T16:24: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50" w:author="ERCOT" w:date="2022-06-24T16:24:00Z">
                    <w:r w:rsidRPr="00812ECB">
                      <w:rPr>
                        <w:iCs/>
                        <w:sz w:val="20"/>
                        <w:szCs w:val="20"/>
                      </w:rPr>
                      <w:t xml:space="preserve">cleared in the DAM, </w:t>
                    </w:r>
                  </w:ins>
                  <w:r w:rsidRPr="00812ECB">
                    <w:rPr>
                      <w:iCs/>
                      <w:sz w:val="20"/>
                      <w:szCs w:val="20"/>
                    </w:rPr>
                    <w:t>for the hour.</w:t>
                  </w:r>
                </w:p>
              </w:tc>
            </w:tr>
            <w:tr w:rsidR="00812ECB" w:rsidRPr="00812ECB" w14:paraId="6D3E6D8C" w14:textId="77777777" w:rsidTr="008C7683">
              <w:trPr>
                <w:cantSplit/>
              </w:trPr>
              <w:tc>
                <w:tcPr>
                  <w:tcW w:w="1427" w:type="pct"/>
                </w:tcPr>
                <w:p w14:paraId="4BB9761C" w14:textId="77777777" w:rsidR="00812ECB" w:rsidRPr="00812ECB" w:rsidRDefault="00812ECB" w:rsidP="00812ECB">
                  <w:pPr>
                    <w:spacing w:after="60"/>
                    <w:rPr>
                      <w:iCs/>
                      <w:sz w:val="20"/>
                      <w:szCs w:val="20"/>
                    </w:rPr>
                  </w:pPr>
                  <w:r w:rsidRPr="00812ECB">
                    <w:rPr>
                      <w:iCs/>
                      <w:sz w:val="20"/>
                      <w:szCs w:val="20"/>
                    </w:rPr>
                    <w:t>DAETOT</w:t>
                  </w:r>
                </w:p>
              </w:tc>
              <w:tc>
                <w:tcPr>
                  <w:tcW w:w="342" w:type="pct"/>
                </w:tcPr>
                <w:p w14:paraId="24F4FC4C"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657FA734" w14:textId="77777777" w:rsidR="00812ECB" w:rsidRPr="00812ECB" w:rsidRDefault="00812ECB" w:rsidP="00812ECB">
                  <w:pPr>
                    <w:spacing w:after="60"/>
                    <w:rPr>
                      <w:i/>
                      <w:iCs/>
                      <w:sz w:val="20"/>
                      <w:szCs w:val="20"/>
                    </w:rPr>
                  </w:pPr>
                  <w:r w:rsidRPr="00812ECB">
                    <w:rPr>
                      <w:i/>
                      <w:iCs/>
                      <w:sz w:val="20"/>
                      <w:szCs w:val="20"/>
                    </w:rPr>
                    <w:t>Day-Ahead Energy Total</w:t>
                  </w:r>
                  <w:r w:rsidRPr="00812ECB">
                    <w:rPr>
                      <w:iCs/>
                      <w:sz w:val="20"/>
                      <w:szCs w:val="20"/>
                    </w:rPr>
                    <w:t xml:space="preserve">—The total amount of energy represented by all </w:t>
                  </w:r>
                  <w:del w:id="451" w:author="ERCOT" w:date="2022-06-24T16:24:00Z">
                    <w:r w:rsidRPr="00812ECB" w:rsidDel="00FA2079">
                      <w:rPr>
                        <w:iCs/>
                        <w:sz w:val="20"/>
                        <w:szCs w:val="20"/>
                      </w:rPr>
                      <w:delText xml:space="preserve">cleared </w:delText>
                    </w:r>
                  </w:del>
                  <w:r w:rsidRPr="00812ECB">
                    <w:rPr>
                      <w:iCs/>
                      <w:sz w:val="20"/>
                      <w:szCs w:val="20"/>
                    </w:rPr>
                    <w:t xml:space="preserve">DAM Energy Bids, </w:t>
                  </w:r>
                  <w:ins w:id="452" w:author="ERCOT" w:date="2022-06-24T16:24:00Z">
                    <w:r w:rsidRPr="00812ECB">
                      <w:rPr>
                        <w:iCs/>
                        <w:sz w:val="20"/>
                        <w:szCs w:val="20"/>
                      </w:rPr>
                      <w:t xml:space="preserve">Energy Bid Curves, </w:t>
                    </w:r>
                  </w:ins>
                  <w:del w:id="453" w:author="ERCOT" w:date="2022-06-24T16:24:00Z">
                    <w:r w:rsidRPr="00812ECB" w:rsidDel="00FA2079">
                      <w:rPr>
                        <w:iCs/>
                        <w:sz w:val="20"/>
                        <w:szCs w:val="20"/>
                      </w:rPr>
                      <w:delText xml:space="preserve">all cleared purchases from the </w:delText>
                    </w:r>
                  </w:del>
                  <w:r w:rsidRPr="00812ECB">
                    <w:rPr>
                      <w:iCs/>
                      <w:sz w:val="20"/>
                      <w:szCs w:val="20"/>
                    </w:rPr>
                    <w:t>bid portion of Energy Bid/Offer Curves, and all cleared PTP Obligation Bids</w:t>
                  </w:r>
                  <w:ins w:id="454" w:author="ERCOT" w:date="2022-06-24T16:24:00Z">
                    <w:r w:rsidRPr="00812ECB">
                      <w:rPr>
                        <w:iCs/>
                        <w:sz w:val="20"/>
                        <w:szCs w:val="20"/>
                      </w:rPr>
                      <w:t>, cleared in the DAM,</w:t>
                    </w:r>
                  </w:ins>
                  <w:r w:rsidRPr="00812ECB">
                    <w:rPr>
                      <w:iCs/>
                      <w:sz w:val="20"/>
                      <w:szCs w:val="20"/>
                    </w:rPr>
                    <w:t xml:space="preserve"> for the hour.</w:t>
                  </w:r>
                </w:p>
              </w:tc>
            </w:tr>
            <w:tr w:rsidR="00812ECB" w:rsidRPr="00812ECB" w14:paraId="0D36783B" w14:textId="77777777" w:rsidTr="008C7683">
              <w:trPr>
                <w:cantSplit/>
              </w:trPr>
              <w:tc>
                <w:tcPr>
                  <w:tcW w:w="1427" w:type="pct"/>
                </w:tcPr>
                <w:p w14:paraId="0EFD9723" w14:textId="77777777" w:rsidR="00812ECB" w:rsidRPr="00812ECB" w:rsidRDefault="00812ECB" w:rsidP="00812ECB">
                  <w:pPr>
                    <w:spacing w:after="60"/>
                    <w:rPr>
                      <w:iCs/>
                      <w:sz w:val="20"/>
                      <w:szCs w:val="20"/>
                    </w:rPr>
                  </w:pPr>
                  <w:r w:rsidRPr="00812ECB">
                    <w:rPr>
                      <w:iCs/>
                      <w:sz w:val="20"/>
                      <w:szCs w:val="20"/>
                    </w:rPr>
                    <w:t xml:space="preserve">DAE </w:t>
                  </w:r>
                  <w:r w:rsidRPr="00812ECB">
                    <w:rPr>
                      <w:i/>
                      <w:iCs/>
                      <w:sz w:val="20"/>
                      <w:szCs w:val="20"/>
                      <w:vertAlign w:val="subscript"/>
                    </w:rPr>
                    <w:t>q</w:t>
                  </w:r>
                </w:p>
              </w:tc>
              <w:tc>
                <w:tcPr>
                  <w:tcW w:w="342" w:type="pct"/>
                </w:tcPr>
                <w:p w14:paraId="319BD62F"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427492F4" w14:textId="77777777" w:rsidR="00812ECB" w:rsidRPr="00812ECB" w:rsidRDefault="00812ECB" w:rsidP="00812ECB">
                  <w:pPr>
                    <w:spacing w:after="60"/>
                    <w:rPr>
                      <w:i/>
                      <w:iCs/>
                      <w:sz w:val="20"/>
                      <w:szCs w:val="20"/>
                    </w:rPr>
                  </w:pPr>
                  <w:r w:rsidRPr="00812ECB">
                    <w:rPr>
                      <w:i/>
                      <w:iCs/>
                      <w:sz w:val="20"/>
                      <w:szCs w:val="20"/>
                    </w:rPr>
                    <w:t>Day-Ahead Energy per QSE</w:t>
                  </w:r>
                  <w:r w:rsidRPr="00812ECB">
                    <w:rPr>
                      <w:iCs/>
                      <w:sz w:val="20"/>
                      <w:szCs w:val="20"/>
                    </w:rPr>
                    <w:t xml:space="preserve">—QSE </w:t>
                  </w:r>
                  <w:r w:rsidRPr="00812ECB">
                    <w:rPr>
                      <w:i/>
                      <w:iCs/>
                      <w:sz w:val="20"/>
                      <w:szCs w:val="20"/>
                    </w:rPr>
                    <w:t>q</w:t>
                  </w:r>
                  <w:r w:rsidRPr="00812ECB">
                    <w:rPr>
                      <w:iCs/>
                      <w:sz w:val="20"/>
                      <w:szCs w:val="20"/>
                    </w:rPr>
                    <w:t xml:space="preserve">’s total amount of energy, represented by its </w:t>
                  </w:r>
                  <w:del w:id="455" w:author="ERCOT" w:date="2022-06-24T16:26:00Z">
                    <w:r w:rsidRPr="00812ECB" w:rsidDel="00FA2079">
                      <w:rPr>
                        <w:iCs/>
                        <w:sz w:val="20"/>
                        <w:szCs w:val="20"/>
                      </w:rPr>
                      <w:delText xml:space="preserve">cleared </w:delText>
                    </w:r>
                  </w:del>
                  <w:r w:rsidRPr="00812ECB">
                    <w:rPr>
                      <w:iCs/>
                      <w:sz w:val="20"/>
                      <w:szCs w:val="20"/>
                    </w:rPr>
                    <w:t xml:space="preserve">DAM Energy Bids, </w:t>
                  </w:r>
                  <w:ins w:id="456" w:author="ERCOT" w:date="2022-06-24T16:26:00Z">
                    <w:r w:rsidRPr="00812ECB">
                      <w:rPr>
                        <w:iCs/>
                        <w:sz w:val="20"/>
                        <w:szCs w:val="20"/>
                      </w:rPr>
                      <w:t xml:space="preserve">Energy Bid Curves, </w:t>
                    </w:r>
                  </w:ins>
                  <w:del w:id="457" w:author="ERCOT" w:date="2022-06-24T16:26: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58" w:author="ERCOT" w:date="2022-06-24T16:26:00Z">
                    <w:r w:rsidRPr="00812ECB">
                      <w:rPr>
                        <w:iCs/>
                        <w:sz w:val="20"/>
                        <w:szCs w:val="20"/>
                      </w:rPr>
                      <w:t xml:space="preserve">cleared in the DAM, </w:t>
                    </w:r>
                  </w:ins>
                  <w:r w:rsidRPr="00812ECB">
                    <w:rPr>
                      <w:iCs/>
                      <w:sz w:val="20"/>
                      <w:szCs w:val="20"/>
                    </w:rPr>
                    <w:t>for the hour.</w:t>
                  </w:r>
                </w:p>
              </w:tc>
            </w:tr>
            <w:tr w:rsidR="00812ECB" w:rsidRPr="00812ECB" w14:paraId="72F3D46F" w14:textId="77777777" w:rsidTr="008C7683">
              <w:trPr>
                <w:cantSplit/>
              </w:trPr>
              <w:tc>
                <w:tcPr>
                  <w:tcW w:w="1427" w:type="pct"/>
                </w:tcPr>
                <w:p w14:paraId="7DAF1DE3" w14:textId="77777777" w:rsidR="00812ECB" w:rsidRPr="00812ECB" w:rsidRDefault="00812ECB" w:rsidP="00812ECB">
                  <w:pPr>
                    <w:spacing w:after="60"/>
                    <w:rPr>
                      <w:iCs/>
                      <w:sz w:val="20"/>
                      <w:szCs w:val="20"/>
                    </w:rPr>
                  </w:pPr>
                  <w:r w:rsidRPr="00812ECB">
                    <w:rPr>
                      <w:iCs/>
                      <w:sz w:val="20"/>
                      <w:szCs w:val="20"/>
                    </w:rPr>
                    <w:lastRenderedPageBreak/>
                    <w:t xml:space="preserve">DAEP </w:t>
                  </w:r>
                  <w:r w:rsidRPr="00812ECB">
                    <w:rPr>
                      <w:i/>
                      <w:iCs/>
                      <w:sz w:val="20"/>
                      <w:szCs w:val="20"/>
                      <w:vertAlign w:val="subscript"/>
                    </w:rPr>
                    <w:t>q, p</w:t>
                  </w:r>
                </w:p>
              </w:tc>
              <w:tc>
                <w:tcPr>
                  <w:tcW w:w="342" w:type="pct"/>
                </w:tcPr>
                <w:p w14:paraId="421A7EFB"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0D864438" w14:textId="77777777" w:rsidR="00812ECB" w:rsidRPr="00812ECB" w:rsidRDefault="00812ECB" w:rsidP="00812ECB">
                  <w:pPr>
                    <w:spacing w:after="60"/>
                    <w:rPr>
                      <w:i/>
                      <w:iCs/>
                      <w:sz w:val="20"/>
                      <w:szCs w:val="20"/>
                    </w:rPr>
                  </w:pPr>
                  <w:r w:rsidRPr="00812ECB">
                    <w:rPr>
                      <w:i/>
                      <w:iCs/>
                      <w:sz w:val="20"/>
                      <w:szCs w:val="20"/>
                    </w:rPr>
                    <w:t>Day-Ahead Energy Purchase per QSE per Settlement Point</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459" w:author="ERCOT" w:date="2022-06-24T16:26:00Z">
                    <w:r w:rsidRPr="00812ECB" w:rsidDel="00FA2079">
                      <w:rPr>
                        <w:iCs/>
                        <w:sz w:val="20"/>
                        <w:szCs w:val="20"/>
                      </w:rPr>
                      <w:delText xml:space="preserve">cleared </w:delText>
                    </w:r>
                  </w:del>
                  <w:r w:rsidRPr="00812ECB">
                    <w:rPr>
                      <w:iCs/>
                      <w:sz w:val="20"/>
                      <w:szCs w:val="20"/>
                    </w:rPr>
                    <w:t>DAM Energy Bids</w:t>
                  </w:r>
                  <w:ins w:id="460" w:author="ERCOT" w:date="2022-06-24T16:26:00Z">
                    <w:r w:rsidRPr="00812ECB">
                      <w:rPr>
                        <w:iCs/>
                        <w:sz w:val="20"/>
                        <w:szCs w:val="20"/>
                      </w:rPr>
                      <w:t>, Energy Bid Curves,</w:t>
                    </w:r>
                  </w:ins>
                  <w:r w:rsidRPr="00812ECB">
                    <w:rPr>
                      <w:iCs/>
                      <w:sz w:val="20"/>
                      <w:szCs w:val="20"/>
                    </w:rPr>
                    <w:t xml:space="preserve"> and </w:t>
                  </w:r>
                  <w:del w:id="461" w:author="ERCOT" w:date="2022-06-24T16:27:00Z">
                    <w:r w:rsidRPr="00812ECB" w:rsidDel="00FA2079">
                      <w:rPr>
                        <w:iCs/>
                        <w:sz w:val="20"/>
                        <w:szCs w:val="20"/>
                      </w:rPr>
                      <w:delText xml:space="preserve">cleared purchases from the </w:delText>
                    </w:r>
                  </w:del>
                  <w:r w:rsidRPr="00812ECB">
                    <w:rPr>
                      <w:iCs/>
                      <w:sz w:val="20"/>
                      <w:szCs w:val="20"/>
                    </w:rPr>
                    <w:t>bid portion of Energy Bid/Offer Curves</w:t>
                  </w:r>
                  <w:ins w:id="462" w:author="ERCOT" w:date="2022-06-24T16:27:00Z">
                    <w:r w:rsidRPr="00812ECB">
                      <w:rPr>
                        <w:iCs/>
                        <w:sz w:val="20"/>
                        <w:szCs w:val="20"/>
                      </w:rPr>
                      <w:t>, cleared in the DAM,</w:t>
                    </w:r>
                  </w:ins>
                  <w:r w:rsidRPr="00812ECB">
                    <w:rPr>
                      <w:iCs/>
                      <w:sz w:val="20"/>
                      <w:szCs w:val="20"/>
                    </w:rPr>
                    <w:t xml:space="preserve"> at the Settlement Point </w:t>
                  </w:r>
                  <w:r w:rsidRPr="00812ECB">
                    <w:rPr>
                      <w:i/>
                      <w:iCs/>
                      <w:sz w:val="20"/>
                      <w:szCs w:val="20"/>
                    </w:rPr>
                    <w:t>p</w:t>
                  </w:r>
                  <w:r w:rsidRPr="00812ECB">
                    <w:rPr>
                      <w:iCs/>
                      <w:sz w:val="20"/>
                      <w:szCs w:val="20"/>
                    </w:rPr>
                    <w:t xml:space="preserve"> for the hour.</w:t>
                  </w:r>
                </w:p>
              </w:tc>
            </w:tr>
            <w:tr w:rsidR="00812ECB" w:rsidRPr="00812ECB" w14:paraId="0C265C79" w14:textId="77777777" w:rsidTr="008C7683">
              <w:trPr>
                <w:cantSplit/>
              </w:trPr>
              <w:tc>
                <w:tcPr>
                  <w:tcW w:w="1427" w:type="pct"/>
                </w:tcPr>
                <w:p w14:paraId="0F299A17"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342" w:type="pct"/>
                </w:tcPr>
                <w:p w14:paraId="4A093042"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5D8D2DE4" w14:textId="77777777" w:rsidR="00812ECB" w:rsidRPr="00812ECB" w:rsidRDefault="00812ECB" w:rsidP="00812ECB">
                  <w:pPr>
                    <w:spacing w:after="60"/>
                    <w:rPr>
                      <w:i/>
                      <w:iCs/>
                      <w:sz w:val="20"/>
                      <w:szCs w:val="20"/>
                    </w:rPr>
                  </w:pPr>
                  <w:r w:rsidRPr="00812ECB">
                    <w:rPr>
                      <w:i/>
                      <w:iCs/>
                      <w:sz w:val="20"/>
                      <w:szCs w:val="20"/>
                    </w:rPr>
                    <w:t>Real-Time Obligation per QSE per pair of source and sink</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cleared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24291E67" w14:textId="77777777" w:rsidTr="008C7683">
              <w:trPr>
                <w:cantSplit/>
              </w:trPr>
              <w:tc>
                <w:tcPr>
                  <w:tcW w:w="1427" w:type="pct"/>
                </w:tcPr>
                <w:p w14:paraId="36B63CDD" w14:textId="77777777" w:rsidR="00812ECB" w:rsidRPr="00812ECB" w:rsidRDefault="00812ECB" w:rsidP="00812ECB">
                  <w:pPr>
                    <w:spacing w:after="60"/>
                    <w:rPr>
                      <w:i/>
                      <w:iCs/>
                      <w:sz w:val="20"/>
                      <w:szCs w:val="20"/>
                    </w:rPr>
                  </w:pPr>
                  <w:r w:rsidRPr="00812ECB">
                    <w:rPr>
                      <w:i/>
                      <w:iCs/>
                      <w:sz w:val="20"/>
                      <w:szCs w:val="20"/>
                    </w:rPr>
                    <w:t>q</w:t>
                  </w:r>
                </w:p>
              </w:tc>
              <w:tc>
                <w:tcPr>
                  <w:tcW w:w="342" w:type="pct"/>
                </w:tcPr>
                <w:p w14:paraId="0849B8E3"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0F46A4B3" w14:textId="77777777" w:rsidR="00812ECB" w:rsidRPr="00812ECB" w:rsidRDefault="00812ECB" w:rsidP="00812ECB">
                  <w:pPr>
                    <w:spacing w:after="60"/>
                    <w:rPr>
                      <w:b/>
                      <w:i/>
                      <w:iCs/>
                      <w:sz w:val="20"/>
                      <w:szCs w:val="20"/>
                    </w:rPr>
                  </w:pPr>
                  <w:r w:rsidRPr="00812ECB">
                    <w:rPr>
                      <w:iCs/>
                      <w:sz w:val="20"/>
                      <w:szCs w:val="20"/>
                    </w:rPr>
                    <w:t>A QSE.</w:t>
                  </w:r>
                </w:p>
              </w:tc>
            </w:tr>
            <w:tr w:rsidR="00812ECB" w:rsidRPr="00812ECB" w14:paraId="30D89834"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588011CF" w14:textId="77777777" w:rsidR="00812ECB" w:rsidRPr="00812ECB" w:rsidRDefault="00812ECB" w:rsidP="00812ECB">
                  <w:pPr>
                    <w:spacing w:after="60"/>
                    <w:rPr>
                      <w:i/>
                      <w:iCs/>
                      <w:sz w:val="20"/>
                      <w:szCs w:val="20"/>
                    </w:rPr>
                  </w:pPr>
                  <w:r w:rsidRPr="00812ECB">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44381B79"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782D2AA"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22F9036E"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0053D192" w14:textId="77777777" w:rsidR="00812ECB" w:rsidRPr="00812ECB" w:rsidRDefault="00812ECB" w:rsidP="00812ECB">
                  <w:pPr>
                    <w:spacing w:after="60"/>
                    <w:rPr>
                      <w:i/>
                      <w:iCs/>
                      <w:sz w:val="20"/>
                      <w:szCs w:val="20"/>
                    </w:rPr>
                  </w:pPr>
                  <w:r w:rsidRPr="00812ECB">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2A9B76E0"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292C48FE" w14:textId="77777777" w:rsidR="00812ECB" w:rsidRPr="00812ECB" w:rsidRDefault="00812ECB" w:rsidP="00812ECB">
                  <w:pPr>
                    <w:spacing w:after="60"/>
                    <w:rPr>
                      <w:iCs/>
                      <w:sz w:val="20"/>
                      <w:szCs w:val="20"/>
                    </w:rPr>
                  </w:pPr>
                  <w:r w:rsidRPr="00812ECB">
                    <w:rPr>
                      <w:iCs/>
                      <w:sz w:val="20"/>
                      <w:szCs w:val="20"/>
                    </w:rPr>
                    <w:t>A source Settlement Point.</w:t>
                  </w:r>
                </w:p>
              </w:tc>
            </w:tr>
            <w:tr w:rsidR="00812ECB" w:rsidRPr="00812ECB" w14:paraId="5AF0DF0D"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46054D8E" w14:textId="77777777" w:rsidR="00812ECB" w:rsidRPr="00812ECB" w:rsidRDefault="00812ECB" w:rsidP="00812ECB">
                  <w:pPr>
                    <w:spacing w:after="60"/>
                    <w:rPr>
                      <w:i/>
                      <w:iCs/>
                      <w:sz w:val="20"/>
                      <w:szCs w:val="20"/>
                    </w:rPr>
                  </w:pPr>
                  <w:r w:rsidRPr="00812ECB">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47D1C13"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5EAAD66C" w14:textId="77777777" w:rsidR="00812ECB" w:rsidRPr="00812ECB" w:rsidRDefault="00812ECB" w:rsidP="00812ECB">
                  <w:pPr>
                    <w:spacing w:after="60"/>
                    <w:rPr>
                      <w:iCs/>
                      <w:sz w:val="20"/>
                      <w:szCs w:val="20"/>
                    </w:rPr>
                  </w:pPr>
                  <w:r w:rsidRPr="00812ECB">
                    <w:rPr>
                      <w:iCs/>
                      <w:sz w:val="20"/>
                      <w:szCs w:val="20"/>
                    </w:rPr>
                    <w:t>A sink Settlement Point.</w:t>
                  </w:r>
                </w:p>
              </w:tc>
            </w:tr>
          </w:tbl>
          <w:p w14:paraId="65A9CC30" w14:textId="77777777" w:rsidR="00812ECB" w:rsidRPr="00812ECB" w:rsidRDefault="00812ECB" w:rsidP="00812ECB">
            <w:pPr>
              <w:spacing w:after="240"/>
              <w:ind w:left="720" w:hanging="720"/>
              <w:rPr>
                <w:iCs/>
              </w:rPr>
            </w:pPr>
          </w:p>
        </w:tc>
      </w:tr>
    </w:tbl>
    <w:p w14:paraId="507537DB" w14:textId="77777777" w:rsidR="00812ECB" w:rsidRPr="00812ECB" w:rsidRDefault="00812ECB" w:rsidP="00812ECB">
      <w:pPr>
        <w:keepNext/>
        <w:tabs>
          <w:tab w:val="left" w:pos="1080"/>
        </w:tabs>
        <w:spacing w:before="480" w:after="240"/>
        <w:ind w:left="1080" w:hanging="1080"/>
        <w:outlineLvl w:val="2"/>
        <w:rPr>
          <w:b/>
          <w:bCs/>
          <w:i/>
          <w:szCs w:val="20"/>
        </w:rPr>
      </w:pPr>
      <w:bookmarkStart w:id="463" w:name="_Toc80174633"/>
      <w:bookmarkStart w:id="464" w:name="_Toc80174647"/>
      <w:commentRangeStart w:id="465"/>
      <w:r w:rsidRPr="00812ECB">
        <w:rPr>
          <w:b/>
          <w:bCs/>
          <w:i/>
          <w:szCs w:val="20"/>
        </w:rPr>
        <w:lastRenderedPageBreak/>
        <w:t>6.3.1</w:t>
      </w:r>
      <w:commentRangeEnd w:id="465"/>
      <w:r w:rsidR="007B0853">
        <w:rPr>
          <w:rStyle w:val="CommentReference"/>
        </w:rPr>
        <w:commentReference w:id="465"/>
      </w:r>
      <w:r w:rsidRPr="00812ECB">
        <w:rPr>
          <w:b/>
          <w:bCs/>
          <w:i/>
          <w:szCs w:val="20"/>
        </w:rPr>
        <w:tab/>
        <w:t>Activities for the Adjustment Period</w:t>
      </w:r>
      <w:bookmarkEnd w:id="463"/>
    </w:p>
    <w:p w14:paraId="3BECB04A"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812ECB" w:rsidRPr="00812ECB" w14:paraId="3E2A55AF" w14:textId="77777777" w:rsidTr="008C7683">
        <w:trPr>
          <w:cantSplit/>
          <w:trHeight w:val="576"/>
          <w:tblHeader/>
        </w:trPr>
        <w:tc>
          <w:tcPr>
            <w:tcW w:w="1820" w:type="dxa"/>
          </w:tcPr>
          <w:p w14:paraId="0233D7A9" w14:textId="77777777" w:rsidR="00812ECB" w:rsidRPr="00812ECB" w:rsidRDefault="00812ECB" w:rsidP="00812ECB">
            <w:pPr>
              <w:spacing w:after="240"/>
              <w:rPr>
                <w:b/>
                <w:iCs/>
                <w:sz w:val="20"/>
                <w:szCs w:val="20"/>
              </w:rPr>
            </w:pPr>
            <w:r w:rsidRPr="00812ECB">
              <w:rPr>
                <w:b/>
                <w:iCs/>
                <w:sz w:val="20"/>
                <w:szCs w:val="20"/>
              </w:rPr>
              <w:t xml:space="preserve">Adjustment Period </w:t>
            </w:r>
          </w:p>
        </w:tc>
        <w:tc>
          <w:tcPr>
            <w:tcW w:w="3596" w:type="dxa"/>
          </w:tcPr>
          <w:p w14:paraId="19E51A88" w14:textId="77777777" w:rsidR="00812ECB" w:rsidRPr="00812ECB" w:rsidRDefault="00812ECB" w:rsidP="00812ECB">
            <w:pPr>
              <w:spacing w:after="240"/>
              <w:rPr>
                <w:b/>
                <w:bCs/>
                <w:iCs/>
                <w:sz w:val="20"/>
                <w:szCs w:val="20"/>
              </w:rPr>
            </w:pPr>
            <w:r w:rsidRPr="00812ECB">
              <w:rPr>
                <w:b/>
                <w:bCs/>
                <w:iCs/>
                <w:sz w:val="20"/>
                <w:szCs w:val="20"/>
              </w:rPr>
              <w:t>QSE Activities</w:t>
            </w:r>
          </w:p>
        </w:tc>
        <w:tc>
          <w:tcPr>
            <w:tcW w:w="3826" w:type="dxa"/>
          </w:tcPr>
          <w:p w14:paraId="0537865D" w14:textId="77777777" w:rsidR="00812ECB" w:rsidRPr="00812ECB" w:rsidRDefault="00812ECB" w:rsidP="00812ECB">
            <w:pPr>
              <w:spacing w:after="240"/>
              <w:rPr>
                <w:b/>
                <w:bCs/>
                <w:iCs/>
                <w:sz w:val="20"/>
                <w:szCs w:val="20"/>
              </w:rPr>
            </w:pPr>
            <w:r w:rsidRPr="00812ECB">
              <w:rPr>
                <w:b/>
                <w:bCs/>
                <w:iCs/>
                <w:sz w:val="20"/>
                <w:szCs w:val="20"/>
              </w:rPr>
              <w:t>ERCOT Activities</w:t>
            </w:r>
          </w:p>
        </w:tc>
      </w:tr>
      <w:tr w:rsidR="00812ECB" w:rsidRPr="00812ECB" w14:paraId="7106E02B" w14:textId="77777777" w:rsidTr="008C7683">
        <w:trPr>
          <w:trHeight w:val="576"/>
        </w:trPr>
        <w:tc>
          <w:tcPr>
            <w:tcW w:w="1820" w:type="dxa"/>
          </w:tcPr>
          <w:p w14:paraId="7925E161" w14:textId="77777777" w:rsidR="00812ECB" w:rsidRPr="00812ECB" w:rsidRDefault="00812ECB" w:rsidP="00812ECB">
            <w:pPr>
              <w:spacing w:after="60"/>
              <w:rPr>
                <w:iCs/>
                <w:sz w:val="20"/>
                <w:szCs w:val="20"/>
              </w:rPr>
            </w:pPr>
            <w:r w:rsidRPr="00812ECB">
              <w:rPr>
                <w:iCs/>
                <w:sz w:val="20"/>
                <w:szCs w:val="20"/>
              </w:rPr>
              <w:t>Time = From 1800 in the Day-Ahead  up to one hour before the start of the Operating Hour</w:t>
            </w:r>
          </w:p>
        </w:tc>
        <w:tc>
          <w:tcPr>
            <w:tcW w:w="3596" w:type="dxa"/>
          </w:tcPr>
          <w:p w14:paraId="3D443907" w14:textId="77777777" w:rsidR="00812ECB" w:rsidRPr="00812ECB" w:rsidRDefault="00812ECB" w:rsidP="00812ECB">
            <w:pPr>
              <w:rPr>
                <w:iCs/>
                <w:sz w:val="20"/>
                <w:szCs w:val="20"/>
              </w:rPr>
            </w:pPr>
            <w:r w:rsidRPr="00812ECB">
              <w:rPr>
                <w:iCs/>
                <w:sz w:val="20"/>
                <w:szCs w:val="20"/>
              </w:rPr>
              <w:t xml:space="preserve">Submit and update Energy Trades, Capacity Trades, Self-Schedules, and Ancillary Service Trades </w:t>
            </w:r>
          </w:p>
          <w:p w14:paraId="7D4CA5DE" w14:textId="77777777" w:rsidR="00812ECB" w:rsidRPr="00812ECB" w:rsidRDefault="00812ECB" w:rsidP="00812ECB">
            <w:pPr>
              <w:rPr>
                <w:iCs/>
                <w:sz w:val="20"/>
                <w:szCs w:val="20"/>
              </w:rPr>
            </w:pPr>
          </w:p>
          <w:p w14:paraId="00843E2C" w14:textId="77777777" w:rsidR="00812ECB" w:rsidRPr="00812ECB" w:rsidRDefault="00812ECB" w:rsidP="00812ECB">
            <w:pPr>
              <w:rPr>
                <w:iCs/>
                <w:sz w:val="20"/>
                <w:szCs w:val="20"/>
              </w:rPr>
            </w:pPr>
            <w:r w:rsidRPr="00812ECB">
              <w:rPr>
                <w:iCs/>
                <w:sz w:val="20"/>
                <w:szCs w:val="20"/>
              </w:rPr>
              <w:t>Submit and update Output Schedules</w:t>
            </w:r>
          </w:p>
          <w:p w14:paraId="6C51CFA9" w14:textId="77777777" w:rsidR="00812ECB" w:rsidRPr="00812ECB" w:rsidRDefault="00812ECB" w:rsidP="00812ECB">
            <w:pPr>
              <w:rPr>
                <w:iCs/>
                <w:sz w:val="20"/>
                <w:szCs w:val="20"/>
              </w:rPr>
            </w:pPr>
          </w:p>
          <w:p w14:paraId="199870A6" w14:textId="77777777" w:rsidR="00812ECB" w:rsidRPr="00812ECB" w:rsidRDefault="00812ECB" w:rsidP="00812ECB">
            <w:pPr>
              <w:spacing w:after="240"/>
              <w:rPr>
                <w:iCs/>
                <w:sz w:val="20"/>
                <w:szCs w:val="20"/>
              </w:rPr>
            </w:pPr>
            <w:r w:rsidRPr="00812ECB">
              <w:rPr>
                <w:iCs/>
                <w:sz w:val="20"/>
                <w:szCs w:val="20"/>
              </w:rP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3E3FAA1F" w14:textId="77777777" w:rsidTr="008C7683">
              <w:trPr>
                <w:trHeight w:val="206"/>
              </w:trPr>
              <w:tc>
                <w:tcPr>
                  <w:tcW w:w="9576" w:type="dxa"/>
                  <w:shd w:val="pct12" w:color="auto" w:fill="auto"/>
                </w:tcPr>
                <w:p w14:paraId="08263EB0" w14:textId="77777777" w:rsidR="00812ECB" w:rsidRPr="00812ECB" w:rsidRDefault="00812ECB" w:rsidP="00812ECB">
                  <w:pPr>
                    <w:spacing w:before="120" w:after="240"/>
                    <w:rPr>
                      <w:b/>
                      <w:i/>
                      <w:iCs/>
                    </w:rPr>
                  </w:pPr>
                  <w:r w:rsidRPr="00812ECB">
                    <w:rPr>
                      <w:b/>
                      <w:i/>
                      <w:iCs/>
                    </w:rPr>
                    <w:t>[NPRR1000:  Delete the item above upon system implementation.]</w:t>
                  </w:r>
                </w:p>
              </w:tc>
            </w:tr>
          </w:tbl>
          <w:p w14:paraId="2B6E4C57" w14:textId="77777777" w:rsidR="00812ECB" w:rsidRPr="00812ECB" w:rsidRDefault="00812ECB" w:rsidP="00812ECB">
            <w:pPr>
              <w:rPr>
                <w:iCs/>
                <w:sz w:val="20"/>
                <w:szCs w:val="20"/>
              </w:rPr>
            </w:pPr>
          </w:p>
          <w:p w14:paraId="417380B8" w14:textId="77777777" w:rsidR="00812ECB" w:rsidRPr="00812ECB" w:rsidRDefault="00812ECB" w:rsidP="00812ECB">
            <w:pPr>
              <w:rPr>
                <w:iCs/>
                <w:sz w:val="20"/>
                <w:szCs w:val="20"/>
              </w:rPr>
            </w:pPr>
            <w:r w:rsidRPr="00812ECB">
              <w:rPr>
                <w:iCs/>
                <w:sz w:val="20"/>
                <w:szCs w:val="20"/>
              </w:rPr>
              <w:t xml:space="preserve">Submit and update Energy Offer Curves and/or </w:t>
            </w:r>
            <w:del w:id="466" w:author="ERCOT" w:date="2022-06-24T16:30:00Z">
              <w:r w:rsidRPr="00812ECB" w:rsidDel="005D3153">
                <w:rPr>
                  <w:iCs/>
                  <w:sz w:val="20"/>
                  <w:szCs w:val="20"/>
                </w:rPr>
                <w:delText xml:space="preserve">RTM </w:delText>
              </w:r>
            </w:del>
            <w:r w:rsidRPr="00812ECB">
              <w:rPr>
                <w:iCs/>
                <w:sz w:val="20"/>
                <w:szCs w:val="20"/>
              </w:rPr>
              <w:t>Energy Bid</w:t>
            </w:r>
            <w:ins w:id="467" w:author="ERCOT" w:date="2022-06-24T16:30:00Z">
              <w:r w:rsidRPr="00812ECB">
                <w:rPr>
                  <w:iCs/>
                  <w:sz w:val="20"/>
                  <w:szCs w:val="20"/>
                </w:rPr>
                <w:t xml:space="preserve"> Curve</w:t>
              </w:r>
            </w:ins>
            <w:r w:rsidRPr="00812ECB">
              <w:rPr>
                <w:iCs/>
                <w:sz w:val="20"/>
                <w:szCs w:val="20"/>
              </w:rPr>
              <w:t>s</w:t>
            </w:r>
          </w:p>
          <w:p w14:paraId="071DE7E4"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4FD4860A" w14:textId="77777777" w:rsidTr="008C7683">
              <w:trPr>
                <w:trHeight w:val="206"/>
              </w:trPr>
              <w:tc>
                <w:tcPr>
                  <w:tcW w:w="9576" w:type="dxa"/>
                  <w:shd w:val="pct12" w:color="auto" w:fill="auto"/>
                </w:tcPr>
                <w:p w14:paraId="2155CF86" w14:textId="77777777" w:rsidR="00812ECB" w:rsidRPr="00812ECB" w:rsidRDefault="00812ECB" w:rsidP="00812ECB">
                  <w:pPr>
                    <w:spacing w:before="120" w:after="240"/>
                    <w:rPr>
                      <w:b/>
                      <w:i/>
                      <w:iCs/>
                    </w:rPr>
                  </w:pPr>
                  <w:r w:rsidRPr="00812ECB">
                    <w:rPr>
                      <w:b/>
                      <w:i/>
                      <w:iCs/>
                    </w:rPr>
                    <w:t>[NPRR1014:  Insert the item below upon system implementation:]</w:t>
                  </w:r>
                </w:p>
                <w:p w14:paraId="74071C45" w14:textId="77777777" w:rsidR="00812ECB" w:rsidRPr="00812ECB" w:rsidRDefault="00812ECB" w:rsidP="00812ECB">
                  <w:pPr>
                    <w:rPr>
                      <w:iCs/>
                      <w:sz w:val="20"/>
                    </w:rPr>
                  </w:pPr>
                  <w:r w:rsidRPr="00812ECB">
                    <w:rPr>
                      <w:iCs/>
                      <w:sz w:val="20"/>
                    </w:rPr>
                    <w:lastRenderedPageBreak/>
                    <w:t>Submit Energy Bid/Offer Curves for Energy Storage Resources (ESRs)</w:t>
                  </w:r>
                </w:p>
              </w:tc>
            </w:tr>
          </w:tbl>
          <w:p w14:paraId="27271AF4" w14:textId="77777777" w:rsidR="00812ECB" w:rsidRPr="00812ECB" w:rsidRDefault="00812ECB" w:rsidP="00812ECB">
            <w:pPr>
              <w:rPr>
                <w:iCs/>
                <w:sz w:val="20"/>
                <w:szCs w:val="20"/>
              </w:rPr>
            </w:pPr>
          </w:p>
          <w:p w14:paraId="2241DD02" w14:textId="77777777" w:rsidR="00812ECB" w:rsidRPr="00812ECB" w:rsidRDefault="00812ECB" w:rsidP="00812ECB">
            <w:pPr>
              <w:rPr>
                <w:iCs/>
                <w:sz w:val="20"/>
                <w:szCs w:val="20"/>
              </w:rPr>
            </w:pPr>
            <w:r w:rsidRPr="00812ECB">
              <w:rPr>
                <w:iCs/>
                <w:sz w:val="20"/>
                <w:szCs w:val="20"/>
              </w:rPr>
              <w:t>Update Current Operating Plan (COP)</w:t>
            </w:r>
          </w:p>
          <w:p w14:paraId="53C84B73" w14:textId="77777777" w:rsidR="00812ECB" w:rsidRPr="00812ECB" w:rsidRDefault="00812ECB" w:rsidP="00812ECB">
            <w:pPr>
              <w:spacing w:before="240"/>
              <w:rPr>
                <w:iCs/>
                <w:sz w:val="20"/>
                <w:szCs w:val="20"/>
              </w:rPr>
            </w:pPr>
            <w:r w:rsidRPr="00812ECB">
              <w:rPr>
                <w:iCs/>
                <w:sz w:val="20"/>
                <w:szCs w:val="20"/>
              </w:rPr>
              <w:t xml:space="preserve">Request Resource </w:t>
            </w:r>
            <w:proofErr w:type="gramStart"/>
            <w:r w:rsidRPr="00812ECB">
              <w:rPr>
                <w:iCs/>
                <w:sz w:val="20"/>
                <w:szCs w:val="20"/>
              </w:rPr>
              <w:t>decommitments</w:t>
            </w:r>
            <w:proofErr w:type="gramEnd"/>
            <w:r w:rsidRPr="00812ECB">
              <w:rPr>
                <w:iCs/>
                <w:sz w:val="20"/>
                <w:szCs w:val="20"/>
              </w:rPr>
              <w:t xml:space="preserve"> </w:t>
            </w:r>
          </w:p>
          <w:p w14:paraId="46035DAF" w14:textId="77777777" w:rsidR="00812ECB" w:rsidRPr="00812ECB" w:rsidRDefault="00812ECB" w:rsidP="00812ECB">
            <w:pPr>
              <w:rPr>
                <w:iCs/>
                <w:sz w:val="20"/>
                <w:szCs w:val="20"/>
              </w:rPr>
            </w:pPr>
          </w:p>
          <w:p w14:paraId="0A2DD36D" w14:textId="77777777" w:rsidR="00812ECB" w:rsidRPr="00812ECB" w:rsidRDefault="00812ECB" w:rsidP="00812ECB">
            <w:pPr>
              <w:rPr>
                <w:iCs/>
                <w:sz w:val="20"/>
                <w:szCs w:val="20"/>
              </w:rPr>
            </w:pPr>
            <w:r w:rsidRPr="00812ECB">
              <w:rPr>
                <w:iCs/>
                <w:sz w:val="20"/>
                <w:szCs w:val="20"/>
              </w:rPr>
              <w:t>Submit Three-Part Supply Offers for Off-Line Generation Resources</w:t>
            </w:r>
          </w:p>
          <w:p w14:paraId="1B14AFB4" w14:textId="77777777" w:rsidR="00812ECB" w:rsidRPr="00812ECB" w:rsidRDefault="00812ECB" w:rsidP="00812ECB">
            <w:pPr>
              <w:rPr>
                <w:iCs/>
                <w:sz w:val="20"/>
                <w:szCs w:val="20"/>
              </w:rPr>
            </w:pPr>
          </w:p>
          <w:p w14:paraId="03A53B3A" w14:textId="77777777" w:rsidR="00812ECB" w:rsidRPr="00812ECB" w:rsidRDefault="00812ECB" w:rsidP="00812ECB">
            <w:pPr>
              <w:spacing w:after="240"/>
              <w:rPr>
                <w:iCs/>
                <w:sz w:val="20"/>
                <w:szCs w:val="20"/>
              </w:rPr>
            </w:pPr>
            <w:r w:rsidRPr="00812ECB">
              <w:rPr>
                <w:iCs/>
                <w:sz w:val="20"/>
                <w:szCs w:val="20"/>
              </w:rP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41CB7E71" w14:textId="77777777" w:rsidTr="008C7683">
              <w:trPr>
                <w:trHeight w:val="206"/>
              </w:trPr>
              <w:tc>
                <w:tcPr>
                  <w:tcW w:w="9576" w:type="dxa"/>
                  <w:shd w:val="pct12" w:color="auto" w:fill="auto"/>
                </w:tcPr>
                <w:p w14:paraId="74DDC156" w14:textId="77777777" w:rsidR="00812ECB" w:rsidRPr="00812ECB" w:rsidRDefault="00812ECB" w:rsidP="00812ECB">
                  <w:pPr>
                    <w:spacing w:before="120" w:after="240"/>
                    <w:rPr>
                      <w:b/>
                      <w:i/>
                      <w:iCs/>
                    </w:rPr>
                  </w:pPr>
                  <w:r w:rsidRPr="00812ECB">
                    <w:rPr>
                      <w:b/>
                      <w:i/>
                      <w:iCs/>
                    </w:rPr>
                    <w:t>[NPRR1010 and NPRR1014:  Replace applicable portions of the item above with the following upon system implementation of the Real-Time Co-Optimization (RTC) project for NPRR1010; or upon system implementation for NPRR1014:]</w:t>
                  </w:r>
                </w:p>
                <w:p w14:paraId="7A4EF2F4" w14:textId="77777777" w:rsidR="00812ECB" w:rsidRPr="00812ECB" w:rsidRDefault="00812ECB" w:rsidP="00812ECB">
                  <w:pPr>
                    <w:rPr>
                      <w:iCs/>
                      <w:sz w:val="20"/>
                    </w:rPr>
                  </w:pPr>
                  <w:r w:rsidRPr="00812ECB">
                    <w:rPr>
                      <w:iCs/>
                      <w:sz w:val="20"/>
                    </w:rPr>
                    <w:t>Submit and update Ancillary Service Offers</w:t>
                  </w:r>
                </w:p>
              </w:tc>
            </w:tr>
          </w:tbl>
          <w:p w14:paraId="36BE7C02" w14:textId="77777777" w:rsidR="00812ECB" w:rsidRPr="00812ECB" w:rsidRDefault="00812ECB" w:rsidP="00812ECB">
            <w:pPr>
              <w:rPr>
                <w:iCs/>
                <w:sz w:val="20"/>
                <w:szCs w:val="20"/>
              </w:rPr>
            </w:pPr>
          </w:p>
          <w:p w14:paraId="44A83317" w14:textId="77777777" w:rsidR="00812ECB" w:rsidRPr="00812ECB" w:rsidRDefault="00812ECB" w:rsidP="00812ECB">
            <w:pPr>
              <w:rPr>
                <w:iCs/>
                <w:sz w:val="20"/>
                <w:szCs w:val="20"/>
              </w:rPr>
            </w:pPr>
            <w:r w:rsidRPr="00812ECB">
              <w:rPr>
                <w:iCs/>
                <w:sz w:val="20"/>
                <w:szCs w:val="20"/>
              </w:rPr>
              <w:t>Communicate Resource Forced Outages</w:t>
            </w:r>
          </w:p>
          <w:p w14:paraId="03BCD572" w14:textId="77777777" w:rsidR="00812ECB" w:rsidRPr="00812ECB" w:rsidRDefault="00812ECB" w:rsidP="00812ECB">
            <w:pPr>
              <w:spacing w:after="60"/>
              <w:rPr>
                <w:iCs/>
                <w:sz w:val="20"/>
                <w:szCs w:val="20"/>
              </w:rPr>
            </w:pPr>
          </w:p>
          <w:p w14:paraId="7E5532F4" w14:textId="77777777" w:rsidR="00812ECB" w:rsidRPr="00812ECB" w:rsidRDefault="00812ECB" w:rsidP="00812ECB">
            <w:pPr>
              <w:spacing w:after="60"/>
              <w:rPr>
                <w:iCs/>
                <w:sz w:val="20"/>
                <w:szCs w:val="20"/>
              </w:rPr>
            </w:pPr>
          </w:p>
          <w:p w14:paraId="2590B1DA" w14:textId="77777777" w:rsidR="00812ECB" w:rsidRPr="00812ECB" w:rsidRDefault="00812ECB" w:rsidP="00812ECB">
            <w:pPr>
              <w:spacing w:after="60"/>
              <w:rPr>
                <w:iCs/>
                <w:sz w:val="20"/>
                <w:szCs w:val="20"/>
              </w:rPr>
            </w:pPr>
          </w:p>
        </w:tc>
        <w:tc>
          <w:tcPr>
            <w:tcW w:w="3826" w:type="dxa"/>
          </w:tcPr>
          <w:p w14:paraId="3B03D1BC" w14:textId="77777777" w:rsidR="00812ECB" w:rsidRPr="00812ECB" w:rsidRDefault="00812ECB" w:rsidP="00812ECB">
            <w:pPr>
              <w:rPr>
                <w:iCs/>
                <w:sz w:val="20"/>
                <w:szCs w:val="20"/>
              </w:rPr>
            </w:pPr>
            <w:r w:rsidRPr="00812ECB">
              <w:rPr>
                <w:iCs/>
                <w:sz w:val="20"/>
                <w:szCs w:val="20"/>
              </w:rPr>
              <w:lastRenderedPageBreak/>
              <w:t>Post shift schedules on the Market Information System (MIS) Secure Area</w:t>
            </w:r>
          </w:p>
          <w:p w14:paraId="1C91F576" w14:textId="77777777" w:rsidR="00812ECB" w:rsidRPr="00812ECB" w:rsidRDefault="00812ECB" w:rsidP="00812ECB">
            <w:pPr>
              <w:rPr>
                <w:iCs/>
                <w:sz w:val="20"/>
                <w:szCs w:val="20"/>
              </w:rPr>
            </w:pPr>
          </w:p>
          <w:p w14:paraId="26827361" w14:textId="77777777" w:rsidR="00812ECB" w:rsidRPr="00812ECB" w:rsidRDefault="00812ECB" w:rsidP="00812ECB">
            <w:pPr>
              <w:rPr>
                <w:iCs/>
                <w:sz w:val="20"/>
                <w:szCs w:val="20"/>
              </w:rPr>
            </w:pPr>
            <w:r w:rsidRPr="00812ECB">
              <w:rPr>
                <w:iCs/>
                <w:sz w:val="20"/>
                <w:szCs w:val="20"/>
              </w:rPr>
              <w:t xml:space="preserve">Validate Energy Trades, Capacity Trades, Self-Schedules, and Ancillary Service Trades and identify invalid or mismatched </w:t>
            </w:r>
            <w:proofErr w:type="gramStart"/>
            <w:r w:rsidRPr="00812ECB">
              <w:rPr>
                <w:iCs/>
                <w:sz w:val="20"/>
                <w:szCs w:val="20"/>
              </w:rPr>
              <w:t>trades</w:t>
            </w:r>
            <w:proofErr w:type="gramEnd"/>
          </w:p>
          <w:p w14:paraId="75911CF6" w14:textId="77777777" w:rsidR="00812ECB" w:rsidRPr="00812ECB" w:rsidRDefault="00812ECB" w:rsidP="00812ECB">
            <w:pPr>
              <w:rPr>
                <w:iCs/>
                <w:sz w:val="20"/>
                <w:szCs w:val="20"/>
              </w:rPr>
            </w:pPr>
          </w:p>
          <w:p w14:paraId="5B110991" w14:textId="77777777" w:rsidR="00812ECB" w:rsidRPr="00812ECB" w:rsidRDefault="00812ECB" w:rsidP="00812ECB">
            <w:pPr>
              <w:rPr>
                <w:iCs/>
                <w:sz w:val="20"/>
                <w:szCs w:val="20"/>
              </w:rPr>
            </w:pPr>
            <w:r w:rsidRPr="00812ECB">
              <w:rPr>
                <w:iCs/>
                <w:sz w:val="20"/>
                <w:szCs w:val="20"/>
              </w:rPr>
              <w:t xml:space="preserve">Validate Output Schedules </w:t>
            </w:r>
          </w:p>
          <w:p w14:paraId="37A8F7C9" w14:textId="77777777" w:rsidR="00812ECB" w:rsidRPr="00812ECB" w:rsidRDefault="00812ECB" w:rsidP="00812ECB">
            <w:pPr>
              <w:rPr>
                <w:iCs/>
                <w:sz w:val="20"/>
                <w:szCs w:val="20"/>
              </w:rPr>
            </w:pPr>
          </w:p>
          <w:p w14:paraId="6836BA60" w14:textId="77777777" w:rsidR="00812ECB" w:rsidRPr="00812ECB" w:rsidRDefault="00812ECB" w:rsidP="00812ECB">
            <w:pPr>
              <w:rPr>
                <w:iCs/>
                <w:sz w:val="20"/>
                <w:szCs w:val="20"/>
              </w:rPr>
            </w:pPr>
            <w:r w:rsidRPr="00812ECB">
              <w:rPr>
                <w:iCs/>
                <w:sz w:val="20"/>
                <w:szCs w:val="20"/>
              </w:rPr>
              <w:t xml:space="preserve">Validate Incremental and Decremental Energy Offer Curves </w:t>
            </w:r>
          </w:p>
          <w:p w14:paraId="1698E558" w14:textId="77777777" w:rsidR="00812ECB" w:rsidRPr="00812ECB" w:rsidRDefault="00812ECB" w:rsidP="00812ECB">
            <w:pPr>
              <w:rPr>
                <w:iCs/>
                <w:sz w:val="20"/>
                <w:szCs w:val="20"/>
              </w:rPr>
            </w:pPr>
          </w:p>
          <w:p w14:paraId="02A32D1A" w14:textId="77777777" w:rsidR="00812ECB" w:rsidRPr="00812ECB" w:rsidRDefault="00812ECB" w:rsidP="00812ECB">
            <w:pPr>
              <w:rPr>
                <w:iCs/>
                <w:sz w:val="20"/>
                <w:szCs w:val="20"/>
              </w:rPr>
            </w:pPr>
            <w:r w:rsidRPr="00812ECB">
              <w:rPr>
                <w:iCs/>
                <w:sz w:val="20"/>
                <w:szCs w:val="20"/>
              </w:rPr>
              <w:t xml:space="preserve">Validate Energy Offer Curves and/or </w:t>
            </w:r>
            <w:del w:id="468" w:author="ERCOT" w:date="2022-06-24T16:30:00Z">
              <w:r w:rsidRPr="00812ECB" w:rsidDel="005D3153">
                <w:rPr>
                  <w:iCs/>
                  <w:sz w:val="20"/>
                  <w:szCs w:val="20"/>
                </w:rPr>
                <w:delText xml:space="preserve">RTM </w:delText>
              </w:r>
            </w:del>
            <w:r w:rsidRPr="00812ECB">
              <w:rPr>
                <w:iCs/>
                <w:sz w:val="20"/>
                <w:szCs w:val="20"/>
              </w:rPr>
              <w:t>Energy Bid</w:t>
            </w:r>
            <w:ins w:id="469" w:author="ERCOT" w:date="2022-06-24T16:30:00Z">
              <w:r w:rsidRPr="00812ECB">
                <w:rPr>
                  <w:iCs/>
                  <w:sz w:val="20"/>
                  <w:szCs w:val="20"/>
                </w:rPr>
                <w:t xml:space="preserve"> Curve</w:t>
              </w:r>
            </w:ins>
            <w:r w:rsidRPr="00812ECB">
              <w:rPr>
                <w:iCs/>
                <w:sz w:val="20"/>
                <w:szCs w:val="20"/>
              </w:rPr>
              <w:t>s</w:t>
            </w:r>
          </w:p>
          <w:p w14:paraId="4905E08A"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64191E77" w14:textId="77777777" w:rsidTr="008C7683">
              <w:trPr>
                <w:trHeight w:val="206"/>
              </w:trPr>
              <w:tc>
                <w:tcPr>
                  <w:tcW w:w="9576" w:type="dxa"/>
                  <w:shd w:val="pct12" w:color="auto" w:fill="auto"/>
                </w:tcPr>
                <w:p w14:paraId="0183DA6B" w14:textId="77777777" w:rsidR="00812ECB" w:rsidRPr="00812ECB" w:rsidRDefault="00812ECB" w:rsidP="00812ECB">
                  <w:pPr>
                    <w:spacing w:before="120" w:after="240"/>
                    <w:rPr>
                      <w:b/>
                      <w:i/>
                      <w:iCs/>
                    </w:rPr>
                  </w:pPr>
                  <w:r w:rsidRPr="00812ECB">
                    <w:rPr>
                      <w:b/>
                      <w:i/>
                      <w:iCs/>
                    </w:rPr>
                    <w:t>[NPRR1014:  Insert the item below upon system implementation:]</w:t>
                  </w:r>
                </w:p>
                <w:p w14:paraId="3A5EDB8A" w14:textId="77777777" w:rsidR="00812ECB" w:rsidRPr="00812ECB" w:rsidRDefault="00812ECB" w:rsidP="00812ECB">
                  <w:pPr>
                    <w:rPr>
                      <w:iCs/>
                      <w:sz w:val="20"/>
                    </w:rPr>
                  </w:pPr>
                  <w:r w:rsidRPr="00812ECB">
                    <w:rPr>
                      <w:iCs/>
                      <w:sz w:val="20"/>
                    </w:rPr>
                    <w:t>Validate Energy Bid/Offer Curves</w:t>
                  </w:r>
                </w:p>
              </w:tc>
            </w:tr>
          </w:tbl>
          <w:p w14:paraId="32B29EA9" w14:textId="77777777" w:rsidR="00812ECB" w:rsidRPr="00812ECB" w:rsidRDefault="00812ECB" w:rsidP="00812ECB">
            <w:pPr>
              <w:spacing w:before="240"/>
              <w:rPr>
                <w:iCs/>
                <w:sz w:val="20"/>
                <w:szCs w:val="20"/>
              </w:rPr>
            </w:pPr>
            <w:r w:rsidRPr="00812ECB">
              <w:rPr>
                <w:iCs/>
                <w:sz w:val="20"/>
                <w:szCs w:val="20"/>
              </w:rPr>
              <w:t>Validate COP including validation of the deliverability of Ancillary Services from Resources for the next Operating Period</w:t>
            </w:r>
          </w:p>
          <w:p w14:paraId="097D94A9" w14:textId="77777777" w:rsidR="00812ECB" w:rsidRPr="00812ECB" w:rsidRDefault="00812ECB" w:rsidP="00812ECB">
            <w:pPr>
              <w:rPr>
                <w:iCs/>
                <w:sz w:val="20"/>
                <w:szCs w:val="20"/>
              </w:rPr>
            </w:pPr>
          </w:p>
          <w:p w14:paraId="31BCD403" w14:textId="77777777" w:rsidR="00812ECB" w:rsidRPr="00812ECB" w:rsidRDefault="00812ECB" w:rsidP="00812ECB">
            <w:pPr>
              <w:rPr>
                <w:iCs/>
                <w:sz w:val="20"/>
                <w:szCs w:val="20"/>
              </w:rPr>
            </w:pPr>
            <w:r w:rsidRPr="00812ECB">
              <w:rPr>
                <w:iCs/>
                <w:sz w:val="20"/>
                <w:szCs w:val="20"/>
              </w:rPr>
              <w:lastRenderedPageBreak/>
              <w:t xml:space="preserve">Review and approve or reject Resource </w:t>
            </w:r>
            <w:proofErr w:type="gramStart"/>
            <w:r w:rsidRPr="00812ECB">
              <w:rPr>
                <w:iCs/>
                <w:sz w:val="20"/>
                <w:szCs w:val="20"/>
              </w:rPr>
              <w:t>decommitments</w:t>
            </w:r>
            <w:proofErr w:type="gramEnd"/>
            <w:r w:rsidRPr="00812ECB">
              <w:rPr>
                <w:iCs/>
                <w:sz w:val="20"/>
                <w:szCs w:val="20"/>
              </w:rPr>
              <w:t xml:space="preserve"> </w:t>
            </w:r>
          </w:p>
          <w:p w14:paraId="341E4EE8" w14:textId="77777777" w:rsidR="00812ECB" w:rsidRPr="00812ECB" w:rsidRDefault="00812ECB" w:rsidP="00812ECB">
            <w:pPr>
              <w:rPr>
                <w:iCs/>
                <w:sz w:val="20"/>
                <w:szCs w:val="20"/>
              </w:rPr>
            </w:pPr>
          </w:p>
          <w:p w14:paraId="09C5EFA1" w14:textId="77777777" w:rsidR="00812ECB" w:rsidRPr="00812ECB" w:rsidRDefault="00812ECB" w:rsidP="00812ECB">
            <w:pPr>
              <w:rPr>
                <w:iCs/>
                <w:sz w:val="20"/>
                <w:szCs w:val="20"/>
              </w:rPr>
            </w:pPr>
            <w:r w:rsidRPr="00812ECB">
              <w:rPr>
                <w:iCs/>
                <w:sz w:val="20"/>
                <w:szCs w:val="20"/>
              </w:rPr>
              <w:t xml:space="preserve">Validate Three-Part Supply Offers  </w:t>
            </w:r>
          </w:p>
          <w:p w14:paraId="0986A2B2" w14:textId="77777777" w:rsidR="00812ECB" w:rsidRPr="00812ECB" w:rsidRDefault="00812ECB" w:rsidP="00812ECB">
            <w:pPr>
              <w:rPr>
                <w:iCs/>
                <w:sz w:val="20"/>
                <w:szCs w:val="20"/>
              </w:rPr>
            </w:pPr>
          </w:p>
          <w:p w14:paraId="0D1C4AC7" w14:textId="77777777" w:rsidR="00812ECB" w:rsidRPr="00812ECB" w:rsidRDefault="00812ECB" w:rsidP="00812ECB">
            <w:pPr>
              <w:rPr>
                <w:iCs/>
                <w:sz w:val="20"/>
                <w:szCs w:val="20"/>
              </w:rPr>
            </w:pPr>
            <w:r w:rsidRPr="00812ECB">
              <w:rPr>
                <w:iCs/>
                <w:sz w:val="20"/>
                <w:szCs w:val="20"/>
              </w:rPr>
              <w:t xml:space="preserve">Publish Notice of Need to Procure Additional Ancillary Service capacity if </w:t>
            </w:r>
            <w:proofErr w:type="gramStart"/>
            <w:r w:rsidRPr="00812ECB">
              <w:rPr>
                <w:iCs/>
                <w:sz w:val="20"/>
                <w:szCs w:val="20"/>
              </w:rPr>
              <w:t>required</w:t>
            </w:r>
            <w:proofErr w:type="gramEnd"/>
          </w:p>
          <w:p w14:paraId="116D6C0B"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25BF0602" w14:textId="77777777" w:rsidTr="008C7683">
              <w:trPr>
                <w:trHeight w:val="206"/>
              </w:trPr>
              <w:tc>
                <w:tcPr>
                  <w:tcW w:w="9576" w:type="dxa"/>
                  <w:shd w:val="pct12" w:color="auto" w:fill="auto"/>
                </w:tcPr>
                <w:p w14:paraId="2DD69ADE" w14:textId="77777777" w:rsidR="00812ECB" w:rsidRPr="00812ECB" w:rsidRDefault="00812ECB" w:rsidP="00812ECB">
                  <w:pPr>
                    <w:spacing w:before="120" w:after="240"/>
                    <w:rPr>
                      <w:b/>
                      <w:i/>
                      <w:iCs/>
                    </w:rPr>
                  </w:pPr>
                  <w:r w:rsidRPr="00812ECB">
                    <w:rPr>
                      <w:b/>
                      <w:i/>
                      <w:iCs/>
                    </w:rPr>
                    <w:t>[NPRR1010 and NPRR1014:  Replace applicable portions of the item above with the following upon system implementation of the Real-Time Co-Optimization (RTC) project for NPRR1010; or upon system implementation for NPRR1014:]</w:t>
                  </w:r>
                </w:p>
                <w:p w14:paraId="1D000B52" w14:textId="77777777" w:rsidR="00812ECB" w:rsidRPr="00812ECB" w:rsidRDefault="00812ECB" w:rsidP="00812ECB">
                  <w:pPr>
                    <w:rPr>
                      <w:iCs/>
                      <w:sz w:val="20"/>
                    </w:rPr>
                  </w:pPr>
                  <w:r w:rsidRPr="00812ECB">
                    <w:rPr>
                      <w:iCs/>
                      <w:sz w:val="20"/>
                    </w:rPr>
                    <w:t>Publish Notice of need to update the  Ancillary Service Plan if required and update the Ancillary Service Demand Curves (ASDCs) for the affected hours and Ancillary Services</w:t>
                  </w:r>
                </w:p>
              </w:tc>
            </w:tr>
          </w:tbl>
          <w:p w14:paraId="2C563D90" w14:textId="77777777" w:rsidR="00812ECB" w:rsidRPr="00812ECB" w:rsidRDefault="00812ECB" w:rsidP="00812ECB">
            <w:pPr>
              <w:spacing w:before="240"/>
              <w:rPr>
                <w:iCs/>
                <w:sz w:val="20"/>
                <w:szCs w:val="20"/>
              </w:rPr>
            </w:pPr>
            <w:r w:rsidRPr="00812ECB">
              <w:rPr>
                <w:iCs/>
                <w:sz w:val="20"/>
                <w:szCs w:val="20"/>
              </w:rPr>
              <w:t>Validate Ancillary Service Offers</w:t>
            </w:r>
          </w:p>
          <w:p w14:paraId="0384980E" w14:textId="77777777" w:rsidR="00812ECB" w:rsidRPr="00812ECB" w:rsidRDefault="00812ECB" w:rsidP="00812ECB">
            <w:pPr>
              <w:rPr>
                <w:iCs/>
                <w:sz w:val="20"/>
                <w:szCs w:val="20"/>
              </w:rPr>
            </w:pPr>
          </w:p>
          <w:p w14:paraId="10CA034B" w14:textId="77777777" w:rsidR="00812ECB" w:rsidRPr="00812ECB" w:rsidRDefault="00812ECB" w:rsidP="00812ECB">
            <w:pPr>
              <w:rPr>
                <w:iCs/>
                <w:sz w:val="20"/>
                <w:szCs w:val="20"/>
              </w:rPr>
            </w:pPr>
            <w:r w:rsidRPr="00812ECB">
              <w:rPr>
                <w:iCs/>
                <w:sz w:val="20"/>
                <w:szCs w:val="20"/>
              </w:rPr>
              <w:t>At the end of the Adjustment Period snap-shot the net capacity credits for Hourly Reliability Unit Commitment (HRUC) Settlement</w:t>
            </w:r>
          </w:p>
          <w:p w14:paraId="30ECFC2F" w14:textId="77777777" w:rsidR="00812ECB" w:rsidRPr="00812ECB" w:rsidRDefault="00812ECB" w:rsidP="00812ECB">
            <w:pPr>
              <w:rPr>
                <w:iCs/>
                <w:sz w:val="20"/>
                <w:szCs w:val="20"/>
              </w:rPr>
            </w:pPr>
          </w:p>
          <w:p w14:paraId="0E9369CC" w14:textId="77777777" w:rsidR="00812ECB" w:rsidRPr="00812ECB" w:rsidRDefault="00812ECB" w:rsidP="00812ECB">
            <w:pPr>
              <w:rPr>
                <w:iCs/>
                <w:sz w:val="20"/>
                <w:szCs w:val="20"/>
              </w:rPr>
            </w:pPr>
            <w:r w:rsidRPr="00812ECB">
              <w:rPr>
                <w:iCs/>
                <w:sz w:val="20"/>
                <w:szCs w:val="20"/>
              </w:rPr>
              <w:t>Update Short-Term Wind Power Forecast (STWPF)</w:t>
            </w:r>
          </w:p>
          <w:p w14:paraId="484E7EF7" w14:textId="77777777" w:rsidR="00812ECB" w:rsidRPr="00812ECB" w:rsidRDefault="00812ECB" w:rsidP="00812ECB">
            <w:pPr>
              <w:rPr>
                <w:iCs/>
                <w:sz w:val="20"/>
                <w:szCs w:val="20"/>
              </w:rPr>
            </w:pPr>
          </w:p>
          <w:p w14:paraId="0669AAFE" w14:textId="77777777" w:rsidR="00812ECB" w:rsidRPr="00812ECB" w:rsidRDefault="00812ECB" w:rsidP="00812ECB">
            <w:pPr>
              <w:rPr>
                <w:iCs/>
                <w:sz w:val="20"/>
                <w:szCs w:val="20"/>
              </w:rPr>
            </w:pPr>
            <w:r w:rsidRPr="00812ECB">
              <w:rPr>
                <w:iCs/>
                <w:sz w:val="20"/>
                <w:szCs w:val="20"/>
              </w:rPr>
              <w:t xml:space="preserve">Update Short-Term </w:t>
            </w:r>
            <w:proofErr w:type="spellStart"/>
            <w:r w:rsidRPr="00812ECB">
              <w:rPr>
                <w:iCs/>
                <w:sz w:val="20"/>
                <w:szCs w:val="20"/>
              </w:rPr>
              <w:t>PhotoVoltaic</w:t>
            </w:r>
            <w:proofErr w:type="spellEnd"/>
            <w:r w:rsidRPr="00812ECB">
              <w:rPr>
                <w:iCs/>
                <w:sz w:val="20"/>
                <w:szCs w:val="20"/>
              </w:rPr>
              <w:t xml:space="preserve"> Power Forecast (STPPF)</w:t>
            </w:r>
          </w:p>
          <w:p w14:paraId="1ED17CE9" w14:textId="77777777" w:rsidR="00812ECB" w:rsidRPr="00812ECB" w:rsidRDefault="00812ECB" w:rsidP="00812ECB">
            <w:pPr>
              <w:rPr>
                <w:iCs/>
                <w:sz w:val="20"/>
                <w:szCs w:val="20"/>
              </w:rPr>
            </w:pPr>
          </w:p>
          <w:p w14:paraId="65B1B7AE" w14:textId="77777777" w:rsidR="00812ECB" w:rsidRPr="00812ECB" w:rsidRDefault="00812ECB" w:rsidP="00812ECB">
            <w:pPr>
              <w:rPr>
                <w:iCs/>
                <w:sz w:val="20"/>
                <w:szCs w:val="20"/>
              </w:rPr>
            </w:pPr>
            <w:r w:rsidRPr="00812ECB">
              <w:rPr>
                <w:iCs/>
                <w:sz w:val="20"/>
                <w:szCs w:val="20"/>
              </w:rPr>
              <w:t>Execute the Hour-Ahead Sequence</w:t>
            </w:r>
          </w:p>
          <w:p w14:paraId="6DE08186" w14:textId="77777777" w:rsidR="00812ECB" w:rsidRPr="00812ECB" w:rsidRDefault="00812ECB" w:rsidP="00812ECB">
            <w:pPr>
              <w:rPr>
                <w:iCs/>
                <w:sz w:val="20"/>
                <w:szCs w:val="20"/>
              </w:rPr>
            </w:pPr>
          </w:p>
          <w:p w14:paraId="58D5E06C" w14:textId="77777777" w:rsidR="00812ECB" w:rsidRPr="00812ECB" w:rsidRDefault="00812ECB" w:rsidP="00812ECB">
            <w:pPr>
              <w:spacing w:after="240"/>
              <w:rPr>
                <w:iCs/>
                <w:sz w:val="20"/>
                <w:szCs w:val="20"/>
              </w:rPr>
            </w:pPr>
            <w:r w:rsidRPr="00812ECB">
              <w:rPr>
                <w:iCs/>
                <w:sz w:val="20"/>
                <w:szCs w:val="20"/>
              </w:rPr>
              <w:t xml:space="preserve">Notify the QSE via the MIS Certified Area that an Energy Offer Curve, </w:t>
            </w:r>
            <w:del w:id="470" w:author="ERCOT" w:date="2022-06-24T16:30:00Z">
              <w:r w:rsidRPr="00812ECB" w:rsidDel="005D3153">
                <w:rPr>
                  <w:iCs/>
                  <w:sz w:val="20"/>
                  <w:szCs w:val="20"/>
                </w:rPr>
                <w:delText xml:space="preserve">RTM </w:delText>
              </w:r>
            </w:del>
            <w:r w:rsidRPr="00812ECB">
              <w:rPr>
                <w:iCs/>
                <w:sz w:val="20"/>
                <w:szCs w:val="20"/>
              </w:rPr>
              <w:t xml:space="preserve">Energy Bid </w:t>
            </w:r>
            <w:ins w:id="471" w:author="ERCOT" w:date="2022-06-24T16:30:00Z">
              <w:r w:rsidRPr="00812ECB">
                <w:rPr>
                  <w:iCs/>
                  <w:sz w:val="20"/>
                  <w:szCs w:val="20"/>
                </w:rPr>
                <w:t>C</w:t>
              </w:r>
            </w:ins>
            <w:ins w:id="472" w:author="ERCOT" w:date="2022-06-24T16:31:00Z">
              <w:r w:rsidRPr="00812ECB">
                <w:rPr>
                  <w:iCs/>
                  <w:sz w:val="20"/>
                  <w:szCs w:val="20"/>
                </w:rPr>
                <w:t xml:space="preserve">urve </w:t>
              </w:r>
            </w:ins>
            <w:r w:rsidRPr="00812ECB">
              <w:rPr>
                <w:iCs/>
                <w:sz w:val="20"/>
                <w:szCs w:val="20"/>
              </w:rP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2AD9A4C5" w14:textId="77777777" w:rsidTr="008C7683">
              <w:trPr>
                <w:trHeight w:val="206"/>
              </w:trPr>
              <w:tc>
                <w:tcPr>
                  <w:tcW w:w="9576" w:type="dxa"/>
                  <w:shd w:val="pct12" w:color="auto" w:fill="auto"/>
                </w:tcPr>
                <w:p w14:paraId="200F7B0F" w14:textId="77777777" w:rsidR="00812ECB" w:rsidRPr="00812ECB" w:rsidRDefault="00812ECB" w:rsidP="00812ECB">
                  <w:pPr>
                    <w:spacing w:before="120" w:after="240"/>
                    <w:rPr>
                      <w:b/>
                      <w:i/>
                      <w:iCs/>
                    </w:rPr>
                  </w:pPr>
                  <w:r w:rsidRPr="00812ECB">
                    <w:rPr>
                      <w:b/>
                      <w:i/>
                      <w:iCs/>
                    </w:rPr>
                    <w:t xml:space="preserve">[NPRR1010 and NPRR1014:  Insert applicable portions of the </w:t>
                  </w:r>
                  <w:r w:rsidRPr="00812ECB">
                    <w:rPr>
                      <w:b/>
                      <w:i/>
                      <w:iCs/>
                    </w:rPr>
                    <w:lastRenderedPageBreak/>
                    <w:t>items below upon system implementation of the Real-Time Co-Optimization (RTC) project for NPRR1010; or upon system implementation for NPRR1014:]</w:t>
                  </w:r>
                </w:p>
                <w:p w14:paraId="0CF0B08A" w14:textId="77777777" w:rsidR="00812ECB" w:rsidRPr="00812ECB" w:rsidRDefault="00812ECB" w:rsidP="00812ECB">
                  <w:pPr>
                    <w:rPr>
                      <w:iCs/>
                      <w:sz w:val="20"/>
                    </w:rPr>
                  </w:pPr>
                  <w:r w:rsidRPr="00812ECB">
                    <w:rPr>
                      <w:iCs/>
                      <w:sz w:val="20"/>
                    </w:rPr>
                    <w:t>Notify the QSE via the MIS Certified Area that an Ancillary Service Offer has not yet been submitted for a Resource by the end of the Adjustment Period</w:t>
                  </w:r>
                </w:p>
                <w:p w14:paraId="08B1598E" w14:textId="77777777" w:rsidR="00812ECB" w:rsidRPr="00812ECB" w:rsidRDefault="00812ECB" w:rsidP="00812ECB">
                  <w:pPr>
                    <w:rPr>
                      <w:iCs/>
                      <w:sz w:val="20"/>
                    </w:rPr>
                  </w:pPr>
                </w:p>
                <w:p w14:paraId="16C551A3" w14:textId="77777777" w:rsidR="00812ECB" w:rsidRPr="00812ECB" w:rsidRDefault="00812ECB" w:rsidP="00812ECB">
                  <w:pPr>
                    <w:rPr>
                      <w:iCs/>
                      <w:sz w:val="20"/>
                    </w:rPr>
                  </w:pPr>
                  <w:r w:rsidRPr="00812ECB">
                    <w:rPr>
                      <w:iCs/>
                      <w:sz w:val="20"/>
                    </w:rPr>
                    <w:t>Notify the QSE via the MIS Certified Area that an Energy Bid/Offer Curve has not yet been submitted for an ESR by the end of the Adjustment Period</w:t>
                  </w:r>
                </w:p>
              </w:tc>
            </w:tr>
          </w:tbl>
          <w:p w14:paraId="7A92E923" w14:textId="77777777" w:rsidR="00812ECB" w:rsidRPr="00812ECB" w:rsidRDefault="00812ECB" w:rsidP="00812ECB">
            <w:pPr>
              <w:rPr>
                <w:iCs/>
                <w:sz w:val="20"/>
                <w:szCs w:val="20"/>
              </w:rPr>
            </w:pPr>
          </w:p>
        </w:tc>
      </w:tr>
    </w:tbl>
    <w:p w14:paraId="2FD2C696" w14:textId="77777777" w:rsidR="00812ECB" w:rsidRPr="00812ECB" w:rsidRDefault="00812ECB" w:rsidP="00812ECB">
      <w:pPr>
        <w:keepNext/>
        <w:tabs>
          <w:tab w:val="left" w:pos="1080"/>
        </w:tabs>
        <w:spacing w:before="480" w:after="240"/>
        <w:ind w:left="1080" w:hanging="1080"/>
        <w:outlineLvl w:val="2"/>
        <w:rPr>
          <w:b/>
          <w:bCs/>
          <w:i/>
          <w:szCs w:val="20"/>
        </w:rPr>
      </w:pPr>
      <w:r w:rsidRPr="00812ECB">
        <w:rPr>
          <w:b/>
          <w:bCs/>
          <w:i/>
          <w:szCs w:val="20"/>
        </w:rPr>
        <w:lastRenderedPageBreak/>
        <w:t>6.4.3</w:t>
      </w:r>
      <w:r w:rsidRPr="00812ECB">
        <w:rPr>
          <w:b/>
          <w:bCs/>
          <w:i/>
          <w:szCs w:val="20"/>
        </w:rPr>
        <w:tab/>
      </w:r>
      <w:ins w:id="473" w:author="ERCOT" w:date="2022-06-24T07:08:00Z">
        <w:r w:rsidRPr="00812ECB">
          <w:rPr>
            <w:b/>
            <w:bCs/>
            <w:i/>
            <w:szCs w:val="20"/>
          </w:rPr>
          <w:t>[RESERVED]</w:t>
        </w:r>
      </w:ins>
      <w:del w:id="474" w:author="ERCOT" w:date="2022-06-24T07:08:00Z">
        <w:r w:rsidRPr="00812ECB" w:rsidDel="00C2135F">
          <w:rPr>
            <w:b/>
            <w:bCs/>
            <w:i/>
            <w:szCs w:val="20"/>
          </w:rPr>
          <w:delText>Real-Time Market (RTM) Energy Bids and Offers</w:delText>
        </w:r>
      </w:del>
      <w:bookmarkEnd w:id="464"/>
    </w:p>
    <w:p w14:paraId="441930CC" w14:textId="77777777" w:rsidR="00812ECB" w:rsidRPr="00812ECB" w:rsidDel="00C2135F" w:rsidRDefault="00812ECB" w:rsidP="00812ECB">
      <w:pPr>
        <w:keepNext/>
        <w:widowControl w:val="0"/>
        <w:tabs>
          <w:tab w:val="left" w:pos="1260"/>
        </w:tabs>
        <w:spacing w:before="480" w:after="240"/>
        <w:ind w:left="1260" w:hanging="1260"/>
        <w:outlineLvl w:val="3"/>
        <w:rPr>
          <w:del w:id="475" w:author="ERCOT" w:date="2022-06-24T07:08:00Z"/>
          <w:b/>
          <w:bCs/>
          <w:snapToGrid w:val="0"/>
          <w:szCs w:val="20"/>
        </w:rPr>
      </w:pPr>
      <w:bookmarkStart w:id="476" w:name="_Toc397504922"/>
      <w:bookmarkStart w:id="477" w:name="_Toc402357050"/>
      <w:bookmarkStart w:id="478" w:name="_Toc422486430"/>
      <w:bookmarkStart w:id="479" w:name="_Toc433093282"/>
      <w:bookmarkStart w:id="480" w:name="_Toc433093440"/>
      <w:bookmarkStart w:id="481" w:name="_Toc440874670"/>
      <w:bookmarkStart w:id="482" w:name="_Toc448142225"/>
      <w:bookmarkStart w:id="483" w:name="_Toc448142382"/>
      <w:bookmarkStart w:id="484" w:name="_Toc458770218"/>
      <w:bookmarkStart w:id="485" w:name="_Toc459294186"/>
      <w:bookmarkStart w:id="486" w:name="_Toc463262679"/>
      <w:bookmarkStart w:id="487" w:name="_Toc468286751"/>
      <w:bookmarkStart w:id="488" w:name="_Toc481502797"/>
      <w:bookmarkStart w:id="489" w:name="_Toc496079967"/>
      <w:bookmarkStart w:id="490" w:name="_Toc80174648"/>
      <w:del w:id="491" w:author="ERCOT" w:date="2022-06-24T07:08:00Z">
        <w:r w:rsidRPr="00812ECB" w:rsidDel="00C2135F">
          <w:rPr>
            <w:b/>
            <w:bCs/>
            <w:snapToGrid w:val="0"/>
            <w:szCs w:val="20"/>
          </w:rPr>
          <w:delText>6.4.3.1</w:delText>
        </w:r>
        <w:r w:rsidRPr="00812ECB" w:rsidDel="00C2135F">
          <w:rPr>
            <w:b/>
            <w:bCs/>
            <w:snapToGrid w:val="0"/>
            <w:szCs w:val="20"/>
          </w:rPr>
          <w:tab/>
          <w:delText>RTM Energy Bids</w:delTex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del>
    </w:p>
    <w:p w14:paraId="20E6F822" w14:textId="779B4CE3" w:rsidR="004152D7" w:rsidRPr="006A6281" w:rsidDel="004152D7" w:rsidRDefault="004152D7" w:rsidP="004152D7">
      <w:pPr>
        <w:pStyle w:val="BodyTextNumbered"/>
        <w:rPr>
          <w:del w:id="492" w:author="ERCOT" w:date="2024-09-16T10:23:00Z"/>
        </w:rPr>
      </w:pPr>
      <w:bookmarkStart w:id="493" w:name="_Toc397504923"/>
      <w:bookmarkStart w:id="494" w:name="_Toc402357051"/>
      <w:bookmarkStart w:id="495" w:name="_Toc422486431"/>
      <w:bookmarkStart w:id="496" w:name="_Toc433093283"/>
      <w:bookmarkStart w:id="497" w:name="_Toc433093441"/>
      <w:bookmarkStart w:id="498" w:name="_Toc440874671"/>
      <w:bookmarkStart w:id="499" w:name="_Toc448142226"/>
      <w:bookmarkStart w:id="500" w:name="_Toc448142383"/>
      <w:bookmarkStart w:id="501" w:name="_Toc458770219"/>
      <w:bookmarkStart w:id="502" w:name="_Toc459294187"/>
      <w:bookmarkStart w:id="503" w:name="_Toc463262680"/>
      <w:bookmarkStart w:id="504" w:name="_Toc468286752"/>
      <w:bookmarkStart w:id="505" w:name="_Toc481502798"/>
      <w:bookmarkStart w:id="506" w:name="_Toc496079968"/>
      <w:bookmarkStart w:id="507" w:name="_Toc80174649"/>
      <w:del w:id="508" w:author="ERCOT" w:date="2024-09-16T10:23:00Z">
        <w:r w:rsidRPr="006A6281" w:rsidDel="004152D7">
          <w:delText>(</w:delText>
        </w:r>
        <w:r w:rsidDel="004152D7">
          <w:delText>1</w:delText>
        </w:r>
        <w:r w:rsidRPr="006A6281" w:rsidDel="004152D7">
          <w:delText>)</w:delText>
        </w:r>
        <w:r w:rsidRPr="006A6281" w:rsidDel="004152D7">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152D7" w:rsidDel="004152D7" w14:paraId="3BD68287" w14:textId="2B651F9B" w:rsidTr="001C07AC">
        <w:trPr>
          <w:trHeight w:val="206"/>
          <w:del w:id="509" w:author="ERCOT" w:date="2024-09-16T10:23:00Z"/>
        </w:trPr>
        <w:tc>
          <w:tcPr>
            <w:tcW w:w="9350" w:type="dxa"/>
            <w:shd w:val="pct12" w:color="auto" w:fill="auto"/>
          </w:tcPr>
          <w:p w14:paraId="57C9FF1A" w14:textId="7D454476" w:rsidR="004152D7" w:rsidDel="004152D7" w:rsidRDefault="004152D7" w:rsidP="001C07AC">
            <w:pPr>
              <w:pStyle w:val="Instructions"/>
              <w:spacing w:before="120"/>
              <w:rPr>
                <w:del w:id="510" w:author="ERCOT" w:date="2024-09-16T10:23:00Z"/>
              </w:rPr>
            </w:pPr>
            <w:del w:id="511" w:author="ERCOT" w:date="2024-09-16T10:23:00Z">
              <w:r w:rsidDel="004152D7">
                <w:delText>[NPRR1010:  Replace paragraph (1) above with the following upon system implementation of the Real-Time Co-Optimization (RTC) project:]</w:delText>
              </w:r>
            </w:del>
          </w:p>
          <w:p w14:paraId="7B4C5E9C" w14:textId="3A38AD82" w:rsidR="004152D7" w:rsidRPr="00A4149C" w:rsidDel="004152D7" w:rsidRDefault="004152D7" w:rsidP="001C07AC">
            <w:pPr>
              <w:spacing w:after="240"/>
              <w:ind w:left="720" w:hanging="720"/>
              <w:rPr>
                <w:del w:id="512" w:author="ERCOT" w:date="2024-09-16T10:23:00Z"/>
              </w:rPr>
            </w:pPr>
            <w:del w:id="513" w:author="ERCOT" w:date="2024-09-16T10:23:00Z">
              <w:r w:rsidRPr="003161DC" w:rsidDel="004152D7">
                <w:delText>(</w:delText>
              </w:r>
              <w:r w:rsidDel="004152D7">
                <w:delText>1</w:delText>
              </w:r>
              <w:r w:rsidRPr="003161DC" w:rsidDel="004152D7">
                <w:delText>)</w:delText>
              </w:r>
              <w:r w:rsidRPr="003161DC" w:rsidDel="004152D7">
                <w:tab/>
                <w:delText xml:space="preserve">An RTM Energy Bid represents the willingness to buy energy at or below a certain price, not to exceed the </w:delText>
              </w:r>
              <w:r w:rsidDel="004152D7">
                <w:delText>effective Value of Lost Load (VOLL)</w:delText>
              </w:r>
              <w:r w:rsidRPr="003161DC" w:rsidDel="004152D7">
                <w:delText>, for the Demand response capability of a Controllable Load Resource in the RTM.</w:delText>
              </w:r>
            </w:del>
          </w:p>
        </w:tc>
      </w:tr>
    </w:tbl>
    <w:p w14:paraId="2F5A58A0" w14:textId="6351A5CD" w:rsidR="004152D7" w:rsidRPr="006A6281" w:rsidDel="004152D7" w:rsidRDefault="004152D7" w:rsidP="004152D7">
      <w:pPr>
        <w:pStyle w:val="List"/>
        <w:spacing w:before="240"/>
        <w:rPr>
          <w:del w:id="514" w:author="ERCOT" w:date="2024-09-16T10:23:00Z"/>
        </w:rPr>
      </w:pPr>
      <w:del w:id="515" w:author="ERCOT" w:date="2024-09-16T10:23:00Z">
        <w:r w:rsidRPr="006A6281" w:rsidDel="004152D7">
          <w:delText>(</w:delText>
        </w:r>
        <w:r w:rsidDel="004152D7">
          <w:delText>2</w:delText>
        </w:r>
        <w:r w:rsidRPr="006A6281" w:rsidDel="004152D7">
          <w:delText>)</w:delText>
        </w:r>
        <w:r w:rsidRPr="006A6281" w:rsidDel="004152D7">
          <w:tab/>
        </w:r>
        <w:r w:rsidRPr="00221D04" w:rsidDel="004152D7">
          <w:delText>RTM Energy Bids remain active for the offered period until automatically inactivated at the offer expiration time specified in the RTM Energy Bid.</w:delText>
        </w:r>
      </w:del>
    </w:p>
    <w:p w14:paraId="3806B4F6" w14:textId="120E5CDB" w:rsidR="004152D7" w:rsidDel="004152D7" w:rsidRDefault="004152D7" w:rsidP="004152D7">
      <w:pPr>
        <w:spacing w:after="240"/>
        <w:ind w:left="720" w:hanging="720"/>
        <w:rPr>
          <w:del w:id="516" w:author="ERCOT" w:date="2024-09-16T10:23:00Z"/>
        </w:rPr>
      </w:pPr>
      <w:del w:id="517" w:author="ERCOT" w:date="2024-09-16T10:23:00Z">
        <w:r w:rsidRPr="00221D04" w:rsidDel="004152D7">
          <w:delText>(</w:delText>
        </w:r>
        <w:r w:rsidDel="004152D7">
          <w:delText>3</w:delText>
        </w:r>
        <w:r w:rsidRPr="00221D04" w:rsidDel="004152D7">
          <w:delText>)</w:delText>
        </w:r>
        <w:r w:rsidRPr="00221D04" w:rsidDel="004152D7">
          <w:tab/>
          <w:delText>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152D7" w:rsidDel="004152D7" w14:paraId="79B90152" w14:textId="43CDE896" w:rsidTr="001C07AC">
        <w:trPr>
          <w:trHeight w:val="206"/>
          <w:del w:id="518" w:author="ERCOT" w:date="2024-09-16T10:23:00Z"/>
        </w:trPr>
        <w:tc>
          <w:tcPr>
            <w:tcW w:w="9350" w:type="dxa"/>
            <w:shd w:val="pct12" w:color="auto" w:fill="auto"/>
          </w:tcPr>
          <w:p w14:paraId="74591C1A" w14:textId="35D2304B" w:rsidR="004152D7" w:rsidDel="004152D7" w:rsidRDefault="004152D7" w:rsidP="001C07AC">
            <w:pPr>
              <w:pStyle w:val="Instructions"/>
              <w:spacing w:before="120"/>
              <w:rPr>
                <w:del w:id="519" w:author="ERCOT" w:date="2024-09-16T10:23:00Z"/>
              </w:rPr>
            </w:pPr>
            <w:del w:id="520" w:author="ERCOT" w:date="2024-09-16T10:23:00Z">
              <w:r w:rsidDel="004152D7">
                <w:lastRenderedPageBreak/>
                <w:delText>[NPRR1010:  Replace paragraph (3) above with the following upon system implementation of the Real-Time Co-Optimization (RTC) project:]</w:delText>
              </w:r>
            </w:del>
          </w:p>
          <w:p w14:paraId="19981060" w14:textId="04DD95F1" w:rsidR="004152D7" w:rsidRPr="00A4149C" w:rsidDel="004152D7" w:rsidRDefault="004152D7" w:rsidP="001C07AC">
            <w:pPr>
              <w:spacing w:after="240"/>
              <w:ind w:left="720" w:hanging="720"/>
              <w:rPr>
                <w:del w:id="521" w:author="ERCOT" w:date="2024-09-16T10:23:00Z"/>
              </w:rPr>
            </w:pPr>
            <w:del w:id="522" w:author="ERCOT" w:date="2024-09-16T10:23:00Z">
              <w:r w:rsidRPr="003161DC" w:rsidDel="004152D7">
                <w:delText>(</w:delText>
              </w:r>
              <w:r w:rsidDel="004152D7">
                <w:delText>3</w:delText>
              </w:r>
              <w:r w:rsidRPr="003161DC" w:rsidDel="004152D7">
                <w:delText>)</w:delText>
              </w:r>
              <w:r w:rsidRPr="003161DC" w:rsidDel="004152D7">
                <w:tab/>
                <w:delText xml:space="preserve">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w:delText>
              </w:r>
              <w:r w:rsidDel="004152D7">
                <w:delText>effective VOLL</w:delText>
              </w:r>
              <w:r w:rsidRPr="003161DC" w:rsidDel="004152D7">
                <w:delText>.</w:delText>
              </w:r>
            </w:del>
          </w:p>
        </w:tc>
      </w:tr>
    </w:tbl>
    <w:p w14:paraId="4974ADCF" w14:textId="062F3B47" w:rsidR="004152D7" w:rsidDel="004152D7" w:rsidRDefault="004152D7" w:rsidP="004152D7">
      <w:pPr>
        <w:pStyle w:val="BodyTextNumbered"/>
        <w:spacing w:before="240"/>
        <w:rPr>
          <w:del w:id="523" w:author="ERCOT" w:date="2024-09-16T10:23:00Z"/>
        </w:rPr>
      </w:pPr>
      <w:del w:id="524" w:author="ERCOT" w:date="2024-09-16T10:23:00Z">
        <w:r w:rsidRPr="00221D04" w:rsidDel="004152D7">
          <w:delText>(</w:delText>
        </w:r>
        <w:r w:rsidDel="004152D7">
          <w:delText>4</w:delText>
        </w:r>
        <w:r w:rsidRPr="00221D04" w:rsidDel="004152D7">
          <w:delText>)</w:delText>
        </w:r>
        <w:r w:rsidRPr="00221D04" w:rsidDel="004152D7">
          <w:tab/>
          <w:delText>If the QSE has not submitted a valid RTM Energy Bid for an Operating Hour, ERCOT shall create a proxy RTM Energy Bid for the entire Demand response capability of that Load Resource with a not-to-exceed price at the SWCAP</w:delText>
        </w:r>
        <w:r w:rsidDel="004152D7">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152D7" w:rsidDel="004152D7" w14:paraId="62449418" w14:textId="073DB924" w:rsidTr="001C07AC">
        <w:trPr>
          <w:trHeight w:val="206"/>
          <w:del w:id="525" w:author="ERCOT" w:date="2024-09-16T10:23:00Z"/>
        </w:trPr>
        <w:tc>
          <w:tcPr>
            <w:tcW w:w="9350" w:type="dxa"/>
            <w:shd w:val="pct12" w:color="auto" w:fill="auto"/>
          </w:tcPr>
          <w:p w14:paraId="1C3CC454" w14:textId="7E1503BF" w:rsidR="004152D7" w:rsidRPr="00A4149C" w:rsidDel="004152D7" w:rsidRDefault="004152D7" w:rsidP="001C07AC">
            <w:pPr>
              <w:pStyle w:val="Instructions"/>
              <w:spacing w:before="120"/>
              <w:rPr>
                <w:del w:id="526" w:author="ERCOT" w:date="2024-09-16T10:23:00Z"/>
              </w:rPr>
            </w:pPr>
            <w:del w:id="527" w:author="ERCOT" w:date="2024-09-16T10:23:00Z">
              <w:r w:rsidDel="004152D7">
                <w:delText>[NPRR1010:  Delete paragraph (4) above upon system implementation of the Real-Time Co-Optimization (RTC) project and renumber accordingly.]</w:delText>
              </w:r>
            </w:del>
          </w:p>
        </w:tc>
      </w:tr>
    </w:tbl>
    <w:p w14:paraId="7BF244CA" w14:textId="796C9CFB" w:rsidR="004152D7" w:rsidDel="004152D7" w:rsidRDefault="004152D7" w:rsidP="004152D7">
      <w:pPr>
        <w:pStyle w:val="BodyTextNumbered"/>
        <w:spacing w:before="240"/>
        <w:rPr>
          <w:del w:id="528" w:author="ERCOT" w:date="2024-09-16T10:23:00Z"/>
        </w:rPr>
      </w:pPr>
      <w:del w:id="529" w:author="ERCOT" w:date="2024-09-16T10:23:00Z">
        <w:r w:rsidRPr="006A6281" w:rsidDel="004152D7">
          <w:delText>(5)</w:delText>
        </w:r>
        <w:r w:rsidRPr="006A6281" w:rsidDel="004152D7">
          <w:tab/>
          <w:delText xml:space="preserve">The QSE may remove the Controllable Load Resource from SCED Dispatch by changing the Load Resource’s telemetered Resource Status or ramp rates appropriately.  The QSE will update the </w:delText>
        </w:r>
        <w:r w:rsidDel="004152D7">
          <w:delText>COP</w:delText>
        </w:r>
        <w:r w:rsidRPr="006A6281" w:rsidDel="004152D7">
          <w:delText xml:space="preserve"> Resource Status accordingly as soon as practicable. </w:delText>
        </w:r>
      </w:del>
    </w:p>
    <w:p w14:paraId="6DFD5C5B" w14:textId="77777777" w:rsidR="00812ECB" w:rsidRPr="00812ECB" w:rsidDel="00C2135F" w:rsidRDefault="00812ECB" w:rsidP="00812ECB">
      <w:pPr>
        <w:keepNext/>
        <w:tabs>
          <w:tab w:val="left" w:pos="1620"/>
        </w:tabs>
        <w:spacing w:before="240" w:after="240"/>
        <w:ind w:left="720" w:hanging="720"/>
        <w:outlineLvl w:val="4"/>
        <w:rPr>
          <w:del w:id="530" w:author="ERCOT" w:date="2022-06-24T07:08:00Z"/>
          <w:b/>
          <w:bCs/>
          <w:i/>
          <w:iCs/>
          <w:szCs w:val="26"/>
        </w:rPr>
      </w:pPr>
      <w:del w:id="531" w:author="ERCOT" w:date="2022-06-24T07:08:00Z">
        <w:r w:rsidRPr="00812ECB" w:rsidDel="00C2135F">
          <w:rPr>
            <w:b/>
            <w:bCs/>
            <w:i/>
            <w:iCs/>
            <w:szCs w:val="26"/>
          </w:rPr>
          <w:delText>6.4.3.1.1</w:delText>
        </w:r>
        <w:r w:rsidRPr="00812ECB" w:rsidDel="00C2135F">
          <w:rPr>
            <w:b/>
            <w:bCs/>
            <w:i/>
            <w:iCs/>
            <w:szCs w:val="26"/>
          </w:rPr>
          <w:tab/>
          <w:delText>RTM Energy Bid Criteria</w:delTex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del>
    </w:p>
    <w:p w14:paraId="2BCCF27D" w14:textId="77777777" w:rsidR="00812ECB" w:rsidRPr="00812ECB" w:rsidDel="00C2135F" w:rsidRDefault="00812ECB" w:rsidP="00812ECB">
      <w:pPr>
        <w:spacing w:after="240"/>
        <w:ind w:left="720" w:hanging="720"/>
        <w:rPr>
          <w:del w:id="532" w:author="ERCOT" w:date="2022-06-24T07:08:00Z"/>
          <w:szCs w:val="20"/>
        </w:rPr>
      </w:pPr>
      <w:del w:id="533" w:author="ERCOT" w:date="2022-06-24T07:08:00Z">
        <w:r w:rsidRPr="00812ECB" w:rsidDel="00C2135F">
          <w:rPr>
            <w:szCs w:val="20"/>
          </w:rPr>
          <w:delText>(1)</w:delText>
        </w:r>
        <w:r w:rsidRPr="00812ECB" w:rsidDel="00C2135F">
          <w:rPr>
            <w:szCs w:val="20"/>
          </w:rPr>
          <w:tab/>
          <w:delText>Each RTM Energy Bid submitted by a QSE must include the following information:</w:delText>
        </w:r>
      </w:del>
    </w:p>
    <w:p w14:paraId="707F80BF" w14:textId="77777777" w:rsidR="00812ECB" w:rsidRPr="00812ECB" w:rsidDel="00C2135F" w:rsidRDefault="00812ECB" w:rsidP="00812ECB">
      <w:pPr>
        <w:spacing w:after="240"/>
        <w:ind w:left="1440" w:hanging="720"/>
        <w:rPr>
          <w:del w:id="534" w:author="ERCOT" w:date="2022-06-24T07:08:00Z"/>
          <w:szCs w:val="20"/>
        </w:rPr>
      </w:pPr>
      <w:del w:id="535" w:author="ERCOT" w:date="2022-06-24T07:08:00Z">
        <w:r w:rsidRPr="00812ECB" w:rsidDel="00C2135F">
          <w:rPr>
            <w:szCs w:val="20"/>
          </w:rPr>
          <w:delText>(a)</w:delText>
        </w:r>
        <w:r w:rsidRPr="00812ECB" w:rsidDel="00C2135F">
          <w:rPr>
            <w:szCs w:val="20"/>
          </w:rPr>
          <w:tab/>
          <w:delText>The QSE;</w:delText>
        </w:r>
      </w:del>
    </w:p>
    <w:p w14:paraId="667B0955" w14:textId="77777777" w:rsidR="00812ECB" w:rsidRPr="00812ECB" w:rsidDel="00C2135F" w:rsidRDefault="00812ECB" w:rsidP="00812ECB">
      <w:pPr>
        <w:spacing w:after="240"/>
        <w:ind w:left="1440" w:hanging="720"/>
        <w:rPr>
          <w:del w:id="536" w:author="ERCOT" w:date="2022-06-24T07:08:00Z"/>
          <w:szCs w:val="20"/>
        </w:rPr>
      </w:pPr>
      <w:del w:id="537" w:author="ERCOT" w:date="2022-06-24T07:08:00Z">
        <w:r w:rsidRPr="00812ECB" w:rsidDel="00C2135F">
          <w:rPr>
            <w:szCs w:val="20"/>
          </w:rPr>
          <w:delText>(b)</w:delText>
        </w:r>
        <w:r w:rsidRPr="00812ECB" w:rsidDel="00C2135F">
          <w:rPr>
            <w:szCs w:val="20"/>
          </w:rPr>
          <w:tab/>
          <w:delText>The relevant Load Resource;</w:delText>
        </w:r>
      </w:del>
    </w:p>
    <w:p w14:paraId="1921FC17" w14:textId="77777777" w:rsidR="00812ECB" w:rsidRPr="00812ECB" w:rsidDel="00C2135F" w:rsidRDefault="00812ECB" w:rsidP="00812ECB">
      <w:pPr>
        <w:spacing w:after="240"/>
        <w:ind w:left="1440" w:hanging="720"/>
        <w:rPr>
          <w:del w:id="538" w:author="ERCOT" w:date="2022-06-24T07:08:00Z"/>
          <w:szCs w:val="20"/>
        </w:rPr>
      </w:pPr>
      <w:del w:id="539" w:author="ERCOT" w:date="2022-06-24T07:08:00Z">
        <w:r w:rsidRPr="00812ECB" w:rsidDel="00C2135F">
          <w:rPr>
            <w:szCs w:val="20"/>
          </w:rPr>
          <w:delText>(c)</w:delText>
        </w:r>
        <w:r w:rsidRPr="00812ECB"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47D0BBA6" w14:textId="77777777" w:rsidR="00812ECB" w:rsidRPr="00812ECB" w:rsidDel="00C2135F" w:rsidRDefault="00812ECB" w:rsidP="00812ECB">
      <w:pPr>
        <w:spacing w:after="240"/>
        <w:ind w:left="1440" w:hanging="720"/>
        <w:rPr>
          <w:del w:id="540" w:author="ERCOT" w:date="2022-06-24T07:08:00Z"/>
          <w:szCs w:val="20"/>
        </w:rPr>
      </w:pPr>
      <w:del w:id="541" w:author="ERCOT" w:date="2022-06-24T07:08:00Z">
        <w:r w:rsidRPr="00812ECB" w:rsidDel="00C2135F">
          <w:rPr>
            <w:szCs w:val="20"/>
          </w:rPr>
          <w:delText>(d)</w:delText>
        </w:r>
        <w:r w:rsidRPr="00812ECB" w:rsidDel="00C2135F">
          <w:rPr>
            <w:szCs w:val="20"/>
          </w:rPr>
          <w:tab/>
          <w:delText>The first and last hour of the bid; and</w:delText>
        </w:r>
      </w:del>
    </w:p>
    <w:p w14:paraId="2DBB991C" w14:textId="77777777" w:rsidR="00812ECB" w:rsidRPr="00812ECB" w:rsidDel="00C2135F" w:rsidRDefault="00812ECB" w:rsidP="00812ECB">
      <w:pPr>
        <w:spacing w:after="240"/>
        <w:ind w:left="1440" w:hanging="720"/>
        <w:rPr>
          <w:del w:id="542" w:author="ERCOT" w:date="2022-06-24T07:08:00Z"/>
          <w:szCs w:val="20"/>
        </w:rPr>
      </w:pPr>
      <w:del w:id="543" w:author="ERCOT" w:date="2022-06-24T07:08:00Z">
        <w:r w:rsidRPr="00812ECB" w:rsidDel="00C2135F">
          <w:rPr>
            <w:szCs w:val="20"/>
          </w:rPr>
          <w:delText>(e)</w:delText>
        </w:r>
        <w:r w:rsidRPr="00812ECB" w:rsidDel="00C2135F">
          <w:rPr>
            <w:szCs w:val="20"/>
          </w:rPr>
          <w:tab/>
          <w:delText>The expiration time and date of the bid.</w:delText>
        </w:r>
      </w:del>
    </w:p>
    <w:p w14:paraId="10ED9DCB" w14:textId="77777777" w:rsidR="00812ECB" w:rsidRPr="00812ECB" w:rsidDel="00C2135F" w:rsidRDefault="00812ECB" w:rsidP="00812ECB">
      <w:pPr>
        <w:spacing w:after="240"/>
        <w:ind w:left="720" w:hanging="720"/>
        <w:rPr>
          <w:del w:id="544" w:author="ERCOT" w:date="2022-06-24T07:08:00Z"/>
          <w:szCs w:val="20"/>
        </w:rPr>
      </w:pPr>
      <w:del w:id="545" w:author="ERCOT" w:date="2022-06-24T07:08:00Z">
        <w:r w:rsidRPr="00812ECB" w:rsidDel="00C2135F">
          <w:rPr>
            <w:szCs w:val="20"/>
          </w:rPr>
          <w:delText>(2)</w:delText>
        </w:r>
        <w:r w:rsidRPr="00812ECB" w:rsidDel="00C2135F">
          <w:rPr>
            <w:szCs w:val="20"/>
          </w:rPr>
          <w:tab/>
          <w:delText>The software systems must be able to provide ERCOT with the ability to enter Resource-specific RTM Energy Bid floors and caps.</w:delText>
        </w:r>
      </w:del>
    </w:p>
    <w:p w14:paraId="06CB2754" w14:textId="77777777" w:rsidR="00812ECB" w:rsidRPr="00812ECB" w:rsidDel="00C2135F" w:rsidRDefault="00812ECB" w:rsidP="00812ECB">
      <w:pPr>
        <w:spacing w:after="240"/>
        <w:ind w:left="720" w:hanging="720"/>
        <w:rPr>
          <w:del w:id="546" w:author="ERCOT" w:date="2022-06-24T07:08:00Z"/>
          <w:szCs w:val="20"/>
        </w:rPr>
      </w:pPr>
      <w:del w:id="547" w:author="ERCOT" w:date="2022-06-24T07:08:00Z">
        <w:r w:rsidRPr="00812ECB" w:rsidDel="00C2135F">
          <w:rPr>
            <w:szCs w:val="20"/>
          </w:rPr>
          <w:delText>(3)</w:delText>
        </w:r>
        <w:r w:rsidRPr="00812ECB" w:rsidDel="00C2135F">
          <w:rPr>
            <w:szCs w:val="20"/>
          </w:rPr>
          <w:tab/>
          <w:delText>The minimum amount per Load Resource for each RTM Energy Bid that may be submitted is one-tenth (0.1) MW.</w:delText>
        </w:r>
      </w:del>
    </w:p>
    <w:p w14:paraId="3AB065EE" w14:textId="77777777" w:rsidR="00812ECB" w:rsidRPr="00812ECB" w:rsidDel="00C2135F" w:rsidRDefault="00812ECB" w:rsidP="00812ECB">
      <w:pPr>
        <w:spacing w:after="240"/>
        <w:ind w:left="720" w:hanging="720"/>
        <w:rPr>
          <w:del w:id="548" w:author="ERCOT" w:date="2022-06-24T07:08:00Z"/>
          <w:szCs w:val="20"/>
        </w:rPr>
      </w:pPr>
      <w:del w:id="549" w:author="ERCOT" w:date="2022-06-24T07:08:00Z">
        <w:r w:rsidRPr="00812ECB" w:rsidDel="00C2135F">
          <w:rPr>
            <w:szCs w:val="20"/>
          </w:rPr>
          <w:lastRenderedPageBreak/>
          <w:delText>(4)</w:delText>
        </w:r>
        <w:r w:rsidRPr="00812ECB"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C2135F" w14:paraId="1574FBCF" w14:textId="77777777" w:rsidTr="008C7683">
        <w:trPr>
          <w:trHeight w:val="206"/>
          <w:del w:id="550" w:author="ERCOT" w:date="2022-06-24T07:08:00Z"/>
        </w:trPr>
        <w:tc>
          <w:tcPr>
            <w:tcW w:w="9350" w:type="dxa"/>
            <w:shd w:val="pct12" w:color="auto" w:fill="auto"/>
          </w:tcPr>
          <w:p w14:paraId="1C433FF1" w14:textId="77777777" w:rsidR="00812ECB" w:rsidRPr="00812ECB" w:rsidDel="00C2135F" w:rsidRDefault="00812ECB" w:rsidP="00812ECB">
            <w:pPr>
              <w:spacing w:before="120" w:after="240"/>
              <w:rPr>
                <w:del w:id="551" w:author="ERCOT" w:date="2022-06-24T07:08:00Z"/>
                <w:b/>
                <w:i/>
                <w:iCs/>
              </w:rPr>
            </w:pPr>
            <w:bookmarkStart w:id="552" w:name="_Toc397504924"/>
            <w:bookmarkStart w:id="553" w:name="_Toc402357052"/>
            <w:bookmarkStart w:id="554" w:name="_Toc422486432"/>
            <w:bookmarkStart w:id="555" w:name="_Toc433093284"/>
            <w:bookmarkStart w:id="556" w:name="_Toc433093442"/>
            <w:bookmarkStart w:id="557" w:name="_Toc440874672"/>
            <w:bookmarkStart w:id="558" w:name="_Toc448142227"/>
            <w:bookmarkStart w:id="559" w:name="_Toc448142384"/>
            <w:bookmarkStart w:id="560" w:name="_Toc458770220"/>
            <w:bookmarkStart w:id="561" w:name="_Toc459294188"/>
            <w:bookmarkStart w:id="562" w:name="_Toc463262681"/>
            <w:bookmarkStart w:id="563" w:name="_Toc468286753"/>
            <w:bookmarkStart w:id="564" w:name="_Toc481502799"/>
            <w:bookmarkStart w:id="565" w:name="_Toc496079969"/>
            <w:del w:id="566" w:author="ERCOT" w:date="2022-06-24T07:08:00Z">
              <w:r w:rsidRPr="00812ECB" w:rsidDel="00C2135F">
                <w:rPr>
                  <w:b/>
                  <w:i/>
                  <w:iCs/>
                </w:rPr>
                <w:delText>[NPRR1010:  Replace paragraph (4) above with the following upon system implementation of the Real-Time Co-Optimization (RTC) project:]</w:delText>
              </w:r>
            </w:del>
          </w:p>
          <w:p w14:paraId="5AF8CA47" w14:textId="77777777" w:rsidR="00812ECB" w:rsidRPr="00812ECB" w:rsidDel="00C2135F" w:rsidRDefault="00812ECB" w:rsidP="00812ECB">
            <w:pPr>
              <w:spacing w:after="240"/>
              <w:ind w:left="720" w:hanging="720"/>
              <w:rPr>
                <w:del w:id="567" w:author="ERCOT" w:date="2022-06-24T07:08:00Z"/>
                <w:szCs w:val="20"/>
              </w:rPr>
            </w:pPr>
            <w:del w:id="568" w:author="ERCOT" w:date="2022-06-24T07:08:00Z">
              <w:r w:rsidRPr="00812ECB" w:rsidDel="00C2135F">
                <w:rPr>
                  <w:szCs w:val="20"/>
                </w:rPr>
                <w:delText>(4)</w:delText>
              </w:r>
              <w:r w:rsidRPr="00812ECB" w:rsidDel="00C2135F">
                <w:rPr>
                  <w:szCs w:val="20"/>
                </w:rPr>
                <w:tab/>
                <w:delText>If a Controllable Load Resource is offering to provide an Ancillary Service, its RTM Energy Bid must be priced no higher than the effective VOLL.</w:delText>
              </w:r>
            </w:del>
          </w:p>
        </w:tc>
      </w:tr>
    </w:tbl>
    <w:p w14:paraId="43ECEAE6" w14:textId="77777777" w:rsidR="00812ECB" w:rsidRPr="00812ECB" w:rsidDel="00C2135F" w:rsidRDefault="00812ECB" w:rsidP="00812ECB">
      <w:pPr>
        <w:keepNext/>
        <w:tabs>
          <w:tab w:val="left" w:pos="1620"/>
        </w:tabs>
        <w:spacing w:before="480" w:after="240"/>
        <w:ind w:left="1627" w:hanging="1627"/>
        <w:outlineLvl w:val="4"/>
        <w:rPr>
          <w:del w:id="569" w:author="ERCOT" w:date="2022-06-24T07:08:00Z"/>
          <w:b/>
          <w:bCs/>
          <w:i/>
          <w:iCs/>
          <w:szCs w:val="26"/>
        </w:rPr>
      </w:pPr>
      <w:bookmarkStart w:id="570" w:name="_Toc80174650"/>
      <w:del w:id="571" w:author="ERCOT" w:date="2022-06-24T07:08:00Z">
        <w:r w:rsidRPr="00812ECB" w:rsidDel="00C2135F">
          <w:rPr>
            <w:b/>
            <w:bCs/>
            <w:i/>
            <w:iCs/>
            <w:szCs w:val="26"/>
          </w:rPr>
          <w:delText>6.4.3.1.2</w:delText>
        </w:r>
        <w:r w:rsidRPr="00812ECB" w:rsidDel="00C2135F">
          <w:rPr>
            <w:b/>
            <w:bCs/>
            <w:i/>
            <w:iCs/>
            <w:szCs w:val="26"/>
          </w:rPr>
          <w:tab/>
          <w:delText>RTM Energy Bid Validation</w:delTex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70"/>
      </w:del>
    </w:p>
    <w:p w14:paraId="72FC43F5" w14:textId="77777777" w:rsidR="00812ECB" w:rsidRPr="00812ECB" w:rsidDel="00C2135F" w:rsidRDefault="00812ECB" w:rsidP="00812ECB">
      <w:pPr>
        <w:spacing w:after="240"/>
        <w:ind w:left="720" w:hanging="720"/>
        <w:rPr>
          <w:del w:id="572" w:author="ERCOT" w:date="2022-06-24T07:08:00Z"/>
          <w:szCs w:val="20"/>
        </w:rPr>
      </w:pPr>
      <w:del w:id="573" w:author="ERCOT" w:date="2022-06-24T07:08:00Z">
        <w:r w:rsidRPr="00812ECB" w:rsidDel="00C2135F">
          <w:rPr>
            <w:szCs w:val="20"/>
          </w:rPr>
          <w:delText>(1)</w:delText>
        </w:r>
        <w:r w:rsidRPr="00812ECB" w:rsidDel="00C2135F">
          <w:rPr>
            <w:szCs w:val="20"/>
          </w:rPr>
          <w:tab/>
          <w:delText>A valid RTM Energy Bid is a bid that ERCOT has determined meets the criteria listed in Section 6.4.3.1.1, RTM Energy Bid Criteria.</w:delText>
        </w:r>
      </w:del>
    </w:p>
    <w:p w14:paraId="52C7F601" w14:textId="77777777" w:rsidR="00812ECB" w:rsidRPr="00812ECB" w:rsidDel="00C2135F" w:rsidRDefault="00812ECB" w:rsidP="00812ECB">
      <w:pPr>
        <w:spacing w:after="240"/>
        <w:ind w:left="720" w:hanging="720"/>
        <w:rPr>
          <w:del w:id="574" w:author="ERCOT" w:date="2022-06-24T07:08:00Z"/>
          <w:szCs w:val="20"/>
        </w:rPr>
      </w:pPr>
      <w:del w:id="575" w:author="ERCOT" w:date="2022-06-24T07:08:00Z">
        <w:r w:rsidRPr="00812ECB" w:rsidDel="00C2135F">
          <w:rPr>
            <w:szCs w:val="20"/>
          </w:rPr>
          <w:delText>(2)</w:delText>
        </w:r>
        <w:r w:rsidRPr="00812ECB"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5C3562B2" w14:textId="77777777" w:rsidR="00812ECB" w:rsidRPr="00812ECB" w:rsidRDefault="00812ECB" w:rsidP="00812ECB">
      <w:pPr>
        <w:spacing w:after="240"/>
        <w:ind w:left="720" w:hanging="720"/>
        <w:rPr>
          <w:szCs w:val="20"/>
        </w:rPr>
      </w:pPr>
      <w:del w:id="576" w:author="ERCOT" w:date="2022-06-24T07:08:00Z">
        <w:r w:rsidRPr="00812ECB" w:rsidDel="00C2135F">
          <w:rPr>
            <w:szCs w:val="20"/>
          </w:rPr>
          <w:delText>(3)</w:delText>
        </w:r>
        <w:r w:rsidRPr="00812ECB" w:rsidDel="00C2135F">
          <w:rPr>
            <w:szCs w:val="20"/>
          </w:rPr>
          <w:tab/>
          <w:delText>ERCOT shall continuously validate RTM Energy Bids and continuously display on the MIS Certified Area information that allows any QSE to view its valid RTM Energy Bids.</w:delText>
        </w:r>
      </w:del>
    </w:p>
    <w:p w14:paraId="07183ACF"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577" w:name="_Toc80174704"/>
      <w:bookmarkStart w:id="578" w:name="_Hlk102562855"/>
      <w:r w:rsidRPr="00812ECB">
        <w:rPr>
          <w:b/>
          <w:bCs/>
          <w:snapToGrid w:val="0"/>
          <w:szCs w:val="20"/>
        </w:rPr>
        <w:t>6.5.7.3</w:t>
      </w:r>
      <w:r w:rsidRPr="00812ECB">
        <w:rPr>
          <w:b/>
          <w:bCs/>
          <w:snapToGrid w:val="0"/>
          <w:szCs w:val="20"/>
        </w:rPr>
        <w:tab/>
        <w:t>Security Constrained Economic Dispatch</w:t>
      </w:r>
      <w:bookmarkEnd w:id="577"/>
    </w:p>
    <w:p w14:paraId="4794B924" w14:textId="77777777" w:rsidR="00812ECB" w:rsidRPr="00812ECB" w:rsidRDefault="00812ECB" w:rsidP="00812ECB">
      <w:pPr>
        <w:spacing w:after="240"/>
        <w:ind w:left="720" w:hanging="720"/>
        <w:rPr>
          <w:szCs w:val="20"/>
        </w:rPr>
      </w:pPr>
      <w:r w:rsidRPr="00812ECB">
        <w:rPr>
          <w:iCs/>
          <w:szCs w:val="20"/>
        </w:rPr>
        <w:t>(1)</w:t>
      </w:r>
      <w:r w:rsidRPr="00812ECB">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579" w:author="ERCOT" w:date="2022-06-24T16:41:00Z">
        <w:r w:rsidRPr="00812ECB" w:rsidDel="00C160EC">
          <w:rPr>
            <w:iCs/>
            <w:szCs w:val="20"/>
          </w:rPr>
          <w:delText xml:space="preserve">Real-Time Market (RTM) </w:delText>
        </w:r>
      </w:del>
      <w:r w:rsidRPr="00812ECB">
        <w:rPr>
          <w:iCs/>
          <w:szCs w:val="20"/>
        </w:rPr>
        <w:t>Energy Bid</w:t>
      </w:r>
      <w:ins w:id="580" w:author="ERCOT" w:date="2022-06-24T16:41:00Z">
        <w:r w:rsidRPr="00812ECB">
          <w:rPr>
            <w:iCs/>
            <w:szCs w:val="20"/>
          </w:rPr>
          <w:t xml:space="preserve"> Cur</w:t>
        </w:r>
      </w:ins>
      <w:ins w:id="581" w:author="ERCOT" w:date="2022-06-24T16:42:00Z">
        <w:r w:rsidRPr="00812ECB">
          <w:rPr>
            <w:iCs/>
            <w:szCs w:val="20"/>
          </w:rPr>
          <w:t>ve</w:t>
        </w:r>
      </w:ins>
      <w:r w:rsidRPr="00812ECB">
        <w:rPr>
          <w:iCs/>
          <w:szCs w:val="20"/>
        </w:rPr>
        <w:t>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2F8F7EC8" w14:textId="77777777" w:rsidR="00812ECB" w:rsidRPr="00812ECB" w:rsidRDefault="00812ECB" w:rsidP="00812ECB">
      <w:pPr>
        <w:spacing w:after="240"/>
        <w:ind w:left="720" w:hanging="720"/>
        <w:rPr>
          <w:szCs w:val="20"/>
        </w:rPr>
      </w:pPr>
      <w:r w:rsidRPr="00812ECB">
        <w:rPr>
          <w:szCs w:val="20"/>
        </w:rPr>
        <w:t>(2)</w:t>
      </w:r>
      <w:r w:rsidRPr="00812ECB">
        <w:rPr>
          <w:szCs w:val="20"/>
        </w:rPr>
        <w:tab/>
        <w:t>The SCED solution must monitor cumulative deployment of Regulation Services and ensure that Regulation Services deployment is minimized over time.</w:t>
      </w:r>
    </w:p>
    <w:p w14:paraId="2EFF9D4B" w14:textId="77777777" w:rsidR="00812ECB" w:rsidRPr="00812ECB" w:rsidRDefault="00812ECB" w:rsidP="00812ECB">
      <w:pPr>
        <w:spacing w:before="240" w:after="240"/>
        <w:ind w:left="720" w:hanging="720"/>
        <w:rPr>
          <w:szCs w:val="20"/>
        </w:rPr>
      </w:pPr>
      <w:r w:rsidRPr="00812ECB">
        <w:rPr>
          <w:szCs w:val="20"/>
        </w:rPr>
        <w:t>(3)</w:t>
      </w:r>
      <w:r w:rsidRPr="00812ECB">
        <w:rPr>
          <w:szCs w:val="20"/>
        </w:rPr>
        <w:tab/>
        <w:t xml:space="preserve">In the Generation To Be Dispatched (GTBD) determined by LFC, ERCOT shall subtract the sum of the telemetered net real power consumption from all Controllable Load Resources </w:t>
      </w:r>
      <w:ins w:id="582" w:author="ERCOT" w:date="2022-06-24T16:46:00Z">
        <w:r w:rsidRPr="00812ECB">
          <w:rPr>
            <w:szCs w:val="20"/>
          </w:rPr>
          <w:t xml:space="preserve">(CLRs) </w:t>
        </w:r>
      </w:ins>
      <w:r w:rsidRPr="00812ECB">
        <w:rPr>
          <w:szCs w:val="20"/>
        </w:rPr>
        <w:t>available to SCED.</w:t>
      </w:r>
    </w:p>
    <w:p w14:paraId="1F420989" w14:textId="77777777" w:rsidR="00812ECB" w:rsidRPr="00812ECB" w:rsidRDefault="00812ECB" w:rsidP="00812ECB">
      <w:pPr>
        <w:spacing w:after="240"/>
        <w:ind w:left="720" w:hanging="720"/>
        <w:rPr>
          <w:szCs w:val="20"/>
        </w:rPr>
      </w:pPr>
      <w:r w:rsidRPr="00812ECB">
        <w:rPr>
          <w:szCs w:val="20"/>
        </w:rPr>
        <w:lastRenderedPageBreak/>
        <w:t>(4)</w:t>
      </w:r>
      <w:r w:rsidRPr="00812ECB">
        <w:rPr>
          <w:szCs w:val="20"/>
        </w:rPr>
        <w:tab/>
        <w:t xml:space="preserve">For use as SCED inputs, ERCOT shall use the available capacity of all committed Generation Resources by creating proxy Energy Offer Curves for certain Resources as follows: </w:t>
      </w:r>
    </w:p>
    <w:p w14:paraId="43748497" w14:textId="77777777" w:rsidR="00812ECB" w:rsidRPr="00812ECB" w:rsidRDefault="00812ECB" w:rsidP="00812ECB">
      <w:pPr>
        <w:spacing w:after="240"/>
        <w:ind w:left="1440" w:hanging="720"/>
        <w:rPr>
          <w:szCs w:val="20"/>
        </w:rPr>
      </w:pPr>
      <w:r w:rsidRPr="00812ECB">
        <w:rPr>
          <w:szCs w:val="20"/>
        </w:rPr>
        <w:t>(a)</w:t>
      </w:r>
      <w:r w:rsidRPr="00812ECB">
        <w:rPr>
          <w:szCs w:val="20"/>
        </w:rPr>
        <w:tab/>
        <w:t>Non-IRRs and Dynamically Scheduled Resources (DSRs) without Energy Offer Curves</w:t>
      </w:r>
    </w:p>
    <w:p w14:paraId="680F7B0E" w14:textId="77777777" w:rsidR="00812ECB" w:rsidRPr="00812ECB" w:rsidRDefault="00812ECB" w:rsidP="00812ECB">
      <w:pPr>
        <w:spacing w:after="240"/>
        <w:ind w:left="2160" w:hanging="720"/>
        <w:rPr>
          <w:szCs w:val="20"/>
        </w:rPr>
      </w:pPr>
      <w:r w:rsidRPr="00812ECB">
        <w:rPr>
          <w:szCs w:val="20"/>
        </w:rPr>
        <w:t>(i)</w:t>
      </w:r>
      <w:r w:rsidRPr="00812ECB">
        <w:rPr>
          <w:szCs w:val="20"/>
        </w:rPr>
        <w:tab/>
        <w:t>ERCOT shall create a monotonically increasing proxy Energy Offer Curve as described below for:</w:t>
      </w:r>
    </w:p>
    <w:p w14:paraId="34F0BF00" w14:textId="77777777" w:rsidR="00812ECB" w:rsidRPr="00812ECB" w:rsidRDefault="00812ECB" w:rsidP="00812ECB">
      <w:pPr>
        <w:spacing w:after="240"/>
        <w:ind w:left="2880" w:hanging="720"/>
        <w:rPr>
          <w:szCs w:val="20"/>
        </w:rPr>
      </w:pPr>
      <w:r w:rsidRPr="00812ECB">
        <w:rPr>
          <w:szCs w:val="20"/>
        </w:rPr>
        <w:t>(A)</w:t>
      </w:r>
      <w:r w:rsidRPr="00812ECB">
        <w:rPr>
          <w:szCs w:val="20"/>
        </w:rPr>
        <w:tab/>
        <w:t>Each non-IRR for which its QSE has submitted an Output Schedule instead of an Energy Offer Curve; and</w:t>
      </w:r>
    </w:p>
    <w:p w14:paraId="12DC2098" w14:textId="77777777" w:rsidR="00812ECB" w:rsidRPr="00812ECB" w:rsidRDefault="00812ECB" w:rsidP="00812ECB">
      <w:pPr>
        <w:spacing w:after="240"/>
        <w:ind w:left="2880" w:hanging="720"/>
        <w:rPr>
          <w:szCs w:val="20"/>
        </w:rPr>
      </w:pPr>
      <w:r w:rsidRPr="00812ECB">
        <w:rPr>
          <w:szCs w:val="20"/>
        </w:rPr>
        <w:t>(B)</w:t>
      </w:r>
      <w:r w:rsidRPr="00812ECB">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12ECB" w:rsidRPr="00812ECB" w14:paraId="21D5475C" w14:textId="77777777" w:rsidTr="008C7683">
        <w:trPr>
          <w:jc w:val="center"/>
        </w:trPr>
        <w:tc>
          <w:tcPr>
            <w:tcW w:w="3780" w:type="dxa"/>
          </w:tcPr>
          <w:p w14:paraId="21DB2689" w14:textId="77777777" w:rsidR="00812ECB" w:rsidRPr="00812ECB" w:rsidRDefault="00812ECB" w:rsidP="00812ECB">
            <w:pPr>
              <w:spacing w:after="120"/>
              <w:rPr>
                <w:b/>
                <w:iCs/>
                <w:sz w:val="20"/>
                <w:szCs w:val="20"/>
              </w:rPr>
            </w:pPr>
            <w:r w:rsidRPr="00812ECB">
              <w:rPr>
                <w:b/>
                <w:iCs/>
                <w:sz w:val="20"/>
                <w:szCs w:val="20"/>
              </w:rPr>
              <w:t>MW</w:t>
            </w:r>
          </w:p>
        </w:tc>
        <w:tc>
          <w:tcPr>
            <w:tcW w:w="2520" w:type="dxa"/>
          </w:tcPr>
          <w:p w14:paraId="6F621BE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12E18E8" w14:textId="77777777" w:rsidTr="008C7683">
        <w:trPr>
          <w:jc w:val="center"/>
        </w:trPr>
        <w:tc>
          <w:tcPr>
            <w:tcW w:w="3780" w:type="dxa"/>
          </w:tcPr>
          <w:p w14:paraId="0E1F5131" w14:textId="77777777" w:rsidR="00812ECB" w:rsidRPr="00812ECB" w:rsidRDefault="00812ECB" w:rsidP="00812ECB">
            <w:pPr>
              <w:spacing w:after="60"/>
              <w:rPr>
                <w:iCs/>
                <w:sz w:val="20"/>
                <w:szCs w:val="20"/>
              </w:rPr>
            </w:pPr>
            <w:r w:rsidRPr="00812ECB">
              <w:rPr>
                <w:iCs/>
                <w:sz w:val="20"/>
                <w:szCs w:val="20"/>
              </w:rPr>
              <w:t>HSL</w:t>
            </w:r>
          </w:p>
        </w:tc>
        <w:tc>
          <w:tcPr>
            <w:tcW w:w="2520" w:type="dxa"/>
          </w:tcPr>
          <w:p w14:paraId="627A8430" w14:textId="77777777" w:rsidR="00812ECB" w:rsidRPr="00812ECB" w:rsidRDefault="00812ECB" w:rsidP="00812ECB">
            <w:pPr>
              <w:spacing w:after="60"/>
              <w:rPr>
                <w:iCs/>
                <w:sz w:val="20"/>
                <w:szCs w:val="20"/>
              </w:rPr>
            </w:pPr>
            <w:r w:rsidRPr="00812ECB">
              <w:rPr>
                <w:iCs/>
                <w:sz w:val="20"/>
                <w:szCs w:val="20"/>
              </w:rPr>
              <w:t>SWCAP</w:t>
            </w:r>
          </w:p>
        </w:tc>
      </w:tr>
      <w:tr w:rsidR="00812ECB" w:rsidRPr="00812ECB" w14:paraId="3EFAD555" w14:textId="77777777" w:rsidTr="008C7683">
        <w:trPr>
          <w:jc w:val="center"/>
        </w:trPr>
        <w:tc>
          <w:tcPr>
            <w:tcW w:w="3780" w:type="dxa"/>
          </w:tcPr>
          <w:p w14:paraId="307E2C3D" w14:textId="77777777" w:rsidR="00812ECB" w:rsidRPr="00812ECB" w:rsidRDefault="00812ECB" w:rsidP="00812ECB">
            <w:pPr>
              <w:spacing w:after="60"/>
              <w:rPr>
                <w:iCs/>
                <w:sz w:val="20"/>
                <w:szCs w:val="20"/>
              </w:rPr>
            </w:pPr>
            <w:r w:rsidRPr="00812ECB">
              <w:rPr>
                <w:iCs/>
                <w:sz w:val="20"/>
                <w:szCs w:val="20"/>
              </w:rPr>
              <w:t>Output Schedule MW plus 1 MW</w:t>
            </w:r>
          </w:p>
        </w:tc>
        <w:tc>
          <w:tcPr>
            <w:tcW w:w="2520" w:type="dxa"/>
          </w:tcPr>
          <w:p w14:paraId="7373DD39" w14:textId="77777777" w:rsidR="00812ECB" w:rsidRPr="00812ECB" w:rsidRDefault="00812ECB" w:rsidP="00812ECB">
            <w:pPr>
              <w:spacing w:after="60"/>
              <w:rPr>
                <w:iCs/>
                <w:sz w:val="20"/>
                <w:szCs w:val="20"/>
              </w:rPr>
            </w:pPr>
            <w:r w:rsidRPr="00812ECB">
              <w:rPr>
                <w:iCs/>
                <w:sz w:val="20"/>
                <w:szCs w:val="20"/>
              </w:rPr>
              <w:t>SWCAP minus $0.01</w:t>
            </w:r>
          </w:p>
        </w:tc>
      </w:tr>
      <w:tr w:rsidR="00812ECB" w:rsidRPr="00812ECB" w14:paraId="36E32EC9" w14:textId="77777777" w:rsidTr="008C7683">
        <w:trPr>
          <w:jc w:val="center"/>
        </w:trPr>
        <w:tc>
          <w:tcPr>
            <w:tcW w:w="3780" w:type="dxa"/>
          </w:tcPr>
          <w:p w14:paraId="37D70103" w14:textId="77777777" w:rsidR="00812ECB" w:rsidRPr="00812ECB" w:rsidRDefault="00812ECB" w:rsidP="00812ECB">
            <w:pPr>
              <w:spacing w:after="60"/>
              <w:rPr>
                <w:iCs/>
                <w:sz w:val="20"/>
                <w:szCs w:val="20"/>
              </w:rPr>
            </w:pPr>
            <w:r w:rsidRPr="00812ECB">
              <w:rPr>
                <w:iCs/>
                <w:sz w:val="20"/>
                <w:szCs w:val="20"/>
              </w:rPr>
              <w:t>Output Schedule MW</w:t>
            </w:r>
          </w:p>
        </w:tc>
        <w:tc>
          <w:tcPr>
            <w:tcW w:w="2520" w:type="dxa"/>
          </w:tcPr>
          <w:p w14:paraId="4E4E8F7B"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5E2D2C0" w14:textId="77777777" w:rsidTr="008C7683">
        <w:trPr>
          <w:jc w:val="center"/>
        </w:trPr>
        <w:tc>
          <w:tcPr>
            <w:tcW w:w="3780" w:type="dxa"/>
          </w:tcPr>
          <w:p w14:paraId="4486AB56" w14:textId="77777777" w:rsidR="00812ECB" w:rsidRPr="00812ECB" w:rsidRDefault="00812ECB" w:rsidP="00812ECB">
            <w:pPr>
              <w:spacing w:after="60"/>
              <w:rPr>
                <w:iCs/>
                <w:sz w:val="20"/>
                <w:szCs w:val="20"/>
              </w:rPr>
            </w:pPr>
            <w:r w:rsidRPr="00812ECB">
              <w:rPr>
                <w:iCs/>
                <w:sz w:val="20"/>
                <w:szCs w:val="20"/>
              </w:rPr>
              <w:t>LSL</w:t>
            </w:r>
          </w:p>
        </w:tc>
        <w:tc>
          <w:tcPr>
            <w:tcW w:w="2520" w:type="dxa"/>
          </w:tcPr>
          <w:p w14:paraId="7D67E5AB" w14:textId="77777777" w:rsidR="00812ECB" w:rsidRPr="00812ECB" w:rsidRDefault="00812ECB" w:rsidP="00812ECB">
            <w:pPr>
              <w:spacing w:after="60"/>
              <w:rPr>
                <w:iCs/>
                <w:sz w:val="20"/>
                <w:szCs w:val="20"/>
              </w:rPr>
            </w:pPr>
            <w:r w:rsidRPr="00812ECB">
              <w:rPr>
                <w:iCs/>
                <w:sz w:val="20"/>
                <w:szCs w:val="20"/>
              </w:rPr>
              <w:t>-$250.00</w:t>
            </w:r>
          </w:p>
        </w:tc>
      </w:tr>
    </w:tbl>
    <w:p w14:paraId="39BBCC84"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DSRs with Energy Offer Curves</w:t>
      </w:r>
    </w:p>
    <w:p w14:paraId="74A1C9B4" w14:textId="77777777" w:rsidR="00812ECB" w:rsidRPr="00812ECB" w:rsidRDefault="00812ECB" w:rsidP="00812ECB">
      <w:pPr>
        <w:spacing w:after="240"/>
        <w:ind w:left="2160" w:hanging="720"/>
        <w:rPr>
          <w:szCs w:val="20"/>
        </w:rPr>
      </w:pPr>
      <w:r w:rsidRPr="00812ECB">
        <w:rPr>
          <w:szCs w:val="20"/>
        </w:rPr>
        <w:t>(i)</w:t>
      </w:r>
      <w:r w:rsidRPr="00812ECB">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812ECB" w:rsidRPr="00812ECB" w14:paraId="785638BF" w14:textId="77777777" w:rsidTr="008C7683">
        <w:trPr>
          <w:jc w:val="center"/>
        </w:trPr>
        <w:tc>
          <w:tcPr>
            <w:tcW w:w="3825" w:type="dxa"/>
          </w:tcPr>
          <w:p w14:paraId="7DC3F1DA" w14:textId="77777777" w:rsidR="00812ECB" w:rsidRPr="00812ECB" w:rsidRDefault="00812ECB" w:rsidP="00812ECB">
            <w:pPr>
              <w:spacing w:after="120"/>
              <w:rPr>
                <w:b/>
                <w:iCs/>
                <w:sz w:val="20"/>
                <w:szCs w:val="20"/>
              </w:rPr>
            </w:pPr>
            <w:r w:rsidRPr="00812ECB">
              <w:rPr>
                <w:b/>
                <w:iCs/>
                <w:sz w:val="20"/>
                <w:szCs w:val="20"/>
              </w:rPr>
              <w:t>MW</w:t>
            </w:r>
          </w:p>
        </w:tc>
        <w:tc>
          <w:tcPr>
            <w:tcW w:w="2565" w:type="dxa"/>
          </w:tcPr>
          <w:p w14:paraId="612234F3"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41B0133" w14:textId="77777777" w:rsidTr="008C7683">
        <w:trPr>
          <w:jc w:val="center"/>
        </w:trPr>
        <w:tc>
          <w:tcPr>
            <w:tcW w:w="3825" w:type="dxa"/>
          </w:tcPr>
          <w:p w14:paraId="1ECBFBDD" w14:textId="77777777" w:rsidR="00812ECB" w:rsidRPr="00812ECB" w:rsidRDefault="00812ECB" w:rsidP="00812ECB">
            <w:pPr>
              <w:spacing w:after="60"/>
              <w:rPr>
                <w:iCs/>
                <w:sz w:val="20"/>
                <w:szCs w:val="20"/>
              </w:rPr>
            </w:pPr>
            <w:r w:rsidRPr="00812ECB">
              <w:rPr>
                <w:iCs/>
                <w:sz w:val="20"/>
                <w:szCs w:val="20"/>
              </w:rPr>
              <w:t>Output Schedule MW plus 1 MW to HSL</w:t>
            </w:r>
          </w:p>
        </w:tc>
        <w:tc>
          <w:tcPr>
            <w:tcW w:w="2565" w:type="dxa"/>
          </w:tcPr>
          <w:p w14:paraId="128A0629" w14:textId="77777777" w:rsidR="00812ECB" w:rsidRPr="00812ECB" w:rsidRDefault="00812ECB" w:rsidP="00812ECB">
            <w:pPr>
              <w:spacing w:after="60"/>
              <w:rPr>
                <w:iCs/>
                <w:sz w:val="20"/>
                <w:szCs w:val="20"/>
              </w:rPr>
            </w:pPr>
            <w:r w:rsidRPr="00812ECB">
              <w:rPr>
                <w:iCs/>
                <w:sz w:val="20"/>
                <w:szCs w:val="20"/>
              </w:rPr>
              <w:t>Incremental Energy Offer Curve</w:t>
            </w:r>
          </w:p>
        </w:tc>
      </w:tr>
      <w:tr w:rsidR="00812ECB" w:rsidRPr="00812ECB" w14:paraId="6869F576" w14:textId="77777777" w:rsidTr="008C7683">
        <w:trPr>
          <w:jc w:val="center"/>
        </w:trPr>
        <w:tc>
          <w:tcPr>
            <w:tcW w:w="3825" w:type="dxa"/>
          </w:tcPr>
          <w:p w14:paraId="2B09E51C" w14:textId="77777777" w:rsidR="00812ECB" w:rsidRPr="00812ECB" w:rsidRDefault="00812ECB" w:rsidP="00812ECB">
            <w:pPr>
              <w:spacing w:after="60"/>
              <w:rPr>
                <w:iCs/>
                <w:sz w:val="20"/>
                <w:szCs w:val="20"/>
              </w:rPr>
            </w:pPr>
            <w:r w:rsidRPr="00812ECB">
              <w:rPr>
                <w:iCs/>
                <w:sz w:val="20"/>
                <w:szCs w:val="20"/>
              </w:rPr>
              <w:t xml:space="preserve">LSL to Output Schedule MW </w:t>
            </w:r>
          </w:p>
        </w:tc>
        <w:tc>
          <w:tcPr>
            <w:tcW w:w="2565" w:type="dxa"/>
          </w:tcPr>
          <w:p w14:paraId="35A72602" w14:textId="77777777" w:rsidR="00812ECB" w:rsidRPr="00812ECB" w:rsidRDefault="00812ECB" w:rsidP="00812ECB">
            <w:pPr>
              <w:spacing w:after="60"/>
              <w:rPr>
                <w:iCs/>
                <w:sz w:val="20"/>
                <w:szCs w:val="20"/>
              </w:rPr>
            </w:pPr>
            <w:r w:rsidRPr="00812ECB">
              <w:rPr>
                <w:iCs/>
                <w:sz w:val="20"/>
                <w:szCs w:val="20"/>
              </w:rPr>
              <w:t>Decremental Energy Offer Curve</w:t>
            </w:r>
          </w:p>
        </w:tc>
      </w:tr>
    </w:tbl>
    <w:p w14:paraId="43FAAECC"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 xml:space="preserve">Non-IRRs without full-range Energy Offer Curves </w:t>
      </w:r>
    </w:p>
    <w:p w14:paraId="0310966A" w14:textId="77777777" w:rsidR="00812ECB" w:rsidRPr="00812ECB" w:rsidRDefault="00812ECB" w:rsidP="00812ECB">
      <w:pPr>
        <w:spacing w:after="240"/>
        <w:ind w:left="2160" w:hanging="720"/>
        <w:rPr>
          <w:szCs w:val="20"/>
        </w:rPr>
      </w:pPr>
      <w:r w:rsidRPr="00812ECB">
        <w:rPr>
          <w:szCs w:val="20"/>
        </w:rPr>
        <w:t>(i)</w:t>
      </w:r>
      <w:r w:rsidRPr="00812ECB">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12ECB" w:rsidRPr="00812ECB" w14:paraId="47671520" w14:textId="77777777" w:rsidTr="008C7683">
        <w:trPr>
          <w:jc w:val="center"/>
        </w:trPr>
        <w:tc>
          <w:tcPr>
            <w:tcW w:w="3891" w:type="dxa"/>
          </w:tcPr>
          <w:p w14:paraId="2E670CDE" w14:textId="77777777" w:rsidR="00812ECB" w:rsidRPr="00812ECB" w:rsidRDefault="00812ECB" w:rsidP="00812ECB">
            <w:pPr>
              <w:spacing w:after="120"/>
              <w:rPr>
                <w:b/>
                <w:iCs/>
                <w:sz w:val="20"/>
                <w:szCs w:val="20"/>
              </w:rPr>
            </w:pPr>
            <w:r w:rsidRPr="00812ECB">
              <w:rPr>
                <w:b/>
                <w:iCs/>
                <w:sz w:val="20"/>
                <w:szCs w:val="20"/>
              </w:rPr>
              <w:lastRenderedPageBreak/>
              <w:t>MW</w:t>
            </w:r>
          </w:p>
        </w:tc>
        <w:tc>
          <w:tcPr>
            <w:tcW w:w="2630" w:type="dxa"/>
          </w:tcPr>
          <w:p w14:paraId="42656882"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D4FDF71" w14:textId="77777777" w:rsidTr="008C7683">
        <w:trPr>
          <w:jc w:val="center"/>
        </w:trPr>
        <w:tc>
          <w:tcPr>
            <w:tcW w:w="3891" w:type="dxa"/>
          </w:tcPr>
          <w:p w14:paraId="58A2348E"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630" w:type="dxa"/>
          </w:tcPr>
          <w:p w14:paraId="61C713CF" w14:textId="77777777" w:rsidR="00812ECB" w:rsidRPr="00812ECB" w:rsidRDefault="00812ECB" w:rsidP="00812ECB">
            <w:pPr>
              <w:spacing w:after="60"/>
              <w:rPr>
                <w:iCs/>
                <w:sz w:val="20"/>
                <w:szCs w:val="20"/>
              </w:rPr>
            </w:pPr>
            <w:r w:rsidRPr="00812ECB">
              <w:rPr>
                <w:iCs/>
                <w:sz w:val="20"/>
                <w:szCs w:val="20"/>
              </w:rPr>
              <w:t>Price associated with highest MW in submitted Energy Offer Curve</w:t>
            </w:r>
          </w:p>
        </w:tc>
      </w:tr>
      <w:tr w:rsidR="00812ECB" w:rsidRPr="00812ECB" w14:paraId="1BC01E89" w14:textId="77777777" w:rsidTr="008C7683">
        <w:trPr>
          <w:jc w:val="center"/>
        </w:trPr>
        <w:tc>
          <w:tcPr>
            <w:tcW w:w="3891" w:type="dxa"/>
          </w:tcPr>
          <w:p w14:paraId="6C3BB376" w14:textId="77777777" w:rsidR="00812ECB" w:rsidRPr="00812ECB" w:rsidRDefault="00812ECB" w:rsidP="00812ECB">
            <w:pPr>
              <w:spacing w:after="60"/>
              <w:rPr>
                <w:iCs/>
                <w:sz w:val="20"/>
                <w:szCs w:val="20"/>
              </w:rPr>
            </w:pPr>
            <w:r w:rsidRPr="00812ECB">
              <w:rPr>
                <w:iCs/>
                <w:sz w:val="20"/>
                <w:szCs w:val="20"/>
              </w:rPr>
              <w:t>Energy Offer Curve</w:t>
            </w:r>
          </w:p>
        </w:tc>
        <w:tc>
          <w:tcPr>
            <w:tcW w:w="2630" w:type="dxa"/>
          </w:tcPr>
          <w:p w14:paraId="4960A5A9"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4131F395" w14:textId="77777777" w:rsidTr="008C7683">
        <w:trPr>
          <w:jc w:val="center"/>
        </w:trPr>
        <w:tc>
          <w:tcPr>
            <w:tcW w:w="3891" w:type="dxa"/>
          </w:tcPr>
          <w:p w14:paraId="346034F4"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630" w:type="dxa"/>
          </w:tcPr>
          <w:p w14:paraId="69DC3D8B"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6BA5BCB8" w14:textId="77777777" w:rsidTr="008C7683">
        <w:trPr>
          <w:jc w:val="center"/>
        </w:trPr>
        <w:tc>
          <w:tcPr>
            <w:tcW w:w="3891" w:type="dxa"/>
          </w:tcPr>
          <w:p w14:paraId="345A7F29"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630" w:type="dxa"/>
          </w:tcPr>
          <w:p w14:paraId="0ECD0E2E" w14:textId="77777777" w:rsidR="00812ECB" w:rsidRPr="00812ECB" w:rsidRDefault="00812ECB" w:rsidP="00812ECB">
            <w:pPr>
              <w:spacing w:after="60"/>
              <w:rPr>
                <w:iCs/>
                <w:sz w:val="20"/>
                <w:szCs w:val="20"/>
              </w:rPr>
            </w:pPr>
            <w:r w:rsidRPr="00812ECB">
              <w:rPr>
                <w:iCs/>
                <w:sz w:val="20"/>
                <w:szCs w:val="20"/>
              </w:rPr>
              <w:t>-$250.00</w:t>
            </w:r>
          </w:p>
        </w:tc>
      </w:tr>
    </w:tbl>
    <w:p w14:paraId="5045E005"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IRRs</w:t>
      </w:r>
    </w:p>
    <w:p w14:paraId="23AFFF5A" w14:textId="77777777" w:rsidR="00812ECB" w:rsidRPr="00812ECB" w:rsidRDefault="00812ECB" w:rsidP="00812ECB">
      <w:pPr>
        <w:spacing w:after="240"/>
        <w:ind w:left="2160" w:hanging="720"/>
        <w:rPr>
          <w:szCs w:val="20"/>
        </w:rPr>
      </w:pPr>
      <w:r w:rsidRPr="00812ECB">
        <w:rPr>
          <w:szCs w:val="20"/>
        </w:rPr>
        <w:t>(i)</w:t>
      </w:r>
      <w:r w:rsidRPr="00812ECB">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12ECB" w:rsidRPr="00812ECB" w14:paraId="23C82B4B" w14:textId="77777777" w:rsidTr="008C7683">
        <w:trPr>
          <w:jc w:val="center"/>
        </w:trPr>
        <w:tc>
          <w:tcPr>
            <w:tcW w:w="3870" w:type="dxa"/>
          </w:tcPr>
          <w:p w14:paraId="31E3E9E0" w14:textId="77777777" w:rsidR="00812ECB" w:rsidRPr="00812ECB" w:rsidRDefault="00812ECB" w:rsidP="00812ECB">
            <w:pPr>
              <w:spacing w:after="120"/>
              <w:rPr>
                <w:b/>
                <w:iCs/>
                <w:sz w:val="20"/>
                <w:szCs w:val="20"/>
              </w:rPr>
            </w:pPr>
            <w:r w:rsidRPr="00812ECB">
              <w:rPr>
                <w:b/>
                <w:iCs/>
                <w:sz w:val="20"/>
                <w:szCs w:val="20"/>
              </w:rPr>
              <w:t>MW</w:t>
            </w:r>
          </w:p>
        </w:tc>
        <w:tc>
          <w:tcPr>
            <w:tcW w:w="2610" w:type="dxa"/>
          </w:tcPr>
          <w:p w14:paraId="0F90097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14BF564" w14:textId="77777777" w:rsidTr="008C7683">
        <w:trPr>
          <w:jc w:val="center"/>
        </w:trPr>
        <w:tc>
          <w:tcPr>
            <w:tcW w:w="3870" w:type="dxa"/>
          </w:tcPr>
          <w:p w14:paraId="5131A8E6" w14:textId="77777777" w:rsidR="00812ECB" w:rsidRPr="00812ECB" w:rsidRDefault="00812ECB" w:rsidP="00812ECB">
            <w:pPr>
              <w:spacing w:after="60"/>
              <w:rPr>
                <w:iCs/>
                <w:sz w:val="20"/>
                <w:szCs w:val="20"/>
              </w:rPr>
            </w:pPr>
            <w:r w:rsidRPr="00812ECB">
              <w:rPr>
                <w:iCs/>
                <w:sz w:val="20"/>
                <w:szCs w:val="20"/>
              </w:rPr>
              <w:t>HSL</w:t>
            </w:r>
          </w:p>
        </w:tc>
        <w:tc>
          <w:tcPr>
            <w:tcW w:w="2610" w:type="dxa"/>
          </w:tcPr>
          <w:p w14:paraId="7929526C" w14:textId="77777777" w:rsidR="00812ECB" w:rsidRPr="00812ECB" w:rsidRDefault="00812ECB" w:rsidP="00812ECB">
            <w:pPr>
              <w:spacing w:after="60"/>
              <w:rPr>
                <w:iCs/>
                <w:sz w:val="20"/>
                <w:szCs w:val="20"/>
              </w:rPr>
            </w:pPr>
            <w:r w:rsidRPr="00812ECB">
              <w:rPr>
                <w:iCs/>
                <w:sz w:val="20"/>
                <w:szCs w:val="20"/>
              </w:rPr>
              <w:t>$1,500</w:t>
            </w:r>
          </w:p>
        </w:tc>
      </w:tr>
      <w:tr w:rsidR="00812ECB" w:rsidRPr="00812ECB" w14:paraId="0B0619BC" w14:textId="77777777" w:rsidTr="008C7683">
        <w:trPr>
          <w:jc w:val="center"/>
        </w:trPr>
        <w:tc>
          <w:tcPr>
            <w:tcW w:w="3870" w:type="dxa"/>
          </w:tcPr>
          <w:p w14:paraId="1A11D66C" w14:textId="77777777" w:rsidR="00812ECB" w:rsidRPr="00812ECB" w:rsidRDefault="00812ECB" w:rsidP="00812ECB">
            <w:pPr>
              <w:spacing w:after="60"/>
              <w:rPr>
                <w:iCs/>
                <w:sz w:val="20"/>
                <w:szCs w:val="20"/>
              </w:rPr>
            </w:pPr>
            <w:r w:rsidRPr="00812ECB">
              <w:rPr>
                <w:iCs/>
                <w:sz w:val="20"/>
                <w:szCs w:val="20"/>
              </w:rPr>
              <w:t>HSL minus 1 MW</w:t>
            </w:r>
          </w:p>
        </w:tc>
        <w:tc>
          <w:tcPr>
            <w:tcW w:w="2610" w:type="dxa"/>
          </w:tcPr>
          <w:p w14:paraId="395B9F96"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01F1EBF" w14:textId="77777777" w:rsidTr="008C7683">
        <w:trPr>
          <w:jc w:val="center"/>
        </w:trPr>
        <w:tc>
          <w:tcPr>
            <w:tcW w:w="3870" w:type="dxa"/>
          </w:tcPr>
          <w:p w14:paraId="0415E56B" w14:textId="77777777" w:rsidR="00812ECB" w:rsidRPr="00812ECB" w:rsidRDefault="00812ECB" w:rsidP="00812ECB">
            <w:pPr>
              <w:spacing w:after="60"/>
              <w:rPr>
                <w:iCs/>
                <w:sz w:val="20"/>
                <w:szCs w:val="20"/>
              </w:rPr>
            </w:pPr>
            <w:r w:rsidRPr="00812ECB">
              <w:rPr>
                <w:iCs/>
                <w:sz w:val="20"/>
                <w:szCs w:val="20"/>
              </w:rPr>
              <w:t>LSL</w:t>
            </w:r>
          </w:p>
        </w:tc>
        <w:tc>
          <w:tcPr>
            <w:tcW w:w="2610" w:type="dxa"/>
          </w:tcPr>
          <w:p w14:paraId="570EDC1D" w14:textId="77777777" w:rsidR="00812ECB" w:rsidRPr="00812ECB" w:rsidRDefault="00812ECB" w:rsidP="00812ECB">
            <w:pPr>
              <w:spacing w:after="60"/>
              <w:rPr>
                <w:iCs/>
                <w:sz w:val="20"/>
                <w:szCs w:val="20"/>
              </w:rPr>
            </w:pPr>
            <w:r w:rsidRPr="00812ECB">
              <w:rPr>
                <w:iCs/>
                <w:sz w:val="20"/>
                <w:szCs w:val="20"/>
              </w:rPr>
              <w:t>-$250.00</w:t>
            </w:r>
          </w:p>
        </w:tc>
      </w:tr>
    </w:tbl>
    <w:p w14:paraId="74EB79E6" w14:textId="77777777" w:rsidR="00812ECB" w:rsidRPr="00812ECB" w:rsidRDefault="00812ECB" w:rsidP="00812ECB">
      <w:pPr>
        <w:spacing w:before="240" w:after="240"/>
        <w:ind w:left="2160" w:hanging="720"/>
        <w:rPr>
          <w:szCs w:val="20"/>
        </w:rPr>
      </w:pPr>
      <w:r w:rsidRPr="00812ECB">
        <w:rPr>
          <w:szCs w:val="20"/>
        </w:rPr>
        <w:t>(ii)</w:t>
      </w:r>
      <w:r w:rsidRPr="00812ECB">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12ECB" w:rsidRPr="00812ECB" w14:paraId="3A6239AE" w14:textId="77777777" w:rsidTr="008C7683">
        <w:trPr>
          <w:jc w:val="center"/>
        </w:trPr>
        <w:tc>
          <w:tcPr>
            <w:tcW w:w="3780" w:type="dxa"/>
          </w:tcPr>
          <w:p w14:paraId="08B057C8" w14:textId="77777777" w:rsidR="00812ECB" w:rsidRPr="00812ECB" w:rsidRDefault="00812ECB" w:rsidP="00812ECB">
            <w:pPr>
              <w:spacing w:after="120"/>
              <w:rPr>
                <w:b/>
                <w:iCs/>
                <w:sz w:val="20"/>
                <w:szCs w:val="20"/>
              </w:rPr>
            </w:pPr>
            <w:r w:rsidRPr="00812ECB">
              <w:rPr>
                <w:b/>
                <w:iCs/>
                <w:sz w:val="20"/>
                <w:szCs w:val="20"/>
              </w:rPr>
              <w:t>MW</w:t>
            </w:r>
          </w:p>
        </w:tc>
        <w:tc>
          <w:tcPr>
            <w:tcW w:w="2745" w:type="dxa"/>
          </w:tcPr>
          <w:p w14:paraId="7024446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9BF99F4" w14:textId="77777777" w:rsidTr="008C7683">
        <w:trPr>
          <w:jc w:val="center"/>
        </w:trPr>
        <w:tc>
          <w:tcPr>
            <w:tcW w:w="3780" w:type="dxa"/>
          </w:tcPr>
          <w:p w14:paraId="654B9CA7"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745" w:type="dxa"/>
          </w:tcPr>
          <w:p w14:paraId="20C5A7B5" w14:textId="77777777" w:rsidR="00812ECB" w:rsidRPr="00812ECB" w:rsidRDefault="00812ECB" w:rsidP="00812ECB">
            <w:pPr>
              <w:spacing w:after="60"/>
              <w:rPr>
                <w:iCs/>
                <w:sz w:val="20"/>
                <w:szCs w:val="20"/>
              </w:rPr>
            </w:pPr>
            <w:r w:rsidRPr="00812ECB">
              <w:rPr>
                <w:iCs/>
                <w:sz w:val="20"/>
                <w:szCs w:val="20"/>
              </w:rPr>
              <w:t>Price associated with the highest MW in submitted Energy Offer Curve</w:t>
            </w:r>
          </w:p>
        </w:tc>
      </w:tr>
      <w:tr w:rsidR="00812ECB" w:rsidRPr="00812ECB" w14:paraId="4475B5C7" w14:textId="77777777" w:rsidTr="008C7683">
        <w:trPr>
          <w:jc w:val="center"/>
        </w:trPr>
        <w:tc>
          <w:tcPr>
            <w:tcW w:w="3780" w:type="dxa"/>
          </w:tcPr>
          <w:p w14:paraId="2681FF42" w14:textId="77777777" w:rsidR="00812ECB" w:rsidRPr="00812ECB" w:rsidRDefault="00812ECB" w:rsidP="00812ECB">
            <w:pPr>
              <w:spacing w:after="60"/>
              <w:rPr>
                <w:iCs/>
                <w:sz w:val="20"/>
                <w:szCs w:val="20"/>
              </w:rPr>
            </w:pPr>
            <w:r w:rsidRPr="00812ECB">
              <w:rPr>
                <w:iCs/>
                <w:sz w:val="20"/>
                <w:szCs w:val="20"/>
              </w:rPr>
              <w:t>Energy Offer Curve</w:t>
            </w:r>
          </w:p>
        </w:tc>
        <w:tc>
          <w:tcPr>
            <w:tcW w:w="2745" w:type="dxa"/>
          </w:tcPr>
          <w:p w14:paraId="642A43BE"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02BB0529" w14:textId="77777777" w:rsidTr="008C7683">
        <w:trPr>
          <w:jc w:val="center"/>
        </w:trPr>
        <w:tc>
          <w:tcPr>
            <w:tcW w:w="3780" w:type="dxa"/>
          </w:tcPr>
          <w:p w14:paraId="72CB6064"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745" w:type="dxa"/>
          </w:tcPr>
          <w:p w14:paraId="7F3DD901"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314F0848" w14:textId="77777777" w:rsidTr="008C7683">
        <w:trPr>
          <w:jc w:val="center"/>
        </w:trPr>
        <w:tc>
          <w:tcPr>
            <w:tcW w:w="3780" w:type="dxa"/>
          </w:tcPr>
          <w:p w14:paraId="5BC1AADE"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745" w:type="dxa"/>
          </w:tcPr>
          <w:p w14:paraId="2FC4F09A" w14:textId="77777777" w:rsidR="00812ECB" w:rsidRPr="00812ECB" w:rsidRDefault="00812ECB" w:rsidP="00812ECB">
            <w:pPr>
              <w:spacing w:after="60"/>
              <w:rPr>
                <w:iCs/>
                <w:sz w:val="20"/>
                <w:szCs w:val="20"/>
              </w:rPr>
            </w:pPr>
            <w:r w:rsidRPr="00812ECB">
              <w:rPr>
                <w:iCs/>
                <w:sz w:val="20"/>
                <w:szCs w:val="20"/>
              </w:rPr>
              <w:t>-$250.00</w:t>
            </w:r>
          </w:p>
        </w:tc>
      </w:tr>
    </w:tbl>
    <w:p w14:paraId="3FFD7ECF"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 xml:space="preserve">RUC-committed Resources </w:t>
      </w:r>
    </w:p>
    <w:p w14:paraId="7AF69E11" w14:textId="77777777" w:rsidR="00812ECB" w:rsidRPr="00812ECB" w:rsidRDefault="00812ECB" w:rsidP="00812ECB">
      <w:pPr>
        <w:spacing w:before="240" w:after="240"/>
        <w:ind w:left="2160" w:hanging="720"/>
        <w:rPr>
          <w:szCs w:val="20"/>
        </w:rPr>
      </w:pPr>
      <w:r w:rsidRPr="00812ECB">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12ECB" w:rsidRPr="00812ECB" w14:paraId="3A7601CF" w14:textId="77777777" w:rsidTr="008C7683">
        <w:trPr>
          <w:trHeight w:val="359"/>
        </w:trPr>
        <w:tc>
          <w:tcPr>
            <w:tcW w:w="3540" w:type="dxa"/>
          </w:tcPr>
          <w:p w14:paraId="621AEE55" w14:textId="77777777" w:rsidR="00812ECB" w:rsidRPr="00812ECB" w:rsidRDefault="00812ECB" w:rsidP="00812ECB">
            <w:pPr>
              <w:spacing w:after="120"/>
              <w:rPr>
                <w:b/>
                <w:iCs/>
                <w:sz w:val="20"/>
                <w:szCs w:val="20"/>
              </w:rPr>
            </w:pPr>
            <w:r w:rsidRPr="00812ECB">
              <w:rPr>
                <w:b/>
                <w:iCs/>
                <w:sz w:val="20"/>
                <w:szCs w:val="20"/>
              </w:rPr>
              <w:t>MW</w:t>
            </w:r>
          </w:p>
        </w:tc>
        <w:tc>
          <w:tcPr>
            <w:tcW w:w="2810" w:type="dxa"/>
          </w:tcPr>
          <w:p w14:paraId="3E360BF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A4A4F3B" w14:textId="77777777" w:rsidTr="008C7683">
        <w:trPr>
          <w:trHeight w:val="364"/>
        </w:trPr>
        <w:tc>
          <w:tcPr>
            <w:tcW w:w="3540" w:type="dxa"/>
          </w:tcPr>
          <w:p w14:paraId="5C303E6F" w14:textId="77777777" w:rsidR="00812ECB" w:rsidRPr="00812ECB" w:rsidRDefault="00812ECB" w:rsidP="00812ECB">
            <w:pPr>
              <w:spacing w:after="60"/>
              <w:rPr>
                <w:iCs/>
                <w:sz w:val="20"/>
                <w:szCs w:val="20"/>
              </w:rPr>
            </w:pPr>
            <w:r w:rsidRPr="00812ECB">
              <w:rPr>
                <w:iCs/>
                <w:sz w:val="20"/>
                <w:szCs w:val="20"/>
              </w:rPr>
              <w:t xml:space="preserve">HSL </w:t>
            </w:r>
          </w:p>
        </w:tc>
        <w:tc>
          <w:tcPr>
            <w:tcW w:w="2810" w:type="dxa"/>
          </w:tcPr>
          <w:p w14:paraId="41D8192B"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07AF3F46" w14:textId="77777777" w:rsidTr="008C7683">
        <w:trPr>
          <w:trHeight w:val="377"/>
        </w:trPr>
        <w:tc>
          <w:tcPr>
            <w:tcW w:w="3540" w:type="dxa"/>
          </w:tcPr>
          <w:p w14:paraId="2FCE3E49" w14:textId="77777777" w:rsidR="00812ECB" w:rsidRPr="00812ECB" w:rsidRDefault="00812ECB" w:rsidP="00812ECB">
            <w:pPr>
              <w:spacing w:after="60"/>
              <w:rPr>
                <w:iCs/>
                <w:sz w:val="20"/>
                <w:szCs w:val="20"/>
              </w:rPr>
            </w:pPr>
            <w:r w:rsidRPr="00812ECB">
              <w:rPr>
                <w:iCs/>
                <w:sz w:val="20"/>
                <w:szCs w:val="20"/>
              </w:rPr>
              <w:t>Zero</w:t>
            </w:r>
          </w:p>
        </w:tc>
        <w:tc>
          <w:tcPr>
            <w:tcW w:w="2810" w:type="dxa"/>
          </w:tcPr>
          <w:p w14:paraId="163844AC" w14:textId="77777777" w:rsidR="00812ECB" w:rsidRPr="00812ECB" w:rsidRDefault="00812ECB" w:rsidP="00812ECB">
            <w:pPr>
              <w:spacing w:after="60"/>
              <w:rPr>
                <w:iCs/>
                <w:sz w:val="20"/>
                <w:szCs w:val="20"/>
              </w:rPr>
            </w:pPr>
            <w:r w:rsidRPr="00812ECB">
              <w:rPr>
                <w:iCs/>
                <w:sz w:val="20"/>
                <w:szCs w:val="20"/>
              </w:rPr>
              <w:t>$250</w:t>
            </w:r>
          </w:p>
        </w:tc>
      </w:tr>
    </w:tbl>
    <w:p w14:paraId="691B0A2A" w14:textId="77777777" w:rsidR="00812ECB" w:rsidRPr="00812ECB" w:rsidRDefault="00812ECB" w:rsidP="00812ECB">
      <w:pPr>
        <w:spacing w:before="240" w:after="240"/>
        <w:ind w:left="2160" w:hanging="720"/>
        <w:rPr>
          <w:szCs w:val="20"/>
        </w:rPr>
      </w:pPr>
      <w:r w:rsidRPr="00812ECB">
        <w:rPr>
          <w:szCs w:val="20"/>
        </w:rPr>
        <w:lastRenderedPageBreak/>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26B924C6" w14:textId="77777777" w:rsidTr="008C7683">
        <w:trPr>
          <w:trHeight w:val="350"/>
        </w:trPr>
        <w:tc>
          <w:tcPr>
            <w:tcW w:w="3531" w:type="dxa"/>
          </w:tcPr>
          <w:p w14:paraId="4D61CDC4"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3C1FB03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6A2E5D3" w14:textId="77777777" w:rsidTr="008C7683">
        <w:trPr>
          <w:trHeight w:val="345"/>
        </w:trPr>
        <w:tc>
          <w:tcPr>
            <w:tcW w:w="3531" w:type="dxa"/>
          </w:tcPr>
          <w:p w14:paraId="27C48923" w14:textId="77777777" w:rsidR="00812ECB" w:rsidRPr="00812ECB" w:rsidRDefault="00812ECB" w:rsidP="00812ECB">
            <w:pPr>
              <w:spacing w:after="60"/>
              <w:rPr>
                <w:iCs/>
                <w:sz w:val="20"/>
                <w:szCs w:val="20"/>
              </w:rPr>
            </w:pPr>
            <w:r w:rsidRPr="00812ECB">
              <w:rPr>
                <w:iCs/>
                <w:sz w:val="20"/>
                <w:szCs w:val="20"/>
              </w:rPr>
              <w:t>HSL (if more than highest MW in Energy Offer Curve)</w:t>
            </w:r>
          </w:p>
        </w:tc>
        <w:tc>
          <w:tcPr>
            <w:tcW w:w="2804" w:type="dxa"/>
          </w:tcPr>
          <w:p w14:paraId="39CDC8F3"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4F82F727" w14:textId="77777777" w:rsidTr="008C7683">
        <w:trPr>
          <w:trHeight w:val="615"/>
        </w:trPr>
        <w:tc>
          <w:tcPr>
            <w:tcW w:w="3531" w:type="dxa"/>
          </w:tcPr>
          <w:p w14:paraId="5257976F"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0559579E"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025B6A5B" w14:textId="77777777" w:rsidTr="008C7683">
        <w:trPr>
          <w:trHeight w:val="916"/>
        </w:trPr>
        <w:tc>
          <w:tcPr>
            <w:tcW w:w="3531" w:type="dxa"/>
          </w:tcPr>
          <w:p w14:paraId="6E507A31"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206CA0A4" w14:textId="77777777" w:rsidR="00812ECB" w:rsidRPr="00812ECB" w:rsidRDefault="00812ECB" w:rsidP="00812ECB">
            <w:pPr>
              <w:spacing w:after="60"/>
              <w:rPr>
                <w:iCs/>
                <w:sz w:val="20"/>
                <w:szCs w:val="20"/>
              </w:rPr>
            </w:pPr>
            <w:r w:rsidRPr="00812ECB">
              <w:rPr>
                <w:iCs/>
                <w:sz w:val="20"/>
                <w:szCs w:val="20"/>
              </w:rPr>
              <w:t>Greater of $250 or the first price point of the QSE submitted Energy Offer Curve</w:t>
            </w:r>
          </w:p>
        </w:tc>
      </w:tr>
    </w:tbl>
    <w:p w14:paraId="080BD012" w14:textId="77777777" w:rsidR="00812ECB" w:rsidRPr="00812ECB" w:rsidRDefault="00812ECB" w:rsidP="00812ECB">
      <w:pPr>
        <w:spacing w:before="240" w:after="240"/>
        <w:ind w:left="2160" w:hanging="720"/>
        <w:rPr>
          <w:szCs w:val="20"/>
        </w:rPr>
      </w:pPr>
      <w:r w:rsidRPr="00812ECB">
        <w:rPr>
          <w:szCs w:val="20"/>
        </w:rPr>
        <w:t xml:space="preserve">(iii) </w:t>
      </w:r>
      <w:r w:rsidRPr="00812ECB">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334133A6"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483A000F"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4210EC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94D0D3C"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6767403E"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F187BA9" w14:textId="77777777" w:rsidR="00812ECB" w:rsidRPr="00812ECB" w:rsidRDefault="00812ECB" w:rsidP="00812ECB">
            <w:pPr>
              <w:spacing w:after="120"/>
              <w:rPr>
                <w:iCs/>
                <w:sz w:val="20"/>
                <w:szCs w:val="20"/>
              </w:rPr>
            </w:pPr>
            <w:r w:rsidRPr="00812ECB">
              <w:rPr>
                <w:iCs/>
                <w:sz w:val="20"/>
                <w:szCs w:val="20"/>
              </w:rPr>
              <w:t>$250</w:t>
            </w:r>
          </w:p>
        </w:tc>
      </w:tr>
      <w:tr w:rsidR="00812ECB" w:rsidRPr="00812ECB" w14:paraId="216BB746"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4C01A6F7"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66F2858" w14:textId="77777777" w:rsidR="00812ECB" w:rsidRPr="00812ECB" w:rsidRDefault="00812ECB" w:rsidP="00812ECB">
            <w:pPr>
              <w:spacing w:after="120"/>
              <w:rPr>
                <w:iCs/>
                <w:sz w:val="20"/>
                <w:szCs w:val="20"/>
              </w:rPr>
            </w:pPr>
            <w:r w:rsidRPr="00812ECB">
              <w:rPr>
                <w:iCs/>
                <w:sz w:val="20"/>
                <w:szCs w:val="20"/>
              </w:rPr>
              <w:t>$250</w:t>
            </w:r>
          </w:p>
        </w:tc>
      </w:tr>
    </w:tbl>
    <w:p w14:paraId="3C62C349" w14:textId="77777777" w:rsidR="00812ECB" w:rsidRPr="00812ECB" w:rsidRDefault="00812ECB" w:rsidP="00812ECB">
      <w:pPr>
        <w:spacing w:before="240" w:after="240"/>
        <w:ind w:left="2160" w:hanging="720"/>
        <w:rPr>
          <w:szCs w:val="20"/>
        </w:rPr>
      </w:pPr>
      <w:r w:rsidRPr="00812ECB">
        <w:rPr>
          <w:szCs w:val="20"/>
        </w:rPr>
        <w:t xml:space="preserve">(iv) </w:t>
      </w:r>
      <w:r w:rsidRPr="00812ECB">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2FA19665" w14:textId="77777777" w:rsidTr="008C7683">
        <w:trPr>
          <w:trHeight w:val="350"/>
        </w:trPr>
        <w:tc>
          <w:tcPr>
            <w:tcW w:w="3279" w:type="dxa"/>
          </w:tcPr>
          <w:p w14:paraId="33EA8C9B"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4820DBEB"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DF48217" w14:textId="77777777" w:rsidTr="008C7683">
        <w:trPr>
          <w:trHeight w:val="345"/>
        </w:trPr>
        <w:tc>
          <w:tcPr>
            <w:tcW w:w="3279" w:type="dxa"/>
          </w:tcPr>
          <w:p w14:paraId="65137A3B" w14:textId="77777777" w:rsidR="00812ECB" w:rsidRPr="00812ECB" w:rsidRDefault="00812ECB" w:rsidP="00812ECB">
            <w:pPr>
              <w:spacing w:after="60"/>
              <w:rPr>
                <w:iCs/>
                <w:sz w:val="20"/>
                <w:szCs w:val="20"/>
              </w:rPr>
            </w:pPr>
            <w:r w:rsidRPr="00812ECB">
              <w:rPr>
                <w:iCs/>
                <w:sz w:val="20"/>
                <w:szCs w:val="20"/>
              </w:rPr>
              <w:t>HSL of RUC-committed configuration (if more than highest MW in Energy Offer Curve)</w:t>
            </w:r>
          </w:p>
        </w:tc>
        <w:tc>
          <w:tcPr>
            <w:tcW w:w="3060" w:type="dxa"/>
          </w:tcPr>
          <w:p w14:paraId="37450599"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6D373948" w14:textId="77777777" w:rsidTr="008C7683">
        <w:trPr>
          <w:trHeight w:val="615"/>
        </w:trPr>
        <w:tc>
          <w:tcPr>
            <w:tcW w:w="3279" w:type="dxa"/>
          </w:tcPr>
          <w:p w14:paraId="582F9F72"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3604B241"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1E84DCB6" w14:textId="77777777" w:rsidTr="008C7683">
        <w:trPr>
          <w:trHeight w:val="615"/>
        </w:trPr>
        <w:tc>
          <w:tcPr>
            <w:tcW w:w="3279" w:type="dxa"/>
          </w:tcPr>
          <w:p w14:paraId="7A9D7EE8"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 and price associated with highest MW in Energy Offer Curve is less than $250)</w:t>
            </w:r>
          </w:p>
        </w:tc>
        <w:tc>
          <w:tcPr>
            <w:tcW w:w="3060" w:type="dxa"/>
          </w:tcPr>
          <w:p w14:paraId="071A7EF3"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4EC2034F" w14:textId="77777777" w:rsidTr="008C7683">
        <w:trPr>
          <w:trHeight w:val="368"/>
        </w:trPr>
        <w:tc>
          <w:tcPr>
            <w:tcW w:w="3279" w:type="dxa"/>
          </w:tcPr>
          <w:p w14:paraId="6A1400F1" w14:textId="77777777" w:rsidR="00812ECB" w:rsidRPr="00812ECB" w:rsidRDefault="00812ECB" w:rsidP="00812ECB">
            <w:pPr>
              <w:spacing w:after="60"/>
              <w:rPr>
                <w:iCs/>
                <w:sz w:val="20"/>
                <w:szCs w:val="20"/>
              </w:rPr>
            </w:pPr>
            <w:r w:rsidRPr="00812ECB">
              <w:rPr>
                <w:iCs/>
                <w:sz w:val="20"/>
                <w:szCs w:val="20"/>
              </w:rPr>
              <w:lastRenderedPageBreak/>
              <w:t>HSL of QSE-committed configuration (if more than highest MW in Energy Offer Curve)</w:t>
            </w:r>
          </w:p>
        </w:tc>
        <w:tc>
          <w:tcPr>
            <w:tcW w:w="3060" w:type="dxa"/>
          </w:tcPr>
          <w:p w14:paraId="1C74FAB0" w14:textId="77777777" w:rsidR="00812ECB" w:rsidRPr="00812ECB" w:rsidRDefault="00812ECB" w:rsidP="00812ECB">
            <w:pPr>
              <w:spacing w:after="60"/>
              <w:rPr>
                <w:iCs/>
                <w:sz w:val="20"/>
                <w:szCs w:val="20"/>
              </w:rPr>
            </w:pPr>
            <w:r w:rsidRPr="00812ECB">
              <w:rPr>
                <w:iCs/>
                <w:sz w:val="20"/>
                <w:szCs w:val="20"/>
              </w:rPr>
              <w:t>Price associated with the highest MW in QSE submitted Energy Offer Curve</w:t>
            </w:r>
          </w:p>
        </w:tc>
      </w:tr>
      <w:tr w:rsidR="00812ECB" w:rsidRPr="00812ECB" w14:paraId="0D808794" w14:textId="77777777" w:rsidTr="008C7683">
        <w:trPr>
          <w:trHeight w:val="773"/>
        </w:trPr>
        <w:tc>
          <w:tcPr>
            <w:tcW w:w="3279" w:type="dxa"/>
          </w:tcPr>
          <w:p w14:paraId="0405D195"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6E45F979" w14:textId="77777777" w:rsidR="00812ECB" w:rsidRPr="00812ECB" w:rsidRDefault="00812ECB" w:rsidP="00812ECB">
            <w:pPr>
              <w:spacing w:after="60"/>
              <w:rPr>
                <w:iCs/>
                <w:sz w:val="20"/>
                <w:szCs w:val="20"/>
              </w:rPr>
            </w:pPr>
            <w:r w:rsidRPr="00812ECB">
              <w:rPr>
                <w:iCs/>
                <w:sz w:val="20"/>
                <w:szCs w:val="20"/>
              </w:rPr>
              <w:t>The QSE submitted Energy Offer Curve</w:t>
            </w:r>
          </w:p>
        </w:tc>
      </w:tr>
      <w:tr w:rsidR="00812ECB" w:rsidRPr="00812ECB" w14:paraId="52D8771E" w14:textId="77777777" w:rsidTr="008C7683">
        <w:trPr>
          <w:trHeight w:val="503"/>
        </w:trPr>
        <w:tc>
          <w:tcPr>
            <w:tcW w:w="3279" w:type="dxa"/>
          </w:tcPr>
          <w:p w14:paraId="16DDEC8B"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5AC857AD"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40A3E07" w14:textId="77777777" w:rsidTr="008C7683">
        <w:trPr>
          <w:trHeight w:val="467"/>
        </w:trPr>
        <w:tc>
          <w:tcPr>
            <w:tcW w:w="3279" w:type="dxa"/>
          </w:tcPr>
          <w:p w14:paraId="555E899F"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26D27CCB" w14:textId="77777777" w:rsidR="00812ECB" w:rsidRPr="00812ECB" w:rsidRDefault="00812ECB" w:rsidP="00812ECB">
            <w:pPr>
              <w:spacing w:after="60"/>
              <w:rPr>
                <w:iCs/>
                <w:sz w:val="20"/>
                <w:szCs w:val="20"/>
              </w:rPr>
            </w:pPr>
            <w:r w:rsidRPr="00812ECB">
              <w:rPr>
                <w:iCs/>
                <w:sz w:val="20"/>
                <w:szCs w:val="20"/>
              </w:rPr>
              <w:t>-$250.00</w:t>
            </w:r>
          </w:p>
        </w:tc>
      </w:tr>
    </w:tbl>
    <w:p w14:paraId="47FA7AEB" w14:textId="77777777" w:rsidR="00812ECB" w:rsidRPr="00812ECB" w:rsidRDefault="00812ECB" w:rsidP="00812ECB">
      <w:pPr>
        <w:spacing w:before="240" w:after="240"/>
        <w:ind w:left="720" w:hanging="720"/>
        <w:rPr>
          <w:szCs w:val="20"/>
        </w:rPr>
      </w:pPr>
      <w:r w:rsidRPr="00812ECB">
        <w:rPr>
          <w:szCs w:val="20"/>
        </w:rPr>
        <w:t>(5)</w:t>
      </w:r>
      <w:r w:rsidRPr="00812ECB">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812ECB" w:rsidDel="00995694">
        <w:rPr>
          <w:szCs w:val="20"/>
        </w:rPr>
        <w:t xml:space="preserve"> </w:t>
      </w:r>
    </w:p>
    <w:p w14:paraId="6F4A6442" w14:textId="77777777" w:rsidR="00812ECB" w:rsidRPr="00812ECB" w:rsidRDefault="00812ECB" w:rsidP="00812ECB">
      <w:pPr>
        <w:spacing w:after="240"/>
        <w:ind w:left="720" w:hanging="720"/>
        <w:rPr>
          <w:szCs w:val="20"/>
        </w:rPr>
      </w:pPr>
      <w:r w:rsidRPr="00812ECB">
        <w:rPr>
          <w:szCs w:val="20"/>
        </w:rPr>
        <w:t>(6)</w:t>
      </w:r>
      <w:r w:rsidRPr="00812ECB">
        <w:rPr>
          <w:szCs w:val="20"/>
        </w:rPr>
        <w:tab/>
        <w:t xml:space="preserve">For a </w:t>
      </w:r>
      <w:del w:id="583" w:author="ERCOT" w:date="2023-05-26T14:59:00Z">
        <w:r w:rsidRPr="00812ECB" w:rsidDel="000A22BA">
          <w:rPr>
            <w:szCs w:val="20"/>
          </w:rPr>
          <w:delText>Controllable Load Resource</w:delText>
        </w:r>
      </w:del>
      <w:ins w:id="584" w:author="ERCOT" w:date="2023-05-26T14:59:00Z">
        <w:r w:rsidRPr="00812ECB">
          <w:rPr>
            <w:szCs w:val="20"/>
          </w:rPr>
          <w:t>CLR</w:t>
        </w:r>
      </w:ins>
      <w:r w:rsidRPr="00812ECB">
        <w:rPr>
          <w:szCs w:val="20"/>
        </w:rPr>
        <w:t xml:space="preserve"> whose QSE has submitted an </w:t>
      </w:r>
      <w:del w:id="585" w:author="ERCOT" w:date="2022-06-24T16:42:00Z">
        <w:r w:rsidRPr="00812ECB" w:rsidDel="00C160EC">
          <w:rPr>
            <w:szCs w:val="20"/>
          </w:rPr>
          <w:delText xml:space="preserve">RTM </w:delText>
        </w:r>
      </w:del>
      <w:r w:rsidRPr="00812ECB">
        <w:rPr>
          <w:szCs w:val="20"/>
        </w:rPr>
        <w:t xml:space="preserve">Energy Bid </w:t>
      </w:r>
      <w:ins w:id="586" w:author="ERCOT" w:date="2022-06-24T16:42:00Z">
        <w:r w:rsidRPr="00812ECB">
          <w:rPr>
            <w:szCs w:val="20"/>
          </w:rPr>
          <w:t xml:space="preserve">Curve </w:t>
        </w:r>
      </w:ins>
      <w:r w:rsidRPr="00812ECB">
        <w:rPr>
          <w:szCs w:val="20"/>
        </w:rPr>
        <w:t xml:space="preserve">that does not cover the full range of the Resource’s available Demand response capability, consistent with the </w:t>
      </w:r>
      <w:del w:id="587" w:author="ERCOT" w:date="2023-05-26T15:00:00Z">
        <w:r w:rsidRPr="00812ECB" w:rsidDel="008A10B7">
          <w:rPr>
            <w:szCs w:val="20"/>
          </w:rPr>
          <w:delText>Controllable Load Resource</w:delText>
        </w:r>
      </w:del>
      <w:ins w:id="588" w:author="ERCOT" w:date="2023-05-26T15:00:00Z">
        <w:r w:rsidRPr="00812ECB">
          <w:rPr>
            <w:szCs w:val="20"/>
          </w:rPr>
          <w:t>CLR</w:t>
        </w:r>
      </w:ins>
      <w:r w:rsidRPr="00812ECB">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1BD1BE7F" w14:textId="77777777" w:rsidTr="008C7683">
        <w:trPr>
          <w:jc w:val="center"/>
        </w:trPr>
        <w:tc>
          <w:tcPr>
            <w:tcW w:w="3596" w:type="dxa"/>
          </w:tcPr>
          <w:p w14:paraId="13F51E7B" w14:textId="77777777" w:rsidR="00812ECB" w:rsidRPr="00812ECB" w:rsidRDefault="00812ECB" w:rsidP="00812ECB">
            <w:pPr>
              <w:spacing w:after="120"/>
              <w:rPr>
                <w:b/>
                <w:iCs/>
                <w:sz w:val="20"/>
                <w:szCs w:val="20"/>
              </w:rPr>
            </w:pPr>
            <w:r w:rsidRPr="00812ECB">
              <w:rPr>
                <w:b/>
                <w:iCs/>
                <w:sz w:val="20"/>
                <w:szCs w:val="20"/>
              </w:rPr>
              <w:t>MW</w:t>
            </w:r>
          </w:p>
        </w:tc>
        <w:tc>
          <w:tcPr>
            <w:tcW w:w="2875" w:type="dxa"/>
          </w:tcPr>
          <w:p w14:paraId="3D9F1ABE"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8E31AAE" w14:textId="77777777" w:rsidTr="008C7683">
        <w:trPr>
          <w:jc w:val="center"/>
        </w:trPr>
        <w:tc>
          <w:tcPr>
            <w:tcW w:w="3596" w:type="dxa"/>
          </w:tcPr>
          <w:p w14:paraId="5885CEF3" w14:textId="77777777" w:rsidR="00812ECB" w:rsidRPr="00812ECB" w:rsidRDefault="00812ECB" w:rsidP="00812ECB">
            <w:pPr>
              <w:spacing w:after="60"/>
              <w:rPr>
                <w:iCs/>
                <w:sz w:val="20"/>
                <w:szCs w:val="20"/>
              </w:rPr>
            </w:pPr>
            <w:r w:rsidRPr="00812ECB">
              <w:rPr>
                <w:iCs/>
                <w:sz w:val="20"/>
                <w:szCs w:val="20"/>
              </w:rPr>
              <w:t xml:space="preserve">LPC to MPC minus maximum MW of </w:t>
            </w:r>
            <w:del w:id="589" w:author="ERCOT" w:date="2022-06-24T16:42:00Z">
              <w:r w:rsidRPr="00812ECB" w:rsidDel="00C160EC">
                <w:rPr>
                  <w:iCs/>
                  <w:sz w:val="20"/>
                  <w:szCs w:val="20"/>
                </w:rPr>
                <w:delText xml:space="preserve">RTM </w:delText>
              </w:r>
            </w:del>
            <w:r w:rsidRPr="00812ECB">
              <w:rPr>
                <w:iCs/>
                <w:sz w:val="20"/>
                <w:szCs w:val="20"/>
              </w:rPr>
              <w:t>Energy Bid</w:t>
            </w:r>
            <w:ins w:id="590" w:author="ERCOT" w:date="2022-06-24T16:42:00Z">
              <w:r w:rsidRPr="00812ECB">
                <w:rPr>
                  <w:iCs/>
                  <w:sz w:val="20"/>
                  <w:szCs w:val="20"/>
                </w:rPr>
                <w:t xml:space="preserve"> Curve</w:t>
              </w:r>
            </w:ins>
          </w:p>
        </w:tc>
        <w:tc>
          <w:tcPr>
            <w:tcW w:w="2875" w:type="dxa"/>
          </w:tcPr>
          <w:p w14:paraId="20611EB0" w14:textId="77777777" w:rsidR="00812ECB" w:rsidRPr="00812ECB" w:rsidRDefault="00812ECB" w:rsidP="00812ECB">
            <w:pPr>
              <w:spacing w:after="60"/>
              <w:rPr>
                <w:iCs/>
                <w:sz w:val="20"/>
                <w:szCs w:val="20"/>
              </w:rPr>
            </w:pPr>
            <w:r w:rsidRPr="00812ECB">
              <w:rPr>
                <w:iCs/>
                <w:sz w:val="20"/>
                <w:szCs w:val="20"/>
              </w:rPr>
              <w:t xml:space="preserve">Price associated with the lowest MW in submitted </w:t>
            </w:r>
            <w:del w:id="591" w:author="ERCOT" w:date="2022-06-24T16:43:00Z">
              <w:r w:rsidRPr="00812ECB" w:rsidDel="00C160EC">
                <w:rPr>
                  <w:iCs/>
                  <w:sz w:val="20"/>
                  <w:szCs w:val="20"/>
                </w:rPr>
                <w:delText xml:space="preserve">RTM </w:delText>
              </w:r>
            </w:del>
            <w:r w:rsidRPr="00812ECB">
              <w:rPr>
                <w:iCs/>
                <w:sz w:val="20"/>
                <w:szCs w:val="20"/>
              </w:rPr>
              <w:t xml:space="preserve">Energy Bid </w:t>
            </w:r>
            <w:del w:id="592" w:author="ERCOT" w:date="2022-06-24T16:42:00Z">
              <w:r w:rsidRPr="00812ECB" w:rsidDel="00C160EC">
                <w:rPr>
                  <w:iCs/>
                  <w:sz w:val="20"/>
                  <w:szCs w:val="20"/>
                </w:rPr>
                <w:delText>c</w:delText>
              </w:r>
            </w:del>
            <w:ins w:id="593" w:author="ERCOT" w:date="2022-06-24T16:42:00Z">
              <w:r w:rsidRPr="00812ECB">
                <w:rPr>
                  <w:iCs/>
                  <w:sz w:val="20"/>
                  <w:szCs w:val="20"/>
                </w:rPr>
                <w:t>C</w:t>
              </w:r>
            </w:ins>
            <w:r w:rsidRPr="00812ECB">
              <w:rPr>
                <w:iCs/>
                <w:sz w:val="20"/>
                <w:szCs w:val="20"/>
              </w:rPr>
              <w:t>urve</w:t>
            </w:r>
          </w:p>
        </w:tc>
      </w:tr>
      <w:tr w:rsidR="00812ECB" w:rsidRPr="00812ECB" w14:paraId="583004B3" w14:textId="77777777" w:rsidTr="008C7683">
        <w:trPr>
          <w:jc w:val="center"/>
        </w:trPr>
        <w:tc>
          <w:tcPr>
            <w:tcW w:w="3596" w:type="dxa"/>
          </w:tcPr>
          <w:p w14:paraId="4B836FC2" w14:textId="77777777" w:rsidR="00812ECB" w:rsidRPr="00812ECB" w:rsidRDefault="00812ECB" w:rsidP="00812ECB">
            <w:pPr>
              <w:spacing w:after="60"/>
              <w:rPr>
                <w:iCs/>
                <w:sz w:val="20"/>
                <w:szCs w:val="20"/>
              </w:rPr>
            </w:pPr>
            <w:r w:rsidRPr="00812ECB">
              <w:rPr>
                <w:iCs/>
                <w:sz w:val="20"/>
                <w:szCs w:val="20"/>
              </w:rPr>
              <w:t xml:space="preserve">MPC minus maximum MW of </w:t>
            </w:r>
            <w:del w:id="594" w:author="ERCOT" w:date="2022-06-24T16:42:00Z">
              <w:r w:rsidRPr="00812ECB" w:rsidDel="00C160EC">
                <w:rPr>
                  <w:iCs/>
                  <w:sz w:val="20"/>
                  <w:szCs w:val="20"/>
                </w:rPr>
                <w:delText xml:space="preserve">RTM </w:delText>
              </w:r>
            </w:del>
            <w:r w:rsidRPr="00812ECB">
              <w:rPr>
                <w:iCs/>
                <w:sz w:val="20"/>
                <w:szCs w:val="20"/>
              </w:rPr>
              <w:t>Energy Bid</w:t>
            </w:r>
            <w:ins w:id="595" w:author="ERCOT" w:date="2022-06-24T16:42:00Z">
              <w:r w:rsidRPr="00812ECB">
                <w:rPr>
                  <w:iCs/>
                  <w:sz w:val="20"/>
                  <w:szCs w:val="20"/>
                </w:rPr>
                <w:t xml:space="preserve"> Curve</w:t>
              </w:r>
            </w:ins>
            <w:r w:rsidRPr="00812ECB">
              <w:rPr>
                <w:iCs/>
                <w:sz w:val="20"/>
                <w:szCs w:val="20"/>
              </w:rPr>
              <w:t xml:space="preserve"> to MPC</w:t>
            </w:r>
          </w:p>
        </w:tc>
        <w:tc>
          <w:tcPr>
            <w:tcW w:w="2875" w:type="dxa"/>
          </w:tcPr>
          <w:p w14:paraId="0C634A8F" w14:textId="77777777" w:rsidR="00812ECB" w:rsidRPr="00812ECB" w:rsidRDefault="00812ECB" w:rsidP="00812ECB">
            <w:pPr>
              <w:spacing w:after="60"/>
              <w:rPr>
                <w:iCs/>
                <w:sz w:val="20"/>
                <w:szCs w:val="20"/>
              </w:rPr>
            </w:pPr>
            <w:del w:id="596" w:author="ERCOT" w:date="2022-06-24T16:43:00Z">
              <w:r w:rsidRPr="00812ECB" w:rsidDel="00C160EC">
                <w:rPr>
                  <w:iCs/>
                  <w:sz w:val="20"/>
                  <w:szCs w:val="20"/>
                </w:rPr>
                <w:delText xml:space="preserve">RTM </w:delText>
              </w:r>
            </w:del>
            <w:r w:rsidRPr="00812ECB">
              <w:rPr>
                <w:iCs/>
                <w:sz w:val="20"/>
                <w:szCs w:val="20"/>
              </w:rPr>
              <w:t xml:space="preserve">Energy Bid </w:t>
            </w:r>
            <w:del w:id="597" w:author="ERCOT" w:date="2022-06-24T16:43:00Z">
              <w:r w:rsidRPr="00812ECB" w:rsidDel="00C160EC">
                <w:rPr>
                  <w:iCs/>
                  <w:sz w:val="20"/>
                  <w:szCs w:val="20"/>
                </w:rPr>
                <w:delText>c</w:delText>
              </w:r>
            </w:del>
            <w:ins w:id="598" w:author="ERCOT" w:date="2022-06-24T16:43:00Z">
              <w:r w:rsidRPr="00812ECB">
                <w:rPr>
                  <w:iCs/>
                  <w:sz w:val="20"/>
                  <w:szCs w:val="20"/>
                </w:rPr>
                <w:t>C</w:t>
              </w:r>
            </w:ins>
            <w:r w:rsidRPr="00812ECB">
              <w:rPr>
                <w:iCs/>
                <w:sz w:val="20"/>
                <w:szCs w:val="20"/>
              </w:rPr>
              <w:t>urve</w:t>
            </w:r>
          </w:p>
        </w:tc>
      </w:tr>
      <w:tr w:rsidR="00812ECB" w:rsidRPr="00812ECB" w14:paraId="38B2C82D" w14:textId="77777777" w:rsidTr="008C7683">
        <w:trPr>
          <w:jc w:val="center"/>
        </w:trPr>
        <w:tc>
          <w:tcPr>
            <w:tcW w:w="3596" w:type="dxa"/>
          </w:tcPr>
          <w:p w14:paraId="45311C12" w14:textId="77777777" w:rsidR="00812ECB" w:rsidRPr="00812ECB" w:rsidRDefault="00812ECB" w:rsidP="00812ECB">
            <w:pPr>
              <w:spacing w:after="60"/>
              <w:rPr>
                <w:iCs/>
                <w:sz w:val="20"/>
                <w:szCs w:val="20"/>
              </w:rPr>
            </w:pPr>
            <w:r w:rsidRPr="00812ECB">
              <w:rPr>
                <w:iCs/>
                <w:sz w:val="20"/>
                <w:szCs w:val="20"/>
              </w:rPr>
              <w:t>MPC</w:t>
            </w:r>
          </w:p>
        </w:tc>
        <w:tc>
          <w:tcPr>
            <w:tcW w:w="2875" w:type="dxa"/>
          </w:tcPr>
          <w:p w14:paraId="080EBE9A" w14:textId="77777777" w:rsidR="00812ECB" w:rsidRPr="00812ECB" w:rsidRDefault="00812ECB" w:rsidP="00812ECB">
            <w:pPr>
              <w:spacing w:after="60"/>
              <w:rPr>
                <w:iCs/>
                <w:sz w:val="20"/>
                <w:szCs w:val="20"/>
              </w:rPr>
            </w:pPr>
            <w:r w:rsidRPr="00812ECB">
              <w:rPr>
                <w:iCs/>
                <w:sz w:val="20"/>
                <w:szCs w:val="20"/>
              </w:rPr>
              <w:t xml:space="preserve">Right-most point (lowest price) on </w:t>
            </w:r>
            <w:del w:id="599" w:author="ERCOT" w:date="2022-06-24T16:43:00Z">
              <w:r w:rsidRPr="00812ECB" w:rsidDel="00C160EC">
                <w:rPr>
                  <w:iCs/>
                  <w:sz w:val="20"/>
                  <w:szCs w:val="20"/>
                </w:rPr>
                <w:delText xml:space="preserve">RTM </w:delText>
              </w:r>
            </w:del>
            <w:r w:rsidRPr="00812ECB">
              <w:rPr>
                <w:iCs/>
                <w:sz w:val="20"/>
                <w:szCs w:val="20"/>
              </w:rPr>
              <w:t xml:space="preserve">Energy Bid </w:t>
            </w:r>
            <w:ins w:id="600" w:author="ERCOT" w:date="2022-06-24T16:43:00Z">
              <w:r w:rsidRPr="00812ECB">
                <w:rPr>
                  <w:iCs/>
                  <w:sz w:val="20"/>
                  <w:szCs w:val="20"/>
                </w:rPr>
                <w:t>C</w:t>
              </w:r>
            </w:ins>
            <w:del w:id="601" w:author="ERCOT" w:date="2022-06-24T16:43:00Z">
              <w:r w:rsidRPr="00812ECB" w:rsidDel="00C160EC">
                <w:rPr>
                  <w:iCs/>
                  <w:sz w:val="20"/>
                  <w:szCs w:val="20"/>
                </w:rPr>
                <w:delText>c</w:delText>
              </w:r>
            </w:del>
            <w:r w:rsidRPr="00812ECB">
              <w:rPr>
                <w:iCs/>
                <w:sz w:val="20"/>
                <w:szCs w:val="20"/>
              </w:rPr>
              <w:t>urve</w:t>
            </w:r>
          </w:p>
        </w:tc>
      </w:tr>
    </w:tbl>
    <w:p w14:paraId="3DB642F6" w14:textId="77777777" w:rsidR="00812ECB" w:rsidRPr="00812ECB" w:rsidRDefault="00812ECB" w:rsidP="00812ECB">
      <w:pPr>
        <w:spacing w:before="240" w:after="240"/>
        <w:ind w:left="720" w:hanging="720"/>
        <w:rPr>
          <w:ins w:id="602" w:author="ERCOT" w:date="2022-06-24T16:43:00Z"/>
        </w:rPr>
      </w:pPr>
      <w:ins w:id="603" w:author="ERCOT" w:date="2022-06-24T16:43:00Z">
        <w:r w:rsidRPr="00812ECB">
          <w:t>(7)</w:t>
        </w:r>
        <w:r w:rsidRPr="00812ECB">
          <w:tab/>
          <w:t xml:space="preserve">For a </w:t>
        </w:r>
      </w:ins>
      <w:ins w:id="604" w:author="ERCOT" w:date="2022-06-24T16:46:00Z">
        <w:r w:rsidRPr="00812ECB">
          <w:t>CLR</w:t>
        </w:r>
      </w:ins>
      <w:ins w:id="605" w:author="ERCOT" w:date="2022-06-24T16:43:00Z">
        <w:r w:rsidRPr="00812ECB">
          <w:t xml:space="preserve"> whose QSE has not submitted an Energy Bid Curve, consistent with the CL</w:t>
        </w:r>
      </w:ins>
      <w:ins w:id="606" w:author="ERCOT" w:date="2022-06-24T16:46:00Z">
        <w:r w:rsidRPr="00812ECB">
          <w:t>R</w:t>
        </w:r>
      </w:ins>
      <w:ins w:id="607" w:author="ERCOT" w:date="2022-06-24T16:43:00Z">
        <w:r w:rsidRPr="00812ECB">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0E79940B" w14:textId="77777777" w:rsidTr="008C7683">
        <w:trPr>
          <w:trHeight w:val="305"/>
          <w:jc w:val="center"/>
          <w:ins w:id="608" w:author="ERCOT" w:date="2022-06-24T16:43:00Z"/>
        </w:trPr>
        <w:tc>
          <w:tcPr>
            <w:tcW w:w="3596" w:type="dxa"/>
          </w:tcPr>
          <w:p w14:paraId="14339E54" w14:textId="77777777" w:rsidR="00812ECB" w:rsidRPr="00812ECB" w:rsidRDefault="00812ECB" w:rsidP="00812ECB">
            <w:pPr>
              <w:spacing w:after="240"/>
              <w:rPr>
                <w:ins w:id="609" w:author="ERCOT" w:date="2022-06-24T16:43:00Z"/>
                <w:b/>
                <w:iCs/>
                <w:sz w:val="20"/>
                <w:szCs w:val="20"/>
              </w:rPr>
            </w:pPr>
            <w:ins w:id="610" w:author="ERCOT" w:date="2022-06-24T16:43:00Z">
              <w:r w:rsidRPr="00812ECB">
                <w:rPr>
                  <w:b/>
                  <w:iCs/>
                  <w:sz w:val="20"/>
                  <w:szCs w:val="20"/>
                </w:rPr>
                <w:t>MW</w:t>
              </w:r>
            </w:ins>
          </w:p>
        </w:tc>
        <w:tc>
          <w:tcPr>
            <w:tcW w:w="2875" w:type="dxa"/>
          </w:tcPr>
          <w:p w14:paraId="1B4DB085" w14:textId="77777777" w:rsidR="00812ECB" w:rsidRPr="00812ECB" w:rsidRDefault="00812ECB" w:rsidP="00812ECB">
            <w:pPr>
              <w:spacing w:after="240"/>
              <w:rPr>
                <w:ins w:id="611" w:author="ERCOT" w:date="2022-06-24T16:43:00Z"/>
                <w:b/>
                <w:iCs/>
                <w:sz w:val="20"/>
                <w:szCs w:val="20"/>
              </w:rPr>
            </w:pPr>
            <w:ins w:id="612" w:author="ERCOT" w:date="2022-06-24T16:43:00Z">
              <w:r w:rsidRPr="00812ECB">
                <w:rPr>
                  <w:b/>
                  <w:iCs/>
                  <w:sz w:val="20"/>
                  <w:szCs w:val="20"/>
                </w:rPr>
                <w:t>Price (per MWh)</w:t>
              </w:r>
            </w:ins>
          </w:p>
        </w:tc>
      </w:tr>
      <w:tr w:rsidR="00812ECB" w:rsidRPr="00812ECB" w14:paraId="29B612A6" w14:textId="77777777" w:rsidTr="008C7683">
        <w:trPr>
          <w:jc w:val="center"/>
          <w:ins w:id="613" w:author="ERCOT" w:date="2022-06-24T16:43:00Z"/>
        </w:trPr>
        <w:tc>
          <w:tcPr>
            <w:tcW w:w="3596" w:type="dxa"/>
          </w:tcPr>
          <w:p w14:paraId="69312689" w14:textId="77777777" w:rsidR="00812ECB" w:rsidRPr="00812ECB" w:rsidRDefault="00812ECB" w:rsidP="00812ECB">
            <w:pPr>
              <w:spacing w:after="60"/>
              <w:rPr>
                <w:ins w:id="614" w:author="ERCOT" w:date="2022-06-24T16:43:00Z"/>
                <w:iCs/>
                <w:sz w:val="20"/>
                <w:szCs w:val="20"/>
              </w:rPr>
            </w:pPr>
            <w:ins w:id="615" w:author="ERCOT" w:date="2022-06-24T16:43:00Z">
              <w:r w:rsidRPr="00812ECB">
                <w:rPr>
                  <w:iCs/>
                  <w:sz w:val="20"/>
                  <w:szCs w:val="20"/>
                </w:rPr>
                <w:t xml:space="preserve">LPC to MPC </w:t>
              </w:r>
            </w:ins>
          </w:p>
        </w:tc>
        <w:tc>
          <w:tcPr>
            <w:tcW w:w="2875" w:type="dxa"/>
          </w:tcPr>
          <w:p w14:paraId="1DA04CFC" w14:textId="77777777" w:rsidR="00812ECB" w:rsidRPr="00812ECB" w:rsidRDefault="00812ECB" w:rsidP="00812ECB">
            <w:pPr>
              <w:spacing w:after="60"/>
              <w:rPr>
                <w:ins w:id="616" w:author="ERCOT" w:date="2022-06-24T16:43:00Z"/>
                <w:iCs/>
                <w:sz w:val="20"/>
                <w:szCs w:val="20"/>
              </w:rPr>
            </w:pPr>
            <w:ins w:id="617" w:author="ERCOT" w:date="2022-06-24T16:43:00Z">
              <w:r w:rsidRPr="00812ECB">
                <w:rPr>
                  <w:iCs/>
                  <w:sz w:val="20"/>
                  <w:szCs w:val="20"/>
                </w:rPr>
                <w:t>SWCAP</w:t>
              </w:r>
            </w:ins>
          </w:p>
        </w:tc>
      </w:tr>
    </w:tbl>
    <w:p w14:paraId="48F63F7F" w14:textId="77777777" w:rsidR="00812ECB" w:rsidRPr="00812ECB" w:rsidRDefault="00812ECB" w:rsidP="00812ECB">
      <w:pPr>
        <w:spacing w:before="240"/>
        <w:ind w:left="720" w:hanging="720"/>
        <w:rPr>
          <w:szCs w:val="20"/>
        </w:rPr>
      </w:pPr>
      <w:r w:rsidRPr="00812ECB">
        <w:rPr>
          <w:szCs w:val="20"/>
        </w:rPr>
        <w:t>(</w:t>
      </w:r>
      <w:ins w:id="618" w:author="ERCOT" w:date="2022-06-24T16:44:00Z">
        <w:r w:rsidRPr="00812ECB">
          <w:rPr>
            <w:szCs w:val="20"/>
          </w:rPr>
          <w:t>8</w:t>
        </w:r>
      </w:ins>
      <w:del w:id="619" w:author="ERCOT" w:date="2022-06-24T16:44:00Z">
        <w:r w:rsidRPr="00812ECB" w:rsidDel="00C160EC">
          <w:rPr>
            <w:szCs w:val="20"/>
          </w:rPr>
          <w:delText>7</w:delText>
        </w:r>
      </w:del>
      <w:r w:rsidRPr="00812ECB">
        <w:rPr>
          <w:szCs w:val="20"/>
        </w:rPr>
        <w:t>)</w:t>
      </w:r>
      <w:r w:rsidRPr="00812ECB">
        <w:rPr>
          <w:szCs w:val="20"/>
        </w:rPr>
        <w:tab/>
        <w:t xml:space="preserve">ERCOT shall ensure that any </w:t>
      </w:r>
      <w:del w:id="620" w:author="ERCOT" w:date="2022-06-24T16:44:00Z">
        <w:r w:rsidRPr="00812ECB" w:rsidDel="00C160EC">
          <w:rPr>
            <w:szCs w:val="20"/>
          </w:rPr>
          <w:delText xml:space="preserve">RTM </w:delText>
        </w:r>
      </w:del>
      <w:r w:rsidRPr="00812ECB">
        <w:rPr>
          <w:szCs w:val="20"/>
        </w:rPr>
        <w:t xml:space="preserve">Energy Bid </w:t>
      </w:r>
      <w:ins w:id="621" w:author="ERCOT" w:date="2022-06-24T16:44:00Z">
        <w:r w:rsidRPr="00812ECB">
          <w:rPr>
            <w:szCs w:val="20"/>
          </w:rPr>
          <w:t xml:space="preserve">Curve </w:t>
        </w:r>
      </w:ins>
      <w:r w:rsidRPr="00812ECB">
        <w:rPr>
          <w:szCs w:val="20"/>
        </w:rPr>
        <w:t xml:space="preserve">is monotonically non-increasing.  The QSE representing the </w:t>
      </w:r>
      <w:del w:id="622" w:author="ERCOT" w:date="2023-05-26T15:06:00Z">
        <w:r w:rsidRPr="00812ECB" w:rsidDel="008A10B7">
          <w:rPr>
            <w:szCs w:val="20"/>
          </w:rPr>
          <w:delText>Controllable Load Resource</w:delText>
        </w:r>
      </w:del>
      <w:ins w:id="623" w:author="ERCOT" w:date="2023-05-26T15:06:00Z">
        <w:r w:rsidRPr="00812ECB">
          <w:rPr>
            <w:szCs w:val="20"/>
          </w:rPr>
          <w:t>CLR</w:t>
        </w:r>
      </w:ins>
      <w:r w:rsidRPr="00812ECB">
        <w:rPr>
          <w:szCs w:val="20"/>
        </w:rPr>
        <w:t xml:space="preserve"> shall be responsible for all </w:t>
      </w:r>
      <w:del w:id="624" w:author="ERCOT" w:date="2022-06-24T16:44:00Z">
        <w:r w:rsidRPr="00812ECB" w:rsidDel="00C160EC">
          <w:rPr>
            <w:szCs w:val="20"/>
          </w:rPr>
          <w:delText xml:space="preserve">RTM </w:delText>
        </w:r>
      </w:del>
      <w:r w:rsidRPr="00812ECB">
        <w:rPr>
          <w:szCs w:val="20"/>
        </w:rPr>
        <w:t>Energy Bid</w:t>
      </w:r>
      <w:ins w:id="625" w:author="ERCOT" w:date="2022-06-24T16:44:00Z">
        <w:r w:rsidRPr="00812ECB">
          <w:rPr>
            <w:szCs w:val="20"/>
          </w:rPr>
          <w:t xml:space="preserve"> Curve</w:t>
        </w:r>
      </w:ins>
      <w:r w:rsidRPr="00812ECB">
        <w:rPr>
          <w:szCs w:val="20"/>
        </w:rPr>
        <w:t xml:space="preserve">s, including </w:t>
      </w:r>
      <w:del w:id="626" w:author="ERCOT" w:date="2022-06-24T16:44:00Z">
        <w:r w:rsidRPr="00812ECB" w:rsidDel="00C160EC">
          <w:rPr>
            <w:szCs w:val="20"/>
          </w:rPr>
          <w:delText>bids</w:delText>
        </w:r>
      </w:del>
      <w:ins w:id="627" w:author="ERCOT" w:date="2022-06-24T16:44:00Z">
        <w:r w:rsidRPr="00812ECB">
          <w:rPr>
            <w:szCs w:val="20"/>
          </w:rPr>
          <w:t>Energy Bid Curves</w:t>
        </w:r>
      </w:ins>
      <w:r w:rsidRPr="00812ECB">
        <w:rPr>
          <w:szCs w:val="20"/>
        </w:rPr>
        <w:t xml:space="preserve"> updated by ERCOT as described above.</w:t>
      </w:r>
    </w:p>
    <w:p w14:paraId="29EED922" w14:textId="77777777" w:rsidR="00812ECB" w:rsidRPr="00812ECB" w:rsidRDefault="00812ECB" w:rsidP="00812ECB">
      <w:pPr>
        <w:spacing w:before="240" w:after="240"/>
        <w:ind w:left="720" w:hanging="720"/>
        <w:rPr>
          <w:szCs w:val="20"/>
        </w:rPr>
      </w:pPr>
      <w:r w:rsidRPr="00812ECB">
        <w:rPr>
          <w:szCs w:val="20"/>
        </w:rPr>
        <w:t>(</w:t>
      </w:r>
      <w:ins w:id="628" w:author="ERCOT" w:date="2022-06-24T16:44:00Z">
        <w:r w:rsidRPr="00812ECB">
          <w:rPr>
            <w:szCs w:val="20"/>
          </w:rPr>
          <w:t>9</w:t>
        </w:r>
      </w:ins>
      <w:del w:id="629" w:author="ERCOT" w:date="2022-06-24T16:44:00Z">
        <w:r w:rsidRPr="00812ECB" w:rsidDel="00C160EC">
          <w:rPr>
            <w:szCs w:val="20"/>
          </w:rPr>
          <w:delText>8</w:delText>
        </w:r>
      </w:del>
      <w:r w:rsidRPr="00812ECB">
        <w:rPr>
          <w:szCs w:val="20"/>
        </w:rPr>
        <w:t>)</w:t>
      </w:r>
      <w:r w:rsidRPr="00812ECB">
        <w:rPr>
          <w:szCs w:val="20"/>
        </w:rPr>
        <w:tab/>
      </w:r>
      <w:ins w:id="630" w:author="ERCOT" w:date="2022-07-29T10:17:00Z">
        <w:r w:rsidRPr="00812ECB">
          <w:t>A</w:t>
        </w:r>
      </w:ins>
      <w:ins w:id="631" w:author="ERCOT" w:date="2022-06-24T16:47:00Z">
        <w:r w:rsidRPr="00812ECB">
          <w:t xml:space="preserve"> CLR may consume energy only when dispatched by SCED to do so.  A CLR may telemeter a status of OUTL only if the Resource is Off-Line and unavailable with its energy consumption at zero.</w:t>
        </w:r>
      </w:ins>
      <w:del w:id="632" w:author="ERCOT" w:date="2022-06-24T16:48:00Z">
        <w:r w:rsidRPr="00812ECB" w:rsidDel="00C160EC">
          <w:rPr>
            <w:szCs w:val="20"/>
          </w:rPr>
          <w:delText>If a Controllable Load Resource telemeters a status of OUTL, it is not considered as dispatchable capacity by SCED.  A QSE may use this function to inform ERCOT of</w:delText>
        </w:r>
      </w:del>
      <w:r w:rsidRPr="00812ECB">
        <w:rPr>
          <w:szCs w:val="20"/>
        </w:rPr>
        <w:t xml:space="preserve"> </w:t>
      </w:r>
      <w:ins w:id="633" w:author="ERCOT" w:date="2022-06-24T16:48:00Z">
        <w:r w:rsidRPr="00812ECB">
          <w:rPr>
            <w:szCs w:val="20"/>
          </w:rPr>
          <w:t xml:space="preserve"> In </w:t>
        </w:r>
      </w:ins>
      <w:r w:rsidRPr="00812ECB">
        <w:rPr>
          <w:szCs w:val="20"/>
        </w:rPr>
        <w:t>instances when the C</w:t>
      </w:r>
      <w:del w:id="634" w:author="ERCOT" w:date="2022-06-24T16:48:00Z">
        <w:r w:rsidRPr="00812ECB" w:rsidDel="00C160EC">
          <w:rPr>
            <w:szCs w:val="20"/>
          </w:rPr>
          <w:delText xml:space="preserve">ontrollable </w:delText>
        </w:r>
      </w:del>
      <w:r w:rsidRPr="00812ECB">
        <w:rPr>
          <w:szCs w:val="20"/>
        </w:rPr>
        <w:t>L</w:t>
      </w:r>
      <w:del w:id="635" w:author="ERCOT" w:date="2022-06-24T16:48:00Z">
        <w:r w:rsidRPr="00812ECB" w:rsidDel="00C160EC">
          <w:rPr>
            <w:szCs w:val="20"/>
          </w:rPr>
          <w:delText xml:space="preserve">oad </w:delText>
        </w:r>
      </w:del>
      <w:r w:rsidRPr="00812ECB">
        <w:rPr>
          <w:szCs w:val="20"/>
        </w:rPr>
        <w:t>R</w:t>
      </w:r>
      <w:del w:id="636" w:author="ERCOT" w:date="2022-06-24T16:48:00Z">
        <w:r w:rsidRPr="00812ECB" w:rsidDel="00C160EC">
          <w:rPr>
            <w:szCs w:val="20"/>
          </w:rPr>
          <w:delText>esource</w:delText>
        </w:r>
      </w:del>
      <w:r w:rsidRPr="00812ECB">
        <w:rPr>
          <w:szCs w:val="20"/>
        </w:rPr>
        <w:t xml:space="preserve"> is </w:t>
      </w:r>
      <w:r w:rsidRPr="00812ECB">
        <w:rPr>
          <w:szCs w:val="20"/>
        </w:rPr>
        <w:lastRenderedPageBreak/>
        <w:t>unable to follow SCED Dispatch Instructions</w:t>
      </w:r>
      <w:ins w:id="637" w:author="ERCOT" w:date="2022-06-24T16:49:00Z">
        <w:r w:rsidRPr="00812ECB">
          <w:t xml:space="preserve"> but is still consuming energy,</w:t>
        </w:r>
      </w:ins>
      <w:ins w:id="638" w:author="ERCOT" w:date="2022-07-29T10:17:00Z">
        <w:r w:rsidRPr="00812ECB">
          <w:t xml:space="preserve"> the CLR must submit a Resource status of ONHOLD</w:t>
        </w:r>
      </w:ins>
      <w:r w:rsidRPr="00812ECB">
        <w:rPr>
          <w:szCs w:val="20"/>
        </w:rPr>
        <w:t>.  Under all telemetered statuses</w:t>
      </w:r>
      <w:ins w:id="639" w:author="ERCOT" w:date="2023-05-26T15:07:00Z">
        <w:r w:rsidRPr="00812ECB">
          <w:rPr>
            <w:szCs w:val="20"/>
          </w:rPr>
          <w:t>,</w:t>
        </w:r>
      </w:ins>
      <w:r w:rsidRPr="00812ECB">
        <w:rPr>
          <w:szCs w:val="20"/>
        </w:rPr>
        <w:t xml:space="preserve"> including OUTL, the remaining telemetry quantities submitted by the QSE shall represent the operating conditions of the C</w:t>
      </w:r>
      <w:del w:id="640" w:author="ERCOT" w:date="2022-06-24T16:50:00Z">
        <w:r w:rsidRPr="00812ECB" w:rsidDel="00C160EC">
          <w:rPr>
            <w:szCs w:val="20"/>
          </w:rPr>
          <w:delText xml:space="preserve">ontrollable </w:delText>
        </w:r>
      </w:del>
      <w:r w:rsidRPr="00812ECB">
        <w:rPr>
          <w:szCs w:val="20"/>
        </w:rPr>
        <w:t>L</w:t>
      </w:r>
      <w:del w:id="641" w:author="ERCOT" w:date="2022-06-24T16:50:00Z">
        <w:r w:rsidRPr="00812ECB" w:rsidDel="00C160EC">
          <w:rPr>
            <w:szCs w:val="20"/>
          </w:rPr>
          <w:delText xml:space="preserve">oad </w:delText>
        </w:r>
      </w:del>
      <w:r w:rsidRPr="00812ECB">
        <w:rPr>
          <w:szCs w:val="20"/>
        </w:rPr>
        <w:t>R</w:t>
      </w:r>
      <w:del w:id="642" w:author="ERCOT" w:date="2022-06-24T16:50:00Z">
        <w:r w:rsidRPr="00812ECB" w:rsidDel="00C160EC">
          <w:rPr>
            <w:szCs w:val="20"/>
          </w:rPr>
          <w:delText>esource</w:delText>
        </w:r>
      </w:del>
      <w:r w:rsidRPr="00812ECB">
        <w:rPr>
          <w:szCs w:val="20"/>
        </w:rPr>
        <w:t xml:space="preserve"> that can be verified by ERCOT.  A QSE representing a C</w:t>
      </w:r>
      <w:del w:id="643" w:author="ERCOT" w:date="2022-06-24T16:50:00Z">
        <w:r w:rsidRPr="00812ECB" w:rsidDel="00C160EC">
          <w:rPr>
            <w:szCs w:val="20"/>
          </w:rPr>
          <w:delText xml:space="preserve">ontrollable </w:delText>
        </w:r>
      </w:del>
      <w:r w:rsidRPr="00812ECB">
        <w:rPr>
          <w:szCs w:val="20"/>
        </w:rPr>
        <w:t>L</w:t>
      </w:r>
      <w:del w:id="644" w:author="ERCOT" w:date="2022-06-24T16:50:00Z">
        <w:r w:rsidRPr="00812ECB" w:rsidDel="00C160EC">
          <w:rPr>
            <w:szCs w:val="20"/>
          </w:rPr>
          <w:delText xml:space="preserve">oad </w:delText>
        </w:r>
      </w:del>
      <w:r w:rsidRPr="00812ECB">
        <w:rPr>
          <w:szCs w:val="20"/>
        </w:rPr>
        <w:t>R</w:t>
      </w:r>
      <w:del w:id="645" w:author="ERCOT" w:date="2022-06-24T16:50:00Z">
        <w:r w:rsidRPr="00812ECB" w:rsidDel="00C160EC">
          <w:rPr>
            <w:szCs w:val="20"/>
          </w:rPr>
          <w:delText>esource</w:delText>
        </w:r>
      </w:del>
      <w:r w:rsidRPr="00812ECB">
        <w:rPr>
          <w:szCs w:val="20"/>
        </w:rPr>
        <w:t xml:space="preserve"> with a telemetered status of OUTL </w:t>
      </w:r>
      <w:ins w:id="646" w:author="ERCOT" w:date="2022-07-29T10:17:00Z">
        <w:r w:rsidRPr="00812ECB">
          <w:rPr>
            <w:szCs w:val="20"/>
          </w:rPr>
          <w:t xml:space="preserve">or ONHOLD </w:t>
        </w:r>
      </w:ins>
      <w:r w:rsidRPr="00812ECB">
        <w:rPr>
          <w:szCs w:val="20"/>
        </w:rPr>
        <w:t>is still obligated to provide any applicable Ancillary Service Resource Responsibilities previously awarded to that C</w:t>
      </w:r>
      <w:del w:id="647" w:author="ERCOT" w:date="2022-06-24T16:50:00Z">
        <w:r w:rsidRPr="00812ECB" w:rsidDel="00C160EC">
          <w:rPr>
            <w:szCs w:val="20"/>
          </w:rPr>
          <w:delText xml:space="preserve">ontrollable </w:delText>
        </w:r>
      </w:del>
      <w:r w:rsidRPr="00812ECB">
        <w:rPr>
          <w:szCs w:val="20"/>
        </w:rPr>
        <w:t>L</w:t>
      </w:r>
      <w:del w:id="648" w:author="ERCOT" w:date="2022-06-24T16:50:00Z">
        <w:r w:rsidRPr="00812ECB" w:rsidDel="00C160EC">
          <w:rPr>
            <w:szCs w:val="20"/>
          </w:rPr>
          <w:delText xml:space="preserve">oad </w:delText>
        </w:r>
      </w:del>
      <w:r w:rsidRPr="00812ECB">
        <w:rPr>
          <w:szCs w:val="20"/>
        </w:rPr>
        <w:t>R</w:t>
      </w:r>
      <w:del w:id="649" w:author="ERCOT" w:date="2022-06-24T16:50:00Z">
        <w:r w:rsidRPr="00812ECB" w:rsidDel="00C160EC">
          <w:rPr>
            <w:szCs w:val="20"/>
          </w:rPr>
          <w:delText>esource</w:delText>
        </w:r>
      </w:del>
      <w:r w:rsidRPr="00812ECB">
        <w:rPr>
          <w:szCs w:val="20"/>
        </w:rPr>
        <w:t>.  This paragraph does not apply to ESRs.</w:t>
      </w:r>
    </w:p>
    <w:p w14:paraId="4B0CB9B4" w14:textId="77777777" w:rsidR="00812ECB" w:rsidRPr="00812ECB" w:rsidRDefault="00812ECB" w:rsidP="00812ECB">
      <w:pPr>
        <w:spacing w:after="240"/>
        <w:ind w:left="720" w:hanging="720"/>
        <w:rPr>
          <w:szCs w:val="20"/>
        </w:rPr>
      </w:pPr>
      <w:r w:rsidRPr="00812ECB">
        <w:rPr>
          <w:szCs w:val="20"/>
        </w:rPr>
        <w:t>(</w:t>
      </w:r>
      <w:ins w:id="650" w:author="ERCOT" w:date="2022-06-24T16:53:00Z">
        <w:r w:rsidRPr="00812ECB">
          <w:rPr>
            <w:szCs w:val="20"/>
          </w:rPr>
          <w:t>10</w:t>
        </w:r>
      </w:ins>
      <w:del w:id="651" w:author="ERCOT" w:date="2022-06-24T16:53:00Z">
        <w:r w:rsidRPr="00812ECB" w:rsidDel="00E811C1">
          <w:rPr>
            <w:szCs w:val="20"/>
          </w:rPr>
          <w:delText>9</w:delText>
        </w:r>
      </w:del>
      <w:r w:rsidRPr="00812ECB">
        <w:rPr>
          <w:szCs w:val="20"/>
        </w:rPr>
        <w:t>)</w:t>
      </w:r>
      <w:r w:rsidRPr="00812ECB">
        <w:rPr>
          <w:szCs w:val="20"/>
        </w:rPr>
        <w:tab/>
        <w:t>Energy Offer Curves that were constructed in whole or in part with proxy Energy Offer Curves shall be so marked in all ERCOT postings or references to the energy offer.</w:t>
      </w:r>
    </w:p>
    <w:p w14:paraId="423D0BC0" w14:textId="77777777" w:rsidR="00812ECB" w:rsidRPr="00812ECB" w:rsidRDefault="00812ECB" w:rsidP="00812ECB">
      <w:pPr>
        <w:spacing w:before="240" w:after="240"/>
        <w:ind w:left="720" w:hanging="720"/>
        <w:rPr>
          <w:szCs w:val="20"/>
        </w:rPr>
      </w:pPr>
      <w:r w:rsidRPr="00812ECB">
        <w:rPr>
          <w:szCs w:val="20"/>
        </w:rPr>
        <w:t>(1</w:t>
      </w:r>
      <w:ins w:id="652" w:author="ERCOT" w:date="2022-06-24T16:53:00Z">
        <w:r w:rsidRPr="00812ECB">
          <w:rPr>
            <w:szCs w:val="20"/>
          </w:rPr>
          <w:t>1</w:t>
        </w:r>
      </w:ins>
      <w:del w:id="653" w:author="ERCOT" w:date="2022-06-24T16:53:00Z">
        <w:r w:rsidRPr="00812ECB" w:rsidDel="00E811C1">
          <w:rPr>
            <w:szCs w:val="20"/>
          </w:rPr>
          <w:delText>0</w:delText>
        </w:r>
      </w:del>
      <w:r w:rsidRPr="00812ECB">
        <w:rPr>
          <w:szCs w:val="20"/>
        </w:rPr>
        <w:t>)</w:t>
      </w:r>
      <w:r w:rsidRPr="00812ECB">
        <w:rPr>
          <w:szCs w:val="20"/>
        </w:rPr>
        <w:tab/>
        <w:t>The two-step SCED methodology referenced in paragraph (1) above is:</w:t>
      </w:r>
    </w:p>
    <w:p w14:paraId="3AF8AB07"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54" w:author="ERCOT" w:date="2022-06-24T16:53:00Z">
        <w:r w:rsidRPr="00812ECB" w:rsidDel="00E811C1">
          <w:rPr>
            <w:szCs w:val="20"/>
          </w:rPr>
          <w:delText xml:space="preserve">RTM </w:delText>
        </w:r>
      </w:del>
      <w:r w:rsidRPr="00812ECB">
        <w:rPr>
          <w:szCs w:val="20"/>
        </w:rPr>
        <w:t>Energy Bid</w:t>
      </w:r>
      <w:ins w:id="655" w:author="ERCOT" w:date="2022-06-24T16:53:00Z">
        <w:r w:rsidRPr="00812ECB">
          <w:rPr>
            <w:szCs w:val="20"/>
          </w:rPr>
          <w:t xml:space="preserve"> Curve</w:t>
        </w:r>
      </w:ins>
      <w:r w:rsidRPr="00812ECB">
        <w:rPr>
          <w:szCs w:val="20"/>
        </w:rPr>
        <w:t xml:space="preserve">s from available </w:t>
      </w:r>
      <w:del w:id="656" w:author="ERCOT" w:date="2023-05-26T15:08:00Z">
        <w:r w:rsidRPr="00812ECB" w:rsidDel="008A10B7">
          <w:rPr>
            <w:szCs w:val="20"/>
          </w:rPr>
          <w:delText>Controllable Load Resources</w:delText>
        </w:r>
      </w:del>
      <w:ins w:id="657" w:author="ERCOT" w:date="2023-05-26T15:08:00Z">
        <w:r w:rsidRPr="00812ECB">
          <w:rPr>
            <w:szCs w:val="20"/>
          </w:rPr>
          <w:t>CLRs</w:t>
        </w:r>
      </w:ins>
      <w:r w:rsidRPr="00812ECB">
        <w:rPr>
          <w:szCs w:val="20"/>
        </w:rPr>
        <w:t>, whether submitted by QSEs or created by ERCOT under this Section, are used in the SCED to determine “Reference LMPs.”</w:t>
      </w:r>
    </w:p>
    <w:p w14:paraId="70C6030E" w14:textId="77777777" w:rsidR="00812ECB" w:rsidRPr="00812ECB" w:rsidRDefault="00812ECB" w:rsidP="00812ECB">
      <w:pPr>
        <w:spacing w:after="240"/>
        <w:ind w:left="1440" w:hanging="720"/>
        <w:rPr>
          <w:szCs w:val="20"/>
        </w:rPr>
      </w:pPr>
      <w:r w:rsidRPr="00812ECB">
        <w:rPr>
          <w:szCs w:val="20"/>
        </w:rPr>
        <w:t>(b)</w:t>
      </w:r>
      <w:r w:rsidRPr="00812ECB">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7703648"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6DF4E49"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Use </w:t>
      </w:r>
      <w:del w:id="658" w:author="ERCOT" w:date="2022-06-24T16:53:00Z">
        <w:r w:rsidRPr="00812ECB" w:rsidDel="00E811C1">
          <w:rPr>
            <w:szCs w:val="20"/>
          </w:rPr>
          <w:delText xml:space="preserve">RTM </w:delText>
        </w:r>
      </w:del>
      <w:r w:rsidRPr="00812ECB">
        <w:rPr>
          <w:szCs w:val="20"/>
        </w:rPr>
        <w:t xml:space="preserve">Energy Bid </w:t>
      </w:r>
      <w:del w:id="659" w:author="ERCOT" w:date="2022-06-24T16:53:00Z">
        <w:r w:rsidRPr="00812ECB" w:rsidDel="00E811C1">
          <w:rPr>
            <w:szCs w:val="20"/>
          </w:rPr>
          <w:delText>c</w:delText>
        </w:r>
      </w:del>
      <w:ins w:id="660" w:author="ERCOT" w:date="2022-06-24T16:53:00Z">
        <w:r w:rsidRPr="00812ECB">
          <w:rPr>
            <w:szCs w:val="20"/>
          </w:rPr>
          <w:t>C</w:t>
        </w:r>
      </w:ins>
      <w:r w:rsidRPr="00812ECB">
        <w:rPr>
          <w:szCs w:val="20"/>
        </w:rPr>
        <w:t>urves for all available C</w:t>
      </w:r>
      <w:del w:id="661" w:author="ERCOT" w:date="2022-06-24T16:54:00Z">
        <w:r w:rsidRPr="00812ECB" w:rsidDel="00E811C1">
          <w:rPr>
            <w:szCs w:val="20"/>
          </w:rPr>
          <w:delText xml:space="preserve">ontrollable </w:delText>
        </w:r>
      </w:del>
      <w:r w:rsidRPr="00812ECB">
        <w:rPr>
          <w:szCs w:val="20"/>
        </w:rPr>
        <w:t>L</w:t>
      </w:r>
      <w:del w:id="662" w:author="ERCOT" w:date="2022-06-24T16:54:00Z">
        <w:r w:rsidRPr="00812ECB" w:rsidDel="00E811C1">
          <w:rPr>
            <w:szCs w:val="20"/>
          </w:rPr>
          <w:delText xml:space="preserve">oad </w:delText>
        </w:r>
      </w:del>
      <w:r w:rsidRPr="00812ECB">
        <w:rPr>
          <w:szCs w:val="20"/>
        </w:rPr>
        <w:t>R</w:t>
      </w:r>
      <w:del w:id="663" w:author="ERCOT" w:date="2022-06-24T16:54:00Z">
        <w:r w:rsidRPr="00812ECB" w:rsidDel="00E811C1">
          <w:rPr>
            <w:szCs w:val="20"/>
          </w:rPr>
          <w:delText>esource</w:delText>
        </w:r>
      </w:del>
      <w:r w:rsidRPr="00812ECB">
        <w:rPr>
          <w:szCs w:val="20"/>
        </w:rPr>
        <w:t xml:space="preserve">s, whether submitted by QSEs or created by ERCOT.  There is no mitigation of </w:t>
      </w:r>
      <w:del w:id="664" w:author="ERCOT" w:date="2022-06-24T16:54:00Z">
        <w:r w:rsidRPr="00812ECB" w:rsidDel="00E811C1">
          <w:rPr>
            <w:szCs w:val="20"/>
          </w:rPr>
          <w:delText xml:space="preserve">RTM </w:delText>
        </w:r>
      </w:del>
      <w:r w:rsidRPr="00812ECB">
        <w:rPr>
          <w:szCs w:val="20"/>
        </w:rPr>
        <w:t>Energy Bid</w:t>
      </w:r>
      <w:ins w:id="665" w:author="ERCOT" w:date="2022-06-24T16:54:00Z">
        <w:r w:rsidRPr="00812ECB">
          <w:rPr>
            <w:szCs w:val="20"/>
          </w:rPr>
          <w:t xml:space="preserve"> Curve</w:t>
        </w:r>
      </w:ins>
      <w:r w:rsidRPr="00812ECB">
        <w:rPr>
          <w:szCs w:val="20"/>
        </w:rPr>
        <w:t xml:space="preserve">s.  </w:t>
      </w:r>
      <w:r w:rsidRPr="00812ECB">
        <w:rPr>
          <w:iCs/>
          <w:szCs w:val="20"/>
        </w:rPr>
        <w:t xml:space="preserve">An </w:t>
      </w:r>
      <w:del w:id="666" w:author="ERCOT" w:date="2022-06-24T16:54:00Z">
        <w:r w:rsidRPr="00812ECB" w:rsidDel="00E811C1">
          <w:rPr>
            <w:iCs/>
            <w:szCs w:val="20"/>
          </w:rPr>
          <w:delText xml:space="preserve">RTM </w:delText>
        </w:r>
      </w:del>
      <w:r w:rsidRPr="00812ECB">
        <w:rPr>
          <w:iCs/>
          <w:szCs w:val="20"/>
        </w:rPr>
        <w:t xml:space="preserve">Energy Bid </w:t>
      </w:r>
      <w:ins w:id="667" w:author="ERCOT" w:date="2022-06-24T16:54:00Z">
        <w:r w:rsidRPr="00812ECB">
          <w:rPr>
            <w:iCs/>
            <w:szCs w:val="20"/>
          </w:rPr>
          <w:t xml:space="preserve">Curve </w:t>
        </w:r>
      </w:ins>
      <w:r w:rsidRPr="00812ECB">
        <w:rPr>
          <w:iCs/>
          <w:szCs w:val="20"/>
        </w:rPr>
        <w:t>from a</w:t>
      </w:r>
      <w:ins w:id="668" w:author="ERCOT" w:date="2022-06-24T16:54:00Z">
        <w:r w:rsidRPr="00812ECB">
          <w:rPr>
            <w:iCs/>
            <w:szCs w:val="20"/>
          </w:rPr>
          <w:t>n</w:t>
        </w:r>
      </w:ins>
      <w:r w:rsidRPr="00812ECB">
        <w:rPr>
          <w:iCs/>
          <w:szCs w:val="20"/>
        </w:rPr>
        <w:t xml:space="preserve"> </w:t>
      </w:r>
      <w:ins w:id="669" w:author="ERCOT" w:date="2022-06-24T16:54:00Z">
        <w:r w:rsidRPr="00812ECB">
          <w:rPr>
            <w:iCs/>
            <w:szCs w:val="20"/>
          </w:rPr>
          <w:t>Aggregate</w:t>
        </w:r>
      </w:ins>
      <w:del w:id="670" w:author="ERCOT" w:date="2022-06-24T16:54:00Z">
        <w:r w:rsidRPr="00812ECB" w:rsidDel="00E811C1">
          <w:rPr>
            <w:iCs/>
            <w:szCs w:val="20"/>
          </w:rPr>
          <w:delText>Controllable</w:delText>
        </w:r>
      </w:del>
      <w:r w:rsidRPr="00812ECB">
        <w:rPr>
          <w:iCs/>
          <w:szCs w:val="20"/>
        </w:rPr>
        <w:t xml:space="preserve"> Load Resource </w:t>
      </w:r>
      <w:ins w:id="671" w:author="ERCOT" w:date="2022-06-24T16:54:00Z">
        <w:r w:rsidRPr="00812ECB">
          <w:rPr>
            <w:iCs/>
            <w:szCs w:val="20"/>
          </w:rPr>
          <w:t xml:space="preserve">(ALR) </w:t>
        </w:r>
      </w:ins>
      <w:r w:rsidRPr="00812ECB">
        <w:rPr>
          <w:iCs/>
          <w:szCs w:val="20"/>
        </w:rPr>
        <w:t xml:space="preserve">represents the bid for energy distributed across all nodes in the Load Zone in which the </w:t>
      </w:r>
      <w:del w:id="672" w:author="ERCOT" w:date="2022-06-24T16:54:00Z">
        <w:r w:rsidRPr="00812ECB" w:rsidDel="00E811C1">
          <w:rPr>
            <w:iCs/>
            <w:szCs w:val="20"/>
          </w:rPr>
          <w:delText>Controllable Load Resource</w:delText>
        </w:r>
      </w:del>
      <w:ins w:id="673" w:author="ERCOT" w:date="2022-06-24T16:54:00Z">
        <w:r w:rsidRPr="00812ECB">
          <w:rPr>
            <w:iCs/>
            <w:szCs w:val="20"/>
          </w:rPr>
          <w:t>ALR</w:t>
        </w:r>
      </w:ins>
      <w:r w:rsidRPr="00812ECB">
        <w:rPr>
          <w:iCs/>
          <w:szCs w:val="20"/>
        </w:rPr>
        <w:t xml:space="preserve"> is located.  For an ESR</w:t>
      </w:r>
      <w:ins w:id="674" w:author="ERCOT" w:date="2022-06-24T16:55:00Z">
        <w:r w:rsidRPr="00812ECB">
          <w:rPr>
            <w:iCs/>
          </w:rPr>
          <w:t xml:space="preserve"> or a CLR that is not an ALR</w:t>
        </w:r>
      </w:ins>
      <w:r w:rsidRPr="00812ECB">
        <w:rPr>
          <w:iCs/>
          <w:szCs w:val="20"/>
        </w:rPr>
        <w:t xml:space="preserve">, an </w:t>
      </w:r>
      <w:del w:id="675" w:author="ERCOT" w:date="2022-06-24T16:55:00Z">
        <w:r w:rsidRPr="00812ECB" w:rsidDel="00E811C1">
          <w:rPr>
            <w:iCs/>
            <w:szCs w:val="20"/>
          </w:rPr>
          <w:delText xml:space="preserve">RTM </w:delText>
        </w:r>
      </w:del>
      <w:r w:rsidRPr="00812ECB">
        <w:rPr>
          <w:iCs/>
          <w:szCs w:val="20"/>
        </w:rPr>
        <w:t xml:space="preserve">Energy Bid </w:t>
      </w:r>
      <w:ins w:id="676" w:author="ERCOT" w:date="2022-06-24T16:55:00Z">
        <w:r w:rsidRPr="00812ECB">
          <w:rPr>
            <w:iCs/>
            <w:szCs w:val="20"/>
          </w:rPr>
          <w:t xml:space="preserve">Curve </w:t>
        </w:r>
      </w:ins>
      <w:r w:rsidRPr="00812ECB">
        <w:rPr>
          <w:iCs/>
          <w:szCs w:val="20"/>
        </w:rPr>
        <w:t xml:space="preserve">represents a bid for energy at the </w:t>
      </w:r>
      <w:ins w:id="677" w:author="ERCOT" w:date="2022-06-24T16:55:00Z">
        <w:r w:rsidRPr="00812ECB">
          <w:rPr>
            <w:iCs/>
            <w:szCs w:val="20"/>
          </w:rPr>
          <w:t>applicable</w:t>
        </w:r>
      </w:ins>
      <w:del w:id="678" w:author="ERCOT" w:date="2022-06-24T16:55:00Z">
        <w:r w:rsidRPr="00812ECB" w:rsidDel="00E811C1">
          <w:rPr>
            <w:iCs/>
            <w:szCs w:val="20"/>
          </w:rPr>
          <w:delText>ESR’s</w:delText>
        </w:r>
      </w:del>
      <w:r w:rsidRPr="00812ECB">
        <w:rPr>
          <w:iCs/>
          <w:szCs w:val="20"/>
        </w:rPr>
        <w:t xml:space="preserve"> Resource Node</w:t>
      </w:r>
      <w:r w:rsidRPr="00812ECB">
        <w:rPr>
          <w:szCs w:val="20"/>
        </w:rPr>
        <w:t>; and</w:t>
      </w:r>
    </w:p>
    <w:p w14:paraId="5FCB102C" w14:textId="77777777" w:rsidR="00812ECB" w:rsidRPr="00812ECB" w:rsidRDefault="00812ECB" w:rsidP="00812ECB">
      <w:pPr>
        <w:spacing w:after="240"/>
        <w:ind w:left="2160" w:hanging="720"/>
        <w:rPr>
          <w:szCs w:val="20"/>
        </w:rPr>
      </w:pPr>
      <w:r w:rsidRPr="00812ECB">
        <w:rPr>
          <w:szCs w:val="20"/>
        </w:rPr>
        <w:t>(iii)</w:t>
      </w:r>
      <w:r w:rsidRPr="00812ECB">
        <w:rPr>
          <w:szCs w:val="20"/>
        </w:rPr>
        <w:tab/>
        <w:t>Observe all Competitive and Non-Competitive Constraints.</w:t>
      </w:r>
    </w:p>
    <w:p w14:paraId="0C385708" w14:textId="77777777" w:rsidR="00812ECB" w:rsidRPr="00812ECB" w:rsidRDefault="00812ECB" w:rsidP="00812ECB">
      <w:pPr>
        <w:spacing w:after="240"/>
        <w:ind w:left="1440" w:hanging="720"/>
        <w:rPr>
          <w:szCs w:val="20"/>
        </w:rPr>
      </w:pPr>
      <w:r w:rsidRPr="00812ECB">
        <w:rPr>
          <w:szCs w:val="20"/>
        </w:rPr>
        <w:lastRenderedPageBreak/>
        <w:t>(c)</w:t>
      </w:r>
      <w:r w:rsidRPr="00812ECB">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6F88B9" w14:textId="77777777" w:rsidR="00812ECB" w:rsidRPr="00812ECB" w:rsidRDefault="00812ECB" w:rsidP="00812ECB">
      <w:pPr>
        <w:spacing w:after="240"/>
        <w:ind w:left="720" w:hanging="720"/>
        <w:rPr>
          <w:iCs/>
          <w:szCs w:val="20"/>
        </w:rPr>
      </w:pPr>
      <w:r w:rsidRPr="00812ECB">
        <w:rPr>
          <w:iCs/>
          <w:szCs w:val="20"/>
        </w:rPr>
        <w:t>(1</w:t>
      </w:r>
      <w:ins w:id="679" w:author="ERCOT" w:date="2022-06-24T16:56:00Z">
        <w:r w:rsidRPr="00812ECB">
          <w:rPr>
            <w:iCs/>
            <w:szCs w:val="20"/>
          </w:rPr>
          <w:t>2</w:t>
        </w:r>
      </w:ins>
      <w:del w:id="680" w:author="ERCOT" w:date="2022-06-24T16:56:00Z">
        <w:r w:rsidRPr="00812ECB" w:rsidDel="00E811C1">
          <w:rPr>
            <w:iCs/>
            <w:szCs w:val="20"/>
          </w:rPr>
          <w:delText>1</w:delText>
        </w:r>
      </w:del>
      <w:r w:rsidRPr="00812ECB">
        <w:rPr>
          <w:iCs/>
          <w:szCs w:val="20"/>
        </w:rPr>
        <w:t>)</w:t>
      </w:r>
      <w:r w:rsidRPr="00812ECB">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812ECB">
        <w:rPr>
          <w:szCs w:val="20"/>
        </w:rPr>
        <w:t>On-Line Reserve Price</w:t>
      </w:r>
      <w:r w:rsidRPr="00812ECB">
        <w:rPr>
          <w:iCs/>
          <w:szCs w:val="20"/>
        </w:rPr>
        <w:t xml:space="preserve"> Adders, Real-Time </w:t>
      </w:r>
      <w:r w:rsidRPr="00812ECB">
        <w:rPr>
          <w:szCs w:val="20"/>
        </w:rPr>
        <w:t>Off-Line Reserve Price</w:t>
      </w:r>
      <w:r w:rsidRPr="00812ECB">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12ECB">
        <w:rPr>
          <w:szCs w:val="20"/>
        </w:rPr>
        <w:t xml:space="preserve"> Determination of Real-Time On-Line Reliability Deployment Price Adder</w:t>
      </w:r>
      <w:r w:rsidRPr="00812ECB" w:rsidDel="008F055F">
        <w:rPr>
          <w:iCs/>
          <w:szCs w:val="20"/>
        </w:rPr>
        <w:t>,</w:t>
      </w:r>
      <w:r w:rsidRPr="00812ECB">
        <w:rPr>
          <w:iCs/>
          <w:szCs w:val="20"/>
        </w:rPr>
        <w:t xml:space="preserve"> the non-binding projection of Real-Time Reliability Deployment Price Adders shall be estimated based on GTBD, </w:t>
      </w:r>
      <w:r w:rsidRPr="00812ECB">
        <w:rPr>
          <w:szCs w:val="20"/>
        </w:rPr>
        <w:t>reliability deployments MWs, and</w:t>
      </w:r>
      <w:r w:rsidRPr="00812ECB">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812ECB">
        <w:rPr>
          <w:szCs w:val="20"/>
        </w:rPr>
        <w:t xml:space="preserve">  </w:t>
      </w:r>
      <w:r w:rsidRPr="00812ECB">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812ECB">
        <w:rPr>
          <w:szCs w:val="20"/>
        </w:rPr>
        <w:t>On-Line Reserve Price</w:t>
      </w:r>
      <w:r w:rsidRPr="00812ECB">
        <w:rPr>
          <w:iCs/>
          <w:szCs w:val="20"/>
        </w:rPr>
        <w:t xml:space="preserve"> Adders, Real-Time </w:t>
      </w:r>
      <w:r w:rsidRPr="00812ECB">
        <w:rPr>
          <w:szCs w:val="20"/>
        </w:rPr>
        <w:t>Off-Line Reserve Price</w:t>
      </w:r>
      <w:r w:rsidRPr="00812ECB">
        <w:rPr>
          <w:iCs/>
          <w:szCs w:val="20"/>
        </w:rPr>
        <w:t xml:space="preserve"> Adders, Hub LMPs and Load Zone LMPs on the </w:t>
      </w:r>
      <w:r w:rsidRPr="00812ECB">
        <w:rPr>
          <w:szCs w:val="20"/>
        </w:rPr>
        <w:t>ERCOT website</w:t>
      </w:r>
      <w:r w:rsidRPr="00812ECB">
        <w:rPr>
          <w:iCs/>
          <w:szCs w:val="20"/>
        </w:rPr>
        <w:t xml:space="preserve"> pursuant to Section 6.3.2, Activities for Real-Time Operations.</w:t>
      </w:r>
    </w:p>
    <w:p w14:paraId="19DD119A" w14:textId="77777777" w:rsidR="00812ECB" w:rsidRPr="00812ECB" w:rsidRDefault="00812ECB" w:rsidP="00812ECB">
      <w:pPr>
        <w:spacing w:after="240"/>
        <w:ind w:left="720" w:hanging="720"/>
        <w:rPr>
          <w:color w:val="000000"/>
          <w:szCs w:val="20"/>
        </w:rPr>
      </w:pPr>
      <w:r w:rsidRPr="00812ECB">
        <w:rPr>
          <w:color w:val="000000"/>
          <w:szCs w:val="20"/>
        </w:rPr>
        <w:t>(1</w:t>
      </w:r>
      <w:ins w:id="681" w:author="ERCOT" w:date="2022-06-24T16:56:00Z">
        <w:r w:rsidRPr="00812ECB">
          <w:rPr>
            <w:color w:val="000000"/>
            <w:szCs w:val="20"/>
          </w:rPr>
          <w:t>3</w:t>
        </w:r>
      </w:ins>
      <w:del w:id="682" w:author="ERCOT" w:date="2022-06-24T16:56:00Z">
        <w:r w:rsidRPr="00812ECB" w:rsidDel="00E811C1">
          <w:rPr>
            <w:color w:val="000000"/>
            <w:szCs w:val="20"/>
          </w:rPr>
          <w:delText>2</w:delText>
        </w:r>
      </w:del>
      <w:r w:rsidRPr="00812ECB">
        <w:rPr>
          <w:color w:val="000000"/>
          <w:szCs w:val="20"/>
        </w:rPr>
        <w:t>)</w:t>
      </w:r>
      <w:r w:rsidRPr="00812ECB">
        <w:rPr>
          <w:color w:val="000000"/>
          <w:szCs w:val="20"/>
        </w:rPr>
        <w:tab/>
      </w:r>
      <w:r w:rsidRPr="00812ECB">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w:t>
      </w:r>
      <w:r w:rsidRPr="00812ECB">
        <w:rPr>
          <w:iCs/>
          <w:szCs w:val="20"/>
        </w:rPr>
        <w:lastRenderedPageBreak/>
        <w:t>shall be performed pursuant to Section 6.7.5, Real-Time Ancillary Service Imbalance Payment or Charge, to make Resources indifferent to the utilization of their capacity for energy or Ancillary Service reserves.</w:t>
      </w:r>
    </w:p>
    <w:p w14:paraId="50F9061A" w14:textId="77777777" w:rsidR="00812ECB" w:rsidRPr="00812ECB" w:rsidRDefault="00812ECB" w:rsidP="00812ECB">
      <w:pPr>
        <w:spacing w:after="240"/>
        <w:ind w:left="720" w:hanging="720"/>
      </w:pPr>
      <w:r w:rsidRPr="00812ECB">
        <w:rPr>
          <w:color w:val="000000"/>
        </w:rPr>
        <w:t>(1</w:t>
      </w:r>
      <w:ins w:id="683" w:author="ERCOT" w:date="2022-06-24T16:56:00Z">
        <w:r w:rsidRPr="00812ECB">
          <w:rPr>
            <w:color w:val="000000"/>
          </w:rPr>
          <w:t>4</w:t>
        </w:r>
      </w:ins>
      <w:del w:id="684" w:author="ERCOT" w:date="2022-06-24T16:56:00Z">
        <w:r w:rsidRPr="00812ECB" w:rsidDel="00E811C1">
          <w:rPr>
            <w:color w:val="000000"/>
          </w:rPr>
          <w:delText>3</w:delText>
        </w:r>
      </w:del>
      <w:r w:rsidRPr="00812ECB">
        <w:rPr>
          <w:color w:val="000000"/>
        </w:rPr>
        <w:t>)</w:t>
      </w:r>
      <w:r w:rsidRPr="00812ECB">
        <w:rPr>
          <w:color w:val="000000"/>
        </w:rPr>
        <w:tab/>
      </w:r>
      <w:r w:rsidRPr="00812ECB">
        <w:t>ERCOT shall determine the methodology for i</w:t>
      </w:r>
      <w:r w:rsidRPr="00812ECB">
        <w:rPr>
          <w:color w:val="000000"/>
        </w:rPr>
        <w:t xml:space="preserve">mplementing the ORDC to calculate the Real-Time On-Line Reserve Price Adder and Real-Time Off-Line Reserve Price Adder.  </w:t>
      </w:r>
      <w:r w:rsidRPr="00812ECB">
        <w:t>Following review by TAC, the ERCOT Board shall review the recommendation and approve a final methodology.</w:t>
      </w:r>
      <w:r w:rsidRPr="00812ECB">
        <w:rPr>
          <w:color w:val="000000"/>
        </w:rPr>
        <w:t xml:space="preserve">  </w:t>
      </w:r>
      <w:r w:rsidRPr="00812ECB">
        <w:t xml:space="preserve">Within two Business Days following approval by the ERCOT Board, ERCOT shall post the methodology on the </w:t>
      </w:r>
      <w:r w:rsidRPr="00812ECB">
        <w:rPr>
          <w:szCs w:val="20"/>
        </w:rPr>
        <w:t>ERCOT website</w:t>
      </w:r>
      <w:r w:rsidRPr="00812ECB">
        <w:t>.</w:t>
      </w:r>
    </w:p>
    <w:p w14:paraId="7C6C0662" w14:textId="77777777" w:rsidR="00812ECB" w:rsidRPr="00812ECB" w:rsidRDefault="00812ECB" w:rsidP="00812ECB">
      <w:pPr>
        <w:spacing w:after="240"/>
        <w:ind w:left="720" w:hanging="720"/>
        <w:rPr>
          <w:color w:val="000000"/>
          <w:szCs w:val="20"/>
        </w:rPr>
      </w:pPr>
      <w:r w:rsidRPr="00812ECB">
        <w:rPr>
          <w:color w:val="000000"/>
          <w:szCs w:val="20"/>
        </w:rPr>
        <w:t>(1</w:t>
      </w:r>
      <w:ins w:id="685" w:author="ERCOT" w:date="2022-06-24T16:56:00Z">
        <w:r w:rsidRPr="00812ECB">
          <w:rPr>
            <w:color w:val="000000"/>
            <w:szCs w:val="20"/>
          </w:rPr>
          <w:t>5</w:t>
        </w:r>
      </w:ins>
      <w:del w:id="686" w:author="ERCOT" w:date="2022-06-24T16:56:00Z">
        <w:r w:rsidRPr="00812ECB" w:rsidDel="00E811C1">
          <w:rPr>
            <w:color w:val="000000"/>
            <w:szCs w:val="20"/>
          </w:rPr>
          <w:delText>4</w:delText>
        </w:r>
      </w:del>
      <w:r w:rsidRPr="00812ECB">
        <w:rPr>
          <w:color w:val="000000"/>
          <w:szCs w:val="20"/>
        </w:rPr>
        <w:t>)</w:t>
      </w:r>
      <w:r w:rsidRPr="00812ECB">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812ECB">
        <w:rPr>
          <w:szCs w:val="20"/>
        </w:rPr>
        <w:t>ERCOT website</w:t>
      </w:r>
      <w:r w:rsidRPr="00812ECB">
        <w:rPr>
          <w:color w:val="000000"/>
          <w:szCs w:val="20"/>
        </w:rPr>
        <w:t>.</w:t>
      </w:r>
    </w:p>
    <w:p w14:paraId="573DCFDE" w14:textId="77777777" w:rsidR="00812ECB" w:rsidRPr="00812ECB" w:rsidRDefault="00812ECB" w:rsidP="00812ECB">
      <w:pPr>
        <w:spacing w:after="240"/>
        <w:ind w:left="720" w:hanging="720"/>
        <w:rPr>
          <w:iCs/>
          <w:szCs w:val="20"/>
        </w:rPr>
      </w:pPr>
      <w:r w:rsidRPr="00812ECB">
        <w:rPr>
          <w:iCs/>
          <w:szCs w:val="20"/>
        </w:rPr>
        <w:t>(1</w:t>
      </w:r>
      <w:ins w:id="687" w:author="ERCOT" w:date="2022-06-24T16:56:00Z">
        <w:r w:rsidRPr="00812ECB">
          <w:rPr>
            <w:iCs/>
            <w:szCs w:val="20"/>
          </w:rPr>
          <w:t>6</w:t>
        </w:r>
      </w:ins>
      <w:del w:id="688" w:author="ERCOT" w:date="2022-06-24T16:56:00Z">
        <w:r w:rsidRPr="00812ECB" w:rsidDel="00E811C1">
          <w:rPr>
            <w:iCs/>
            <w:szCs w:val="20"/>
          </w:rPr>
          <w:delText>5</w:delText>
        </w:r>
      </w:del>
      <w:r w:rsidRPr="00812ECB">
        <w:rPr>
          <w:iCs/>
          <w:szCs w:val="20"/>
        </w:rPr>
        <w:t>)</w:t>
      </w:r>
      <w:r w:rsidRPr="00812ECB">
        <w:rPr>
          <w:iCs/>
          <w:szCs w:val="20"/>
        </w:rPr>
        <w:tab/>
        <w:t xml:space="preserve">ERCOT may override one or more of a </w:t>
      </w:r>
      <w:del w:id="689" w:author="ERCOT" w:date="2023-05-26T15:23:00Z">
        <w:r w:rsidRPr="00812ECB" w:rsidDel="00F40C37">
          <w:rPr>
            <w:iCs/>
            <w:szCs w:val="20"/>
          </w:rPr>
          <w:delText>Controllable Load Resource</w:delText>
        </w:r>
      </w:del>
      <w:ins w:id="690" w:author="ERCOT" w:date="2023-05-26T15:23:00Z">
        <w:r w:rsidRPr="00812ECB">
          <w:rPr>
            <w:iCs/>
            <w:szCs w:val="20"/>
          </w:rPr>
          <w:t>CLR</w:t>
        </w:r>
      </w:ins>
      <w:r w:rsidRPr="00812ECB">
        <w:rPr>
          <w:iCs/>
          <w:szCs w:val="20"/>
        </w:rPr>
        <w:t xml:space="preserve">’s parameters in SCED if ERCOT determines that the </w:t>
      </w:r>
      <w:del w:id="691" w:author="ERCOT" w:date="2023-05-26T15:23:00Z">
        <w:r w:rsidRPr="00812ECB" w:rsidDel="00F40C37">
          <w:rPr>
            <w:iCs/>
            <w:szCs w:val="20"/>
          </w:rPr>
          <w:delText>Controllable Load Resource</w:delText>
        </w:r>
      </w:del>
      <w:ins w:id="692" w:author="ERCOT" w:date="2023-05-26T15:23:00Z">
        <w:r w:rsidRPr="00812ECB">
          <w:rPr>
            <w:iCs/>
            <w:szCs w:val="20"/>
          </w:rPr>
          <w:t>CLR</w:t>
        </w:r>
      </w:ins>
      <w:r w:rsidRPr="00812ECB">
        <w:rPr>
          <w:iCs/>
          <w:szCs w:val="20"/>
        </w:rPr>
        <w:t>’s participation is having an adverse impact on the reliability of the ERCOT System.</w:t>
      </w:r>
    </w:p>
    <w:p w14:paraId="795C51A2" w14:textId="77777777" w:rsidR="00812ECB" w:rsidRPr="00812ECB" w:rsidRDefault="00812ECB" w:rsidP="00812ECB">
      <w:pPr>
        <w:spacing w:after="240"/>
        <w:ind w:left="720" w:hanging="720"/>
        <w:rPr>
          <w:szCs w:val="20"/>
        </w:rPr>
      </w:pPr>
      <w:r w:rsidRPr="00812ECB">
        <w:rPr>
          <w:iCs/>
          <w:szCs w:val="20"/>
        </w:rPr>
        <w:t>(1</w:t>
      </w:r>
      <w:ins w:id="693" w:author="ERCOT" w:date="2022-06-24T16:56:00Z">
        <w:r w:rsidRPr="00812ECB">
          <w:rPr>
            <w:iCs/>
            <w:szCs w:val="20"/>
          </w:rPr>
          <w:t>7</w:t>
        </w:r>
      </w:ins>
      <w:del w:id="694" w:author="ERCOT" w:date="2022-06-24T16:56:00Z">
        <w:r w:rsidRPr="00812ECB" w:rsidDel="00E811C1">
          <w:rPr>
            <w:iCs/>
            <w:szCs w:val="20"/>
          </w:rPr>
          <w:delText>6</w:delText>
        </w:r>
      </w:del>
      <w:r w:rsidRPr="00812ECB">
        <w:rPr>
          <w:iCs/>
          <w:szCs w:val="20"/>
        </w:rPr>
        <w:t>)</w:t>
      </w:r>
      <w:r w:rsidRPr="00812ECB">
        <w:rPr>
          <w:iCs/>
          <w:szCs w:val="20"/>
        </w:rPr>
        <w:tab/>
        <w:t xml:space="preserve">The QSE representing an ESR, in order to charge the ESR, must submit </w:t>
      </w:r>
      <w:del w:id="695" w:author="ERCOT" w:date="2022-06-24T16:56:00Z">
        <w:r w:rsidRPr="00812ECB" w:rsidDel="00E811C1">
          <w:rPr>
            <w:iCs/>
            <w:szCs w:val="20"/>
          </w:rPr>
          <w:delText>R</w:delText>
        </w:r>
      </w:del>
      <w:del w:id="696" w:author="ERCOT" w:date="2022-06-24T16:57:00Z">
        <w:r w:rsidRPr="00812ECB" w:rsidDel="00E811C1">
          <w:rPr>
            <w:iCs/>
            <w:szCs w:val="20"/>
          </w:rPr>
          <w:delText xml:space="preserve">TM </w:delText>
        </w:r>
      </w:del>
      <w:r w:rsidRPr="00812ECB">
        <w:rPr>
          <w:iCs/>
          <w:szCs w:val="20"/>
        </w:rPr>
        <w:t>Energy Bid</w:t>
      </w:r>
      <w:ins w:id="697" w:author="ERCOT" w:date="2022-06-24T16:57:00Z">
        <w:r w:rsidRPr="00812ECB">
          <w:rPr>
            <w:iCs/>
            <w:szCs w:val="20"/>
          </w:rPr>
          <w:t xml:space="preserve"> Curve</w:t>
        </w:r>
      </w:ins>
      <w:r w:rsidRPr="00812ECB">
        <w:rPr>
          <w:iCs/>
          <w:szCs w:val="20"/>
        </w:rPr>
        <w:t xml:space="preserve">s, and the ESR may withdraw energy from the ERCOT System only when dispatched by SCED to do so.  </w:t>
      </w:r>
      <w:r w:rsidRPr="00812ECB">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479166B" w14:textId="77777777" w:rsidTr="008C7683">
        <w:trPr>
          <w:trHeight w:val="206"/>
        </w:trPr>
        <w:tc>
          <w:tcPr>
            <w:tcW w:w="9350" w:type="dxa"/>
            <w:shd w:val="pct12" w:color="auto" w:fill="auto"/>
          </w:tcPr>
          <w:p w14:paraId="65B4B9D2" w14:textId="77777777" w:rsidR="00812ECB" w:rsidRPr="00812ECB" w:rsidRDefault="00812ECB" w:rsidP="00812ECB">
            <w:pPr>
              <w:spacing w:before="120" w:after="240"/>
              <w:rPr>
                <w:b/>
                <w:i/>
                <w:iCs/>
              </w:rPr>
            </w:pPr>
            <w:r w:rsidRPr="00812ECB">
              <w:rPr>
                <w:b/>
                <w:i/>
                <w:iCs/>
              </w:rPr>
              <w:t>[NPRR930, NPRR1000, NPRR1010, NPRR1014, NPRR1019, and NPRR1204:  Replace applicable portions of Section 6.5.7.3 above with the following upon system implementation for NPRR930, NPRR1000, NPRR1014, or NPRR1019; or upon system implementation of the Real-Time Co-Optimization (RTC) project for NPRR1010 and NPRR1204:]</w:t>
            </w:r>
          </w:p>
          <w:p w14:paraId="6149A4CC" w14:textId="77777777" w:rsidR="00812ECB" w:rsidRPr="00812ECB" w:rsidRDefault="00812ECB" w:rsidP="00812ECB">
            <w:pPr>
              <w:keepNext/>
              <w:widowControl w:val="0"/>
              <w:tabs>
                <w:tab w:val="left" w:pos="1260"/>
              </w:tabs>
              <w:spacing w:before="240" w:after="240"/>
              <w:ind w:left="1267" w:hanging="1267"/>
              <w:outlineLvl w:val="3"/>
              <w:rPr>
                <w:b/>
                <w:bCs/>
                <w:snapToGrid w:val="0"/>
                <w:szCs w:val="20"/>
              </w:rPr>
            </w:pPr>
            <w:bookmarkStart w:id="698" w:name="_Toc60040619"/>
            <w:bookmarkStart w:id="699" w:name="_Toc65151679"/>
            <w:bookmarkStart w:id="700" w:name="_Toc80174705"/>
            <w:r w:rsidRPr="00812ECB">
              <w:rPr>
                <w:b/>
                <w:bCs/>
                <w:snapToGrid w:val="0"/>
                <w:szCs w:val="20"/>
              </w:rPr>
              <w:t>6.5.7.3</w:t>
            </w:r>
            <w:r w:rsidRPr="00812ECB">
              <w:rPr>
                <w:b/>
                <w:bCs/>
                <w:snapToGrid w:val="0"/>
                <w:szCs w:val="20"/>
              </w:rPr>
              <w:tab/>
              <w:t>Security Constrained Economic Dispatch</w:t>
            </w:r>
            <w:bookmarkEnd w:id="698"/>
            <w:bookmarkEnd w:id="699"/>
            <w:bookmarkEnd w:id="700"/>
          </w:p>
          <w:p w14:paraId="61441B72" w14:textId="77777777" w:rsidR="00812ECB" w:rsidRPr="00812ECB" w:rsidRDefault="00812ECB" w:rsidP="00812ECB">
            <w:pPr>
              <w:spacing w:after="240"/>
              <w:ind w:left="720" w:hanging="720"/>
              <w:rPr>
                <w:szCs w:val="20"/>
              </w:rPr>
            </w:pPr>
            <w:r w:rsidRPr="00812ECB">
              <w:rPr>
                <w:iCs/>
                <w:szCs w:val="20"/>
              </w:rPr>
              <w:t>(1)</w:t>
            </w:r>
            <w:r w:rsidRPr="00812ECB">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701" w:author="ERCOT" w:date="2022-06-24T16:57:00Z">
              <w:r w:rsidRPr="00812ECB" w:rsidDel="00E811C1">
                <w:rPr>
                  <w:iCs/>
                  <w:szCs w:val="20"/>
                </w:rPr>
                <w:delText xml:space="preserve">Real-Time Market (RTM) </w:delText>
              </w:r>
            </w:del>
            <w:r w:rsidRPr="00812ECB">
              <w:rPr>
                <w:iCs/>
                <w:szCs w:val="20"/>
              </w:rPr>
              <w:t>Energy Bid</w:t>
            </w:r>
            <w:ins w:id="702" w:author="ERCOT" w:date="2022-06-24T16:57:00Z">
              <w:r w:rsidRPr="00812ECB">
                <w:rPr>
                  <w:iCs/>
                  <w:szCs w:val="20"/>
                </w:rPr>
                <w:t xml:space="preserve"> Curve</w:t>
              </w:r>
            </w:ins>
            <w:r w:rsidRPr="00812ECB">
              <w:rPr>
                <w:iCs/>
                <w:szCs w:val="20"/>
              </w:rPr>
              <w:t xml:space="prese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w:t>
            </w:r>
            <w:r w:rsidRPr="00812ECB">
              <w:rPr>
                <w:iCs/>
                <w:szCs w:val="20"/>
              </w:rPr>
              <w:lastRenderedPageBreak/>
              <w:t xml:space="preserve">the Resource Status provided by the COP.  </w:t>
            </w:r>
            <w:r w:rsidRPr="00812ECB">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w:t>
            </w:r>
            <w:proofErr w:type="spellStart"/>
            <w:r w:rsidRPr="00812ECB">
              <w:t>MinSOC</w:t>
            </w:r>
            <w:proofErr w:type="spellEnd"/>
            <w:r w:rsidRPr="00812ECB">
              <w:t>) and Maximum State of Charge (</w:t>
            </w:r>
            <w:proofErr w:type="spellStart"/>
            <w:r w:rsidRPr="00812ECB">
              <w:t>MaxSOC</w:t>
            </w:r>
            <w:proofErr w:type="spellEnd"/>
            <w:r w:rsidRPr="00812ECB">
              <w:t>) limits.</w:t>
            </w:r>
          </w:p>
          <w:p w14:paraId="0CDDCF7D" w14:textId="77777777" w:rsidR="00812ECB" w:rsidRPr="00812ECB" w:rsidRDefault="00812ECB" w:rsidP="00812ECB">
            <w:pPr>
              <w:spacing w:after="240"/>
              <w:ind w:left="720" w:hanging="720"/>
              <w:rPr>
                <w:szCs w:val="20"/>
              </w:rPr>
            </w:pPr>
            <w:r w:rsidRPr="00812ECB">
              <w:rPr>
                <w:szCs w:val="20"/>
              </w:rPr>
              <w:t>(2)</w:t>
            </w:r>
            <w:r w:rsidRPr="00812ECB">
              <w:rPr>
                <w:szCs w:val="20"/>
              </w:rPr>
              <w:tab/>
              <w:t>The SCED solution must monitor cumulative deployment of Regulation Services and ensure that Regulation Services deployment is minimized over time.</w:t>
            </w:r>
          </w:p>
          <w:p w14:paraId="346DB78B" w14:textId="77777777" w:rsidR="00812ECB" w:rsidRPr="00812ECB" w:rsidRDefault="00812ECB" w:rsidP="00812ECB">
            <w:pPr>
              <w:spacing w:before="240" w:after="240"/>
              <w:ind w:left="720" w:hanging="720"/>
              <w:rPr>
                <w:szCs w:val="20"/>
              </w:rPr>
            </w:pPr>
            <w:r w:rsidRPr="00812ECB">
              <w:rPr>
                <w:szCs w:val="20"/>
              </w:rPr>
              <w:t>(3)</w:t>
            </w:r>
            <w:r w:rsidRPr="00812ECB">
              <w:rPr>
                <w:szCs w:val="20"/>
              </w:rPr>
              <w:tab/>
              <w:t xml:space="preserve">In the Generation To Be Dispatched (GTBD) determined by LFC, ERCOT shall subtract the sum of the telemetered net real power consumption from all Controllable Load Resources </w:t>
            </w:r>
            <w:ins w:id="703" w:author="ERCOT" w:date="2023-05-26T15:44:00Z">
              <w:r w:rsidRPr="00812ECB">
                <w:rPr>
                  <w:szCs w:val="20"/>
                </w:rPr>
                <w:t xml:space="preserve">(CLRs) </w:t>
              </w:r>
            </w:ins>
            <w:r w:rsidRPr="00812ECB">
              <w:rPr>
                <w:szCs w:val="20"/>
              </w:rPr>
              <w:t>available to SCED.</w:t>
            </w:r>
          </w:p>
          <w:p w14:paraId="70270DC2" w14:textId="77777777" w:rsidR="00812ECB" w:rsidRPr="00812ECB" w:rsidRDefault="00812ECB" w:rsidP="00812ECB">
            <w:pPr>
              <w:spacing w:before="240" w:after="240"/>
              <w:ind w:left="720" w:hanging="720"/>
              <w:rPr>
                <w:szCs w:val="20"/>
              </w:rPr>
            </w:pPr>
            <w:r w:rsidRPr="00812ECB">
              <w:rPr>
                <w:szCs w:val="20"/>
              </w:rPr>
              <w:t>(4)</w:t>
            </w:r>
            <w:r w:rsidRPr="00812ECB">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547C982" w14:textId="77777777" w:rsidR="00812ECB" w:rsidRPr="00812ECB" w:rsidRDefault="00812ECB" w:rsidP="00812ECB">
            <w:pPr>
              <w:spacing w:after="240"/>
              <w:ind w:left="1440" w:hanging="720"/>
              <w:rPr>
                <w:szCs w:val="20"/>
              </w:rPr>
            </w:pPr>
            <w:r w:rsidRPr="00812ECB">
              <w:rPr>
                <w:szCs w:val="20"/>
              </w:rPr>
              <w:t>(a)</w:t>
            </w:r>
            <w:r w:rsidRPr="00812ECB">
              <w:rPr>
                <w:szCs w:val="20"/>
              </w:rPr>
              <w:tab/>
              <w:t>Non-IRRs without Energy Offer Curves</w:t>
            </w:r>
          </w:p>
          <w:p w14:paraId="4E0A47C8"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ERCOT shall create a monotonically increasing proxy Energy Offer Curve as described below for:</w:t>
            </w:r>
          </w:p>
          <w:p w14:paraId="7B70AF66" w14:textId="77777777" w:rsidR="00812ECB" w:rsidRPr="00812ECB" w:rsidRDefault="00812ECB" w:rsidP="00812ECB">
            <w:pPr>
              <w:spacing w:after="240"/>
              <w:ind w:left="2880" w:hanging="720"/>
              <w:rPr>
                <w:szCs w:val="20"/>
              </w:rPr>
            </w:pPr>
            <w:r w:rsidRPr="00812ECB">
              <w:rPr>
                <w:szCs w:val="20"/>
              </w:rPr>
              <w:t>(A)</w:t>
            </w:r>
            <w:r w:rsidRPr="00812ECB">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12ECB" w:rsidRPr="00812ECB" w14:paraId="125A476A" w14:textId="77777777" w:rsidTr="008C7683">
              <w:trPr>
                <w:jc w:val="center"/>
              </w:trPr>
              <w:tc>
                <w:tcPr>
                  <w:tcW w:w="3780" w:type="dxa"/>
                </w:tcPr>
                <w:p w14:paraId="2D05E3E7" w14:textId="77777777" w:rsidR="00812ECB" w:rsidRPr="00812ECB" w:rsidRDefault="00812ECB" w:rsidP="00812ECB">
                  <w:pPr>
                    <w:spacing w:after="120"/>
                    <w:rPr>
                      <w:b/>
                      <w:iCs/>
                      <w:sz w:val="20"/>
                      <w:szCs w:val="20"/>
                    </w:rPr>
                  </w:pPr>
                  <w:r w:rsidRPr="00812ECB">
                    <w:rPr>
                      <w:b/>
                      <w:iCs/>
                      <w:sz w:val="20"/>
                      <w:szCs w:val="20"/>
                    </w:rPr>
                    <w:t>MW</w:t>
                  </w:r>
                </w:p>
              </w:tc>
              <w:tc>
                <w:tcPr>
                  <w:tcW w:w="2520" w:type="dxa"/>
                </w:tcPr>
                <w:p w14:paraId="5604D48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FC4D5EF" w14:textId="77777777" w:rsidTr="008C7683">
              <w:trPr>
                <w:jc w:val="center"/>
              </w:trPr>
              <w:tc>
                <w:tcPr>
                  <w:tcW w:w="3780" w:type="dxa"/>
                </w:tcPr>
                <w:p w14:paraId="2C727777" w14:textId="77777777" w:rsidR="00812ECB" w:rsidRPr="00812ECB" w:rsidRDefault="00812ECB" w:rsidP="00812ECB">
                  <w:pPr>
                    <w:spacing w:after="60"/>
                    <w:rPr>
                      <w:iCs/>
                      <w:sz w:val="20"/>
                      <w:szCs w:val="20"/>
                    </w:rPr>
                  </w:pPr>
                  <w:r w:rsidRPr="00812ECB">
                    <w:rPr>
                      <w:iCs/>
                      <w:sz w:val="20"/>
                      <w:szCs w:val="20"/>
                    </w:rPr>
                    <w:t>HSL</w:t>
                  </w:r>
                </w:p>
              </w:tc>
              <w:tc>
                <w:tcPr>
                  <w:tcW w:w="2520" w:type="dxa"/>
                </w:tcPr>
                <w:p w14:paraId="3E5DCE6C" w14:textId="77777777" w:rsidR="00812ECB" w:rsidRPr="00812ECB" w:rsidRDefault="00812ECB" w:rsidP="00812ECB">
                  <w:pPr>
                    <w:spacing w:after="60"/>
                    <w:rPr>
                      <w:iCs/>
                      <w:sz w:val="20"/>
                      <w:szCs w:val="20"/>
                    </w:rPr>
                  </w:pPr>
                  <w:r w:rsidRPr="00812ECB">
                    <w:rPr>
                      <w:iCs/>
                      <w:sz w:val="20"/>
                      <w:szCs w:val="20"/>
                    </w:rPr>
                    <w:t>RTSWCAP</w:t>
                  </w:r>
                </w:p>
              </w:tc>
            </w:tr>
            <w:tr w:rsidR="00812ECB" w:rsidRPr="00812ECB" w14:paraId="4197363C" w14:textId="77777777" w:rsidTr="008C7683">
              <w:trPr>
                <w:jc w:val="center"/>
              </w:trPr>
              <w:tc>
                <w:tcPr>
                  <w:tcW w:w="3780" w:type="dxa"/>
                </w:tcPr>
                <w:p w14:paraId="2D4FFD5A" w14:textId="77777777" w:rsidR="00812ECB" w:rsidRPr="00812ECB" w:rsidRDefault="00812ECB" w:rsidP="00812ECB">
                  <w:pPr>
                    <w:spacing w:after="60"/>
                    <w:rPr>
                      <w:iCs/>
                      <w:sz w:val="20"/>
                      <w:szCs w:val="20"/>
                    </w:rPr>
                  </w:pPr>
                  <w:r w:rsidRPr="00812ECB">
                    <w:rPr>
                      <w:iCs/>
                      <w:sz w:val="20"/>
                      <w:szCs w:val="20"/>
                    </w:rPr>
                    <w:t>Output Schedule MW plus 1 MW</w:t>
                  </w:r>
                </w:p>
              </w:tc>
              <w:tc>
                <w:tcPr>
                  <w:tcW w:w="2520" w:type="dxa"/>
                </w:tcPr>
                <w:p w14:paraId="70B74321" w14:textId="77777777" w:rsidR="00812ECB" w:rsidRPr="00812ECB" w:rsidRDefault="00812ECB" w:rsidP="00812ECB">
                  <w:pPr>
                    <w:spacing w:after="60"/>
                    <w:rPr>
                      <w:iCs/>
                      <w:sz w:val="20"/>
                      <w:szCs w:val="20"/>
                    </w:rPr>
                  </w:pPr>
                  <w:r w:rsidRPr="00812ECB">
                    <w:rPr>
                      <w:iCs/>
                      <w:sz w:val="20"/>
                      <w:szCs w:val="20"/>
                    </w:rPr>
                    <w:t>RTSWCAP minus $0.01</w:t>
                  </w:r>
                </w:p>
              </w:tc>
            </w:tr>
            <w:tr w:rsidR="00812ECB" w:rsidRPr="00812ECB" w14:paraId="08D4820B" w14:textId="77777777" w:rsidTr="008C7683">
              <w:trPr>
                <w:jc w:val="center"/>
              </w:trPr>
              <w:tc>
                <w:tcPr>
                  <w:tcW w:w="3780" w:type="dxa"/>
                </w:tcPr>
                <w:p w14:paraId="61086F57" w14:textId="77777777" w:rsidR="00812ECB" w:rsidRPr="00812ECB" w:rsidRDefault="00812ECB" w:rsidP="00812ECB">
                  <w:pPr>
                    <w:spacing w:after="60"/>
                    <w:rPr>
                      <w:iCs/>
                      <w:sz w:val="20"/>
                      <w:szCs w:val="20"/>
                    </w:rPr>
                  </w:pPr>
                  <w:r w:rsidRPr="00812ECB">
                    <w:rPr>
                      <w:iCs/>
                      <w:sz w:val="20"/>
                      <w:szCs w:val="20"/>
                    </w:rPr>
                    <w:t>Output Schedule MW</w:t>
                  </w:r>
                </w:p>
              </w:tc>
              <w:tc>
                <w:tcPr>
                  <w:tcW w:w="2520" w:type="dxa"/>
                </w:tcPr>
                <w:p w14:paraId="1BA44AC1"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ED09CC3" w14:textId="77777777" w:rsidTr="008C7683">
              <w:trPr>
                <w:jc w:val="center"/>
              </w:trPr>
              <w:tc>
                <w:tcPr>
                  <w:tcW w:w="3780" w:type="dxa"/>
                </w:tcPr>
                <w:p w14:paraId="5B8D8EC0" w14:textId="77777777" w:rsidR="00812ECB" w:rsidRPr="00812ECB" w:rsidRDefault="00812ECB" w:rsidP="00812ECB">
                  <w:pPr>
                    <w:spacing w:after="60"/>
                    <w:rPr>
                      <w:iCs/>
                      <w:sz w:val="20"/>
                      <w:szCs w:val="20"/>
                    </w:rPr>
                  </w:pPr>
                  <w:r w:rsidRPr="00812ECB">
                    <w:rPr>
                      <w:iCs/>
                      <w:sz w:val="20"/>
                      <w:szCs w:val="20"/>
                    </w:rPr>
                    <w:t>LSL</w:t>
                  </w:r>
                </w:p>
              </w:tc>
              <w:tc>
                <w:tcPr>
                  <w:tcW w:w="2520" w:type="dxa"/>
                </w:tcPr>
                <w:p w14:paraId="60AA42C6" w14:textId="77777777" w:rsidR="00812ECB" w:rsidRPr="00812ECB" w:rsidRDefault="00812ECB" w:rsidP="00812ECB">
                  <w:pPr>
                    <w:spacing w:after="60"/>
                    <w:rPr>
                      <w:iCs/>
                      <w:sz w:val="20"/>
                      <w:szCs w:val="20"/>
                    </w:rPr>
                  </w:pPr>
                  <w:r w:rsidRPr="00812ECB">
                    <w:rPr>
                      <w:iCs/>
                      <w:sz w:val="20"/>
                      <w:szCs w:val="20"/>
                    </w:rPr>
                    <w:t>-$250.00</w:t>
                  </w:r>
                </w:p>
              </w:tc>
            </w:tr>
          </w:tbl>
          <w:p w14:paraId="241AE831"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 xml:space="preserve">Non-IRRs without full-range Energy Offer Curves </w:t>
            </w:r>
          </w:p>
          <w:p w14:paraId="374A6350" w14:textId="77777777" w:rsidR="00812ECB" w:rsidRPr="00812ECB" w:rsidRDefault="00812ECB" w:rsidP="00812ECB">
            <w:pPr>
              <w:spacing w:after="240"/>
              <w:ind w:left="2160" w:hanging="720"/>
              <w:rPr>
                <w:szCs w:val="20"/>
              </w:rPr>
            </w:pPr>
            <w:r w:rsidRPr="00812ECB">
              <w:rPr>
                <w:szCs w:val="20"/>
              </w:rPr>
              <w:t>(i)</w:t>
            </w:r>
            <w:r w:rsidRPr="00812ECB">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12ECB" w:rsidRPr="00812ECB" w14:paraId="35005F61" w14:textId="77777777" w:rsidTr="008C7683">
              <w:trPr>
                <w:jc w:val="center"/>
              </w:trPr>
              <w:tc>
                <w:tcPr>
                  <w:tcW w:w="3891" w:type="dxa"/>
                </w:tcPr>
                <w:p w14:paraId="3BD0C0CA" w14:textId="77777777" w:rsidR="00812ECB" w:rsidRPr="00812ECB" w:rsidRDefault="00812ECB" w:rsidP="00812ECB">
                  <w:pPr>
                    <w:spacing w:after="120"/>
                    <w:rPr>
                      <w:b/>
                      <w:iCs/>
                      <w:sz w:val="20"/>
                      <w:szCs w:val="20"/>
                    </w:rPr>
                  </w:pPr>
                  <w:r w:rsidRPr="00812ECB">
                    <w:rPr>
                      <w:b/>
                      <w:iCs/>
                      <w:sz w:val="20"/>
                      <w:szCs w:val="20"/>
                    </w:rPr>
                    <w:t>MW</w:t>
                  </w:r>
                </w:p>
              </w:tc>
              <w:tc>
                <w:tcPr>
                  <w:tcW w:w="2630" w:type="dxa"/>
                </w:tcPr>
                <w:p w14:paraId="5280DF3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30FA7B3C" w14:textId="77777777" w:rsidTr="008C7683">
              <w:trPr>
                <w:jc w:val="center"/>
              </w:trPr>
              <w:tc>
                <w:tcPr>
                  <w:tcW w:w="3891" w:type="dxa"/>
                </w:tcPr>
                <w:p w14:paraId="6A57E5A0"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630" w:type="dxa"/>
                </w:tcPr>
                <w:p w14:paraId="49111FB7" w14:textId="77777777" w:rsidR="00812ECB" w:rsidRPr="00812ECB" w:rsidRDefault="00812ECB" w:rsidP="00812ECB">
                  <w:pPr>
                    <w:spacing w:after="60"/>
                    <w:rPr>
                      <w:iCs/>
                      <w:sz w:val="20"/>
                      <w:szCs w:val="20"/>
                    </w:rPr>
                  </w:pPr>
                  <w:r w:rsidRPr="00812ECB">
                    <w:rPr>
                      <w:iCs/>
                      <w:sz w:val="20"/>
                      <w:szCs w:val="20"/>
                    </w:rPr>
                    <w:t>Price associated with highest MW in submitted Energy Offer Curve</w:t>
                  </w:r>
                </w:p>
              </w:tc>
            </w:tr>
            <w:tr w:rsidR="00812ECB" w:rsidRPr="00812ECB" w14:paraId="20E51415" w14:textId="77777777" w:rsidTr="008C7683">
              <w:trPr>
                <w:jc w:val="center"/>
              </w:trPr>
              <w:tc>
                <w:tcPr>
                  <w:tcW w:w="3891" w:type="dxa"/>
                </w:tcPr>
                <w:p w14:paraId="145678C7" w14:textId="77777777" w:rsidR="00812ECB" w:rsidRPr="00812ECB" w:rsidRDefault="00812ECB" w:rsidP="00812ECB">
                  <w:pPr>
                    <w:spacing w:after="60"/>
                    <w:rPr>
                      <w:iCs/>
                      <w:sz w:val="20"/>
                      <w:szCs w:val="20"/>
                    </w:rPr>
                  </w:pPr>
                  <w:r w:rsidRPr="00812ECB">
                    <w:rPr>
                      <w:iCs/>
                      <w:sz w:val="20"/>
                      <w:szCs w:val="20"/>
                    </w:rPr>
                    <w:lastRenderedPageBreak/>
                    <w:t>Energy Offer Curve</w:t>
                  </w:r>
                </w:p>
              </w:tc>
              <w:tc>
                <w:tcPr>
                  <w:tcW w:w="2630" w:type="dxa"/>
                </w:tcPr>
                <w:p w14:paraId="546424D0"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5039F437" w14:textId="77777777" w:rsidTr="008C7683">
              <w:trPr>
                <w:jc w:val="center"/>
              </w:trPr>
              <w:tc>
                <w:tcPr>
                  <w:tcW w:w="3891" w:type="dxa"/>
                </w:tcPr>
                <w:p w14:paraId="0F403F46"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630" w:type="dxa"/>
                </w:tcPr>
                <w:p w14:paraId="2EC82B82"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2A97E857" w14:textId="77777777" w:rsidTr="008C7683">
              <w:trPr>
                <w:jc w:val="center"/>
              </w:trPr>
              <w:tc>
                <w:tcPr>
                  <w:tcW w:w="3891" w:type="dxa"/>
                </w:tcPr>
                <w:p w14:paraId="5A5AC196"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630" w:type="dxa"/>
                </w:tcPr>
                <w:p w14:paraId="66C18F00" w14:textId="77777777" w:rsidR="00812ECB" w:rsidRPr="00812ECB" w:rsidRDefault="00812ECB" w:rsidP="00812ECB">
                  <w:pPr>
                    <w:spacing w:after="60"/>
                    <w:rPr>
                      <w:iCs/>
                      <w:sz w:val="20"/>
                      <w:szCs w:val="20"/>
                    </w:rPr>
                  </w:pPr>
                  <w:r w:rsidRPr="00812ECB">
                    <w:rPr>
                      <w:iCs/>
                      <w:sz w:val="20"/>
                      <w:szCs w:val="20"/>
                    </w:rPr>
                    <w:t>-$250.00</w:t>
                  </w:r>
                </w:p>
              </w:tc>
            </w:tr>
          </w:tbl>
          <w:p w14:paraId="20B91651"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IRRs</w:t>
            </w:r>
          </w:p>
          <w:p w14:paraId="7799EA8D" w14:textId="77777777" w:rsidR="00812ECB" w:rsidRPr="00812ECB" w:rsidRDefault="00812ECB" w:rsidP="00812ECB">
            <w:pPr>
              <w:spacing w:after="240"/>
              <w:ind w:left="2160" w:hanging="720"/>
              <w:rPr>
                <w:szCs w:val="20"/>
              </w:rPr>
            </w:pPr>
            <w:r w:rsidRPr="00812ECB">
              <w:rPr>
                <w:szCs w:val="20"/>
              </w:rPr>
              <w:t>(i)</w:t>
            </w:r>
            <w:r w:rsidRPr="00812ECB">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12ECB" w:rsidRPr="00812ECB" w14:paraId="62114695" w14:textId="77777777" w:rsidTr="008C7683">
              <w:trPr>
                <w:jc w:val="center"/>
              </w:trPr>
              <w:tc>
                <w:tcPr>
                  <w:tcW w:w="3870" w:type="dxa"/>
                </w:tcPr>
                <w:p w14:paraId="66C82E36" w14:textId="77777777" w:rsidR="00812ECB" w:rsidRPr="00812ECB" w:rsidRDefault="00812ECB" w:rsidP="00812ECB">
                  <w:pPr>
                    <w:spacing w:after="120"/>
                    <w:rPr>
                      <w:b/>
                      <w:iCs/>
                      <w:sz w:val="20"/>
                      <w:szCs w:val="20"/>
                    </w:rPr>
                  </w:pPr>
                  <w:r w:rsidRPr="00812ECB">
                    <w:rPr>
                      <w:b/>
                      <w:iCs/>
                      <w:sz w:val="20"/>
                      <w:szCs w:val="20"/>
                    </w:rPr>
                    <w:t>MW</w:t>
                  </w:r>
                </w:p>
              </w:tc>
              <w:tc>
                <w:tcPr>
                  <w:tcW w:w="2610" w:type="dxa"/>
                </w:tcPr>
                <w:p w14:paraId="28A1CBB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7FE546CF" w14:textId="77777777" w:rsidTr="008C7683">
              <w:trPr>
                <w:jc w:val="center"/>
              </w:trPr>
              <w:tc>
                <w:tcPr>
                  <w:tcW w:w="3870" w:type="dxa"/>
                </w:tcPr>
                <w:p w14:paraId="4BCD9BD1" w14:textId="77777777" w:rsidR="00812ECB" w:rsidRPr="00812ECB" w:rsidRDefault="00812ECB" w:rsidP="00812ECB">
                  <w:pPr>
                    <w:spacing w:after="60"/>
                    <w:rPr>
                      <w:iCs/>
                      <w:sz w:val="20"/>
                      <w:szCs w:val="20"/>
                    </w:rPr>
                  </w:pPr>
                  <w:r w:rsidRPr="00812ECB">
                    <w:rPr>
                      <w:iCs/>
                      <w:sz w:val="20"/>
                      <w:szCs w:val="20"/>
                    </w:rPr>
                    <w:t>HSL</w:t>
                  </w:r>
                </w:p>
              </w:tc>
              <w:tc>
                <w:tcPr>
                  <w:tcW w:w="2610" w:type="dxa"/>
                </w:tcPr>
                <w:p w14:paraId="29DF8B07" w14:textId="77777777" w:rsidR="00812ECB" w:rsidRPr="00812ECB" w:rsidRDefault="00812ECB" w:rsidP="00812ECB">
                  <w:pPr>
                    <w:spacing w:after="60"/>
                    <w:rPr>
                      <w:iCs/>
                      <w:sz w:val="20"/>
                      <w:szCs w:val="20"/>
                    </w:rPr>
                  </w:pPr>
                  <w:r w:rsidRPr="00812ECB">
                    <w:rPr>
                      <w:iCs/>
                      <w:sz w:val="20"/>
                      <w:szCs w:val="20"/>
                    </w:rPr>
                    <w:t>$1,500</w:t>
                  </w:r>
                </w:p>
              </w:tc>
            </w:tr>
            <w:tr w:rsidR="00812ECB" w:rsidRPr="00812ECB" w14:paraId="7308B386" w14:textId="77777777" w:rsidTr="008C7683">
              <w:trPr>
                <w:jc w:val="center"/>
              </w:trPr>
              <w:tc>
                <w:tcPr>
                  <w:tcW w:w="3870" w:type="dxa"/>
                </w:tcPr>
                <w:p w14:paraId="19DA670B" w14:textId="77777777" w:rsidR="00812ECB" w:rsidRPr="00812ECB" w:rsidRDefault="00812ECB" w:rsidP="00812ECB">
                  <w:pPr>
                    <w:spacing w:after="60"/>
                    <w:rPr>
                      <w:iCs/>
                      <w:sz w:val="20"/>
                      <w:szCs w:val="20"/>
                    </w:rPr>
                  </w:pPr>
                  <w:r w:rsidRPr="00812ECB">
                    <w:rPr>
                      <w:iCs/>
                      <w:sz w:val="20"/>
                      <w:szCs w:val="20"/>
                    </w:rPr>
                    <w:t>HSL minus 1 MW</w:t>
                  </w:r>
                </w:p>
              </w:tc>
              <w:tc>
                <w:tcPr>
                  <w:tcW w:w="2610" w:type="dxa"/>
                </w:tcPr>
                <w:p w14:paraId="6AAFBD93"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33B5DE68" w14:textId="77777777" w:rsidTr="008C7683">
              <w:trPr>
                <w:jc w:val="center"/>
              </w:trPr>
              <w:tc>
                <w:tcPr>
                  <w:tcW w:w="3870" w:type="dxa"/>
                </w:tcPr>
                <w:p w14:paraId="2FDC16F0" w14:textId="77777777" w:rsidR="00812ECB" w:rsidRPr="00812ECB" w:rsidRDefault="00812ECB" w:rsidP="00812ECB">
                  <w:pPr>
                    <w:spacing w:after="60"/>
                    <w:rPr>
                      <w:iCs/>
                      <w:sz w:val="20"/>
                      <w:szCs w:val="20"/>
                    </w:rPr>
                  </w:pPr>
                  <w:r w:rsidRPr="00812ECB">
                    <w:rPr>
                      <w:iCs/>
                      <w:sz w:val="20"/>
                      <w:szCs w:val="20"/>
                    </w:rPr>
                    <w:t>LSL</w:t>
                  </w:r>
                </w:p>
              </w:tc>
              <w:tc>
                <w:tcPr>
                  <w:tcW w:w="2610" w:type="dxa"/>
                </w:tcPr>
                <w:p w14:paraId="2968C763" w14:textId="77777777" w:rsidR="00812ECB" w:rsidRPr="00812ECB" w:rsidRDefault="00812ECB" w:rsidP="00812ECB">
                  <w:pPr>
                    <w:spacing w:after="60"/>
                    <w:rPr>
                      <w:iCs/>
                      <w:sz w:val="20"/>
                      <w:szCs w:val="20"/>
                    </w:rPr>
                  </w:pPr>
                  <w:r w:rsidRPr="00812ECB">
                    <w:rPr>
                      <w:iCs/>
                      <w:sz w:val="20"/>
                      <w:szCs w:val="20"/>
                    </w:rPr>
                    <w:t>-$250.00</w:t>
                  </w:r>
                </w:p>
              </w:tc>
            </w:tr>
          </w:tbl>
          <w:p w14:paraId="63221385" w14:textId="77777777" w:rsidR="00812ECB" w:rsidRPr="00812ECB" w:rsidRDefault="00812ECB" w:rsidP="00812ECB">
            <w:pPr>
              <w:spacing w:before="240" w:after="240"/>
              <w:ind w:left="2160" w:hanging="720"/>
              <w:rPr>
                <w:szCs w:val="20"/>
              </w:rPr>
            </w:pPr>
            <w:r w:rsidRPr="00812ECB">
              <w:rPr>
                <w:szCs w:val="20"/>
              </w:rPr>
              <w:t>(ii)</w:t>
            </w:r>
            <w:r w:rsidRPr="00812ECB">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12ECB" w:rsidRPr="00812ECB" w14:paraId="50701A07" w14:textId="77777777" w:rsidTr="008C7683">
              <w:trPr>
                <w:jc w:val="center"/>
              </w:trPr>
              <w:tc>
                <w:tcPr>
                  <w:tcW w:w="3780" w:type="dxa"/>
                </w:tcPr>
                <w:p w14:paraId="2D53CA0E" w14:textId="77777777" w:rsidR="00812ECB" w:rsidRPr="00812ECB" w:rsidRDefault="00812ECB" w:rsidP="00812ECB">
                  <w:pPr>
                    <w:spacing w:after="120"/>
                    <w:rPr>
                      <w:b/>
                      <w:iCs/>
                      <w:sz w:val="20"/>
                      <w:szCs w:val="20"/>
                    </w:rPr>
                  </w:pPr>
                  <w:r w:rsidRPr="00812ECB">
                    <w:rPr>
                      <w:b/>
                      <w:iCs/>
                      <w:sz w:val="20"/>
                      <w:szCs w:val="20"/>
                    </w:rPr>
                    <w:t>MW</w:t>
                  </w:r>
                </w:p>
              </w:tc>
              <w:tc>
                <w:tcPr>
                  <w:tcW w:w="2745" w:type="dxa"/>
                </w:tcPr>
                <w:p w14:paraId="027B54C7"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0880C8D3" w14:textId="77777777" w:rsidTr="008C7683">
              <w:trPr>
                <w:jc w:val="center"/>
              </w:trPr>
              <w:tc>
                <w:tcPr>
                  <w:tcW w:w="3780" w:type="dxa"/>
                </w:tcPr>
                <w:p w14:paraId="77A3602C"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745" w:type="dxa"/>
                </w:tcPr>
                <w:p w14:paraId="51AD82D3" w14:textId="77777777" w:rsidR="00812ECB" w:rsidRPr="00812ECB" w:rsidRDefault="00812ECB" w:rsidP="00812ECB">
                  <w:pPr>
                    <w:spacing w:after="60"/>
                    <w:rPr>
                      <w:iCs/>
                      <w:sz w:val="20"/>
                      <w:szCs w:val="20"/>
                    </w:rPr>
                  </w:pPr>
                  <w:r w:rsidRPr="00812ECB">
                    <w:rPr>
                      <w:iCs/>
                      <w:sz w:val="20"/>
                      <w:szCs w:val="20"/>
                    </w:rPr>
                    <w:t>Price associated with the highest MW in submitted Energy Offer Curve</w:t>
                  </w:r>
                </w:p>
              </w:tc>
            </w:tr>
            <w:tr w:rsidR="00812ECB" w:rsidRPr="00812ECB" w14:paraId="68D2847C" w14:textId="77777777" w:rsidTr="008C7683">
              <w:trPr>
                <w:jc w:val="center"/>
              </w:trPr>
              <w:tc>
                <w:tcPr>
                  <w:tcW w:w="3780" w:type="dxa"/>
                </w:tcPr>
                <w:p w14:paraId="4FA4F6E8" w14:textId="77777777" w:rsidR="00812ECB" w:rsidRPr="00812ECB" w:rsidRDefault="00812ECB" w:rsidP="00812ECB">
                  <w:pPr>
                    <w:spacing w:after="60"/>
                    <w:rPr>
                      <w:iCs/>
                      <w:sz w:val="20"/>
                      <w:szCs w:val="20"/>
                    </w:rPr>
                  </w:pPr>
                  <w:r w:rsidRPr="00812ECB">
                    <w:rPr>
                      <w:iCs/>
                      <w:sz w:val="20"/>
                      <w:szCs w:val="20"/>
                    </w:rPr>
                    <w:t>Energy Offer Curve</w:t>
                  </w:r>
                </w:p>
              </w:tc>
              <w:tc>
                <w:tcPr>
                  <w:tcW w:w="2745" w:type="dxa"/>
                </w:tcPr>
                <w:p w14:paraId="06A0FB3A"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7B088493" w14:textId="77777777" w:rsidTr="008C7683">
              <w:trPr>
                <w:jc w:val="center"/>
              </w:trPr>
              <w:tc>
                <w:tcPr>
                  <w:tcW w:w="3780" w:type="dxa"/>
                </w:tcPr>
                <w:p w14:paraId="6F316D86"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745" w:type="dxa"/>
                </w:tcPr>
                <w:p w14:paraId="56439DC5"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4BC119E" w14:textId="77777777" w:rsidTr="008C7683">
              <w:trPr>
                <w:jc w:val="center"/>
              </w:trPr>
              <w:tc>
                <w:tcPr>
                  <w:tcW w:w="3780" w:type="dxa"/>
                </w:tcPr>
                <w:p w14:paraId="10D2FED4"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745" w:type="dxa"/>
                </w:tcPr>
                <w:p w14:paraId="0986D593" w14:textId="77777777" w:rsidR="00812ECB" w:rsidRPr="00812ECB" w:rsidRDefault="00812ECB" w:rsidP="00812ECB">
                  <w:pPr>
                    <w:spacing w:after="60"/>
                    <w:rPr>
                      <w:iCs/>
                      <w:sz w:val="20"/>
                      <w:szCs w:val="20"/>
                    </w:rPr>
                  </w:pPr>
                  <w:r w:rsidRPr="00812ECB">
                    <w:rPr>
                      <w:iCs/>
                      <w:sz w:val="20"/>
                      <w:szCs w:val="20"/>
                    </w:rPr>
                    <w:t>-$250.00</w:t>
                  </w:r>
                </w:p>
              </w:tc>
            </w:tr>
          </w:tbl>
          <w:p w14:paraId="0DFC8A22"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 xml:space="preserve">RUC-committed Resources </w:t>
            </w:r>
          </w:p>
          <w:p w14:paraId="2C4BE284" w14:textId="77777777" w:rsidR="00812ECB" w:rsidRPr="00812ECB" w:rsidRDefault="00812ECB" w:rsidP="00812ECB">
            <w:pPr>
              <w:spacing w:before="240" w:after="240"/>
              <w:ind w:left="2160" w:hanging="720"/>
              <w:rPr>
                <w:szCs w:val="20"/>
              </w:rPr>
            </w:pPr>
            <w:r w:rsidRPr="00812ECB">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12ECB" w:rsidRPr="00812ECB" w14:paraId="092F3247" w14:textId="77777777" w:rsidTr="008C7683">
              <w:trPr>
                <w:trHeight w:val="359"/>
              </w:trPr>
              <w:tc>
                <w:tcPr>
                  <w:tcW w:w="3540" w:type="dxa"/>
                </w:tcPr>
                <w:p w14:paraId="763DA336" w14:textId="77777777" w:rsidR="00812ECB" w:rsidRPr="00812ECB" w:rsidRDefault="00812ECB" w:rsidP="00812ECB">
                  <w:pPr>
                    <w:spacing w:after="120"/>
                    <w:rPr>
                      <w:b/>
                      <w:iCs/>
                      <w:sz w:val="20"/>
                      <w:szCs w:val="20"/>
                    </w:rPr>
                  </w:pPr>
                  <w:r w:rsidRPr="00812ECB">
                    <w:rPr>
                      <w:b/>
                      <w:iCs/>
                      <w:sz w:val="20"/>
                      <w:szCs w:val="20"/>
                    </w:rPr>
                    <w:t>MW</w:t>
                  </w:r>
                </w:p>
              </w:tc>
              <w:tc>
                <w:tcPr>
                  <w:tcW w:w="2810" w:type="dxa"/>
                </w:tcPr>
                <w:p w14:paraId="35AB56D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CF8CB1C" w14:textId="77777777" w:rsidTr="008C7683">
              <w:trPr>
                <w:trHeight w:val="364"/>
              </w:trPr>
              <w:tc>
                <w:tcPr>
                  <w:tcW w:w="3540" w:type="dxa"/>
                </w:tcPr>
                <w:p w14:paraId="72A87BCC" w14:textId="77777777" w:rsidR="00812ECB" w:rsidRPr="00812ECB" w:rsidRDefault="00812ECB" w:rsidP="00812ECB">
                  <w:pPr>
                    <w:spacing w:after="60"/>
                    <w:rPr>
                      <w:iCs/>
                      <w:sz w:val="20"/>
                      <w:szCs w:val="20"/>
                    </w:rPr>
                  </w:pPr>
                  <w:r w:rsidRPr="00812ECB">
                    <w:rPr>
                      <w:iCs/>
                      <w:sz w:val="20"/>
                      <w:szCs w:val="20"/>
                    </w:rPr>
                    <w:t xml:space="preserve">HSL </w:t>
                  </w:r>
                </w:p>
              </w:tc>
              <w:tc>
                <w:tcPr>
                  <w:tcW w:w="2810" w:type="dxa"/>
                </w:tcPr>
                <w:p w14:paraId="44A22F2E"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025389EC" w14:textId="77777777" w:rsidTr="008C7683">
              <w:trPr>
                <w:trHeight w:val="377"/>
              </w:trPr>
              <w:tc>
                <w:tcPr>
                  <w:tcW w:w="3540" w:type="dxa"/>
                </w:tcPr>
                <w:p w14:paraId="0F94AB05" w14:textId="77777777" w:rsidR="00812ECB" w:rsidRPr="00812ECB" w:rsidRDefault="00812ECB" w:rsidP="00812ECB">
                  <w:pPr>
                    <w:spacing w:after="60"/>
                    <w:rPr>
                      <w:iCs/>
                      <w:sz w:val="20"/>
                      <w:szCs w:val="20"/>
                    </w:rPr>
                  </w:pPr>
                  <w:r w:rsidRPr="00812ECB">
                    <w:rPr>
                      <w:iCs/>
                      <w:sz w:val="20"/>
                      <w:szCs w:val="20"/>
                    </w:rPr>
                    <w:t>Zero</w:t>
                  </w:r>
                </w:p>
              </w:tc>
              <w:tc>
                <w:tcPr>
                  <w:tcW w:w="2810" w:type="dxa"/>
                </w:tcPr>
                <w:p w14:paraId="55719AFC" w14:textId="77777777" w:rsidR="00812ECB" w:rsidRPr="00812ECB" w:rsidRDefault="00812ECB" w:rsidP="00812ECB">
                  <w:pPr>
                    <w:spacing w:after="60"/>
                    <w:rPr>
                      <w:iCs/>
                      <w:sz w:val="20"/>
                      <w:szCs w:val="20"/>
                    </w:rPr>
                  </w:pPr>
                  <w:r w:rsidRPr="00812ECB">
                    <w:rPr>
                      <w:iCs/>
                      <w:sz w:val="20"/>
                      <w:szCs w:val="20"/>
                    </w:rPr>
                    <w:t>$250</w:t>
                  </w:r>
                </w:p>
              </w:tc>
            </w:tr>
          </w:tbl>
          <w:p w14:paraId="59DEC414" w14:textId="77777777" w:rsidR="00812ECB" w:rsidRPr="00812ECB" w:rsidRDefault="00812ECB" w:rsidP="00812ECB">
            <w:pPr>
              <w:spacing w:before="240" w:after="240"/>
              <w:ind w:left="2160" w:hanging="720"/>
              <w:rPr>
                <w:szCs w:val="20"/>
              </w:rPr>
            </w:pPr>
            <w:r w:rsidRPr="00812ECB">
              <w:rPr>
                <w:szCs w:val="20"/>
              </w:rPr>
              <w:lastRenderedPageBreak/>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2AB241E2" w14:textId="77777777" w:rsidTr="008C7683">
              <w:trPr>
                <w:trHeight w:val="350"/>
              </w:trPr>
              <w:tc>
                <w:tcPr>
                  <w:tcW w:w="3531" w:type="dxa"/>
                </w:tcPr>
                <w:p w14:paraId="52150696"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0BAA98BD"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BF4746B" w14:textId="77777777" w:rsidTr="008C7683">
              <w:trPr>
                <w:trHeight w:val="345"/>
              </w:trPr>
              <w:tc>
                <w:tcPr>
                  <w:tcW w:w="3531" w:type="dxa"/>
                </w:tcPr>
                <w:p w14:paraId="13964FEC" w14:textId="77777777" w:rsidR="00812ECB" w:rsidRPr="00812ECB" w:rsidRDefault="00812ECB" w:rsidP="00812ECB">
                  <w:pPr>
                    <w:spacing w:after="60"/>
                    <w:rPr>
                      <w:iCs/>
                      <w:sz w:val="20"/>
                      <w:szCs w:val="20"/>
                    </w:rPr>
                  </w:pPr>
                  <w:r w:rsidRPr="00812ECB">
                    <w:rPr>
                      <w:iCs/>
                      <w:sz w:val="20"/>
                      <w:szCs w:val="20"/>
                    </w:rPr>
                    <w:t>HSL (if more than highest MW in Energy Offer Curve)</w:t>
                  </w:r>
                </w:p>
              </w:tc>
              <w:tc>
                <w:tcPr>
                  <w:tcW w:w="2804" w:type="dxa"/>
                </w:tcPr>
                <w:p w14:paraId="0884DBE4"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5FF6F141" w14:textId="77777777" w:rsidTr="008C7683">
              <w:trPr>
                <w:trHeight w:val="615"/>
              </w:trPr>
              <w:tc>
                <w:tcPr>
                  <w:tcW w:w="3531" w:type="dxa"/>
                </w:tcPr>
                <w:p w14:paraId="1C232EB9"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0CC440CF"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745B3AE7" w14:textId="77777777" w:rsidTr="008C7683">
              <w:trPr>
                <w:trHeight w:val="916"/>
              </w:trPr>
              <w:tc>
                <w:tcPr>
                  <w:tcW w:w="3531" w:type="dxa"/>
                </w:tcPr>
                <w:p w14:paraId="1F924353"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492D9288" w14:textId="77777777" w:rsidR="00812ECB" w:rsidRPr="00812ECB" w:rsidRDefault="00812ECB" w:rsidP="00812ECB">
                  <w:pPr>
                    <w:spacing w:after="60"/>
                    <w:rPr>
                      <w:iCs/>
                      <w:sz w:val="20"/>
                      <w:szCs w:val="20"/>
                    </w:rPr>
                  </w:pPr>
                  <w:r w:rsidRPr="00812ECB">
                    <w:rPr>
                      <w:iCs/>
                      <w:sz w:val="20"/>
                      <w:szCs w:val="20"/>
                    </w:rPr>
                    <w:t>Greater of $250 or the first price point of the QSE submitted Energy Offer Curve</w:t>
                  </w:r>
                </w:p>
              </w:tc>
            </w:tr>
          </w:tbl>
          <w:p w14:paraId="6AEFA567" w14:textId="77777777" w:rsidR="00812ECB" w:rsidRPr="00812ECB" w:rsidRDefault="00812ECB" w:rsidP="00812ECB">
            <w:pPr>
              <w:spacing w:before="240" w:after="240"/>
              <w:ind w:left="2160" w:hanging="720"/>
              <w:rPr>
                <w:szCs w:val="20"/>
              </w:rPr>
            </w:pPr>
            <w:r w:rsidRPr="00812ECB">
              <w:rPr>
                <w:szCs w:val="20"/>
              </w:rPr>
              <w:t>(iii)</w:t>
            </w:r>
            <w:r w:rsidRPr="00812ECB">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7462F714" w14:textId="77777777" w:rsidTr="008C7683">
              <w:trPr>
                <w:trHeight w:val="350"/>
              </w:trPr>
              <w:tc>
                <w:tcPr>
                  <w:tcW w:w="3531" w:type="dxa"/>
                </w:tcPr>
                <w:p w14:paraId="06A9596E"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29D891ED"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67BCC6D" w14:textId="77777777" w:rsidTr="008C7683">
              <w:trPr>
                <w:trHeight w:val="345"/>
              </w:trPr>
              <w:tc>
                <w:tcPr>
                  <w:tcW w:w="3531" w:type="dxa"/>
                </w:tcPr>
                <w:p w14:paraId="13ADAD22" w14:textId="77777777" w:rsidR="00812ECB" w:rsidRPr="00812ECB" w:rsidRDefault="00812ECB" w:rsidP="00812ECB">
                  <w:pPr>
                    <w:spacing w:after="60"/>
                    <w:rPr>
                      <w:iCs/>
                      <w:sz w:val="20"/>
                      <w:szCs w:val="20"/>
                    </w:rPr>
                  </w:pPr>
                  <w:r w:rsidRPr="00812ECB">
                    <w:rPr>
                      <w:sz w:val="20"/>
                      <w:szCs w:val="20"/>
                    </w:rPr>
                    <w:t>HSL</w:t>
                  </w:r>
                </w:p>
              </w:tc>
              <w:tc>
                <w:tcPr>
                  <w:tcW w:w="2804" w:type="dxa"/>
                </w:tcPr>
                <w:p w14:paraId="08D7B65D" w14:textId="77777777" w:rsidR="00812ECB" w:rsidRPr="00812ECB" w:rsidRDefault="00812ECB" w:rsidP="00812ECB">
                  <w:pPr>
                    <w:spacing w:after="60"/>
                    <w:rPr>
                      <w:iCs/>
                      <w:sz w:val="20"/>
                      <w:szCs w:val="20"/>
                    </w:rPr>
                  </w:pPr>
                  <w:r w:rsidRPr="00812ECB">
                    <w:rPr>
                      <w:sz w:val="20"/>
                      <w:szCs w:val="20"/>
                    </w:rPr>
                    <w:t>$4,500 or the effective Value of Lost Load (VOLL), whichever is less.</w:t>
                  </w:r>
                </w:p>
              </w:tc>
            </w:tr>
            <w:tr w:rsidR="00812ECB" w:rsidRPr="00812ECB" w14:paraId="0F380820" w14:textId="77777777" w:rsidTr="008C7683">
              <w:trPr>
                <w:trHeight w:val="332"/>
              </w:trPr>
              <w:tc>
                <w:tcPr>
                  <w:tcW w:w="3531" w:type="dxa"/>
                </w:tcPr>
                <w:p w14:paraId="665E45BD" w14:textId="77777777" w:rsidR="00812ECB" w:rsidRPr="00812ECB" w:rsidRDefault="00812ECB" w:rsidP="00812ECB">
                  <w:pPr>
                    <w:spacing w:after="60"/>
                    <w:rPr>
                      <w:iCs/>
                      <w:sz w:val="20"/>
                      <w:szCs w:val="20"/>
                    </w:rPr>
                  </w:pPr>
                  <w:r w:rsidRPr="00812ECB">
                    <w:rPr>
                      <w:sz w:val="20"/>
                      <w:szCs w:val="20"/>
                    </w:rPr>
                    <w:t>Zero</w:t>
                  </w:r>
                </w:p>
              </w:tc>
              <w:tc>
                <w:tcPr>
                  <w:tcW w:w="2804" w:type="dxa"/>
                </w:tcPr>
                <w:p w14:paraId="49A66330" w14:textId="77777777" w:rsidR="00812ECB" w:rsidRPr="00812ECB" w:rsidRDefault="00812ECB" w:rsidP="00812ECB">
                  <w:pPr>
                    <w:spacing w:after="60"/>
                    <w:rPr>
                      <w:iCs/>
                      <w:sz w:val="20"/>
                      <w:szCs w:val="20"/>
                    </w:rPr>
                  </w:pPr>
                  <w:r w:rsidRPr="00812ECB">
                    <w:rPr>
                      <w:sz w:val="20"/>
                      <w:szCs w:val="20"/>
                    </w:rPr>
                    <w:t>$4,500 or the effective VOLL, whichever is less.</w:t>
                  </w:r>
                </w:p>
              </w:tc>
            </w:tr>
          </w:tbl>
          <w:p w14:paraId="739C6560" w14:textId="77777777" w:rsidR="00812ECB" w:rsidRPr="00812ECB" w:rsidRDefault="00812ECB" w:rsidP="00812ECB">
            <w:pPr>
              <w:spacing w:before="240" w:after="240"/>
              <w:ind w:left="2160" w:hanging="720"/>
              <w:rPr>
                <w:szCs w:val="20"/>
              </w:rPr>
            </w:pPr>
            <w:r w:rsidRPr="00812ECB">
              <w:rPr>
                <w:szCs w:val="20"/>
              </w:rPr>
              <w:t xml:space="preserve">(iv) </w:t>
            </w:r>
            <w:r w:rsidRPr="00812ECB">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2F5D3A51"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51EA0517"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9D22EE1"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A23CD9A"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26930154"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0A6CD6D" w14:textId="77777777" w:rsidR="00812ECB" w:rsidRPr="00812ECB" w:rsidRDefault="00812ECB" w:rsidP="00812ECB">
                  <w:pPr>
                    <w:spacing w:after="120"/>
                    <w:rPr>
                      <w:iCs/>
                      <w:sz w:val="20"/>
                      <w:szCs w:val="20"/>
                    </w:rPr>
                  </w:pPr>
                  <w:r w:rsidRPr="00812ECB">
                    <w:rPr>
                      <w:iCs/>
                      <w:sz w:val="20"/>
                      <w:szCs w:val="20"/>
                    </w:rPr>
                    <w:t>$250</w:t>
                  </w:r>
                </w:p>
              </w:tc>
            </w:tr>
            <w:tr w:rsidR="00812ECB" w:rsidRPr="00812ECB" w14:paraId="0AE8D441"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5A93624A"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32E8673" w14:textId="77777777" w:rsidR="00812ECB" w:rsidRPr="00812ECB" w:rsidRDefault="00812ECB" w:rsidP="00812ECB">
                  <w:pPr>
                    <w:spacing w:after="120"/>
                    <w:rPr>
                      <w:iCs/>
                      <w:sz w:val="20"/>
                      <w:szCs w:val="20"/>
                    </w:rPr>
                  </w:pPr>
                  <w:r w:rsidRPr="00812ECB">
                    <w:rPr>
                      <w:iCs/>
                      <w:sz w:val="20"/>
                      <w:szCs w:val="20"/>
                    </w:rPr>
                    <w:t>$250</w:t>
                  </w:r>
                </w:p>
              </w:tc>
            </w:tr>
          </w:tbl>
          <w:p w14:paraId="2123795D" w14:textId="77777777" w:rsidR="00812ECB" w:rsidRPr="00812ECB" w:rsidRDefault="00812ECB" w:rsidP="00812ECB">
            <w:pPr>
              <w:spacing w:before="240" w:after="240"/>
              <w:ind w:left="2160" w:hanging="720"/>
              <w:rPr>
                <w:szCs w:val="20"/>
              </w:rPr>
            </w:pPr>
            <w:r w:rsidRPr="00812ECB">
              <w:rPr>
                <w:szCs w:val="20"/>
              </w:rPr>
              <w:t xml:space="preserve">(v) </w:t>
            </w:r>
            <w:r w:rsidRPr="00812ECB">
              <w:rPr>
                <w:szCs w:val="20"/>
              </w:rPr>
              <w:tab/>
              <w:t>For each Combined Cycle Generation Resource that was RUC-committed from one On-Line configuration in order to transition to a different configuration with additional capacity, as instructed by ERCOT, that has submitted an Energy Offer Curve for the RUC-</w:t>
            </w:r>
            <w:r w:rsidRPr="00812ECB">
              <w:rPr>
                <w:szCs w:val="20"/>
              </w:rPr>
              <w:lastRenderedPageBreak/>
              <w:t>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014B589C" w14:textId="77777777" w:rsidTr="008C7683">
              <w:trPr>
                <w:trHeight w:val="350"/>
              </w:trPr>
              <w:tc>
                <w:tcPr>
                  <w:tcW w:w="3279" w:type="dxa"/>
                </w:tcPr>
                <w:p w14:paraId="68F39DA7"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64F40AB3"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7FDFBC2" w14:textId="77777777" w:rsidTr="008C7683">
              <w:trPr>
                <w:trHeight w:val="345"/>
              </w:trPr>
              <w:tc>
                <w:tcPr>
                  <w:tcW w:w="3279" w:type="dxa"/>
                </w:tcPr>
                <w:p w14:paraId="42931B82" w14:textId="77777777" w:rsidR="00812ECB" w:rsidRPr="00812ECB" w:rsidRDefault="00812ECB" w:rsidP="00812ECB">
                  <w:pPr>
                    <w:spacing w:after="60"/>
                    <w:rPr>
                      <w:iCs/>
                      <w:sz w:val="20"/>
                      <w:szCs w:val="20"/>
                    </w:rPr>
                  </w:pPr>
                  <w:r w:rsidRPr="00812ECB">
                    <w:rPr>
                      <w:iCs/>
                      <w:sz w:val="20"/>
                      <w:szCs w:val="20"/>
                    </w:rPr>
                    <w:t>HSL of RUC-committed configuration (if more than highest MW in Energy Offer Curve)</w:t>
                  </w:r>
                </w:p>
              </w:tc>
              <w:tc>
                <w:tcPr>
                  <w:tcW w:w="3060" w:type="dxa"/>
                </w:tcPr>
                <w:p w14:paraId="209324F8"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56BD9F1A" w14:textId="77777777" w:rsidTr="008C7683">
              <w:trPr>
                <w:trHeight w:val="615"/>
              </w:trPr>
              <w:tc>
                <w:tcPr>
                  <w:tcW w:w="3279" w:type="dxa"/>
                </w:tcPr>
                <w:p w14:paraId="75B02E1F"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02E643A4"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4A851D02" w14:textId="77777777" w:rsidTr="008C7683">
              <w:trPr>
                <w:trHeight w:val="615"/>
              </w:trPr>
              <w:tc>
                <w:tcPr>
                  <w:tcW w:w="3279" w:type="dxa"/>
                </w:tcPr>
                <w:p w14:paraId="438D8EF3"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 and price associated with highest MW in Energy Offer Curve is less than $250)</w:t>
                  </w:r>
                </w:p>
              </w:tc>
              <w:tc>
                <w:tcPr>
                  <w:tcW w:w="3060" w:type="dxa"/>
                </w:tcPr>
                <w:p w14:paraId="28B1DD57"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280DA022" w14:textId="77777777" w:rsidTr="008C7683">
              <w:trPr>
                <w:trHeight w:val="368"/>
              </w:trPr>
              <w:tc>
                <w:tcPr>
                  <w:tcW w:w="3279" w:type="dxa"/>
                </w:tcPr>
                <w:p w14:paraId="6FB6BDB9"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w:t>
                  </w:r>
                </w:p>
              </w:tc>
              <w:tc>
                <w:tcPr>
                  <w:tcW w:w="3060" w:type="dxa"/>
                </w:tcPr>
                <w:p w14:paraId="509966E8" w14:textId="77777777" w:rsidR="00812ECB" w:rsidRPr="00812ECB" w:rsidRDefault="00812ECB" w:rsidP="00812ECB">
                  <w:pPr>
                    <w:spacing w:after="60"/>
                    <w:rPr>
                      <w:iCs/>
                      <w:sz w:val="20"/>
                      <w:szCs w:val="20"/>
                    </w:rPr>
                  </w:pPr>
                  <w:r w:rsidRPr="00812ECB">
                    <w:rPr>
                      <w:iCs/>
                      <w:sz w:val="20"/>
                      <w:szCs w:val="20"/>
                    </w:rPr>
                    <w:t>Price associated with the highest MW in QSE submitted Energy Offer Curve</w:t>
                  </w:r>
                </w:p>
              </w:tc>
            </w:tr>
            <w:tr w:rsidR="00812ECB" w:rsidRPr="00812ECB" w14:paraId="0EC4AFC4" w14:textId="77777777" w:rsidTr="008C7683">
              <w:trPr>
                <w:trHeight w:val="773"/>
              </w:trPr>
              <w:tc>
                <w:tcPr>
                  <w:tcW w:w="3279" w:type="dxa"/>
                </w:tcPr>
                <w:p w14:paraId="2DC507A1"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7AC265B4" w14:textId="77777777" w:rsidR="00812ECB" w:rsidRPr="00812ECB" w:rsidRDefault="00812ECB" w:rsidP="00812ECB">
                  <w:pPr>
                    <w:spacing w:after="60"/>
                    <w:rPr>
                      <w:iCs/>
                      <w:sz w:val="20"/>
                      <w:szCs w:val="20"/>
                    </w:rPr>
                  </w:pPr>
                  <w:r w:rsidRPr="00812ECB">
                    <w:rPr>
                      <w:iCs/>
                      <w:sz w:val="20"/>
                      <w:szCs w:val="20"/>
                    </w:rPr>
                    <w:t>The QSE submitted Energy Offer Curve</w:t>
                  </w:r>
                </w:p>
              </w:tc>
            </w:tr>
            <w:tr w:rsidR="00812ECB" w:rsidRPr="00812ECB" w14:paraId="6424EE8F" w14:textId="77777777" w:rsidTr="008C7683">
              <w:trPr>
                <w:trHeight w:val="503"/>
              </w:trPr>
              <w:tc>
                <w:tcPr>
                  <w:tcW w:w="3279" w:type="dxa"/>
                </w:tcPr>
                <w:p w14:paraId="2A97B1F8"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189340AD"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5532FBD2" w14:textId="77777777" w:rsidTr="008C7683">
              <w:trPr>
                <w:trHeight w:val="467"/>
              </w:trPr>
              <w:tc>
                <w:tcPr>
                  <w:tcW w:w="3279" w:type="dxa"/>
                </w:tcPr>
                <w:p w14:paraId="77E0C940"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05958C46" w14:textId="77777777" w:rsidR="00812ECB" w:rsidRPr="00812ECB" w:rsidRDefault="00812ECB" w:rsidP="00812ECB">
                  <w:pPr>
                    <w:spacing w:after="60"/>
                    <w:rPr>
                      <w:iCs/>
                      <w:sz w:val="20"/>
                      <w:szCs w:val="20"/>
                    </w:rPr>
                  </w:pPr>
                  <w:r w:rsidRPr="00812ECB">
                    <w:rPr>
                      <w:iCs/>
                      <w:sz w:val="20"/>
                      <w:szCs w:val="20"/>
                    </w:rPr>
                    <w:t>-$250.00</w:t>
                  </w:r>
                </w:p>
              </w:tc>
            </w:tr>
          </w:tbl>
          <w:p w14:paraId="1FF38F71" w14:textId="77777777" w:rsidR="00812ECB" w:rsidRPr="00812ECB" w:rsidRDefault="00812ECB" w:rsidP="00812ECB">
            <w:pPr>
              <w:spacing w:before="240" w:after="240"/>
              <w:ind w:left="2160" w:hanging="720"/>
              <w:rPr>
                <w:szCs w:val="20"/>
              </w:rPr>
            </w:pPr>
            <w:r w:rsidRPr="00812ECB">
              <w:rPr>
                <w:szCs w:val="20"/>
              </w:rPr>
              <w:t>(vi)</w:t>
            </w:r>
            <w:r w:rsidRPr="00812ECB">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22F35FFA"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5DD2A7F5"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5824DE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86C3C03"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6DB5B131" w14:textId="77777777" w:rsidR="00812ECB" w:rsidRPr="00812ECB" w:rsidRDefault="00812ECB" w:rsidP="00812ECB">
                  <w:pPr>
                    <w:spacing w:after="120"/>
                    <w:rPr>
                      <w:iCs/>
                      <w:sz w:val="20"/>
                      <w:szCs w:val="20"/>
                    </w:rPr>
                  </w:pPr>
                  <w:r w:rsidRPr="00812ECB">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6E5B878E"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Value of Lost Load (VOLL), whichever is less</w:t>
                  </w:r>
                </w:p>
              </w:tc>
            </w:tr>
            <w:tr w:rsidR="00812ECB" w:rsidRPr="00812ECB" w14:paraId="191DD5F3"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7B470871"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F1BD095"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bl>
          <w:p w14:paraId="28A57B75" w14:textId="77777777" w:rsidR="00812ECB" w:rsidRPr="00812ECB" w:rsidRDefault="00812ECB" w:rsidP="00812ECB">
            <w:pPr>
              <w:spacing w:before="240" w:after="240"/>
              <w:ind w:left="2160" w:hanging="720"/>
              <w:rPr>
                <w:szCs w:val="20"/>
              </w:rPr>
            </w:pPr>
            <w:r w:rsidRPr="00812ECB">
              <w:rPr>
                <w:szCs w:val="20"/>
              </w:rPr>
              <w:t>(vii)</w:t>
            </w:r>
            <w:r w:rsidRPr="00812ECB">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6064B485" w14:textId="77777777" w:rsidTr="008C7683">
              <w:trPr>
                <w:trHeight w:val="350"/>
              </w:trPr>
              <w:tc>
                <w:tcPr>
                  <w:tcW w:w="3531" w:type="dxa"/>
                </w:tcPr>
                <w:p w14:paraId="6F7E0979"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513E5C3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CF98281" w14:textId="77777777" w:rsidTr="008C7683">
              <w:trPr>
                <w:trHeight w:val="345"/>
              </w:trPr>
              <w:tc>
                <w:tcPr>
                  <w:tcW w:w="3531" w:type="dxa"/>
                </w:tcPr>
                <w:p w14:paraId="126E4CE7" w14:textId="77777777" w:rsidR="00812ECB" w:rsidRPr="00812ECB" w:rsidRDefault="00812ECB" w:rsidP="00812ECB">
                  <w:pPr>
                    <w:spacing w:after="60"/>
                    <w:rPr>
                      <w:iCs/>
                      <w:sz w:val="20"/>
                      <w:szCs w:val="20"/>
                    </w:rPr>
                  </w:pPr>
                  <w:r w:rsidRPr="00812ECB">
                    <w:rPr>
                      <w:iCs/>
                      <w:sz w:val="20"/>
                      <w:szCs w:val="20"/>
                    </w:rPr>
                    <w:lastRenderedPageBreak/>
                    <w:t>HSL (if more than highest MW in Energy Offer Curve)</w:t>
                  </w:r>
                </w:p>
              </w:tc>
              <w:tc>
                <w:tcPr>
                  <w:tcW w:w="2804" w:type="dxa"/>
                </w:tcPr>
                <w:p w14:paraId="2C88F3B0"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price associated with the highest MW in QSE-submitted Energy Offer Curve</w:t>
                  </w:r>
                </w:p>
              </w:tc>
            </w:tr>
            <w:tr w:rsidR="00812ECB" w:rsidRPr="00812ECB" w14:paraId="17886C27" w14:textId="77777777" w:rsidTr="008C7683">
              <w:trPr>
                <w:trHeight w:val="615"/>
              </w:trPr>
              <w:tc>
                <w:tcPr>
                  <w:tcW w:w="3531" w:type="dxa"/>
                </w:tcPr>
                <w:p w14:paraId="2B1040FE"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299A179B"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QSE-submitted Energy Offer Curve</w:t>
                  </w:r>
                </w:p>
              </w:tc>
            </w:tr>
            <w:tr w:rsidR="00812ECB" w:rsidRPr="00812ECB" w14:paraId="43128F3B" w14:textId="77777777" w:rsidTr="008C7683">
              <w:trPr>
                <w:trHeight w:val="916"/>
              </w:trPr>
              <w:tc>
                <w:tcPr>
                  <w:tcW w:w="3531" w:type="dxa"/>
                </w:tcPr>
                <w:p w14:paraId="67A9DBA6"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7A5C5414"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w:t>
                  </w:r>
                  <w:r w:rsidRPr="00812ECB">
                    <w:rPr>
                      <w:iCs/>
                      <w:sz w:val="20"/>
                      <w:szCs w:val="20"/>
                    </w:rPr>
                    <w:t xml:space="preserve"> and the first price point of the QSE-submitted Energy Offer Curve</w:t>
                  </w:r>
                </w:p>
              </w:tc>
            </w:tr>
          </w:tbl>
          <w:p w14:paraId="3A0DAFF6" w14:textId="77777777" w:rsidR="00812ECB" w:rsidRPr="00812ECB" w:rsidRDefault="00812ECB" w:rsidP="00812ECB">
            <w:pPr>
              <w:spacing w:before="240" w:after="240"/>
              <w:ind w:left="2160" w:hanging="720"/>
              <w:rPr>
                <w:szCs w:val="20"/>
              </w:rPr>
            </w:pPr>
            <w:r w:rsidRPr="00812ECB">
              <w:rPr>
                <w:szCs w:val="20"/>
              </w:rPr>
              <w:t>(viii)</w:t>
            </w:r>
            <w:r w:rsidRPr="00812ECB">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50FB0099"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3A244EED"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DF4BCC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0DA40B2E"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4852D369"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C853737"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r w:rsidR="00812ECB" w:rsidRPr="00812ECB" w14:paraId="53C3B505"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694DA126"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22C2CE8"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bl>
          <w:p w14:paraId="16045A82" w14:textId="77777777" w:rsidR="00812ECB" w:rsidRPr="00812ECB" w:rsidRDefault="00812ECB" w:rsidP="00812ECB">
            <w:pPr>
              <w:spacing w:before="240" w:after="240"/>
              <w:ind w:left="2160" w:hanging="720"/>
              <w:rPr>
                <w:szCs w:val="20"/>
              </w:rPr>
            </w:pPr>
            <w:r w:rsidRPr="00812ECB">
              <w:rPr>
                <w:szCs w:val="20"/>
              </w:rPr>
              <w:t>(ix)</w:t>
            </w:r>
            <w:r w:rsidRPr="00812ECB">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3CF5A07A" w14:textId="77777777" w:rsidTr="008C7683">
              <w:trPr>
                <w:trHeight w:val="350"/>
              </w:trPr>
              <w:tc>
                <w:tcPr>
                  <w:tcW w:w="3279" w:type="dxa"/>
                </w:tcPr>
                <w:p w14:paraId="4010F0F6"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64F8EEF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F06E257" w14:textId="77777777" w:rsidTr="008C7683">
              <w:trPr>
                <w:trHeight w:val="345"/>
              </w:trPr>
              <w:tc>
                <w:tcPr>
                  <w:tcW w:w="3279" w:type="dxa"/>
                </w:tcPr>
                <w:p w14:paraId="361A3B1E" w14:textId="77777777" w:rsidR="00812ECB" w:rsidRPr="00812ECB" w:rsidRDefault="00812ECB" w:rsidP="00812ECB">
                  <w:pPr>
                    <w:spacing w:after="60"/>
                    <w:rPr>
                      <w:iCs/>
                      <w:sz w:val="20"/>
                      <w:szCs w:val="20"/>
                    </w:rPr>
                  </w:pPr>
                  <w:r w:rsidRPr="00812ECB">
                    <w:rPr>
                      <w:iCs/>
                      <w:sz w:val="20"/>
                      <w:szCs w:val="20"/>
                    </w:rPr>
                    <w:t>HSL of RUC-committed configuration (if more than highest MW in Energy Offer Curve)</w:t>
                  </w:r>
                </w:p>
              </w:tc>
              <w:tc>
                <w:tcPr>
                  <w:tcW w:w="3060" w:type="dxa"/>
                </w:tcPr>
                <w:p w14:paraId="275ABCBA"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price associated with the highest MW in QSE-submitted Energy Offer Curve</w:t>
                  </w:r>
                </w:p>
              </w:tc>
            </w:tr>
            <w:tr w:rsidR="00812ECB" w:rsidRPr="00812ECB" w14:paraId="0792BFC3" w14:textId="77777777" w:rsidTr="008C7683">
              <w:trPr>
                <w:trHeight w:val="615"/>
              </w:trPr>
              <w:tc>
                <w:tcPr>
                  <w:tcW w:w="3279" w:type="dxa"/>
                </w:tcPr>
                <w:p w14:paraId="26261B58"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1EF3BC7D"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w:t>
                  </w:r>
                  <w:r w:rsidRPr="00812ECB">
                    <w:rPr>
                      <w:iCs/>
                      <w:sz w:val="20"/>
                      <w:szCs w:val="20"/>
                    </w:rPr>
                    <w:t xml:space="preserve"> and the </w:t>
                  </w:r>
                  <w:r w:rsidRPr="00812ECB">
                    <w:rPr>
                      <w:iCs/>
                      <w:sz w:val="20"/>
                      <w:szCs w:val="20"/>
                    </w:rPr>
                    <w:lastRenderedPageBreak/>
                    <w:t>QSE-submitted Energy Offer Curve</w:t>
                  </w:r>
                </w:p>
              </w:tc>
            </w:tr>
            <w:tr w:rsidR="00812ECB" w:rsidRPr="00812ECB" w14:paraId="21859737" w14:textId="77777777" w:rsidTr="008C7683">
              <w:trPr>
                <w:trHeight w:val="615"/>
              </w:trPr>
              <w:tc>
                <w:tcPr>
                  <w:tcW w:w="3279" w:type="dxa"/>
                </w:tcPr>
                <w:p w14:paraId="23D33FBC" w14:textId="77777777" w:rsidR="00812ECB" w:rsidRPr="00812ECB" w:rsidRDefault="00812ECB" w:rsidP="00812ECB">
                  <w:pPr>
                    <w:spacing w:after="60"/>
                    <w:rPr>
                      <w:iCs/>
                      <w:sz w:val="20"/>
                      <w:szCs w:val="20"/>
                    </w:rPr>
                  </w:pPr>
                  <w:r w:rsidRPr="00812ECB">
                    <w:rPr>
                      <w:iCs/>
                      <w:sz w:val="20"/>
                      <w:szCs w:val="20"/>
                    </w:rPr>
                    <w:lastRenderedPageBreak/>
                    <w:t>HSL of QSE-committed configuration (if more than highest MW in Energy Offer Curve and price associated with highest MW in Energy Offer Curve is less than $4,500)</w:t>
                  </w:r>
                </w:p>
              </w:tc>
              <w:tc>
                <w:tcPr>
                  <w:tcW w:w="3060" w:type="dxa"/>
                </w:tcPr>
                <w:p w14:paraId="7A40C2FF" w14:textId="77777777" w:rsidR="00812ECB" w:rsidRPr="00812ECB" w:rsidRDefault="00812ECB" w:rsidP="00812ECB">
                  <w:pPr>
                    <w:spacing w:after="60"/>
                    <w:rPr>
                      <w:iCs/>
                      <w:sz w:val="20"/>
                      <w:szCs w:val="20"/>
                    </w:rPr>
                  </w:pPr>
                  <w:r w:rsidRPr="00812ECB">
                    <w:rPr>
                      <w:iCs/>
                      <w:sz w:val="20"/>
                      <w:szCs w:val="20"/>
                    </w:rPr>
                    <w:t>$4,500</w:t>
                  </w:r>
                  <w:r w:rsidRPr="00812ECB">
                    <w:rPr>
                      <w:sz w:val="20"/>
                      <w:szCs w:val="20"/>
                    </w:rPr>
                    <w:t xml:space="preserve"> or the effective VOLL, whichever is less</w:t>
                  </w:r>
                </w:p>
              </w:tc>
            </w:tr>
            <w:tr w:rsidR="00812ECB" w:rsidRPr="00812ECB" w14:paraId="4B79EC58" w14:textId="77777777" w:rsidTr="008C7683">
              <w:trPr>
                <w:trHeight w:val="368"/>
              </w:trPr>
              <w:tc>
                <w:tcPr>
                  <w:tcW w:w="3279" w:type="dxa"/>
                </w:tcPr>
                <w:p w14:paraId="1D06E616"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w:t>
                  </w:r>
                </w:p>
              </w:tc>
              <w:tc>
                <w:tcPr>
                  <w:tcW w:w="3060" w:type="dxa"/>
                </w:tcPr>
                <w:p w14:paraId="2CB589F3" w14:textId="77777777" w:rsidR="00812ECB" w:rsidRPr="00812ECB" w:rsidRDefault="00812ECB" w:rsidP="00812ECB">
                  <w:pPr>
                    <w:spacing w:after="60"/>
                    <w:rPr>
                      <w:iCs/>
                      <w:sz w:val="20"/>
                      <w:szCs w:val="20"/>
                    </w:rPr>
                  </w:pPr>
                  <w:r w:rsidRPr="00812ECB">
                    <w:rPr>
                      <w:iCs/>
                      <w:sz w:val="20"/>
                      <w:szCs w:val="20"/>
                    </w:rPr>
                    <w:t>Price associated with the highest MW in QSE-submitted Energy Offer Curve</w:t>
                  </w:r>
                </w:p>
              </w:tc>
            </w:tr>
            <w:tr w:rsidR="00812ECB" w:rsidRPr="00812ECB" w14:paraId="1FF08B53" w14:textId="77777777" w:rsidTr="008C7683">
              <w:trPr>
                <w:trHeight w:val="773"/>
              </w:trPr>
              <w:tc>
                <w:tcPr>
                  <w:tcW w:w="3279" w:type="dxa"/>
                </w:tcPr>
                <w:p w14:paraId="1F6CC73C"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2B24056A" w14:textId="77777777" w:rsidR="00812ECB" w:rsidRPr="00812ECB" w:rsidRDefault="00812ECB" w:rsidP="00812ECB">
                  <w:pPr>
                    <w:spacing w:after="60"/>
                    <w:rPr>
                      <w:iCs/>
                      <w:sz w:val="20"/>
                      <w:szCs w:val="20"/>
                    </w:rPr>
                  </w:pPr>
                  <w:r w:rsidRPr="00812ECB">
                    <w:rPr>
                      <w:iCs/>
                      <w:sz w:val="20"/>
                      <w:szCs w:val="20"/>
                    </w:rPr>
                    <w:t>The QSE-submitted Energy Offer Curve</w:t>
                  </w:r>
                </w:p>
              </w:tc>
            </w:tr>
            <w:tr w:rsidR="00812ECB" w:rsidRPr="00812ECB" w14:paraId="379C10DD" w14:textId="77777777" w:rsidTr="008C7683">
              <w:trPr>
                <w:trHeight w:val="503"/>
              </w:trPr>
              <w:tc>
                <w:tcPr>
                  <w:tcW w:w="3279" w:type="dxa"/>
                </w:tcPr>
                <w:p w14:paraId="6A1DC47E"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130811B5"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D35E1D8" w14:textId="77777777" w:rsidTr="008C7683">
              <w:trPr>
                <w:trHeight w:val="467"/>
              </w:trPr>
              <w:tc>
                <w:tcPr>
                  <w:tcW w:w="3279" w:type="dxa"/>
                </w:tcPr>
                <w:p w14:paraId="793FCC64"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1F911DED" w14:textId="77777777" w:rsidR="00812ECB" w:rsidRPr="00812ECB" w:rsidRDefault="00812ECB" w:rsidP="00812ECB">
                  <w:pPr>
                    <w:spacing w:after="60"/>
                    <w:rPr>
                      <w:iCs/>
                      <w:sz w:val="20"/>
                      <w:szCs w:val="20"/>
                    </w:rPr>
                  </w:pPr>
                  <w:r w:rsidRPr="00812ECB">
                    <w:rPr>
                      <w:iCs/>
                      <w:sz w:val="20"/>
                      <w:szCs w:val="20"/>
                    </w:rPr>
                    <w:t>-$250.00</w:t>
                  </w:r>
                </w:p>
              </w:tc>
            </w:tr>
          </w:tbl>
          <w:p w14:paraId="3725DFA8" w14:textId="77777777" w:rsidR="00812ECB" w:rsidRPr="00812ECB" w:rsidRDefault="00812ECB" w:rsidP="00812ECB">
            <w:pPr>
              <w:spacing w:before="240" w:after="240"/>
              <w:ind w:left="720" w:hanging="720"/>
              <w:rPr>
                <w:szCs w:val="20"/>
              </w:rPr>
            </w:pPr>
            <w:r w:rsidRPr="00812ECB">
              <w:rPr>
                <w:szCs w:val="20"/>
              </w:rPr>
              <w:t>(5)</w:t>
            </w:r>
            <w:r w:rsidRPr="00812ECB">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4301EEBF" w14:textId="77777777" w:rsidR="00812ECB" w:rsidRPr="00812ECB" w:rsidRDefault="00812ECB" w:rsidP="00812ECB">
            <w:pPr>
              <w:spacing w:after="240"/>
              <w:ind w:left="1440" w:hanging="720"/>
              <w:rPr>
                <w:szCs w:val="20"/>
              </w:rPr>
            </w:pPr>
            <w:r w:rsidRPr="00812ECB">
              <w:rPr>
                <w:szCs w:val="20"/>
              </w:rPr>
              <w:t>(a)</w:t>
            </w:r>
            <w:r w:rsidRPr="00812ECB">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3C30F080" w14:textId="77777777" w:rsidR="00812ECB" w:rsidRPr="00812ECB" w:rsidRDefault="00812ECB" w:rsidP="00812ECB">
            <w:pPr>
              <w:spacing w:after="240"/>
              <w:ind w:left="1440" w:hanging="720"/>
              <w:rPr>
                <w:szCs w:val="20"/>
              </w:rPr>
            </w:pPr>
            <w:r w:rsidRPr="00812ECB">
              <w:rPr>
                <w:szCs w:val="20"/>
              </w:rPr>
              <w:t>(b)</w:t>
            </w:r>
            <w:r w:rsidRPr="00812ECB">
              <w:rPr>
                <w:szCs w:val="20"/>
              </w:rPr>
              <w:tab/>
              <w:t>For Resources that are not RUC-committed, the price in the proxy Ancillary Service Offer shall be set to:</w:t>
            </w:r>
          </w:p>
          <w:p w14:paraId="3C87338B" w14:textId="77777777" w:rsidR="00812ECB" w:rsidRPr="00812ECB" w:rsidRDefault="00812ECB" w:rsidP="00812ECB">
            <w:pPr>
              <w:spacing w:after="240"/>
              <w:ind w:left="2160" w:hanging="720"/>
              <w:rPr>
                <w:szCs w:val="20"/>
              </w:rPr>
            </w:pPr>
            <w:r w:rsidRPr="00812ECB">
              <w:rPr>
                <w:szCs w:val="20"/>
              </w:rPr>
              <w:t>(i)</w:t>
            </w:r>
            <w:r w:rsidRPr="00812ECB">
              <w:rPr>
                <w:szCs w:val="20"/>
              </w:rPr>
              <w:tab/>
              <w:t>For Reg-Up and RRS, the maximum of:</w:t>
            </w:r>
          </w:p>
          <w:p w14:paraId="29D13B8E"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Reg-Up or RRS, respectively;</w:t>
            </w:r>
          </w:p>
          <w:p w14:paraId="5AE68B2E"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Reg-Up or RRS, respectively;</w:t>
            </w:r>
          </w:p>
          <w:p w14:paraId="59764052" w14:textId="77777777" w:rsidR="00812ECB" w:rsidRPr="00812ECB" w:rsidRDefault="00812ECB" w:rsidP="00812ECB">
            <w:pPr>
              <w:spacing w:after="240"/>
              <w:ind w:left="2880" w:hanging="720"/>
              <w:rPr>
                <w:szCs w:val="20"/>
              </w:rPr>
            </w:pPr>
            <w:r w:rsidRPr="00812ECB">
              <w:rPr>
                <w:szCs w:val="20"/>
              </w:rPr>
              <w:t>(C)</w:t>
            </w:r>
            <w:r w:rsidRPr="00812ECB">
              <w:rPr>
                <w:szCs w:val="20"/>
              </w:rPr>
              <w:tab/>
              <w:t>The Resource’s highest Ancillary Service Offer price for ECRS (submitted or proxy); or</w:t>
            </w:r>
          </w:p>
          <w:p w14:paraId="288E771C" w14:textId="77777777" w:rsidR="00812ECB" w:rsidRPr="00812ECB" w:rsidRDefault="00812ECB" w:rsidP="00812ECB">
            <w:pPr>
              <w:spacing w:after="240"/>
              <w:ind w:left="2880" w:hanging="720"/>
              <w:rPr>
                <w:szCs w:val="20"/>
              </w:rPr>
            </w:pPr>
            <w:r w:rsidRPr="00812ECB">
              <w:rPr>
                <w:szCs w:val="20"/>
              </w:rPr>
              <w:lastRenderedPageBreak/>
              <w:t>(D)</w:t>
            </w:r>
            <w:r w:rsidRPr="00812ECB">
              <w:rPr>
                <w:szCs w:val="20"/>
              </w:rPr>
              <w:tab/>
              <w:t>The Resource’s highest Ancillary Service Offer price for Non-Spin (submitted or proxy).</w:t>
            </w:r>
          </w:p>
          <w:p w14:paraId="7C7C4788"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For ECRS, the maximum of: </w:t>
            </w:r>
          </w:p>
          <w:p w14:paraId="46D12EDB"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The proxy Ancillary Service Offer price floor for ECRS; </w:t>
            </w:r>
          </w:p>
          <w:p w14:paraId="61FF6A8A"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ECRS; or</w:t>
            </w:r>
          </w:p>
          <w:p w14:paraId="1EA707F3" w14:textId="77777777" w:rsidR="00812ECB" w:rsidRPr="00812ECB" w:rsidRDefault="00812ECB" w:rsidP="00812ECB">
            <w:pPr>
              <w:spacing w:after="240"/>
              <w:ind w:left="2880" w:hanging="720"/>
              <w:rPr>
                <w:szCs w:val="20"/>
              </w:rPr>
            </w:pPr>
            <w:r w:rsidRPr="00812ECB">
              <w:rPr>
                <w:szCs w:val="20"/>
              </w:rPr>
              <w:t>(C)</w:t>
            </w:r>
            <w:r w:rsidRPr="00812ECB">
              <w:rPr>
                <w:szCs w:val="20"/>
              </w:rPr>
              <w:tab/>
              <w:t>The Resource’s highest Ancillary Service Offer price for Non-Spin (submitted or proxy).</w:t>
            </w:r>
          </w:p>
          <w:p w14:paraId="08E8CAA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Non-Spin, the maximum of: </w:t>
            </w:r>
          </w:p>
          <w:p w14:paraId="65B20B54"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Non-Spin; or</w:t>
            </w:r>
          </w:p>
          <w:p w14:paraId="7A697FFC"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Non-Spin.</w:t>
            </w:r>
          </w:p>
          <w:p w14:paraId="3C5FEB05" w14:textId="77777777" w:rsidR="00812ECB" w:rsidRPr="00812ECB" w:rsidRDefault="00812ECB" w:rsidP="00812ECB">
            <w:pPr>
              <w:spacing w:after="240"/>
              <w:ind w:left="2160" w:hanging="720"/>
              <w:rPr>
                <w:szCs w:val="20"/>
              </w:rPr>
            </w:pPr>
            <w:r w:rsidRPr="00812ECB">
              <w:rPr>
                <w:szCs w:val="20"/>
              </w:rPr>
              <w:t>(iv)</w:t>
            </w:r>
            <w:r w:rsidRPr="00812ECB">
              <w:rPr>
                <w:szCs w:val="20"/>
              </w:rPr>
              <w:tab/>
              <w:t>For Reg-Down, the maximum of:</w:t>
            </w:r>
          </w:p>
          <w:p w14:paraId="46C7FE0D"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Reg-Down; or</w:t>
            </w:r>
          </w:p>
          <w:p w14:paraId="016A0D65"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Reg-Down.</w:t>
            </w:r>
          </w:p>
          <w:p w14:paraId="5C9098E8"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246E57C" w14:textId="77777777" w:rsidR="00812ECB" w:rsidRPr="00812ECB" w:rsidRDefault="00812ECB" w:rsidP="00812ECB">
            <w:pPr>
              <w:spacing w:after="240"/>
              <w:ind w:left="1440" w:hanging="720"/>
              <w:rPr>
                <w:szCs w:val="20"/>
              </w:rPr>
            </w:pPr>
            <w:r w:rsidRPr="00812ECB">
              <w:rPr>
                <w:szCs w:val="20"/>
              </w:rPr>
              <w:t>(d)</w:t>
            </w:r>
            <w:r w:rsidRPr="00812ECB">
              <w:rPr>
                <w:szCs w:val="20"/>
              </w:rPr>
              <w:tab/>
              <w:t>Proxy Ancillary Service Offer price floors shall be approved by TAC and posted on the ERCOT website.</w:t>
            </w:r>
          </w:p>
          <w:p w14:paraId="64DE85E2" w14:textId="77777777" w:rsidR="00812ECB" w:rsidRPr="00812ECB" w:rsidRDefault="00812ECB" w:rsidP="00812ECB">
            <w:pPr>
              <w:spacing w:after="240"/>
              <w:ind w:left="1440" w:hanging="720"/>
              <w:rPr>
                <w:szCs w:val="20"/>
              </w:rPr>
            </w:pPr>
            <w:r w:rsidRPr="00812ECB">
              <w:rPr>
                <w:szCs w:val="20"/>
              </w:rPr>
              <w:t>(e)</w:t>
            </w:r>
            <w:r w:rsidRPr="00812ECB">
              <w:rPr>
                <w:szCs w:val="20"/>
              </w:rPr>
              <w:tab/>
              <w:t>For RUC-committed Resources:</w:t>
            </w:r>
          </w:p>
          <w:p w14:paraId="47C32603" w14:textId="77777777" w:rsidR="00812ECB" w:rsidRPr="00812ECB" w:rsidRDefault="00812ECB" w:rsidP="00812ECB">
            <w:pPr>
              <w:spacing w:after="240"/>
              <w:ind w:left="2160" w:hanging="720"/>
              <w:rPr>
                <w:szCs w:val="20"/>
              </w:rPr>
            </w:pPr>
            <w:r w:rsidRPr="00812ECB">
              <w:rPr>
                <w:szCs w:val="20"/>
              </w:rPr>
              <w:t>(i)</w:t>
            </w:r>
            <w:r w:rsidRPr="00812ECB">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2496250C"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For each Ancillary Service product for which a RUC-committed Resource has an Ancillary Service Offer, the Ancillary Service Offer used by SCED for that Ancillary Service product across the full </w:t>
            </w:r>
            <w:r w:rsidRPr="00812ECB">
              <w:rPr>
                <w:szCs w:val="20"/>
              </w:rPr>
              <w:lastRenderedPageBreak/>
              <w:t>operating range of the Resource</w:t>
            </w:r>
            <w:r w:rsidRPr="00812ECB" w:rsidDel="00CE2E44">
              <w:rPr>
                <w:szCs w:val="20"/>
              </w:rPr>
              <w:t xml:space="preserve"> </w:t>
            </w:r>
            <w:r w:rsidRPr="00812ECB">
              <w:rPr>
                <w:szCs w:val="20"/>
              </w:rPr>
              <w:t xml:space="preserve">up to its telemetered HSL shall be the maximum of: </w:t>
            </w:r>
          </w:p>
          <w:p w14:paraId="2F17FCAD"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The Resource’s highest submitted Ancillary Service Offer price; or </w:t>
            </w:r>
          </w:p>
          <w:p w14:paraId="46453EFB" w14:textId="77777777" w:rsidR="00812ECB" w:rsidRPr="00812ECB" w:rsidRDefault="00812ECB" w:rsidP="00812ECB">
            <w:pPr>
              <w:spacing w:after="240"/>
              <w:ind w:left="2880" w:hanging="720"/>
              <w:rPr>
                <w:szCs w:val="20"/>
              </w:rPr>
            </w:pPr>
            <w:r w:rsidRPr="00812ECB">
              <w:rPr>
                <w:szCs w:val="20"/>
              </w:rPr>
              <w:t>(B)</w:t>
            </w:r>
            <w:r w:rsidRPr="00812ECB">
              <w:rPr>
                <w:szCs w:val="20"/>
              </w:rPr>
              <w:tab/>
              <w:t>$250/MWh.</w:t>
            </w:r>
          </w:p>
          <w:p w14:paraId="698DFD9F" w14:textId="77777777" w:rsidR="00812ECB" w:rsidRPr="00812ECB" w:rsidRDefault="00812ECB" w:rsidP="00812ECB">
            <w:pPr>
              <w:spacing w:before="240" w:after="240"/>
              <w:ind w:left="720" w:hanging="720"/>
              <w:rPr>
                <w:szCs w:val="20"/>
              </w:rPr>
            </w:pPr>
            <w:r w:rsidRPr="00812ECB">
              <w:rPr>
                <w:szCs w:val="20"/>
              </w:rPr>
              <w:t>(6)</w:t>
            </w:r>
            <w:r w:rsidRPr="00812ECB">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7479FD2"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812ECB" w:rsidRPr="00812ECB" w14:paraId="1EE5B2D0"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hideMark/>
                </w:tcPr>
                <w:p w14:paraId="61CAF3B5" w14:textId="77777777" w:rsidR="00812ECB" w:rsidRPr="00812ECB" w:rsidRDefault="00812ECB" w:rsidP="00812ECB">
                  <w:pPr>
                    <w:spacing w:after="120"/>
                    <w:rPr>
                      <w:b/>
                      <w:iCs/>
                      <w:sz w:val="20"/>
                      <w:szCs w:val="20"/>
                    </w:rPr>
                  </w:pPr>
                  <w:r w:rsidRPr="00812ECB">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41F45E57" w14:textId="77777777" w:rsidR="00812ECB" w:rsidRPr="00812ECB" w:rsidRDefault="00812ECB" w:rsidP="00812ECB">
                  <w:pPr>
                    <w:spacing w:after="120"/>
                    <w:rPr>
                      <w:b/>
                      <w:iCs/>
                      <w:sz w:val="20"/>
                      <w:szCs w:val="20"/>
                    </w:rPr>
                  </w:pPr>
                  <w:r w:rsidRPr="00812ECB">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6D4058C"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52037A3"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tcPr>
                <w:p w14:paraId="6D099F11" w14:textId="77777777" w:rsidR="00812ECB" w:rsidRPr="00812ECB" w:rsidRDefault="00812ECB" w:rsidP="00812ECB">
                  <w:pPr>
                    <w:spacing w:after="60"/>
                    <w:rPr>
                      <w:iCs/>
                      <w:sz w:val="20"/>
                      <w:szCs w:val="20"/>
                    </w:rPr>
                  </w:pPr>
                  <w:r w:rsidRPr="00812ECB">
                    <w:rPr>
                      <w:iCs/>
                      <w:sz w:val="20"/>
                      <w:szCs w:val="20"/>
                    </w:rPr>
                    <w:t xml:space="preserve">HSL MW and the highest MW point on the Energy Bid/Offer are both greater than or equal to zero, </w:t>
                  </w:r>
                </w:p>
                <w:p w14:paraId="25283049" w14:textId="77777777" w:rsidR="00812ECB" w:rsidRPr="00812ECB" w:rsidRDefault="00812ECB" w:rsidP="00812ECB">
                  <w:pPr>
                    <w:spacing w:after="60"/>
                    <w:rPr>
                      <w:iCs/>
                      <w:sz w:val="20"/>
                      <w:szCs w:val="20"/>
                    </w:rPr>
                  </w:pPr>
                  <w:r w:rsidRPr="00812ECB">
                    <w:rPr>
                      <w:iCs/>
                      <w:sz w:val="20"/>
                      <w:szCs w:val="20"/>
                    </w:rPr>
                    <w:t>and,</w:t>
                  </w:r>
                </w:p>
                <w:p w14:paraId="11D12395" w14:textId="77777777" w:rsidR="00812ECB" w:rsidRPr="00812ECB" w:rsidRDefault="00812ECB" w:rsidP="00812ECB">
                  <w:pPr>
                    <w:spacing w:after="60"/>
                    <w:rPr>
                      <w:iCs/>
                      <w:sz w:val="20"/>
                      <w:szCs w:val="20"/>
                    </w:rPr>
                  </w:pPr>
                  <w:r w:rsidRPr="00812ECB">
                    <w:rPr>
                      <w:iCs/>
                      <w:sz w:val="20"/>
                      <w:szCs w:val="20"/>
                    </w:rPr>
                    <w:t>HSL is greater than the highest MW in submitted Energy Bid/Offer Curve</w:t>
                  </w:r>
                </w:p>
                <w:p w14:paraId="1F4ED469"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E378C59" w14:textId="77777777" w:rsidR="00812ECB" w:rsidRPr="00812ECB" w:rsidRDefault="00812ECB" w:rsidP="00812ECB">
                  <w:pPr>
                    <w:spacing w:after="60"/>
                    <w:rPr>
                      <w:iCs/>
                      <w:sz w:val="20"/>
                      <w:szCs w:val="20"/>
                    </w:rPr>
                  </w:pPr>
                  <w:r w:rsidRPr="00812EC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41001C2" w14:textId="77777777" w:rsidR="00812ECB" w:rsidRPr="00812ECB" w:rsidRDefault="00812ECB" w:rsidP="00812ECB">
                  <w:pPr>
                    <w:spacing w:after="60"/>
                    <w:rPr>
                      <w:iCs/>
                      <w:sz w:val="20"/>
                      <w:szCs w:val="20"/>
                    </w:rPr>
                  </w:pPr>
                  <w:r w:rsidRPr="00812ECB">
                    <w:rPr>
                      <w:iCs/>
                      <w:sz w:val="20"/>
                      <w:szCs w:val="20"/>
                    </w:rPr>
                    <w:t xml:space="preserve">RTSWCAP </w:t>
                  </w:r>
                </w:p>
              </w:tc>
            </w:tr>
            <w:tr w:rsidR="00812ECB" w:rsidRPr="00812ECB" w14:paraId="0057D214" w14:textId="77777777" w:rsidTr="008C7683">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003189F" w14:textId="77777777" w:rsidR="00812ECB" w:rsidRPr="00812ECB" w:rsidRDefault="00812ECB" w:rsidP="00812ECB">
                  <w:pPr>
                    <w:spacing w:after="60"/>
                    <w:rPr>
                      <w:iCs/>
                      <w:sz w:val="20"/>
                      <w:szCs w:val="20"/>
                    </w:rPr>
                  </w:pPr>
                  <w:r w:rsidRPr="00812ECB">
                    <w:rPr>
                      <w:iCs/>
                      <w:sz w:val="20"/>
                      <w:szCs w:val="20"/>
                    </w:rPr>
                    <w:t xml:space="preserve">HSL MW is greater than or equal to zero, </w:t>
                  </w:r>
                </w:p>
                <w:p w14:paraId="61D44C46" w14:textId="77777777" w:rsidR="00812ECB" w:rsidRPr="00812ECB" w:rsidRDefault="00812ECB" w:rsidP="00812ECB">
                  <w:pPr>
                    <w:spacing w:after="60"/>
                    <w:rPr>
                      <w:iCs/>
                      <w:sz w:val="20"/>
                      <w:szCs w:val="20"/>
                    </w:rPr>
                  </w:pPr>
                  <w:r w:rsidRPr="00812ECB">
                    <w:rPr>
                      <w:iCs/>
                      <w:sz w:val="20"/>
                      <w:szCs w:val="20"/>
                    </w:rPr>
                    <w:t>and,</w:t>
                  </w:r>
                </w:p>
                <w:p w14:paraId="287F0255" w14:textId="77777777" w:rsidR="00812ECB" w:rsidRPr="00812ECB" w:rsidRDefault="00812ECB" w:rsidP="00812ECB">
                  <w:pPr>
                    <w:spacing w:after="60"/>
                    <w:rPr>
                      <w:iCs/>
                      <w:sz w:val="20"/>
                      <w:szCs w:val="20"/>
                    </w:rPr>
                  </w:pPr>
                  <w:r w:rsidRPr="00812ECB">
                    <w:rPr>
                      <w:iCs/>
                      <w:sz w:val="20"/>
                      <w:szCs w:val="20"/>
                    </w:rPr>
                    <w:t xml:space="preserve">the highest MW point on the Energy Bid/Offer is less than </w:t>
                  </w:r>
                  <w:proofErr w:type="gramStart"/>
                  <w:r w:rsidRPr="00812ECB">
                    <w:rPr>
                      <w:iCs/>
                      <w:sz w:val="20"/>
                      <w:szCs w:val="20"/>
                    </w:rPr>
                    <w:t>zero</w:t>
                  </w:r>
                  <w:proofErr w:type="gramEnd"/>
                </w:p>
                <w:p w14:paraId="2B8935BF"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9DFA313" w14:textId="77777777" w:rsidR="00812ECB" w:rsidRPr="00812ECB" w:rsidRDefault="00812ECB" w:rsidP="00812ECB">
                  <w:pPr>
                    <w:spacing w:after="60"/>
                    <w:rPr>
                      <w:iCs/>
                      <w:sz w:val="20"/>
                      <w:szCs w:val="20"/>
                    </w:rPr>
                  </w:pPr>
                  <w:r w:rsidRPr="00812ECB">
                    <w:rPr>
                      <w:iCs/>
                      <w:sz w:val="20"/>
                      <w:szCs w:val="20"/>
                    </w:rPr>
                    <w:t>From highest MW point on submitted Energy Bid/Offer Curve to 0 MW</w:t>
                  </w:r>
                </w:p>
                <w:p w14:paraId="237FDCB5" w14:textId="77777777" w:rsidR="00812ECB" w:rsidRPr="00812ECB" w:rsidRDefault="00812ECB" w:rsidP="00812ECB">
                  <w:pPr>
                    <w:spacing w:after="60"/>
                    <w:rPr>
                      <w:iCs/>
                      <w:sz w:val="20"/>
                      <w:szCs w:val="20"/>
                    </w:rPr>
                  </w:pPr>
                </w:p>
                <w:p w14:paraId="7B42C632" w14:textId="77777777" w:rsidR="00812ECB" w:rsidRPr="00812ECB" w:rsidRDefault="00812ECB" w:rsidP="00812ECB">
                  <w:pPr>
                    <w:spacing w:after="60"/>
                    <w:rPr>
                      <w:iCs/>
                      <w:sz w:val="20"/>
                      <w:szCs w:val="20"/>
                    </w:rPr>
                  </w:pPr>
                  <w:r w:rsidRPr="00812ECB">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4BBA6014" w14:textId="77777777" w:rsidR="00812ECB" w:rsidRPr="00812ECB" w:rsidRDefault="00812ECB" w:rsidP="00812ECB">
                  <w:pPr>
                    <w:spacing w:after="60"/>
                    <w:rPr>
                      <w:iCs/>
                      <w:sz w:val="20"/>
                      <w:szCs w:val="20"/>
                    </w:rPr>
                  </w:pPr>
                  <w:r w:rsidRPr="00812ECB">
                    <w:rPr>
                      <w:iCs/>
                      <w:sz w:val="20"/>
                      <w:szCs w:val="20"/>
                    </w:rPr>
                    <w:t>Price associated with the highest MW in submitted Energy Bid/Offer Curve</w:t>
                  </w:r>
                </w:p>
                <w:p w14:paraId="4804B91B" w14:textId="77777777" w:rsidR="00812ECB" w:rsidRPr="00812ECB" w:rsidRDefault="00812ECB" w:rsidP="00812ECB">
                  <w:pPr>
                    <w:spacing w:after="60"/>
                    <w:rPr>
                      <w:iCs/>
                      <w:sz w:val="20"/>
                      <w:szCs w:val="20"/>
                    </w:rPr>
                  </w:pPr>
                </w:p>
                <w:p w14:paraId="783E127A" w14:textId="77777777" w:rsidR="00812ECB" w:rsidRPr="00812ECB" w:rsidRDefault="00812ECB" w:rsidP="00812ECB">
                  <w:pPr>
                    <w:spacing w:after="60"/>
                    <w:rPr>
                      <w:iCs/>
                      <w:sz w:val="20"/>
                      <w:szCs w:val="20"/>
                    </w:rPr>
                  </w:pPr>
                  <w:r w:rsidRPr="00812ECB">
                    <w:rPr>
                      <w:iCs/>
                      <w:sz w:val="20"/>
                      <w:szCs w:val="20"/>
                    </w:rPr>
                    <w:t>RTSWCAP</w:t>
                  </w:r>
                </w:p>
              </w:tc>
            </w:tr>
            <w:tr w:rsidR="00812ECB" w:rsidRPr="00812ECB" w14:paraId="3F2A4341"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hideMark/>
                </w:tcPr>
                <w:p w14:paraId="4422F134" w14:textId="77777777" w:rsidR="00812ECB" w:rsidRPr="00812ECB" w:rsidRDefault="00812ECB" w:rsidP="00812ECB">
                  <w:pPr>
                    <w:spacing w:after="60"/>
                    <w:rPr>
                      <w:iCs/>
                      <w:sz w:val="20"/>
                      <w:szCs w:val="20"/>
                    </w:rPr>
                  </w:pPr>
                  <w:r w:rsidRPr="00812ECB">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0B8C2A9E" w14:textId="77777777" w:rsidR="00812ECB" w:rsidRPr="00812ECB" w:rsidRDefault="00812ECB" w:rsidP="00812ECB">
                  <w:pPr>
                    <w:spacing w:after="60"/>
                    <w:rPr>
                      <w:iCs/>
                      <w:sz w:val="20"/>
                      <w:szCs w:val="20"/>
                    </w:rPr>
                  </w:pPr>
                  <w:r w:rsidRPr="00812EC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B4B9F48" w14:textId="77777777" w:rsidR="00812ECB" w:rsidRPr="00812ECB" w:rsidRDefault="00812ECB" w:rsidP="00812ECB">
                  <w:pPr>
                    <w:spacing w:after="60"/>
                    <w:rPr>
                      <w:iCs/>
                      <w:sz w:val="20"/>
                      <w:szCs w:val="20"/>
                    </w:rPr>
                  </w:pPr>
                  <w:r w:rsidRPr="00812ECB">
                    <w:rPr>
                      <w:iCs/>
                      <w:sz w:val="20"/>
                      <w:szCs w:val="20"/>
                    </w:rPr>
                    <w:t>Price associated with the highest MW in submitted Energy Bid/Offer Curve</w:t>
                  </w:r>
                </w:p>
              </w:tc>
            </w:tr>
            <w:tr w:rsidR="00812ECB" w:rsidRPr="00812ECB" w14:paraId="2F11B2DF"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hideMark/>
                </w:tcPr>
                <w:p w14:paraId="5362F3FF" w14:textId="77777777" w:rsidR="00812ECB" w:rsidRPr="00812ECB" w:rsidRDefault="00812ECB" w:rsidP="00812ECB">
                  <w:pPr>
                    <w:spacing w:after="60"/>
                    <w:rPr>
                      <w:iCs/>
                      <w:sz w:val="20"/>
                      <w:szCs w:val="20"/>
                    </w:rPr>
                  </w:pPr>
                  <w:r w:rsidRPr="00812ECB">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1637603F" w14:textId="77777777" w:rsidR="00812ECB" w:rsidRPr="00812ECB" w:rsidRDefault="00812ECB" w:rsidP="00812ECB">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657405DC" w14:textId="77777777" w:rsidR="00812ECB" w:rsidRPr="00812ECB" w:rsidRDefault="00812ECB" w:rsidP="00812ECB">
                  <w:pPr>
                    <w:spacing w:after="60"/>
                    <w:rPr>
                      <w:iCs/>
                      <w:sz w:val="20"/>
                      <w:szCs w:val="20"/>
                    </w:rPr>
                  </w:pPr>
                  <w:r w:rsidRPr="00812ECB">
                    <w:rPr>
                      <w:iCs/>
                      <w:sz w:val="20"/>
                      <w:szCs w:val="20"/>
                    </w:rPr>
                    <w:t>Energy Bid/Offer Curve</w:t>
                  </w:r>
                </w:p>
              </w:tc>
            </w:tr>
            <w:tr w:rsidR="00812ECB" w:rsidRPr="00812ECB" w14:paraId="4E46EEDE"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tcPr>
                <w:p w14:paraId="5507E8B5" w14:textId="77777777" w:rsidR="00812ECB" w:rsidRPr="00812ECB" w:rsidRDefault="00812ECB" w:rsidP="00812ECB">
                  <w:pPr>
                    <w:spacing w:after="60"/>
                    <w:rPr>
                      <w:iCs/>
                      <w:sz w:val="20"/>
                      <w:szCs w:val="20"/>
                    </w:rPr>
                  </w:pPr>
                  <w:r w:rsidRPr="00812ECB">
                    <w:rPr>
                      <w:iCs/>
                      <w:sz w:val="20"/>
                      <w:szCs w:val="20"/>
                    </w:rPr>
                    <w:t xml:space="preserve">LSL MW and the lowest MW point on the Energy Bid/Offer Curve are both greater than or equal to zero, </w:t>
                  </w:r>
                </w:p>
                <w:p w14:paraId="2B773D79" w14:textId="77777777" w:rsidR="00812ECB" w:rsidRPr="00812ECB" w:rsidRDefault="00812ECB" w:rsidP="00812ECB">
                  <w:pPr>
                    <w:spacing w:after="60"/>
                    <w:rPr>
                      <w:iCs/>
                      <w:sz w:val="20"/>
                      <w:szCs w:val="20"/>
                    </w:rPr>
                  </w:pPr>
                  <w:r w:rsidRPr="00812ECB">
                    <w:rPr>
                      <w:iCs/>
                      <w:sz w:val="20"/>
                      <w:szCs w:val="20"/>
                    </w:rPr>
                    <w:t>and,</w:t>
                  </w:r>
                </w:p>
                <w:p w14:paraId="187E1D02" w14:textId="77777777" w:rsidR="00812ECB" w:rsidRPr="00812ECB" w:rsidRDefault="00812ECB" w:rsidP="00812ECB">
                  <w:pPr>
                    <w:spacing w:after="60"/>
                    <w:rPr>
                      <w:iCs/>
                      <w:sz w:val="20"/>
                      <w:szCs w:val="20"/>
                    </w:rPr>
                  </w:pPr>
                  <w:r w:rsidRPr="00812ECB">
                    <w:rPr>
                      <w:iCs/>
                      <w:sz w:val="20"/>
                      <w:szCs w:val="20"/>
                    </w:rPr>
                    <w:t>LSL is less than the lowest MW in submitted Energy Bid/Offer Curve</w:t>
                  </w:r>
                </w:p>
                <w:p w14:paraId="392B853B"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5A3086A" w14:textId="77777777" w:rsidR="00812ECB" w:rsidRPr="00812ECB" w:rsidRDefault="00812ECB" w:rsidP="00812ECB">
                  <w:pPr>
                    <w:spacing w:after="60"/>
                    <w:rPr>
                      <w:iCs/>
                      <w:sz w:val="20"/>
                      <w:szCs w:val="20"/>
                    </w:rPr>
                  </w:pPr>
                  <w:r w:rsidRPr="00812ECB">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A86BE7F" w14:textId="77777777" w:rsidR="00812ECB" w:rsidRPr="00812ECB" w:rsidRDefault="00812ECB" w:rsidP="00812ECB">
                  <w:pPr>
                    <w:spacing w:after="60"/>
                    <w:rPr>
                      <w:iCs/>
                      <w:sz w:val="20"/>
                      <w:szCs w:val="20"/>
                    </w:rPr>
                  </w:pPr>
                  <w:r w:rsidRPr="00812ECB">
                    <w:rPr>
                      <w:iCs/>
                      <w:sz w:val="20"/>
                      <w:szCs w:val="20"/>
                    </w:rPr>
                    <w:t>Price associated with the lowest MW in submitted Energy Bid/Offer Curve</w:t>
                  </w:r>
                </w:p>
              </w:tc>
            </w:tr>
            <w:tr w:rsidR="00812ECB" w:rsidRPr="00812ECB" w14:paraId="4ECEBAF1" w14:textId="77777777" w:rsidTr="008C7683">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246A799" w14:textId="77777777" w:rsidR="00812ECB" w:rsidRPr="00812ECB" w:rsidRDefault="00812ECB" w:rsidP="00812ECB">
                  <w:pPr>
                    <w:spacing w:after="60"/>
                    <w:rPr>
                      <w:iCs/>
                      <w:sz w:val="20"/>
                      <w:szCs w:val="20"/>
                    </w:rPr>
                  </w:pPr>
                  <w:r w:rsidRPr="00812ECB">
                    <w:rPr>
                      <w:iCs/>
                      <w:sz w:val="20"/>
                      <w:szCs w:val="20"/>
                    </w:rPr>
                    <w:t>LSL MW is less than zero,</w:t>
                  </w:r>
                </w:p>
                <w:p w14:paraId="3B98501B" w14:textId="77777777" w:rsidR="00812ECB" w:rsidRPr="00812ECB" w:rsidRDefault="00812ECB" w:rsidP="00812ECB">
                  <w:pPr>
                    <w:spacing w:after="60"/>
                    <w:rPr>
                      <w:iCs/>
                      <w:sz w:val="20"/>
                      <w:szCs w:val="20"/>
                    </w:rPr>
                  </w:pPr>
                  <w:r w:rsidRPr="00812ECB">
                    <w:rPr>
                      <w:iCs/>
                      <w:sz w:val="20"/>
                      <w:szCs w:val="20"/>
                    </w:rPr>
                    <w:t>and,</w:t>
                  </w:r>
                </w:p>
                <w:p w14:paraId="5D45E623" w14:textId="77777777" w:rsidR="00812ECB" w:rsidRPr="00812ECB" w:rsidRDefault="00812ECB" w:rsidP="00812ECB">
                  <w:pPr>
                    <w:spacing w:after="60"/>
                    <w:rPr>
                      <w:iCs/>
                      <w:sz w:val="20"/>
                      <w:szCs w:val="20"/>
                    </w:rPr>
                  </w:pPr>
                  <w:r w:rsidRPr="00812ECB">
                    <w:rPr>
                      <w:iCs/>
                      <w:sz w:val="20"/>
                      <w:szCs w:val="20"/>
                    </w:rPr>
                    <w:lastRenderedPageBreak/>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D9AADBF" w14:textId="77777777" w:rsidR="00812ECB" w:rsidRPr="00812ECB" w:rsidRDefault="00812ECB" w:rsidP="00812ECB">
                  <w:pPr>
                    <w:spacing w:after="60"/>
                    <w:rPr>
                      <w:iCs/>
                      <w:sz w:val="20"/>
                      <w:szCs w:val="20"/>
                    </w:rPr>
                  </w:pPr>
                  <w:r w:rsidRPr="00812ECB">
                    <w:rPr>
                      <w:iCs/>
                      <w:sz w:val="20"/>
                      <w:szCs w:val="20"/>
                    </w:rPr>
                    <w:lastRenderedPageBreak/>
                    <w:t>From LSL to 0 MW</w:t>
                  </w:r>
                </w:p>
                <w:p w14:paraId="12085AD8" w14:textId="77777777" w:rsidR="00812ECB" w:rsidRPr="00812ECB" w:rsidRDefault="00812ECB" w:rsidP="00812ECB">
                  <w:pPr>
                    <w:spacing w:after="60"/>
                    <w:rPr>
                      <w:iCs/>
                      <w:sz w:val="20"/>
                      <w:szCs w:val="20"/>
                    </w:rPr>
                  </w:pPr>
                </w:p>
                <w:p w14:paraId="6591DDDE" w14:textId="77777777" w:rsidR="00812ECB" w:rsidRPr="00812ECB" w:rsidRDefault="00812ECB" w:rsidP="00812ECB">
                  <w:pPr>
                    <w:spacing w:after="60"/>
                    <w:rPr>
                      <w:iCs/>
                      <w:sz w:val="20"/>
                      <w:szCs w:val="20"/>
                    </w:rPr>
                  </w:pPr>
                  <w:r w:rsidRPr="00812ECB">
                    <w:rPr>
                      <w:iCs/>
                      <w:sz w:val="20"/>
                      <w:szCs w:val="20"/>
                    </w:rPr>
                    <w:lastRenderedPageBreak/>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7F97FD7" w14:textId="77777777" w:rsidR="00812ECB" w:rsidRPr="00812ECB" w:rsidRDefault="00812ECB" w:rsidP="00812ECB">
                  <w:pPr>
                    <w:spacing w:after="60"/>
                    <w:rPr>
                      <w:iCs/>
                      <w:sz w:val="20"/>
                      <w:szCs w:val="20"/>
                    </w:rPr>
                  </w:pPr>
                  <w:r w:rsidRPr="00812ECB">
                    <w:rPr>
                      <w:iCs/>
                      <w:sz w:val="20"/>
                      <w:szCs w:val="20"/>
                    </w:rPr>
                    <w:lastRenderedPageBreak/>
                    <w:t>-$250.00</w:t>
                  </w:r>
                </w:p>
                <w:p w14:paraId="29AA2E0E" w14:textId="77777777" w:rsidR="00812ECB" w:rsidRPr="00812ECB" w:rsidRDefault="00812ECB" w:rsidP="00812ECB">
                  <w:pPr>
                    <w:spacing w:after="60"/>
                    <w:rPr>
                      <w:iCs/>
                      <w:sz w:val="20"/>
                      <w:szCs w:val="20"/>
                    </w:rPr>
                  </w:pPr>
                </w:p>
                <w:p w14:paraId="00B5857D" w14:textId="77777777" w:rsidR="00812ECB" w:rsidRPr="00812ECB" w:rsidRDefault="00812ECB" w:rsidP="00812ECB">
                  <w:pPr>
                    <w:spacing w:after="60"/>
                    <w:rPr>
                      <w:iCs/>
                      <w:sz w:val="20"/>
                      <w:szCs w:val="20"/>
                    </w:rPr>
                  </w:pPr>
                  <w:r w:rsidRPr="00812ECB">
                    <w:rPr>
                      <w:iCs/>
                      <w:sz w:val="20"/>
                      <w:szCs w:val="20"/>
                    </w:rPr>
                    <w:lastRenderedPageBreak/>
                    <w:t>Price associated with the lowest MW in submitted Energy Bid/Offer Curve</w:t>
                  </w:r>
                </w:p>
              </w:tc>
            </w:tr>
            <w:tr w:rsidR="00812ECB" w:rsidRPr="00812ECB" w14:paraId="55B05FC9"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tcPr>
                <w:p w14:paraId="6BE681AC" w14:textId="77777777" w:rsidR="00812ECB" w:rsidRPr="00812ECB" w:rsidRDefault="00812ECB" w:rsidP="00812ECB">
                  <w:pPr>
                    <w:spacing w:after="60"/>
                    <w:rPr>
                      <w:iCs/>
                      <w:sz w:val="20"/>
                      <w:szCs w:val="20"/>
                    </w:rPr>
                  </w:pPr>
                  <w:r w:rsidRPr="00812ECB">
                    <w:rPr>
                      <w:iCs/>
                      <w:sz w:val="20"/>
                      <w:szCs w:val="20"/>
                    </w:rPr>
                    <w:lastRenderedPageBreak/>
                    <w:t>LSL and the lowest MW point on the Energy Bid/Offer Curve are both less than or equal to zero,</w:t>
                  </w:r>
                </w:p>
                <w:p w14:paraId="05098BCA" w14:textId="77777777" w:rsidR="00812ECB" w:rsidRPr="00812ECB" w:rsidRDefault="00812ECB" w:rsidP="00812ECB">
                  <w:pPr>
                    <w:spacing w:after="60"/>
                    <w:rPr>
                      <w:iCs/>
                      <w:sz w:val="20"/>
                      <w:szCs w:val="20"/>
                    </w:rPr>
                  </w:pPr>
                  <w:r w:rsidRPr="00812ECB">
                    <w:rPr>
                      <w:iCs/>
                      <w:sz w:val="20"/>
                      <w:szCs w:val="20"/>
                    </w:rPr>
                    <w:t>and,</w:t>
                  </w:r>
                </w:p>
                <w:p w14:paraId="5A4471DD" w14:textId="77777777" w:rsidR="00812ECB" w:rsidRPr="00812ECB" w:rsidRDefault="00812ECB" w:rsidP="00812ECB">
                  <w:pPr>
                    <w:spacing w:after="60"/>
                    <w:rPr>
                      <w:iCs/>
                      <w:sz w:val="20"/>
                      <w:szCs w:val="20"/>
                    </w:rPr>
                  </w:pPr>
                  <w:r w:rsidRPr="00812ECB">
                    <w:rPr>
                      <w:iCs/>
                      <w:sz w:val="20"/>
                      <w:szCs w:val="20"/>
                    </w:rPr>
                    <w:t>LSL is less than the lowest MW point on the Energy Bid/Offer Curve</w:t>
                  </w:r>
                </w:p>
                <w:p w14:paraId="0ED10EF1"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536FD5C" w14:textId="77777777" w:rsidR="00812ECB" w:rsidRPr="00812ECB" w:rsidRDefault="00812ECB" w:rsidP="00812ECB">
                  <w:pPr>
                    <w:spacing w:after="60"/>
                    <w:rPr>
                      <w:iCs/>
                      <w:sz w:val="20"/>
                      <w:szCs w:val="20"/>
                    </w:rPr>
                  </w:pPr>
                  <w:r w:rsidRPr="00812ECB">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9A262AD" w14:textId="77777777" w:rsidR="00812ECB" w:rsidRPr="00812ECB" w:rsidRDefault="00812ECB" w:rsidP="00812ECB">
                  <w:pPr>
                    <w:spacing w:after="60"/>
                    <w:rPr>
                      <w:iCs/>
                      <w:sz w:val="20"/>
                      <w:szCs w:val="20"/>
                    </w:rPr>
                  </w:pPr>
                  <w:r w:rsidRPr="00812ECB">
                    <w:rPr>
                      <w:iCs/>
                      <w:sz w:val="20"/>
                      <w:szCs w:val="20"/>
                    </w:rPr>
                    <w:t>-$250.00</w:t>
                  </w:r>
                </w:p>
              </w:tc>
            </w:tr>
          </w:tbl>
          <w:p w14:paraId="6A579329"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3CB57060"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17A4DC9B" w14:textId="77777777" w:rsidR="00812ECB" w:rsidRPr="00812ECB" w:rsidRDefault="00812ECB" w:rsidP="00812ECB">
            <w:pPr>
              <w:spacing w:before="240" w:after="240"/>
              <w:ind w:left="720" w:hanging="720"/>
              <w:rPr>
                <w:szCs w:val="20"/>
              </w:rPr>
            </w:pPr>
            <w:r w:rsidRPr="00812ECB">
              <w:rPr>
                <w:szCs w:val="20"/>
              </w:rPr>
              <w:t>(7)</w:t>
            </w:r>
            <w:r w:rsidRPr="00812ECB">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812ECB" w:rsidDel="00995694">
              <w:rPr>
                <w:szCs w:val="20"/>
              </w:rPr>
              <w:t xml:space="preserve"> </w:t>
            </w:r>
          </w:p>
          <w:p w14:paraId="2AAFF5F6" w14:textId="77777777" w:rsidR="00812ECB" w:rsidRPr="00812ECB" w:rsidRDefault="00812ECB" w:rsidP="00812ECB">
            <w:pPr>
              <w:spacing w:after="240"/>
              <w:ind w:left="720" w:hanging="720"/>
              <w:rPr>
                <w:szCs w:val="20"/>
              </w:rPr>
            </w:pPr>
            <w:r w:rsidRPr="00812ECB">
              <w:rPr>
                <w:szCs w:val="20"/>
              </w:rPr>
              <w:t>(8)</w:t>
            </w:r>
            <w:r w:rsidRPr="00812ECB">
              <w:rPr>
                <w:szCs w:val="20"/>
              </w:rPr>
              <w:tab/>
              <w:t>For a C</w:t>
            </w:r>
            <w:del w:id="704" w:author="ERCOT" w:date="2022-06-24T16:57:00Z">
              <w:r w:rsidRPr="00812ECB" w:rsidDel="00E811C1">
                <w:rPr>
                  <w:szCs w:val="20"/>
                </w:rPr>
                <w:delText xml:space="preserve">ontrollable </w:delText>
              </w:r>
            </w:del>
            <w:r w:rsidRPr="00812ECB">
              <w:rPr>
                <w:szCs w:val="20"/>
              </w:rPr>
              <w:t>L</w:t>
            </w:r>
            <w:del w:id="705" w:author="ERCOT" w:date="2022-06-24T16:57:00Z">
              <w:r w:rsidRPr="00812ECB" w:rsidDel="00E811C1">
                <w:rPr>
                  <w:szCs w:val="20"/>
                </w:rPr>
                <w:delText xml:space="preserve">oad </w:delText>
              </w:r>
            </w:del>
            <w:r w:rsidRPr="00812ECB">
              <w:rPr>
                <w:szCs w:val="20"/>
              </w:rPr>
              <w:t>R</w:t>
            </w:r>
            <w:del w:id="706" w:author="ERCOT" w:date="2022-06-24T16:57:00Z">
              <w:r w:rsidRPr="00812ECB" w:rsidDel="00E811C1">
                <w:rPr>
                  <w:szCs w:val="20"/>
                </w:rPr>
                <w:delText>esource</w:delText>
              </w:r>
            </w:del>
            <w:r w:rsidRPr="00812ECB">
              <w:rPr>
                <w:szCs w:val="20"/>
              </w:rPr>
              <w:t xml:space="preserve"> whose QSE has submitted an </w:t>
            </w:r>
            <w:del w:id="707" w:author="ERCOT" w:date="2022-06-24T16:58:00Z">
              <w:r w:rsidRPr="00812ECB" w:rsidDel="00E811C1">
                <w:rPr>
                  <w:szCs w:val="20"/>
                </w:rPr>
                <w:delText xml:space="preserve">RTM </w:delText>
              </w:r>
            </w:del>
            <w:r w:rsidRPr="00812ECB">
              <w:rPr>
                <w:szCs w:val="20"/>
              </w:rPr>
              <w:t xml:space="preserve">Energy Bid </w:t>
            </w:r>
            <w:ins w:id="708" w:author="ERCOT" w:date="2022-06-24T16:58:00Z">
              <w:r w:rsidRPr="00812ECB">
                <w:rPr>
                  <w:szCs w:val="20"/>
                </w:rPr>
                <w:t xml:space="preserve">Curve </w:t>
              </w:r>
            </w:ins>
            <w:r w:rsidRPr="00812ECB">
              <w:rPr>
                <w:szCs w:val="20"/>
              </w:rPr>
              <w:t xml:space="preserve">that does not cover the full range of the Resource’s available Demand response capability, consistent with the </w:t>
            </w:r>
            <w:del w:id="709" w:author="ERCOT" w:date="2023-05-26T15:51:00Z">
              <w:r w:rsidRPr="00812ECB" w:rsidDel="00375C40">
                <w:rPr>
                  <w:szCs w:val="20"/>
                </w:rPr>
                <w:delText>Controllable Load Resource</w:delText>
              </w:r>
            </w:del>
            <w:ins w:id="710" w:author="ERCOT" w:date="2023-05-26T15:51:00Z">
              <w:r w:rsidRPr="00812ECB">
                <w:rPr>
                  <w:szCs w:val="20"/>
                </w:rPr>
                <w:t>CLR</w:t>
              </w:r>
            </w:ins>
            <w:r w:rsidRPr="00812ECB">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528250C4" w14:textId="77777777" w:rsidTr="008C7683">
              <w:trPr>
                <w:jc w:val="center"/>
              </w:trPr>
              <w:tc>
                <w:tcPr>
                  <w:tcW w:w="3596" w:type="dxa"/>
                </w:tcPr>
                <w:p w14:paraId="3B7B9511" w14:textId="77777777" w:rsidR="00812ECB" w:rsidRPr="00812ECB" w:rsidRDefault="00812ECB" w:rsidP="00812ECB">
                  <w:pPr>
                    <w:spacing w:after="120"/>
                    <w:rPr>
                      <w:b/>
                      <w:iCs/>
                      <w:sz w:val="20"/>
                      <w:szCs w:val="20"/>
                    </w:rPr>
                  </w:pPr>
                  <w:r w:rsidRPr="00812ECB">
                    <w:rPr>
                      <w:b/>
                      <w:iCs/>
                      <w:sz w:val="20"/>
                      <w:szCs w:val="20"/>
                    </w:rPr>
                    <w:t>MW</w:t>
                  </w:r>
                </w:p>
              </w:tc>
              <w:tc>
                <w:tcPr>
                  <w:tcW w:w="2875" w:type="dxa"/>
                </w:tcPr>
                <w:p w14:paraId="0F127795"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FD9D719" w14:textId="77777777" w:rsidTr="008C7683">
              <w:trPr>
                <w:jc w:val="center"/>
              </w:trPr>
              <w:tc>
                <w:tcPr>
                  <w:tcW w:w="3596" w:type="dxa"/>
                </w:tcPr>
                <w:p w14:paraId="6C614D89" w14:textId="77777777" w:rsidR="00812ECB" w:rsidRPr="00812ECB" w:rsidRDefault="00812ECB" w:rsidP="00812ECB">
                  <w:pPr>
                    <w:spacing w:after="60"/>
                    <w:rPr>
                      <w:iCs/>
                      <w:sz w:val="20"/>
                      <w:szCs w:val="20"/>
                    </w:rPr>
                  </w:pPr>
                  <w:r w:rsidRPr="00812ECB">
                    <w:rPr>
                      <w:iCs/>
                      <w:sz w:val="20"/>
                      <w:szCs w:val="20"/>
                    </w:rPr>
                    <w:t xml:space="preserve">LPC to MPC minus maximum MW of </w:t>
                  </w:r>
                  <w:del w:id="711" w:author="ERCOT" w:date="2022-06-24T16:58:00Z">
                    <w:r w:rsidRPr="00812ECB" w:rsidDel="00E811C1">
                      <w:rPr>
                        <w:iCs/>
                        <w:sz w:val="20"/>
                        <w:szCs w:val="20"/>
                      </w:rPr>
                      <w:delText xml:space="preserve">RTM </w:delText>
                    </w:r>
                  </w:del>
                  <w:r w:rsidRPr="00812ECB">
                    <w:rPr>
                      <w:iCs/>
                      <w:sz w:val="20"/>
                      <w:szCs w:val="20"/>
                    </w:rPr>
                    <w:t>Energy Bid</w:t>
                  </w:r>
                  <w:ins w:id="712" w:author="ERCOT" w:date="2022-06-24T16:58:00Z">
                    <w:r w:rsidRPr="00812ECB">
                      <w:rPr>
                        <w:iCs/>
                        <w:sz w:val="20"/>
                        <w:szCs w:val="20"/>
                      </w:rPr>
                      <w:t xml:space="preserve"> Curve</w:t>
                    </w:r>
                  </w:ins>
                </w:p>
              </w:tc>
              <w:tc>
                <w:tcPr>
                  <w:tcW w:w="2875" w:type="dxa"/>
                </w:tcPr>
                <w:p w14:paraId="6BE874E8" w14:textId="77777777" w:rsidR="00812ECB" w:rsidRPr="00812ECB" w:rsidRDefault="00812ECB" w:rsidP="00812ECB">
                  <w:pPr>
                    <w:spacing w:after="60"/>
                    <w:rPr>
                      <w:iCs/>
                      <w:sz w:val="20"/>
                      <w:szCs w:val="20"/>
                    </w:rPr>
                  </w:pPr>
                  <w:r w:rsidRPr="00812ECB">
                    <w:rPr>
                      <w:iCs/>
                      <w:sz w:val="20"/>
                      <w:szCs w:val="20"/>
                    </w:rPr>
                    <w:t xml:space="preserve">Price associated with the lowest MW in submitted </w:t>
                  </w:r>
                  <w:del w:id="713" w:author="ERCOT" w:date="2022-06-24T16:58:00Z">
                    <w:r w:rsidRPr="00812ECB" w:rsidDel="00E811C1">
                      <w:rPr>
                        <w:iCs/>
                        <w:sz w:val="20"/>
                        <w:szCs w:val="20"/>
                      </w:rPr>
                      <w:delText xml:space="preserve">RTM </w:delText>
                    </w:r>
                  </w:del>
                  <w:r w:rsidRPr="00812ECB">
                    <w:rPr>
                      <w:iCs/>
                      <w:sz w:val="20"/>
                      <w:szCs w:val="20"/>
                    </w:rPr>
                    <w:t xml:space="preserve">Energy Bid </w:t>
                  </w:r>
                  <w:del w:id="714" w:author="ERCOT" w:date="2022-06-24T16:58:00Z">
                    <w:r w:rsidRPr="00812ECB" w:rsidDel="00E811C1">
                      <w:rPr>
                        <w:iCs/>
                        <w:sz w:val="20"/>
                        <w:szCs w:val="20"/>
                      </w:rPr>
                      <w:delText>c</w:delText>
                    </w:r>
                  </w:del>
                  <w:ins w:id="715" w:author="ERCOT" w:date="2022-06-24T16:58:00Z">
                    <w:r w:rsidRPr="00812ECB">
                      <w:rPr>
                        <w:iCs/>
                        <w:sz w:val="20"/>
                        <w:szCs w:val="20"/>
                      </w:rPr>
                      <w:t>C</w:t>
                    </w:r>
                  </w:ins>
                  <w:r w:rsidRPr="00812ECB">
                    <w:rPr>
                      <w:iCs/>
                      <w:sz w:val="20"/>
                      <w:szCs w:val="20"/>
                    </w:rPr>
                    <w:t>urve</w:t>
                  </w:r>
                </w:p>
              </w:tc>
            </w:tr>
            <w:tr w:rsidR="00812ECB" w:rsidRPr="00812ECB" w14:paraId="02616106" w14:textId="77777777" w:rsidTr="008C7683">
              <w:trPr>
                <w:jc w:val="center"/>
              </w:trPr>
              <w:tc>
                <w:tcPr>
                  <w:tcW w:w="3596" w:type="dxa"/>
                </w:tcPr>
                <w:p w14:paraId="731DCCCB" w14:textId="77777777" w:rsidR="00812ECB" w:rsidRPr="00812ECB" w:rsidRDefault="00812ECB" w:rsidP="00812ECB">
                  <w:pPr>
                    <w:spacing w:after="60"/>
                    <w:rPr>
                      <w:iCs/>
                      <w:sz w:val="20"/>
                      <w:szCs w:val="20"/>
                    </w:rPr>
                  </w:pPr>
                  <w:r w:rsidRPr="00812ECB">
                    <w:rPr>
                      <w:iCs/>
                      <w:sz w:val="20"/>
                      <w:szCs w:val="20"/>
                    </w:rPr>
                    <w:t xml:space="preserve">MPC minus maximum MW </w:t>
                  </w:r>
                  <w:proofErr w:type="spellStart"/>
                  <w:r w:rsidRPr="00812ECB">
                    <w:rPr>
                      <w:iCs/>
                      <w:sz w:val="20"/>
                      <w:szCs w:val="20"/>
                    </w:rPr>
                    <w:t>of</w:t>
                  </w:r>
                  <w:del w:id="716" w:author="ERCOT" w:date="2022-06-24T16:58:00Z">
                    <w:r w:rsidRPr="00812ECB" w:rsidDel="00E811C1">
                      <w:rPr>
                        <w:iCs/>
                        <w:sz w:val="20"/>
                        <w:szCs w:val="20"/>
                      </w:rPr>
                      <w:delText xml:space="preserve"> RTM </w:delText>
                    </w:r>
                  </w:del>
                  <w:r w:rsidRPr="00812ECB">
                    <w:rPr>
                      <w:iCs/>
                      <w:sz w:val="20"/>
                      <w:szCs w:val="20"/>
                    </w:rPr>
                    <w:t>Energy</w:t>
                  </w:r>
                  <w:proofErr w:type="spellEnd"/>
                  <w:r w:rsidRPr="00812ECB">
                    <w:rPr>
                      <w:iCs/>
                      <w:sz w:val="20"/>
                      <w:szCs w:val="20"/>
                    </w:rPr>
                    <w:t xml:space="preserve"> Bid</w:t>
                  </w:r>
                  <w:ins w:id="717" w:author="ERCOT" w:date="2022-06-24T16:58:00Z">
                    <w:r w:rsidRPr="00812ECB">
                      <w:rPr>
                        <w:iCs/>
                        <w:sz w:val="20"/>
                        <w:szCs w:val="20"/>
                      </w:rPr>
                      <w:t xml:space="preserve"> Curve</w:t>
                    </w:r>
                  </w:ins>
                  <w:r w:rsidRPr="00812ECB">
                    <w:rPr>
                      <w:iCs/>
                      <w:sz w:val="20"/>
                      <w:szCs w:val="20"/>
                    </w:rPr>
                    <w:t xml:space="preserve"> to MPC</w:t>
                  </w:r>
                </w:p>
              </w:tc>
              <w:tc>
                <w:tcPr>
                  <w:tcW w:w="2875" w:type="dxa"/>
                </w:tcPr>
                <w:p w14:paraId="59468B78" w14:textId="77777777" w:rsidR="00812ECB" w:rsidRPr="00812ECB" w:rsidRDefault="00812ECB" w:rsidP="00812ECB">
                  <w:pPr>
                    <w:spacing w:after="60"/>
                    <w:rPr>
                      <w:iCs/>
                      <w:sz w:val="20"/>
                      <w:szCs w:val="20"/>
                    </w:rPr>
                  </w:pPr>
                  <w:del w:id="718" w:author="ERCOT" w:date="2022-06-24T16:58:00Z">
                    <w:r w:rsidRPr="00812ECB" w:rsidDel="00E811C1">
                      <w:rPr>
                        <w:iCs/>
                        <w:sz w:val="20"/>
                        <w:szCs w:val="20"/>
                      </w:rPr>
                      <w:delText xml:space="preserve">RTM </w:delText>
                    </w:r>
                  </w:del>
                  <w:r w:rsidRPr="00812ECB">
                    <w:rPr>
                      <w:iCs/>
                      <w:sz w:val="20"/>
                      <w:szCs w:val="20"/>
                    </w:rPr>
                    <w:t xml:space="preserve">Energy Bid </w:t>
                  </w:r>
                  <w:del w:id="719" w:author="ERCOT" w:date="2022-06-24T16:58:00Z">
                    <w:r w:rsidRPr="00812ECB" w:rsidDel="00E811C1">
                      <w:rPr>
                        <w:iCs/>
                        <w:sz w:val="20"/>
                        <w:szCs w:val="20"/>
                      </w:rPr>
                      <w:delText>c</w:delText>
                    </w:r>
                  </w:del>
                  <w:ins w:id="720" w:author="ERCOT" w:date="2022-06-24T16:58:00Z">
                    <w:r w:rsidRPr="00812ECB">
                      <w:rPr>
                        <w:iCs/>
                        <w:sz w:val="20"/>
                        <w:szCs w:val="20"/>
                      </w:rPr>
                      <w:t>C</w:t>
                    </w:r>
                  </w:ins>
                  <w:r w:rsidRPr="00812ECB">
                    <w:rPr>
                      <w:iCs/>
                      <w:sz w:val="20"/>
                      <w:szCs w:val="20"/>
                    </w:rPr>
                    <w:t>urve</w:t>
                  </w:r>
                </w:p>
              </w:tc>
            </w:tr>
            <w:tr w:rsidR="00812ECB" w:rsidRPr="00812ECB" w14:paraId="619C52D6" w14:textId="77777777" w:rsidTr="008C7683">
              <w:trPr>
                <w:jc w:val="center"/>
              </w:trPr>
              <w:tc>
                <w:tcPr>
                  <w:tcW w:w="3596" w:type="dxa"/>
                </w:tcPr>
                <w:p w14:paraId="6CD3E244" w14:textId="77777777" w:rsidR="00812ECB" w:rsidRPr="00812ECB" w:rsidRDefault="00812ECB" w:rsidP="00812ECB">
                  <w:pPr>
                    <w:spacing w:after="60"/>
                    <w:rPr>
                      <w:iCs/>
                      <w:sz w:val="20"/>
                      <w:szCs w:val="20"/>
                    </w:rPr>
                  </w:pPr>
                  <w:r w:rsidRPr="00812ECB">
                    <w:rPr>
                      <w:iCs/>
                      <w:sz w:val="20"/>
                      <w:szCs w:val="20"/>
                    </w:rPr>
                    <w:t>MPC</w:t>
                  </w:r>
                </w:p>
              </w:tc>
              <w:tc>
                <w:tcPr>
                  <w:tcW w:w="2875" w:type="dxa"/>
                </w:tcPr>
                <w:p w14:paraId="179C48AA" w14:textId="77777777" w:rsidR="00812ECB" w:rsidRPr="00812ECB" w:rsidRDefault="00812ECB" w:rsidP="00812ECB">
                  <w:pPr>
                    <w:spacing w:after="60"/>
                    <w:rPr>
                      <w:iCs/>
                      <w:sz w:val="20"/>
                      <w:szCs w:val="20"/>
                    </w:rPr>
                  </w:pPr>
                  <w:r w:rsidRPr="00812ECB">
                    <w:rPr>
                      <w:iCs/>
                      <w:sz w:val="20"/>
                      <w:szCs w:val="20"/>
                    </w:rPr>
                    <w:t xml:space="preserve">Right-most point (lowest price) on </w:t>
                  </w:r>
                  <w:del w:id="721" w:author="ERCOT" w:date="2022-06-24T16:58:00Z">
                    <w:r w:rsidRPr="00812ECB" w:rsidDel="00E811C1">
                      <w:rPr>
                        <w:iCs/>
                        <w:sz w:val="20"/>
                        <w:szCs w:val="20"/>
                      </w:rPr>
                      <w:delText xml:space="preserve">RTM </w:delText>
                    </w:r>
                  </w:del>
                  <w:r w:rsidRPr="00812ECB">
                    <w:rPr>
                      <w:iCs/>
                      <w:sz w:val="20"/>
                      <w:szCs w:val="20"/>
                    </w:rPr>
                    <w:t xml:space="preserve">Energy Bid </w:t>
                  </w:r>
                  <w:del w:id="722" w:author="ERCOT" w:date="2022-06-24T16:58:00Z">
                    <w:r w:rsidRPr="00812ECB" w:rsidDel="00E811C1">
                      <w:rPr>
                        <w:iCs/>
                        <w:sz w:val="20"/>
                        <w:szCs w:val="20"/>
                      </w:rPr>
                      <w:delText>c</w:delText>
                    </w:r>
                  </w:del>
                  <w:ins w:id="723" w:author="ERCOT" w:date="2022-06-24T16:58:00Z">
                    <w:r w:rsidRPr="00812ECB">
                      <w:rPr>
                        <w:iCs/>
                        <w:sz w:val="20"/>
                        <w:szCs w:val="20"/>
                      </w:rPr>
                      <w:t>C</w:t>
                    </w:r>
                  </w:ins>
                  <w:r w:rsidRPr="00812ECB">
                    <w:rPr>
                      <w:iCs/>
                      <w:sz w:val="20"/>
                      <w:szCs w:val="20"/>
                    </w:rPr>
                    <w:t>urve</w:t>
                  </w:r>
                </w:p>
              </w:tc>
            </w:tr>
          </w:tbl>
          <w:p w14:paraId="4522B49B" w14:textId="77777777" w:rsidR="00812ECB" w:rsidRPr="00812ECB" w:rsidRDefault="00812ECB" w:rsidP="00812ECB">
            <w:pPr>
              <w:spacing w:before="240" w:after="240"/>
              <w:ind w:left="720" w:hanging="720"/>
              <w:rPr>
                <w:ins w:id="724" w:author="ERCOT" w:date="2022-06-24T16:59:00Z"/>
              </w:rPr>
            </w:pPr>
            <w:ins w:id="725" w:author="ERCOT" w:date="2022-06-24T16:59:00Z">
              <w:r w:rsidRPr="00812ECB">
                <w:lastRenderedPageBreak/>
                <w:t>(9)</w:t>
              </w:r>
              <w:r w:rsidRPr="00812ECB">
                <w:tab/>
                <w:t xml:space="preserve">For a CLR whose QSE has not submitted an Energy Bid Curve, consistent with the </w:t>
              </w:r>
            </w:ins>
            <w:ins w:id="726" w:author="ERCOT" w:date="2023-05-26T15:51:00Z">
              <w:r w:rsidRPr="00812ECB">
                <w:t>CLR</w:t>
              </w:r>
            </w:ins>
            <w:ins w:id="727" w:author="ERCOT" w:date="2022-06-24T16:59:00Z">
              <w:r w:rsidRPr="00812ECB">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48A61CE0" w14:textId="77777777" w:rsidTr="008C7683">
              <w:trPr>
                <w:jc w:val="center"/>
                <w:ins w:id="728" w:author="ERCOT" w:date="2022-06-24T16:59:00Z"/>
              </w:trPr>
              <w:tc>
                <w:tcPr>
                  <w:tcW w:w="3596" w:type="dxa"/>
                </w:tcPr>
                <w:p w14:paraId="5F77887B" w14:textId="77777777" w:rsidR="00812ECB" w:rsidRPr="00812ECB" w:rsidRDefault="00812ECB" w:rsidP="00812ECB">
                  <w:pPr>
                    <w:spacing w:after="240"/>
                    <w:rPr>
                      <w:ins w:id="729" w:author="ERCOT" w:date="2022-06-24T16:59:00Z"/>
                      <w:b/>
                      <w:iCs/>
                      <w:sz w:val="20"/>
                      <w:szCs w:val="20"/>
                    </w:rPr>
                  </w:pPr>
                  <w:ins w:id="730" w:author="ERCOT" w:date="2022-06-24T16:59:00Z">
                    <w:r w:rsidRPr="00812ECB">
                      <w:rPr>
                        <w:b/>
                        <w:iCs/>
                        <w:sz w:val="20"/>
                        <w:szCs w:val="20"/>
                      </w:rPr>
                      <w:t>MW</w:t>
                    </w:r>
                  </w:ins>
                </w:p>
              </w:tc>
              <w:tc>
                <w:tcPr>
                  <w:tcW w:w="2875" w:type="dxa"/>
                </w:tcPr>
                <w:p w14:paraId="07BBBF4A" w14:textId="77777777" w:rsidR="00812ECB" w:rsidRPr="00812ECB" w:rsidRDefault="00812ECB" w:rsidP="00812ECB">
                  <w:pPr>
                    <w:spacing w:after="240"/>
                    <w:rPr>
                      <w:ins w:id="731" w:author="ERCOT" w:date="2022-06-24T16:59:00Z"/>
                      <w:b/>
                      <w:iCs/>
                      <w:sz w:val="20"/>
                      <w:szCs w:val="20"/>
                    </w:rPr>
                  </w:pPr>
                  <w:ins w:id="732" w:author="ERCOT" w:date="2022-06-24T16:59:00Z">
                    <w:r w:rsidRPr="00812ECB">
                      <w:rPr>
                        <w:b/>
                        <w:iCs/>
                        <w:sz w:val="20"/>
                        <w:szCs w:val="20"/>
                      </w:rPr>
                      <w:t>Price (per MWh)</w:t>
                    </w:r>
                  </w:ins>
                </w:p>
              </w:tc>
            </w:tr>
            <w:tr w:rsidR="00812ECB" w:rsidRPr="00812ECB" w14:paraId="721B11C9" w14:textId="77777777" w:rsidTr="008C7683">
              <w:trPr>
                <w:jc w:val="center"/>
                <w:ins w:id="733" w:author="ERCOT" w:date="2022-06-24T16:59:00Z"/>
              </w:trPr>
              <w:tc>
                <w:tcPr>
                  <w:tcW w:w="3596" w:type="dxa"/>
                </w:tcPr>
                <w:p w14:paraId="27AE908C" w14:textId="77777777" w:rsidR="00812ECB" w:rsidRPr="00812ECB" w:rsidRDefault="00812ECB" w:rsidP="00812ECB">
                  <w:pPr>
                    <w:spacing w:after="60"/>
                    <w:rPr>
                      <w:ins w:id="734" w:author="ERCOT" w:date="2022-06-24T16:59:00Z"/>
                      <w:iCs/>
                      <w:sz w:val="20"/>
                      <w:szCs w:val="20"/>
                    </w:rPr>
                  </w:pPr>
                  <w:ins w:id="735" w:author="ERCOT" w:date="2022-06-24T16:59:00Z">
                    <w:r w:rsidRPr="00812ECB">
                      <w:rPr>
                        <w:iCs/>
                        <w:sz w:val="20"/>
                        <w:szCs w:val="20"/>
                      </w:rPr>
                      <w:t xml:space="preserve">LPC to MPC </w:t>
                    </w:r>
                  </w:ins>
                </w:p>
              </w:tc>
              <w:tc>
                <w:tcPr>
                  <w:tcW w:w="2875" w:type="dxa"/>
                </w:tcPr>
                <w:p w14:paraId="6EEC1629" w14:textId="77777777" w:rsidR="00812ECB" w:rsidRPr="00812ECB" w:rsidRDefault="00812ECB" w:rsidP="00812ECB">
                  <w:pPr>
                    <w:spacing w:after="60"/>
                    <w:rPr>
                      <w:ins w:id="736" w:author="ERCOT" w:date="2022-06-24T16:59:00Z"/>
                      <w:iCs/>
                      <w:sz w:val="20"/>
                      <w:szCs w:val="20"/>
                    </w:rPr>
                  </w:pPr>
                  <w:ins w:id="737" w:author="ERCOT" w:date="2022-06-24T16:59:00Z">
                    <w:r w:rsidRPr="00812ECB">
                      <w:rPr>
                        <w:iCs/>
                        <w:sz w:val="20"/>
                        <w:szCs w:val="20"/>
                      </w:rPr>
                      <w:t>SWCAP</w:t>
                    </w:r>
                  </w:ins>
                </w:p>
              </w:tc>
            </w:tr>
          </w:tbl>
          <w:p w14:paraId="138645A2" w14:textId="77777777" w:rsidR="00812ECB" w:rsidRPr="00812ECB" w:rsidRDefault="00812ECB" w:rsidP="00812ECB">
            <w:pPr>
              <w:spacing w:before="240" w:after="240"/>
              <w:ind w:left="720" w:hanging="720"/>
              <w:rPr>
                <w:szCs w:val="20"/>
              </w:rPr>
            </w:pPr>
            <w:r w:rsidRPr="00812ECB">
              <w:rPr>
                <w:szCs w:val="20"/>
              </w:rPr>
              <w:t>(</w:t>
            </w:r>
            <w:ins w:id="738" w:author="ERCOT" w:date="2022-06-24T16:59:00Z">
              <w:r w:rsidRPr="00812ECB">
                <w:rPr>
                  <w:szCs w:val="20"/>
                </w:rPr>
                <w:t>10</w:t>
              </w:r>
            </w:ins>
            <w:del w:id="739" w:author="ERCOT" w:date="2022-06-24T16:59:00Z">
              <w:r w:rsidRPr="00812ECB" w:rsidDel="00DE7A9D">
                <w:rPr>
                  <w:szCs w:val="20"/>
                </w:rPr>
                <w:delText>9</w:delText>
              </w:r>
            </w:del>
            <w:r w:rsidRPr="00812ECB">
              <w:rPr>
                <w:szCs w:val="20"/>
              </w:rPr>
              <w:t>)</w:t>
            </w:r>
            <w:r w:rsidRPr="00812ECB">
              <w:rPr>
                <w:szCs w:val="20"/>
              </w:rPr>
              <w:tab/>
              <w:t xml:space="preserve">ERCOT shall ensure that any </w:t>
            </w:r>
            <w:del w:id="740" w:author="ERCOT" w:date="2022-06-26T11:31:00Z">
              <w:r w:rsidRPr="00812ECB" w:rsidDel="00790E99">
                <w:rPr>
                  <w:szCs w:val="20"/>
                </w:rPr>
                <w:delText xml:space="preserve">RTM </w:delText>
              </w:r>
            </w:del>
            <w:r w:rsidRPr="00812ECB">
              <w:rPr>
                <w:szCs w:val="20"/>
              </w:rPr>
              <w:t xml:space="preserve">Energy Bid </w:t>
            </w:r>
            <w:ins w:id="741" w:author="ERCOT" w:date="2022-06-26T11:31:00Z">
              <w:r w:rsidRPr="00812ECB">
                <w:rPr>
                  <w:szCs w:val="20"/>
                </w:rPr>
                <w:t xml:space="preserve">Curve </w:t>
              </w:r>
            </w:ins>
            <w:r w:rsidRPr="00812ECB">
              <w:rPr>
                <w:szCs w:val="20"/>
              </w:rPr>
              <w:t xml:space="preserve">is monotonically non-increasing.  The QSE representing the </w:t>
            </w:r>
            <w:del w:id="742" w:author="ERCOT" w:date="2023-05-26T15:52:00Z">
              <w:r w:rsidRPr="00812ECB" w:rsidDel="00375C40">
                <w:rPr>
                  <w:szCs w:val="20"/>
                </w:rPr>
                <w:delText>Controllable Load Resource</w:delText>
              </w:r>
            </w:del>
            <w:ins w:id="743" w:author="ERCOT" w:date="2023-05-26T15:52:00Z">
              <w:r w:rsidRPr="00812ECB">
                <w:rPr>
                  <w:szCs w:val="20"/>
                </w:rPr>
                <w:t>CLR</w:t>
              </w:r>
            </w:ins>
            <w:r w:rsidRPr="00812ECB">
              <w:rPr>
                <w:szCs w:val="20"/>
              </w:rPr>
              <w:t xml:space="preserve"> shall be responsible for all </w:t>
            </w:r>
            <w:del w:id="744" w:author="ERCOT" w:date="2022-06-26T11:31:00Z">
              <w:r w:rsidRPr="00812ECB" w:rsidDel="00790E99">
                <w:rPr>
                  <w:szCs w:val="20"/>
                </w:rPr>
                <w:delText xml:space="preserve">RTM </w:delText>
              </w:r>
            </w:del>
            <w:r w:rsidRPr="00812ECB">
              <w:rPr>
                <w:szCs w:val="20"/>
              </w:rPr>
              <w:t>Energy Bid</w:t>
            </w:r>
            <w:ins w:id="745" w:author="ERCOT" w:date="2022-06-26T11:31:00Z">
              <w:r w:rsidRPr="00812ECB">
                <w:rPr>
                  <w:szCs w:val="20"/>
                </w:rPr>
                <w:t xml:space="preserve"> Curve</w:t>
              </w:r>
            </w:ins>
            <w:r w:rsidRPr="00812ECB">
              <w:rPr>
                <w:szCs w:val="20"/>
              </w:rPr>
              <w:t xml:space="preserve">s, including </w:t>
            </w:r>
            <w:del w:id="746" w:author="ERCOT" w:date="2022-06-26T11:31:00Z">
              <w:r w:rsidRPr="00812ECB" w:rsidDel="00790E99">
                <w:rPr>
                  <w:szCs w:val="20"/>
                </w:rPr>
                <w:delText>bids</w:delText>
              </w:r>
            </w:del>
            <w:ins w:id="747" w:author="ERCOT" w:date="2022-06-26T11:31:00Z">
              <w:r w:rsidRPr="00812ECB">
                <w:rPr>
                  <w:szCs w:val="20"/>
                </w:rPr>
                <w:t>Energy Bid Curves</w:t>
              </w:r>
            </w:ins>
            <w:r w:rsidRPr="00812ECB">
              <w:rPr>
                <w:szCs w:val="20"/>
              </w:rPr>
              <w:t xml:space="preserve"> updated by ERCOT as described above.</w:t>
            </w:r>
          </w:p>
          <w:p w14:paraId="212A03D6" w14:textId="77777777" w:rsidR="00812ECB" w:rsidRPr="00812ECB" w:rsidRDefault="00812ECB" w:rsidP="00812ECB">
            <w:pPr>
              <w:spacing w:after="240"/>
              <w:ind w:left="720" w:hanging="720"/>
              <w:rPr>
                <w:szCs w:val="20"/>
              </w:rPr>
            </w:pPr>
            <w:r w:rsidRPr="00812ECB">
              <w:rPr>
                <w:szCs w:val="20"/>
              </w:rPr>
              <w:t>(1</w:t>
            </w:r>
            <w:ins w:id="748" w:author="ERCOT" w:date="2022-06-26T11:27:00Z">
              <w:r w:rsidRPr="00812ECB">
                <w:rPr>
                  <w:szCs w:val="20"/>
                </w:rPr>
                <w:t>1</w:t>
              </w:r>
            </w:ins>
            <w:del w:id="749" w:author="ERCOT" w:date="2022-06-26T11:27:00Z">
              <w:r w:rsidRPr="00812ECB" w:rsidDel="00790E99">
                <w:rPr>
                  <w:szCs w:val="20"/>
                </w:rPr>
                <w:delText>0</w:delText>
              </w:r>
            </w:del>
            <w:r w:rsidRPr="00812ECB">
              <w:rPr>
                <w:szCs w:val="20"/>
              </w:rPr>
              <w:t>)</w:t>
            </w:r>
            <w:r w:rsidRPr="00812ECB">
              <w:rPr>
                <w:szCs w:val="20"/>
              </w:rPr>
              <w:tab/>
            </w:r>
            <w:ins w:id="750" w:author="ERCOT" w:date="2022-07-29T10:16:00Z">
              <w:r w:rsidRPr="00812ECB">
                <w:rPr>
                  <w:iCs/>
                </w:rPr>
                <w:t xml:space="preserve">A CLR </w:t>
              </w:r>
            </w:ins>
            <w:ins w:id="751" w:author="ERCOT" w:date="2022-06-26T11:27:00Z">
              <w:r w:rsidRPr="00812ECB">
                <w:rPr>
                  <w:iCs/>
                </w:rPr>
                <w:t xml:space="preserve">may consume energy only when dispatched by SCED to do so.  </w:t>
              </w:r>
              <w:r w:rsidRPr="00812ECB">
                <w:t>A CLR may telemeter a status of OUTL only if the Resource is Off-Line and unavailable with its energy consumption at zero.</w:t>
              </w:r>
            </w:ins>
            <w:del w:id="752" w:author="ERCOT" w:date="2022-06-26T11:27:00Z">
              <w:r w:rsidRPr="00812ECB" w:rsidDel="00790E99">
                <w:rPr>
                  <w:szCs w:val="20"/>
                </w:rPr>
                <w:delText>If a Controllable Load Resource telemeter</w:delText>
              </w:r>
            </w:del>
            <w:del w:id="753" w:author="ERCOT" w:date="2022-06-26T11:28:00Z">
              <w:r w:rsidRPr="00812ECB" w:rsidDel="00790E99">
                <w:rPr>
                  <w:szCs w:val="20"/>
                </w:rPr>
                <w:delText>s a status of OUTL, it is not considered as dispatchable capacity by SCED.  A QSE may use this function to inform ERCOT of</w:delText>
              </w:r>
            </w:del>
            <w:r w:rsidRPr="00812ECB">
              <w:rPr>
                <w:szCs w:val="20"/>
              </w:rPr>
              <w:t xml:space="preserve"> </w:t>
            </w:r>
            <w:ins w:id="754" w:author="ERCOT" w:date="2022-06-26T11:28:00Z">
              <w:r w:rsidRPr="00812ECB">
                <w:rPr>
                  <w:szCs w:val="20"/>
                </w:rPr>
                <w:t xml:space="preserve"> In </w:t>
              </w:r>
            </w:ins>
            <w:r w:rsidRPr="00812ECB">
              <w:rPr>
                <w:szCs w:val="20"/>
              </w:rPr>
              <w:t xml:space="preserve">instances when the </w:t>
            </w:r>
            <w:del w:id="755" w:author="ERCOT" w:date="2023-05-26T15:54:00Z">
              <w:r w:rsidRPr="00812ECB" w:rsidDel="00B6127B">
                <w:rPr>
                  <w:szCs w:val="20"/>
                </w:rPr>
                <w:delText>Controllable Load Resource</w:delText>
              </w:r>
            </w:del>
            <w:ins w:id="756" w:author="ERCOT" w:date="2023-05-26T15:54:00Z">
              <w:r w:rsidRPr="00812ECB">
                <w:rPr>
                  <w:szCs w:val="20"/>
                </w:rPr>
                <w:t>CLR</w:t>
              </w:r>
            </w:ins>
            <w:r w:rsidRPr="00812ECB">
              <w:rPr>
                <w:szCs w:val="20"/>
              </w:rPr>
              <w:t xml:space="preserve"> is unable to follow SCED Dispatch Instructions</w:t>
            </w:r>
            <w:ins w:id="757" w:author="ERCOT" w:date="2022-06-26T11:28:00Z">
              <w:r w:rsidRPr="00812ECB">
                <w:t xml:space="preserve"> but still consumes energy, the</w:t>
              </w:r>
            </w:ins>
            <w:ins w:id="758" w:author="ERCOT" w:date="2022-07-29T10:16:00Z">
              <w:r w:rsidRPr="00812ECB">
                <w:t xml:space="preserve"> CLR must submit a Resource Status of ONHOLD</w:t>
              </w:r>
            </w:ins>
            <w:r w:rsidRPr="00812ECB">
              <w:rPr>
                <w:szCs w:val="20"/>
              </w:rPr>
              <w:t>.  Under all telemetered statuses</w:t>
            </w:r>
            <w:ins w:id="759" w:author="ERCOT" w:date="2023-05-26T15:54:00Z">
              <w:r w:rsidRPr="00812ECB">
                <w:rPr>
                  <w:szCs w:val="20"/>
                </w:rPr>
                <w:t>,</w:t>
              </w:r>
            </w:ins>
            <w:r w:rsidRPr="00812ECB">
              <w:rPr>
                <w:szCs w:val="20"/>
              </w:rPr>
              <w:t xml:space="preserve"> including OUTL, the remaining telemetry quantities submitted by the QSE shall represent the operating conditions of the </w:t>
            </w:r>
            <w:del w:id="760" w:author="ERCOT" w:date="2023-05-26T15:54:00Z">
              <w:r w:rsidRPr="00812ECB" w:rsidDel="00B6127B">
                <w:rPr>
                  <w:szCs w:val="20"/>
                </w:rPr>
                <w:delText>Controllable Load Resource</w:delText>
              </w:r>
            </w:del>
            <w:ins w:id="761" w:author="ERCOT" w:date="2023-05-26T15:54:00Z">
              <w:r w:rsidRPr="00812ECB">
                <w:rPr>
                  <w:szCs w:val="20"/>
                </w:rPr>
                <w:t>CLR</w:t>
              </w:r>
            </w:ins>
            <w:r w:rsidRPr="00812ECB">
              <w:rPr>
                <w:szCs w:val="20"/>
              </w:rPr>
              <w:t xml:space="preserve"> that can be verified by ERCOT.  A QSE representing a </w:t>
            </w:r>
            <w:del w:id="762" w:author="ERCOT" w:date="2023-05-26T15:54:00Z">
              <w:r w:rsidRPr="00812ECB" w:rsidDel="00B6127B">
                <w:rPr>
                  <w:szCs w:val="20"/>
                </w:rPr>
                <w:delText>Controllable Load Resource</w:delText>
              </w:r>
            </w:del>
            <w:ins w:id="763" w:author="ERCOT" w:date="2023-05-26T15:55:00Z">
              <w:r w:rsidRPr="00812ECB">
                <w:rPr>
                  <w:szCs w:val="20"/>
                </w:rPr>
                <w:t>CLR</w:t>
              </w:r>
            </w:ins>
            <w:r w:rsidRPr="00812ECB">
              <w:rPr>
                <w:szCs w:val="20"/>
              </w:rPr>
              <w:t xml:space="preserve"> with a telemetered status of OUTL</w:t>
            </w:r>
            <w:ins w:id="764" w:author="ERCOT" w:date="2022-07-29T10:16:00Z">
              <w:r w:rsidRPr="00812ECB">
                <w:rPr>
                  <w:szCs w:val="20"/>
                </w:rPr>
                <w:t xml:space="preserve"> or ONHOLD</w:t>
              </w:r>
            </w:ins>
            <w:r w:rsidRPr="00812ECB">
              <w:rPr>
                <w:szCs w:val="20"/>
              </w:rPr>
              <w:t xml:space="preserve"> is still obligated to provide any applicable Ancillary Services awarded to the Resource.  This paragraph does not apply to ESRs.  </w:t>
            </w:r>
          </w:p>
          <w:p w14:paraId="63E1F41E" w14:textId="77777777" w:rsidR="00812ECB" w:rsidRPr="00812ECB" w:rsidRDefault="00812ECB" w:rsidP="00812ECB">
            <w:pPr>
              <w:spacing w:after="240"/>
              <w:ind w:left="720" w:hanging="720"/>
              <w:rPr>
                <w:szCs w:val="20"/>
              </w:rPr>
            </w:pPr>
            <w:r w:rsidRPr="00812ECB">
              <w:rPr>
                <w:szCs w:val="20"/>
              </w:rPr>
              <w:t>(1</w:t>
            </w:r>
            <w:ins w:id="765" w:author="ERCOT" w:date="2022-06-26T11:32:00Z">
              <w:r w:rsidRPr="00812ECB">
                <w:rPr>
                  <w:szCs w:val="20"/>
                </w:rPr>
                <w:t>2</w:t>
              </w:r>
            </w:ins>
            <w:del w:id="766" w:author="ERCOT" w:date="2022-06-26T11:32:00Z">
              <w:r w:rsidRPr="00812ECB" w:rsidDel="00790E99">
                <w:rPr>
                  <w:szCs w:val="20"/>
                </w:rPr>
                <w:delText>1</w:delText>
              </w:r>
            </w:del>
            <w:r w:rsidRPr="00812ECB">
              <w:rPr>
                <w:szCs w:val="20"/>
              </w:rPr>
              <w:t>)</w:t>
            </w:r>
            <w:r w:rsidRPr="00812ECB">
              <w:rPr>
                <w:szCs w:val="20"/>
              </w:rPr>
              <w:tab/>
              <w:t>Energy Offer Curves that were constructed in whole or in part with proxy Energy Offer Curves shall be so marked in all ERCOT postings or references to the energy offer.</w:t>
            </w:r>
          </w:p>
          <w:p w14:paraId="6E5F18C2" w14:textId="77777777" w:rsidR="00812ECB" w:rsidRPr="00812ECB" w:rsidRDefault="00812ECB" w:rsidP="00812ECB">
            <w:pPr>
              <w:spacing w:before="240" w:after="240"/>
              <w:ind w:left="720" w:hanging="720"/>
              <w:rPr>
                <w:szCs w:val="20"/>
              </w:rPr>
            </w:pPr>
            <w:r w:rsidRPr="00812ECB">
              <w:rPr>
                <w:szCs w:val="20"/>
              </w:rPr>
              <w:t>(1</w:t>
            </w:r>
            <w:ins w:id="767" w:author="ERCOT" w:date="2022-06-26T11:32:00Z">
              <w:r w:rsidRPr="00812ECB">
                <w:rPr>
                  <w:szCs w:val="20"/>
                </w:rPr>
                <w:t>3</w:t>
              </w:r>
            </w:ins>
            <w:del w:id="768" w:author="ERCOT" w:date="2022-06-26T11:32:00Z">
              <w:r w:rsidRPr="00812ECB" w:rsidDel="00790E99">
                <w:rPr>
                  <w:szCs w:val="20"/>
                </w:rPr>
                <w:delText>2</w:delText>
              </w:r>
            </w:del>
            <w:r w:rsidRPr="00812ECB">
              <w:rPr>
                <w:szCs w:val="20"/>
              </w:rPr>
              <w:t>)</w:t>
            </w:r>
            <w:r w:rsidRPr="00812ECB">
              <w:rPr>
                <w:szCs w:val="20"/>
              </w:rPr>
              <w:tab/>
              <w:t>SCED will enforce Resource-specific Ancillary Service constraints to ensure that Ancillary Service awards are aligned with a Resource’s qualifications and telemetered Ancillary Service capabilities.</w:t>
            </w:r>
          </w:p>
          <w:p w14:paraId="5145BFF7" w14:textId="77777777" w:rsidR="00812ECB" w:rsidRPr="00812ECB" w:rsidRDefault="00812ECB" w:rsidP="00812ECB">
            <w:pPr>
              <w:spacing w:before="240" w:after="240"/>
              <w:ind w:left="720" w:hanging="720"/>
              <w:rPr>
                <w:szCs w:val="20"/>
              </w:rPr>
            </w:pPr>
            <w:r w:rsidRPr="00812ECB">
              <w:rPr>
                <w:szCs w:val="20"/>
              </w:rPr>
              <w:t>(1</w:t>
            </w:r>
            <w:ins w:id="769" w:author="ERCOT" w:date="2022-06-26T11:32:00Z">
              <w:r w:rsidRPr="00812ECB">
                <w:rPr>
                  <w:szCs w:val="20"/>
                </w:rPr>
                <w:t>4</w:t>
              </w:r>
            </w:ins>
            <w:del w:id="770" w:author="ERCOT" w:date="2022-06-26T11:32:00Z">
              <w:r w:rsidRPr="00812ECB" w:rsidDel="00790E99">
                <w:rPr>
                  <w:szCs w:val="20"/>
                </w:rPr>
                <w:delText>3</w:delText>
              </w:r>
            </w:del>
            <w:r w:rsidRPr="00812ECB">
              <w:rPr>
                <w:szCs w:val="20"/>
              </w:rPr>
              <w:t>)</w:t>
            </w:r>
            <w:r w:rsidRPr="00812ECB">
              <w:rPr>
                <w:szCs w:val="20"/>
              </w:rPr>
              <w:tab/>
              <w:t>Energy Bid/Offer Curves that were constructed in whole or in part with proxy Energy Bid/Offer Curves shall be so marked in all ERCOT postings or references to the energy bid/offer.</w:t>
            </w:r>
          </w:p>
          <w:p w14:paraId="7BE2395F" w14:textId="77777777" w:rsidR="00812ECB" w:rsidRPr="00812ECB" w:rsidRDefault="00812ECB" w:rsidP="00812ECB">
            <w:pPr>
              <w:spacing w:before="240" w:after="240"/>
              <w:ind w:left="720" w:hanging="720"/>
              <w:rPr>
                <w:szCs w:val="20"/>
              </w:rPr>
            </w:pPr>
            <w:r w:rsidRPr="00812ECB">
              <w:rPr>
                <w:szCs w:val="20"/>
              </w:rPr>
              <w:t>(1</w:t>
            </w:r>
            <w:ins w:id="771" w:author="ERCOT" w:date="2022-06-26T11:32:00Z">
              <w:r w:rsidRPr="00812ECB">
                <w:rPr>
                  <w:szCs w:val="20"/>
                </w:rPr>
                <w:t>5</w:t>
              </w:r>
            </w:ins>
            <w:del w:id="772" w:author="ERCOT" w:date="2022-06-26T11:32:00Z">
              <w:r w:rsidRPr="00812ECB" w:rsidDel="00790E99">
                <w:rPr>
                  <w:szCs w:val="20"/>
                </w:rPr>
                <w:delText>4</w:delText>
              </w:r>
            </w:del>
            <w:r w:rsidRPr="00812ECB">
              <w:rPr>
                <w:szCs w:val="20"/>
              </w:rPr>
              <w:t>)</w:t>
            </w:r>
            <w:r w:rsidRPr="00812ECB">
              <w:rPr>
                <w:szCs w:val="20"/>
              </w:rPr>
              <w:tab/>
              <w:t>The two-step SCED methodology referenced in paragraph (1) above is:</w:t>
            </w:r>
          </w:p>
          <w:p w14:paraId="30BFFF21"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del w:id="773" w:author="ERCOT" w:date="2022-06-26T11:32:00Z">
              <w:r w:rsidRPr="00812ECB" w:rsidDel="00790E99">
                <w:rPr>
                  <w:szCs w:val="20"/>
                </w:rPr>
                <w:delText xml:space="preserve">RTM </w:delText>
              </w:r>
            </w:del>
            <w:r w:rsidRPr="00812ECB">
              <w:rPr>
                <w:szCs w:val="20"/>
              </w:rPr>
              <w:t>Energy Bid</w:t>
            </w:r>
            <w:ins w:id="774" w:author="ERCOT" w:date="2022-06-26T11:32:00Z">
              <w:r w:rsidRPr="00812ECB">
                <w:rPr>
                  <w:szCs w:val="20"/>
                </w:rPr>
                <w:t xml:space="preserve"> Curve</w:t>
              </w:r>
            </w:ins>
            <w:r w:rsidRPr="00812ECB">
              <w:rPr>
                <w:szCs w:val="20"/>
              </w:rPr>
              <w:t xml:space="preserve">s from available </w:t>
            </w:r>
            <w:del w:id="775" w:author="ERCOT" w:date="2023-05-26T15:55:00Z">
              <w:r w:rsidRPr="00812ECB" w:rsidDel="00970AD8">
                <w:rPr>
                  <w:szCs w:val="20"/>
                </w:rPr>
                <w:delText xml:space="preserve">Controllable Load </w:delText>
              </w:r>
              <w:r w:rsidRPr="00812ECB" w:rsidDel="00970AD8">
                <w:rPr>
                  <w:szCs w:val="20"/>
                </w:rPr>
                <w:lastRenderedPageBreak/>
                <w:delText>Resources</w:delText>
              </w:r>
            </w:del>
            <w:ins w:id="776" w:author="ERCOT" w:date="2023-05-26T15:55:00Z">
              <w:r w:rsidRPr="00812ECB">
                <w:rPr>
                  <w:szCs w:val="20"/>
                </w:rPr>
                <w:t>CLRs</w:t>
              </w:r>
            </w:ins>
            <w:r w:rsidRPr="00812ECB">
              <w:rPr>
                <w:szCs w:val="20"/>
              </w:rPr>
              <w:t xml:space="preserve">, whether submitted by QSEs or created by ERCOT under this Section, are used in the SCED to determine “Reference LMPs.” </w:t>
            </w:r>
          </w:p>
          <w:p w14:paraId="50AB5427" w14:textId="77777777" w:rsidR="00812ECB" w:rsidRPr="00812ECB" w:rsidRDefault="00812ECB" w:rsidP="00812ECB">
            <w:pPr>
              <w:spacing w:after="240"/>
              <w:ind w:left="1440" w:hanging="720"/>
              <w:rPr>
                <w:szCs w:val="20"/>
              </w:rPr>
            </w:pPr>
            <w:r w:rsidRPr="00812ECB">
              <w:rPr>
                <w:szCs w:val="20"/>
              </w:rPr>
              <w:t>(b)</w:t>
            </w:r>
            <w:r w:rsidRPr="00812ECB">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7C83ABA"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781D44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0AB87D8F"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Use </w:t>
            </w:r>
            <w:del w:id="777" w:author="ERCOT" w:date="2022-06-26T11:32:00Z">
              <w:r w:rsidRPr="00812ECB" w:rsidDel="00790E99">
                <w:rPr>
                  <w:szCs w:val="20"/>
                </w:rPr>
                <w:delText>R</w:delText>
              </w:r>
            </w:del>
            <w:del w:id="778" w:author="ERCOT" w:date="2022-06-26T11:33:00Z">
              <w:r w:rsidRPr="00812ECB" w:rsidDel="00790E99">
                <w:rPr>
                  <w:szCs w:val="20"/>
                </w:rPr>
                <w:delText xml:space="preserve">TM </w:delText>
              </w:r>
            </w:del>
            <w:r w:rsidRPr="00812ECB">
              <w:rPr>
                <w:szCs w:val="20"/>
              </w:rPr>
              <w:t xml:space="preserve">Energy Bid </w:t>
            </w:r>
            <w:del w:id="779" w:author="ERCOT" w:date="2022-06-26T11:33:00Z">
              <w:r w:rsidRPr="00812ECB" w:rsidDel="00790E99">
                <w:rPr>
                  <w:szCs w:val="20"/>
                </w:rPr>
                <w:delText>c</w:delText>
              </w:r>
            </w:del>
            <w:ins w:id="780" w:author="ERCOT" w:date="2022-06-26T11:33:00Z">
              <w:r w:rsidRPr="00812ECB">
                <w:rPr>
                  <w:szCs w:val="20"/>
                </w:rPr>
                <w:t>C</w:t>
              </w:r>
            </w:ins>
            <w:r w:rsidRPr="00812ECB">
              <w:rPr>
                <w:szCs w:val="20"/>
              </w:rPr>
              <w:t xml:space="preserve">urves for all available </w:t>
            </w:r>
            <w:del w:id="781" w:author="ERCOT" w:date="2023-05-26T16:46:00Z">
              <w:r w:rsidRPr="00812ECB" w:rsidDel="00C45607">
                <w:rPr>
                  <w:szCs w:val="20"/>
                </w:rPr>
                <w:delText>Controllable Load Resources</w:delText>
              </w:r>
            </w:del>
            <w:ins w:id="782" w:author="ERCOT" w:date="2023-05-26T16:46:00Z">
              <w:r w:rsidRPr="00812ECB">
                <w:rPr>
                  <w:szCs w:val="20"/>
                </w:rPr>
                <w:t>CLRs</w:t>
              </w:r>
            </w:ins>
            <w:r w:rsidRPr="00812ECB">
              <w:rPr>
                <w:szCs w:val="20"/>
              </w:rPr>
              <w:t xml:space="preserve">, whether submitted by QSEs or created by ERCOT.  There is no mitigation of </w:t>
            </w:r>
            <w:del w:id="783" w:author="ERCOT" w:date="2022-06-26T11:33:00Z">
              <w:r w:rsidRPr="00812ECB" w:rsidDel="00790E99">
                <w:rPr>
                  <w:szCs w:val="20"/>
                </w:rPr>
                <w:delText xml:space="preserve">RTM </w:delText>
              </w:r>
            </w:del>
            <w:r w:rsidRPr="00812ECB">
              <w:rPr>
                <w:szCs w:val="20"/>
              </w:rPr>
              <w:t>Energy Bid</w:t>
            </w:r>
            <w:ins w:id="784" w:author="ERCOT" w:date="2022-06-26T11:33:00Z">
              <w:r w:rsidRPr="00812ECB">
                <w:rPr>
                  <w:szCs w:val="20"/>
                </w:rPr>
                <w:t xml:space="preserve"> Curve</w:t>
              </w:r>
            </w:ins>
            <w:r w:rsidRPr="00812ECB">
              <w:rPr>
                <w:szCs w:val="20"/>
              </w:rPr>
              <w:t xml:space="preserve">s.  </w:t>
            </w:r>
            <w:r w:rsidRPr="00812ECB">
              <w:rPr>
                <w:iCs/>
                <w:szCs w:val="20"/>
              </w:rPr>
              <w:t xml:space="preserve">An </w:t>
            </w:r>
            <w:del w:id="785" w:author="ERCOT" w:date="2022-06-26T11:33:00Z">
              <w:r w:rsidRPr="00812ECB" w:rsidDel="00790E99">
                <w:rPr>
                  <w:iCs/>
                  <w:szCs w:val="20"/>
                </w:rPr>
                <w:delText xml:space="preserve">RTM </w:delText>
              </w:r>
            </w:del>
            <w:r w:rsidRPr="00812ECB">
              <w:rPr>
                <w:iCs/>
                <w:szCs w:val="20"/>
              </w:rPr>
              <w:t xml:space="preserve">Energy Bid </w:t>
            </w:r>
            <w:ins w:id="786" w:author="ERCOT" w:date="2022-06-26T11:33:00Z">
              <w:r w:rsidRPr="00812ECB">
                <w:rPr>
                  <w:iCs/>
                  <w:szCs w:val="20"/>
                </w:rPr>
                <w:t xml:space="preserve">Curve </w:t>
              </w:r>
            </w:ins>
            <w:r w:rsidRPr="00812ECB">
              <w:rPr>
                <w:iCs/>
                <w:szCs w:val="20"/>
              </w:rPr>
              <w:t>from a</w:t>
            </w:r>
            <w:ins w:id="787" w:author="ERCOT" w:date="2022-06-26T11:33:00Z">
              <w:r w:rsidRPr="00812ECB">
                <w:rPr>
                  <w:iCs/>
                  <w:szCs w:val="20"/>
                </w:rPr>
                <w:t>n</w:t>
              </w:r>
            </w:ins>
            <w:r w:rsidRPr="00812ECB">
              <w:rPr>
                <w:iCs/>
                <w:szCs w:val="20"/>
              </w:rPr>
              <w:t xml:space="preserve"> </w:t>
            </w:r>
            <w:ins w:id="788" w:author="ERCOT" w:date="2022-06-26T11:33:00Z">
              <w:r w:rsidRPr="00812ECB">
                <w:rPr>
                  <w:iCs/>
                  <w:szCs w:val="20"/>
                </w:rPr>
                <w:t>Aggregate</w:t>
              </w:r>
            </w:ins>
            <w:del w:id="789" w:author="ERCOT" w:date="2022-06-26T11:33:00Z">
              <w:r w:rsidRPr="00812ECB" w:rsidDel="00790E99">
                <w:rPr>
                  <w:iCs/>
                  <w:szCs w:val="20"/>
                </w:rPr>
                <w:delText>Controllable</w:delText>
              </w:r>
            </w:del>
            <w:r w:rsidRPr="00812ECB">
              <w:rPr>
                <w:iCs/>
                <w:szCs w:val="20"/>
              </w:rPr>
              <w:t xml:space="preserve"> Load Resource </w:t>
            </w:r>
            <w:ins w:id="790" w:author="ERCOT" w:date="2022-06-26T11:33:00Z">
              <w:r w:rsidRPr="00812ECB">
                <w:rPr>
                  <w:iCs/>
                  <w:szCs w:val="20"/>
                </w:rPr>
                <w:t xml:space="preserve">(ALR) </w:t>
              </w:r>
            </w:ins>
            <w:r w:rsidRPr="00812ECB">
              <w:rPr>
                <w:iCs/>
                <w:szCs w:val="20"/>
              </w:rPr>
              <w:t xml:space="preserve">represents the bid for energy distributed across all nodes in the Load Zone in which the </w:t>
            </w:r>
            <w:ins w:id="791" w:author="ERCOT" w:date="2022-06-26T11:33:00Z">
              <w:r w:rsidRPr="00812ECB">
                <w:rPr>
                  <w:iCs/>
                  <w:szCs w:val="20"/>
                </w:rPr>
                <w:t>ALR</w:t>
              </w:r>
            </w:ins>
            <w:del w:id="792" w:author="ERCOT" w:date="2022-06-26T11:33:00Z">
              <w:r w:rsidRPr="00812ECB" w:rsidDel="00790E99">
                <w:rPr>
                  <w:iCs/>
                  <w:szCs w:val="20"/>
                </w:rPr>
                <w:delText>Controllable Load Resource</w:delText>
              </w:r>
            </w:del>
            <w:r w:rsidRPr="00812ECB">
              <w:rPr>
                <w:iCs/>
                <w:szCs w:val="20"/>
              </w:rPr>
              <w:t xml:space="preserve"> is located.  For an ESR</w:t>
            </w:r>
            <w:ins w:id="793" w:author="ERCOT" w:date="2022-06-26T11:34:00Z">
              <w:r w:rsidRPr="00812ECB">
                <w:rPr>
                  <w:iCs/>
                </w:rPr>
                <w:t xml:space="preserve"> or a CLR that is not an ALR</w:t>
              </w:r>
            </w:ins>
            <w:r w:rsidRPr="00812ECB">
              <w:rPr>
                <w:iCs/>
                <w:szCs w:val="20"/>
              </w:rPr>
              <w:t xml:space="preserve">, an </w:t>
            </w:r>
            <w:del w:id="794" w:author="ERCOT" w:date="2022-06-26T11:34:00Z">
              <w:r w:rsidRPr="00812ECB" w:rsidDel="00790E99">
                <w:rPr>
                  <w:iCs/>
                  <w:szCs w:val="20"/>
                </w:rPr>
                <w:delText xml:space="preserve">RTM </w:delText>
              </w:r>
            </w:del>
            <w:r w:rsidRPr="00812ECB">
              <w:rPr>
                <w:iCs/>
                <w:szCs w:val="20"/>
              </w:rPr>
              <w:t xml:space="preserve">Energy Bid </w:t>
            </w:r>
            <w:ins w:id="795" w:author="ERCOT" w:date="2022-06-26T11:34:00Z">
              <w:r w:rsidRPr="00812ECB">
                <w:rPr>
                  <w:iCs/>
                  <w:szCs w:val="20"/>
                </w:rPr>
                <w:t xml:space="preserve">Curve </w:t>
              </w:r>
            </w:ins>
            <w:r w:rsidRPr="00812ECB">
              <w:rPr>
                <w:iCs/>
                <w:szCs w:val="20"/>
              </w:rPr>
              <w:t xml:space="preserve">represents a bid for energy at the </w:t>
            </w:r>
            <w:ins w:id="796" w:author="ERCOT" w:date="2022-06-26T11:34:00Z">
              <w:r w:rsidRPr="00812ECB">
                <w:rPr>
                  <w:iCs/>
                  <w:szCs w:val="20"/>
                </w:rPr>
                <w:t>applicable</w:t>
              </w:r>
            </w:ins>
            <w:del w:id="797" w:author="ERCOT" w:date="2022-06-26T11:34:00Z">
              <w:r w:rsidRPr="00812ECB" w:rsidDel="00790E99">
                <w:rPr>
                  <w:iCs/>
                  <w:szCs w:val="20"/>
                </w:rPr>
                <w:delText>ESR’s</w:delText>
              </w:r>
            </w:del>
            <w:r w:rsidRPr="00812ECB">
              <w:rPr>
                <w:iCs/>
                <w:szCs w:val="20"/>
              </w:rPr>
              <w:t xml:space="preserve"> Resource Node</w:t>
            </w:r>
            <w:r w:rsidRPr="00812ECB">
              <w:rPr>
                <w:szCs w:val="20"/>
              </w:rPr>
              <w:t xml:space="preserve">; </w:t>
            </w:r>
          </w:p>
          <w:p w14:paraId="62B59669" w14:textId="77777777" w:rsidR="00812ECB" w:rsidRPr="00812ECB" w:rsidRDefault="00812ECB" w:rsidP="00812ECB">
            <w:pPr>
              <w:spacing w:before="240" w:after="240"/>
              <w:ind w:left="2160" w:hanging="720"/>
              <w:rPr>
                <w:szCs w:val="20"/>
              </w:rPr>
            </w:pPr>
            <w:r w:rsidRPr="00812ECB">
              <w:rPr>
                <w:szCs w:val="20"/>
              </w:rPr>
              <w:t>(iv)</w:t>
            </w:r>
            <w:r w:rsidRPr="00812ECB">
              <w:rPr>
                <w:szCs w:val="20"/>
              </w:rPr>
              <w:tab/>
              <w:t>Observe all Competitive and Non-Competitive Constraints; and</w:t>
            </w:r>
          </w:p>
          <w:p w14:paraId="6B583493" w14:textId="77777777" w:rsidR="00812ECB" w:rsidRPr="00812ECB" w:rsidRDefault="00812ECB" w:rsidP="00812ECB">
            <w:pPr>
              <w:spacing w:after="240"/>
              <w:ind w:left="2160" w:hanging="720"/>
              <w:rPr>
                <w:szCs w:val="20"/>
              </w:rPr>
            </w:pPr>
            <w:r w:rsidRPr="00812ECB">
              <w:rPr>
                <w:szCs w:val="20"/>
              </w:rPr>
              <w:t>(v)</w:t>
            </w:r>
            <w:r w:rsidRPr="00812ECB">
              <w:rPr>
                <w:szCs w:val="20"/>
              </w:rPr>
              <w:tab/>
              <w:t>Use Ancillary Service Offers to determine Ancillary Service awards.</w:t>
            </w:r>
          </w:p>
          <w:p w14:paraId="31E5E3F7"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w:t>
            </w:r>
            <w:r w:rsidRPr="00812ECB">
              <w:rPr>
                <w:szCs w:val="20"/>
              </w:rPr>
              <w:lastRenderedPageBreak/>
              <w:t>the Resource-specific impacts for any manual overrides).  ERCOT shall provide the summary to Market Participants on the MIS Secure Area and to the Independent Market Monitor (IMM).</w:t>
            </w:r>
          </w:p>
          <w:p w14:paraId="5B67383F"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The System Lambda used to determine LMPs from SCED Step 2 shall be capped at the effective VOLL.  </w:t>
            </w:r>
          </w:p>
          <w:p w14:paraId="21E5A799" w14:textId="77777777" w:rsidR="00812ECB" w:rsidRPr="00812ECB" w:rsidRDefault="00812ECB" w:rsidP="00812ECB">
            <w:pPr>
              <w:spacing w:after="240"/>
              <w:ind w:left="720" w:hanging="720"/>
              <w:rPr>
                <w:iCs/>
                <w:szCs w:val="20"/>
              </w:rPr>
            </w:pPr>
            <w:r w:rsidRPr="00812ECB">
              <w:rPr>
                <w:iCs/>
                <w:szCs w:val="20"/>
              </w:rPr>
              <w:t>(1</w:t>
            </w:r>
            <w:ins w:id="798" w:author="ERCOT" w:date="2022-06-26T11:32:00Z">
              <w:r w:rsidRPr="00812ECB">
                <w:rPr>
                  <w:iCs/>
                  <w:szCs w:val="20"/>
                </w:rPr>
                <w:t>6</w:t>
              </w:r>
            </w:ins>
            <w:del w:id="799" w:author="ERCOT" w:date="2022-06-26T11:32:00Z">
              <w:r w:rsidRPr="00812ECB" w:rsidDel="00790E99">
                <w:rPr>
                  <w:iCs/>
                  <w:szCs w:val="20"/>
                </w:rPr>
                <w:delText>5</w:delText>
              </w:r>
            </w:del>
            <w:r w:rsidRPr="00812ECB">
              <w:rPr>
                <w:iCs/>
                <w:szCs w:val="20"/>
              </w:rPr>
              <w:t>)</w:t>
            </w:r>
            <w:r w:rsidRPr="00812ECB">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12ECB">
              <w:rPr>
                <w:szCs w:val="20"/>
              </w:rPr>
              <w:t xml:space="preserve"> Determination of Real-Time Reliability Deployment Price Adders</w:t>
            </w:r>
            <w:r w:rsidRPr="00812ECB">
              <w:rPr>
                <w:iCs/>
                <w:szCs w:val="20"/>
              </w:rPr>
              <w:t xml:space="preserve">, the non-binding projection of Real-Time Reliability Deployment Price Adders shall be estimated based on GTBD, </w:t>
            </w:r>
            <w:r w:rsidRPr="00812ECB">
              <w:rPr>
                <w:szCs w:val="20"/>
              </w:rPr>
              <w:t>reliability deployments MWs, and</w:t>
            </w:r>
            <w:r w:rsidRPr="00812ECB">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812ECB">
              <w:rPr>
                <w:szCs w:val="20"/>
              </w:rPr>
              <w:t xml:space="preserve">  </w:t>
            </w:r>
            <w:r w:rsidRPr="00812ECB">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812ECB">
              <w:rPr>
                <w:szCs w:val="20"/>
              </w:rPr>
              <w:t>ERCOT website</w:t>
            </w:r>
            <w:r w:rsidRPr="00812ECB">
              <w:rPr>
                <w:iCs/>
                <w:szCs w:val="20"/>
              </w:rPr>
              <w:t xml:space="preserve"> pursuant to Section 6.3.2, Activities for Real-Time Operations.</w:t>
            </w:r>
          </w:p>
          <w:p w14:paraId="025B62D7" w14:textId="77777777" w:rsidR="00812ECB" w:rsidRPr="00812ECB" w:rsidRDefault="00812ECB" w:rsidP="00812ECB">
            <w:pPr>
              <w:spacing w:after="240"/>
              <w:ind w:left="720" w:hanging="720"/>
              <w:rPr>
                <w:iCs/>
                <w:szCs w:val="20"/>
              </w:rPr>
            </w:pPr>
            <w:r w:rsidRPr="00812ECB">
              <w:rPr>
                <w:iCs/>
                <w:szCs w:val="20"/>
              </w:rPr>
              <w:t>(1</w:t>
            </w:r>
            <w:ins w:id="800" w:author="ERCOT" w:date="2022-06-26T11:32:00Z">
              <w:r w:rsidRPr="00812ECB">
                <w:rPr>
                  <w:iCs/>
                  <w:szCs w:val="20"/>
                </w:rPr>
                <w:t>7</w:t>
              </w:r>
            </w:ins>
            <w:del w:id="801" w:author="ERCOT" w:date="2022-06-26T11:32:00Z">
              <w:r w:rsidRPr="00812ECB" w:rsidDel="00790E99">
                <w:rPr>
                  <w:iCs/>
                  <w:szCs w:val="20"/>
                </w:rPr>
                <w:delText>6</w:delText>
              </w:r>
            </w:del>
            <w:r w:rsidRPr="00812ECB">
              <w:rPr>
                <w:iCs/>
                <w:szCs w:val="20"/>
              </w:rPr>
              <w:t>)</w:t>
            </w:r>
            <w:r w:rsidRPr="00812ECB">
              <w:rPr>
                <w:iCs/>
                <w:szCs w:val="20"/>
              </w:rPr>
              <w:tab/>
              <w:t xml:space="preserve">ERCOT may override one or more of a </w:t>
            </w:r>
            <w:del w:id="802" w:author="ERCOT" w:date="2023-05-26T16:47:00Z">
              <w:r w:rsidRPr="00812ECB" w:rsidDel="00002D8F">
                <w:rPr>
                  <w:iCs/>
                  <w:szCs w:val="20"/>
                </w:rPr>
                <w:delText>Controllable Load Resource</w:delText>
              </w:r>
            </w:del>
            <w:ins w:id="803" w:author="ERCOT" w:date="2023-05-26T16:47:00Z">
              <w:r w:rsidRPr="00812ECB">
                <w:rPr>
                  <w:iCs/>
                  <w:szCs w:val="20"/>
                </w:rPr>
                <w:t>CLR</w:t>
              </w:r>
            </w:ins>
            <w:r w:rsidRPr="00812ECB">
              <w:rPr>
                <w:iCs/>
                <w:szCs w:val="20"/>
              </w:rPr>
              <w:t xml:space="preserve">’s parameters in SCED if ERCOT determines that the </w:t>
            </w:r>
            <w:del w:id="804" w:author="ERCOT" w:date="2023-05-26T16:47:00Z">
              <w:r w:rsidRPr="00812ECB" w:rsidDel="00002D8F">
                <w:rPr>
                  <w:iCs/>
                  <w:szCs w:val="20"/>
                </w:rPr>
                <w:delText>Controllable Load Resource</w:delText>
              </w:r>
            </w:del>
            <w:ins w:id="805" w:author="ERCOT" w:date="2023-05-26T16:47:00Z">
              <w:r w:rsidRPr="00812ECB">
                <w:rPr>
                  <w:iCs/>
                  <w:szCs w:val="20"/>
                </w:rPr>
                <w:t>CLR</w:t>
              </w:r>
            </w:ins>
            <w:r w:rsidRPr="00812ECB">
              <w:rPr>
                <w:iCs/>
                <w:szCs w:val="20"/>
              </w:rPr>
              <w:t>’s participation is having an adverse impact on the reliability of the ERCOT System.</w:t>
            </w:r>
          </w:p>
          <w:p w14:paraId="06EB85CF" w14:textId="77777777" w:rsidR="00812ECB" w:rsidRPr="00812ECB" w:rsidRDefault="00812ECB" w:rsidP="00812ECB">
            <w:pPr>
              <w:spacing w:after="240"/>
              <w:ind w:left="720" w:hanging="720"/>
              <w:rPr>
                <w:iCs/>
                <w:szCs w:val="20"/>
              </w:rPr>
            </w:pPr>
            <w:r w:rsidRPr="00812ECB">
              <w:rPr>
                <w:iCs/>
                <w:szCs w:val="20"/>
              </w:rPr>
              <w:t>(1</w:t>
            </w:r>
            <w:ins w:id="806" w:author="ERCOT" w:date="2022-06-26T11:32:00Z">
              <w:r w:rsidRPr="00812ECB">
                <w:rPr>
                  <w:iCs/>
                  <w:szCs w:val="20"/>
                </w:rPr>
                <w:t>8</w:t>
              </w:r>
            </w:ins>
            <w:del w:id="807" w:author="ERCOT" w:date="2022-06-26T11:32:00Z">
              <w:r w:rsidRPr="00812ECB" w:rsidDel="00790E99">
                <w:rPr>
                  <w:iCs/>
                  <w:szCs w:val="20"/>
                </w:rPr>
                <w:delText>7</w:delText>
              </w:r>
            </w:del>
            <w:r w:rsidRPr="00812ECB">
              <w:rPr>
                <w:iCs/>
                <w:szCs w:val="20"/>
              </w:rPr>
              <w:t>)</w:t>
            </w:r>
            <w:r w:rsidRPr="00812ECB">
              <w:rPr>
                <w:iCs/>
                <w:szCs w:val="20"/>
              </w:rPr>
              <w:tab/>
              <w:t xml:space="preserve">The QSE representing an ESR may withdraw energy from the ERCOT System only when dispatched by SCED to do so.  </w:t>
            </w:r>
            <w:r w:rsidRPr="00812ECB">
              <w:rPr>
                <w:szCs w:val="20"/>
              </w:rPr>
              <w:t>An ESR may telemeter a status of OUT only if the ESR is in Outage status.</w:t>
            </w:r>
          </w:p>
        </w:tc>
      </w:tr>
    </w:tbl>
    <w:p w14:paraId="045DC488" w14:textId="77777777" w:rsidR="00812ECB" w:rsidRPr="00812ECB" w:rsidRDefault="00812ECB" w:rsidP="00812ECB">
      <w:pPr>
        <w:keepNext/>
        <w:tabs>
          <w:tab w:val="left" w:pos="1620"/>
        </w:tabs>
        <w:spacing w:before="480" w:after="240"/>
        <w:ind w:left="1620" w:hanging="1620"/>
        <w:outlineLvl w:val="4"/>
        <w:rPr>
          <w:b/>
          <w:bCs/>
          <w:i/>
          <w:iCs/>
          <w:szCs w:val="26"/>
        </w:rPr>
      </w:pPr>
      <w:bookmarkStart w:id="808" w:name="_Toc108712465"/>
      <w:bookmarkStart w:id="809" w:name="_Toc80174708"/>
      <w:bookmarkEnd w:id="578"/>
      <w:commentRangeStart w:id="810"/>
      <w:r w:rsidRPr="00812ECB">
        <w:rPr>
          <w:b/>
          <w:bCs/>
          <w:snapToGrid w:val="0"/>
          <w:szCs w:val="20"/>
        </w:rPr>
        <w:lastRenderedPageBreak/>
        <w:t>6.5.7.3.1</w:t>
      </w:r>
      <w:commentRangeEnd w:id="810"/>
      <w:r w:rsidR="00484B93">
        <w:rPr>
          <w:rStyle w:val="CommentReference"/>
        </w:rPr>
        <w:commentReference w:id="810"/>
      </w:r>
      <w:r w:rsidRPr="00812ECB">
        <w:rPr>
          <w:b/>
          <w:bCs/>
          <w:i/>
          <w:iCs/>
          <w:szCs w:val="26"/>
        </w:rPr>
        <w:tab/>
      </w:r>
      <w:r w:rsidRPr="00812ECB">
        <w:rPr>
          <w:b/>
          <w:bCs/>
          <w:snapToGrid w:val="0"/>
          <w:szCs w:val="20"/>
        </w:rPr>
        <w:t>Determination of Real-Time On-Line Reliability Deployment Price Adder</w:t>
      </w:r>
      <w:bookmarkEnd w:id="808"/>
    </w:p>
    <w:p w14:paraId="1C494C72" w14:textId="77777777" w:rsidR="00812ECB" w:rsidRPr="00812ECB" w:rsidRDefault="00812ECB" w:rsidP="00812ECB">
      <w:pPr>
        <w:spacing w:after="240"/>
        <w:ind w:left="720" w:hanging="720"/>
        <w:rPr>
          <w:szCs w:val="20"/>
        </w:rPr>
      </w:pPr>
      <w:r w:rsidRPr="00812ECB">
        <w:rPr>
          <w:szCs w:val="20"/>
        </w:rPr>
        <w:t>(1)</w:t>
      </w:r>
      <w:r w:rsidRPr="00812ECB">
        <w:rPr>
          <w:szCs w:val="20"/>
        </w:rPr>
        <w:tab/>
        <w:t>The following categories of reliability deployments are considered in the determination of the Real-Time On-Line Reliability Deployment Price Adder:</w:t>
      </w:r>
    </w:p>
    <w:p w14:paraId="430661A1"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RUC-committed Resources, except for those whose QSEs have opted out of RUC Settlement in accordance with paragraph (14) of Section 5.5.2, Reliability Unit Commitment (RUC) Process;</w:t>
      </w:r>
    </w:p>
    <w:p w14:paraId="66DC4620"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RMR Resources that are On-Line, including capacity secured to prevent an Emergency Condition pursuant to paragraph (4) of Section 6.5.1.1, ERCOT Control Area Authority; </w:t>
      </w:r>
    </w:p>
    <w:p w14:paraId="2B7B19AF" w14:textId="77777777" w:rsidR="00812ECB" w:rsidRPr="00812ECB" w:rsidRDefault="00812ECB" w:rsidP="00812ECB">
      <w:pPr>
        <w:spacing w:after="240"/>
        <w:ind w:left="1440" w:hanging="720"/>
        <w:rPr>
          <w:szCs w:val="20"/>
        </w:rPr>
      </w:pPr>
      <w:r w:rsidRPr="00812ECB">
        <w:rPr>
          <w:szCs w:val="20"/>
        </w:rPr>
        <w:t>(c)</w:t>
      </w:r>
      <w:r w:rsidRPr="00812ECB">
        <w:rPr>
          <w:szCs w:val="20"/>
        </w:rPr>
        <w:tab/>
        <w:t>Deployed Load Resources other than Controllable Load Resources</w:t>
      </w:r>
      <w:ins w:id="811" w:author="ERCOT" w:date="2023-05-26T16:50:00Z">
        <w:r w:rsidRPr="00812ECB">
          <w:rPr>
            <w:szCs w:val="20"/>
          </w:rPr>
          <w:t xml:space="preserve"> (CLRs)</w:t>
        </w:r>
      </w:ins>
      <w:r w:rsidRPr="00812ECB">
        <w:rPr>
          <w:szCs w:val="20"/>
        </w:rPr>
        <w:t>;</w:t>
      </w:r>
    </w:p>
    <w:p w14:paraId="2C95232B" w14:textId="77777777" w:rsidR="00812ECB" w:rsidRPr="00812ECB" w:rsidRDefault="00812ECB" w:rsidP="00812ECB">
      <w:pPr>
        <w:spacing w:after="240"/>
        <w:ind w:left="1440" w:hanging="720"/>
        <w:rPr>
          <w:szCs w:val="20"/>
        </w:rPr>
      </w:pPr>
      <w:r w:rsidRPr="00812ECB">
        <w:rPr>
          <w:szCs w:val="20"/>
        </w:rPr>
        <w:t>(d)</w:t>
      </w:r>
      <w:r w:rsidRPr="00812ECB">
        <w:rPr>
          <w:szCs w:val="20"/>
        </w:rPr>
        <w:tab/>
        <w:t>Deployed ERS;</w:t>
      </w:r>
    </w:p>
    <w:p w14:paraId="7073053B"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Real-Time DC Tie imports during an EEA where the total adjustment shall not exceed 1,250 MW in a single interval; </w:t>
      </w:r>
    </w:p>
    <w:p w14:paraId="079C95C2"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Real-Time DC Tie exports to address emergency conditions in the receiving electric grid; </w:t>
      </w:r>
    </w:p>
    <w:p w14:paraId="1D29E78E" w14:textId="77777777" w:rsidR="00812ECB" w:rsidRPr="00812ECB" w:rsidRDefault="00812ECB" w:rsidP="00812ECB">
      <w:pPr>
        <w:spacing w:after="240"/>
        <w:ind w:left="1440" w:hanging="720"/>
        <w:rPr>
          <w:szCs w:val="20"/>
        </w:rPr>
      </w:pPr>
      <w:r w:rsidRPr="00812ECB">
        <w:rPr>
          <w:szCs w:val="20"/>
        </w:rPr>
        <w:t>(g)</w:t>
      </w:r>
      <w:r w:rsidRPr="00812ECB">
        <w:rPr>
          <w:szCs w:val="20"/>
        </w:rPr>
        <w:tab/>
        <w:t>Energy delivered to ERCOT through registered Block Load Transfers (BLTs) during an EEA;</w:t>
      </w:r>
    </w:p>
    <w:p w14:paraId="6BA4EF47" w14:textId="77777777" w:rsidR="00812ECB" w:rsidRPr="00812ECB" w:rsidRDefault="00812ECB" w:rsidP="00812ECB">
      <w:pPr>
        <w:spacing w:after="240"/>
        <w:ind w:left="1440" w:hanging="720"/>
        <w:rPr>
          <w:szCs w:val="20"/>
        </w:rPr>
      </w:pPr>
      <w:r w:rsidRPr="00812ECB">
        <w:rPr>
          <w:szCs w:val="20"/>
        </w:rPr>
        <w:t>(h)</w:t>
      </w:r>
      <w:r w:rsidRPr="00812ECB">
        <w:rPr>
          <w:szCs w:val="20"/>
        </w:rPr>
        <w:tab/>
        <w:t>Energy delivered from ERCOT to another power pool through registered BLTs during emergency conditions in the receiving electric grid; and</w:t>
      </w:r>
    </w:p>
    <w:p w14:paraId="317C5594" w14:textId="77777777" w:rsidR="00812ECB" w:rsidRPr="00812ECB" w:rsidRDefault="00812ECB" w:rsidP="00812ECB">
      <w:pPr>
        <w:spacing w:after="240"/>
        <w:ind w:left="1440" w:hanging="720"/>
        <w:rPr>
          <w:szCs w:val="20"/>
        </w:rPr>
      </w:pPr>
      <w:r w:rsidRPr="00812ECB">
        <w:rPr>
          <w:szCs w:val="20"/>
        </w:rPr>
        <w:t>(i)</w:t>
      </w:r>
      <w:r w:rsidRPr="00812ECB">
        <w:rPr>
          <w:szCs w:val="20"/>
        </w:rPr>
        <w:tab/>
        <w:t>ERCOT-directed firm Load shed during EEA Level 3, as described in paragraph (3) of Section 6.5.9.4.2, EEA Levels.</w:t>
      </w:r>
    </w:p>
    <w:p w14:paraId="09EBE011" w14:textId="77777777" w:rsidR="00812ECB" w:rsidRPr="00812ECB" w:rsidRDefault="00812ECB" w:rsidP="00812ECB">
      <w:pPr>
        <w:spacing w:after="240"/>
        <w:ind w:left="720" w:hanging="720"/>
        <w:rPr>
          <w:szCs w:val="20"/>
        </w:rPr>
      </w:pPr>
      <w:r w:rsidRPr="00812ECB">
        <w:rPr>
          <w:szCs w:val="20"/>
        </w:rPr>
        <w:t>(2)</w:t>
      </w:r>
      <w:r w:rsidRPr="00812ECB">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38FFA2B9" w14:textId="77777777" w:rsidR="00812ECB" w:rsidRPr="00812ECB" w:rsidRDefault="00812ECB" w:rsidP="00812ECB">
      <w:pPr>
        <w:spacing w:after="240"/>
        <w:ind w:left="1440" w:hanging="720"/>
        <w:rPr>
          <w:szCs w:val="20"/>
        </w:rPr>
      </w:pPr>
      <w:r w:rsidRPr="00812ECB">
        <w:rPr>
          <w:szCs w:val="20"/>
        </w:rPr>
        <w:t>(a)</w:t>
      </w:r>
      <w:r w:rsidRPr="00812ECB">
        <w:rPr>
          <w:szCs w:val="20"/>
        </w:rPr>
        <w:tab/>
        <w:t>For RUC-committed Resources with a telemetered Resource Status of ONRUC and for RMR Resources that are On-Line, set the LSL, LASL, and LDL to zero.</w:t>
      </w:r>
    </w:p>
    <w:p w14:paraId="4212760A" w14:textId="77777777" w:rsidR="00812ECB" w:rsidRPr="00812ECB" w:rsidRDefault="00812ECB" w:rsidP="00812ECB">
      <w:pPr>
        <w:spacing w:after="240"/>
        <w:ind w:left="1440" w:hanging="720"/>
        <w:rPr>
          <w:szCs w:val="20"/>
        </w:rPr>
      </w:pPr>
      <w:r w:rsidRPr="00812ECB">
        <w:rPr>
          <w:szCs w:val="20"/>
        </w:rPr>
        <w:t>(b)</w:t>
      </w:r>
      <w:r w:rsidRPr="00812ECB">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9472783" w14:textId="77777777" w:rsidR="00812ECB" w:rsidRPr="00812ECB" w:rsidRDefault="00812ECB" w:rsidP="00812ECB">
      <w:pPr>
        <w:spacing w:after="240"/>
        <w:ind w:left="1440" w:hanging="720"/>
        <w:rPr>
          <w:szCs w:val="20"/>
        </w:rPr>
      </w:pPr>
      <w:r w:rsidRPr="00812ECB">
        <w:rPr>
          <w:szCs w:val="20"/>
        </w:rPr>
        <w:t xml:space="preserve">(c) </w:t>
      </w:r>
      <w:r w:rsidRPr="00812ECB">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19C3AA2E" w14:textId="77777777" w:rsidR="00812ECB" w:rsidRPr="00812ECB" w:rsidRDefault="00812ECB" w:rsidP="00812ECB">
      <w:pPr>
        <w:spacing w:after="240"/>
        <w:ind w:left="2160" w:hanging="720"/>
        <w:rPr>
          <w:szCs w:val="20"/>
        </w:rPr>
      </w:pPr>
      <w:r w:rsidRPr="00812ECB">
        <w:rPr>
          <w:szCs w:val="20"/>
        </w:rPr>
        <w:lastRenderedPageBreak/>
        <w:t xml:space="preserve">(i)  </w:t>
      </w:r>
      <w:r w:rsidRPr="00812ECB">
        <w:rPr>
          <w:szCs w:val="20"/>
        </w:rPr>
        <w:tab/>
        <w:t>Set LDL to the greater of Aggregated Resource Output - (60 minutes * SCED Down Ramp Rate), or LASL; and</w:t>
      </w:r>
    </w:p>
    <w:p w14:paraId="0264552C" w14:textId="77777777" w:rsidR="00812ECB" w:rsidRPr="00812ECB" w:rsidRDefault="00812ECB" w:rsidP="00812ECB">
      <w:pPr>
        <w:spacing w:after="240"/>
        <w:ind w:left="2160" w:hanging="720"/>
        <w:rPr>
          <w:szCs w:val="20"/>
        </w:rPr>
      </w:pPr>
      <w:r w:rsidRPr="00812ECB">
        <w:rPr>
          <w:szCs w:val="20"/>
        </w:rPr>
        <w:t>(ii)       Set HDL to the lesser of Aggregated Resource Output + (60 minutes*SCED Up Ramp Rate), or HASL.</w:t>
      </w:r>
    </w:p>
    <w:p w14:paraId="5E241DC6" w14:textId="77777777" w:rsidR="00812ECB" w:rsidRPr="00812ECB" w:rsidRDefault="00812ECB" w:rsidP="00812ECB">
      <w:pPr>
        <w:spacing w:after="240"/>
        <w:ind w:left="1440" w:hanging="720"/>
        <w:rPr>
          <w:szCs w:val="20"/>
        </w:rPr>
      </w:pPr>
      <w:r w:rsidRPr="00812ECB">
        <w:rPr>
          <w:szCs w:val="20"/>
        </w:rPr>
        <w:t xml:space="preserve">(d) </w:t>
      </w:r>
      <w:r w:rsidRPr="00812ECB">
        <w:rPr>
          <w:szCs w:val="20"/>
        </w:rPr>
        <w:tab/>
        <w:t xml:space="preserve">For all </w:t>
      </w:r>
      <w:del w:id="812" w:author="ERCOT" w:date="2023-05-26T16:50:00Z">
        <w:r w:rsidRPr="00812ECB" w:rsidDel="00AD5906">
          <w:rPr>
            <w:szCs w:val="20"/>
          </w:rPr>
          <w:delText>Controllable Load Resources</w:delText>
        </w:r>
      </w:del>
      <w:ins w:id="813" w:author="ERCOT" w:date="2023-05-26T16:50:00Z">
        <w:r w:rsidRPr="00812ECB">
          <w:rPr>
            <w:szCs w:val="20"/>
          </w:rPr>
          <w:t>CLRs</w:t>
        </w:r>
      </w:ins>
      <w:r w:rsidRPr="00812ECB">
        <w:rPr>
          <w:szCs w:val="20"/>
        </w:rPr>
        <w:t xml:space="preserve"> excluding ones with a telemetered status of OUTL</w:t>
      </w:r>
      <w:ins w:id="814" w:author="ERCOT" w:date="2023-02-17T11:47:00Z">
        <w:r w:rsidRPr="00812ECB">
          <w:t>, ONTEST, or ONHOLD</w:t>
        </w:r>
      </w:ins>
      <w:r w:rsidRPr="00812ECB">
        <w:rPr>
          <w:szCs w:val="20"/>
        </w:rPr>
        <w:t>:</w:t>
      </w:r>
    </w:p>
    <w:p w14:paraId="2A9715E4" w14:textId="77777777" w:rsidR="00812ECB" w:rsidRPr="00812ECB" w:rsidRDefault="00812ECB" w:rsidP="00812ECB">
      <w:pPr>
        <w:spacing w:after="240"/>
        <w:ind w:left="2160" w:hanging="720"/>
        <w:rPr>
          <w:szCs w:val="20"/>
        </w:rPr>
      </w:pPr>
      <w:r w:rsidRPr="00812ECB">
        <w:rPr>
          <w:szCs w:val="20"/>
        </w:rPr>
        <w:t xml:space="preserve">(i)  </w:t>
      </w:r>
      <w:r w:rsidRPr="00812ECB">
        <w:rPr>
          <w:szCs w:val="20"/>
        </w:rPr>
        <w:tab/>
        <w:t>Set LDL to the greater of Aggregated Resource Output - (60 minutes * SCED Up Ramp Rate), or LASL; and</w:t>
      </w:r>
    </w:p>
    <w:p w14:paraId="012F97F6" w14:textId="77777777" w:rsidR="00812ECB" w:rsidRPr="00812ECB" w:rsidRDefault="00812ECB" w:rsidP="00812ECB">
      <w:pPr>
        <w:spacing w:after="240"/>
        <w:ind w:left="2160" w:hanging="720"/>
        <w:rPr>
          <w:szCs w:val="20"/>
        </w:rPr>
      </w:pPr>
      <w:r w:rsidRPr="00812ECB">
        <w:rPr>
          <w:szCs w:val="20"/>
        </w:rPr>
        <w:t>(ii)       Set HDL to the lesser of Aggregated Resource Output + (60 minutes*SCED Down Ramp Rate), or HASL.</w:t>
      </w:r>
    </w:p>
    <w:p w14:paraId="19E55A76"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Add the deployed MW from Load Resources that are not </w:t>
      </w:r>
      <w:del w:id="815" w:author="ERCOT" w:date="2023-05-26T16:50:00Z">
        <w:r w:rsidRPr="00812ECB" w:rsidDel="00AD5906">
          <w:rPr>
            <w:szCs w:val="20"/>
          </w:rPr>
          <w:delText>Controllable Load Resources</w:delText>
        </w:r>
      </w:del>
      <w:ins w:id="816" w:author="ERCOT" w:date="2023-05-26T16:50:00Z">
        <w:r w:rsidRPr="00812ECB">
          <w:rPr>
            <w:szCs w:val="20"/>
          </w:rPr>
          <w:t>CLRs</w:t>
        </w:r>
      </w:ins>
      <w:r w:rsidRPr="00812ECB">
        <w:rPr>
          <w:szCs w:val="20"/>
        </w:rPr>
        <w:t xml:space="preserve"> and that are providing RRS or ECRS to GTBD linearly ramped over the ten-minute ramp period and add the deployed MW from Load Resources that are not </w:t>
      </w:r>
      <w:del w:id="817" w:author="ERCOT" w:date="2023-05-26T16:51:00Z">
        <w:r w:rsidRPr="00812ECB" w:rsidDel="00AD5906">
          <w:rPr>
            <w:szCs w:val="20"/>
          </w:rPr>
          <w:delText>Controllable Load Resources</w:delText>
        </w:r>
      </w:del>
      <w:ins w:id="818" w:author="ERCOT" w:date="2023-05-26T16:51:00Z">
        <w:r w:rsidRPr="00812ECB">
          <w:rPr>
            <w:szCs w:val="20"/>
          </w:rPr>
          <w:t>CLRs</w:t>
        </w:r>
      </w:ins>
      <w:r w:rsidRPr="00812ECB">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ECC2D26" w14:textId="77777777" w:rsidR="00812ECB" w:rsidRPr="00812ECB" w:rsidRDefault="00812ECB" w:rsidP="00812ECB">
      <w:pPr>
        <w:spacing w:after="240"/>
        <w:ind w:left="1440" w:hanging="720"/>
        <w:rPr>
          <w:szCs w:val="20"/>
        </w:rPr>
      </w:pPr>
      <w:r w:rsidRPr="00812ECB">
        <w:rPr>
          <w:szCs w:val="20"/>
        </w:rPr>
        <w:t xml:space="preserve">(f) </w:t>
      </w:r>
      <w:r w:rsidRPr="00812ECB">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812ECB">
        <w:rPr>
          <w:szCs w:val="20"/>
        </w:rPr>
        <w:t>RHours</w:t>
      </w:r>
      <w:proofErr w:type="spellEnd"/>
      <w:r w:rsidRPr="00812ECB">
        <w:rPr>
          <w:szCs w:val="20"/>
        </w:rPr>
        <w:t>”).</w:t>
      </w:r>
    </w:p>
    <w:p w14:paraId="49ECC656" w14:textId="77777777" w:rsidR="00812ECB" w:rsidRPr="00812ECB" w:rsidRDefault="00812ECB" w:rsidP="00812ECB">
      <w:pPr>
        <w:rPr>
          <w:iCs/>
          <w:szCs w:val="20"/>
        </w:rPr>
      </w:pPr>
      <w:r w:rsidRPr="00812ECB">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7991DAB3" w14:textId="77777777" w:rsidTr="008C7683">
        <w:trPr>
          <w:trHeight w:val="351"/>
          <w:tblHeader/>
        </w:trPr>
        <w:tc>
          <w:tcPr>
            <w:tcW w:w="1448" w:type="dxa"/>
          </w:tcPr>
          <w:p w14:paraId="1B81A3EE"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577A929D"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145770DF"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774498A7" w14:textId="77777777" w:rsidTr="008C7683">
        <w:trPr>
          <w:trHeight w:val="519"/>
        </w:trPr>
        <w:tc>
          <w:tcPr>
            <w:tcW w:w="1448" w:type="dxa"/>
          </w:tcPr>
          <w:p w14:paraId="6B7FEE00" w14:textId="77777777" w:rsidR="00812ECB" w:rsidRPr="00812ECB" w:rsidRDefault="00812ECB" w:rsidP="00812ECB">
            <w:pPr>
              <w:spacing w:after="60"/>
              <w:rPr>
                <w:iCs/>
                <w:sz w:val="20"/>
                <w:szCs w:val="20"/>
              </w:rPr>
            </w:pPr>
            <w:proofErr w:type="spellStart"/>
            <w:r w:rsidRPr="00812ECB">
              <w:rPr>
                <w:iCs/>
                <w:sz w:val="20"/>
                <w:szCs w:val="20"/>
              </w:rPr>
              <w:t>RHours</w:t>
            </w:r>
            <w:proofErr w:type="spellEnd"/>
          </w:p>
        </w:tc>
        <w:tc>
          <w:tcPr>
            <w:tcW w:w="1702" w:type="dxa"/>
          </w:tcPr>
          <w:p w14:paraId="25DA6246" w14:textId="77777777" w:rsidR="00812ECB" w:rsidRPr="00812ECB" w:rsidRDefault="00812ECB" w:rsidP="00812ECB">
            <w:pPr>
              <w:spacing w:after="60"/>
              <w:rPr>
                <w:iCs/>
                <w:sz w:val="20"/>
                <w:szCs w:val="20"/>
              </w:rPr>
            </w:pPr>
            <w:r w:rsidRPr="00812ECB">
              <w:rPr>
                <w:iCs/>
                <w:sz w:val="20"/>
                <w:szCs w:val="20"/>
              </w:rPr>
              <w:t>Hours</w:t>
            </w:r>
          </w:p>
        </w:tc>
        <w:tc>
          <w:tcPr>
            <w:tcW w:w="6120" w:type="dxa"/>
          </w:tcPr>
          <w:p w14:paraId="45F8DD0A"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4DEA4346" w14:textId="77777777" w:rsidTr="008C7683">
        <w:trPr>
          <w:trHeight w:val="519"/>
        </w:trPr>
        <w:tc>
          <w:tcPr>
            <w:tcW w:w="9270" w:type="dxa"/>
            <w:gridSpan w:val="3"/>
          </w:tcPr>
          <w:p w14:paraId="1DA13E93" w14:textId="77777777" w:rsidR="00812ECB" w:rsidRPr="00812ECB" w:rsidRDefault="00812ECB" w:rsidP="00812ECB">
            <w:pPr>
              <w:spacing w:after="60"/>
              <w:rPr>
                <w:iCs/>
                <w:sz w:val="20"/>
                <w:szCs w:val="20"/>
              </w:rPr>
            </w:pPr>
            <w:r w:rsidRPr="00812ECB">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F23C546" w14:textId="77777777" w:rsidR="00812ECB" w:rsidRPr="00812ECB" w:rsidRDefault="00812ECB" w:rsidP="00812ECB">
      <w:pPr>
        <w:spacing w:before="240" w:after="240"/>
        <w:ind w:left="1440" w:hanging="720"/>
        <w:rPr>
          <w:szCs w:val="20"/>
        </w:rPr>
      </w:pPr>
      <w:r w:rsidRPr="00812ECB">
        <w:rPr>
          <w:szCs w:val="20"/>
        </w:rPr>
        <w:lastRenderedPageBreak/>
        <w:t>(g)</w:t>
      </w:r>
      <w:r w:rsidRPr="00812ECB">
        <w:rPr>
          <w:szCs w:val="20"/>
        </w:rPr>
        <w:tab/>
        <w:t>Add the MW from Real-Time DC Tie imports during an EEA to GTBD.  The amount of MW is determined from the Dispatch Instruction and should continue over the duration of time specified by the ERCOT Operator.</w:t>
      </w:r>
    </w:p>
    <w:p w14:paraId="0A53D70A"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4D6D4E7C" w14:textId="77777777" w:rsidR="00812ECB" w:rsidRPr="00812ECB" w:rsidRDefault="00812ECB" w:rsidP="00812ECB">
      <w:pPr>
        <w:spacing w:after="240"/>
        <w:ind w:left="1440" w:hanging="720"/>
        <w:rPr>
          <w:szCs w:val="20"/>
        </w:rPr>
      </w:pPr>
      <w:r w:rsidRPr="00812ECB">
        <w:rPr>
          <w:szCs w:val="20"/>
        </w:rPr>
        <w:t>(i)</w:t>
      </w:r>
      <w:r w:rsidRPr="00812ECB">
        <w:rPr>
          <w:szCs w:val="20"/>
        </w:rPr>
        <w:tab/>
        <w:t>Add the MW from energy delivered to ERCOT through registered BLTs during an EEA to GTBD.  The amount of MW is determined from the Dispatch Instruction and should continue over the duration of time specified by the ERCOT Operator.</w:t>
      </w:r>
    </w:p>
    <w:p w14:paraId="7568B932" w14:textId="77777777" w:rsidR="00812ECB" w:rsidRPr="00812ECB" w:rsidRDefault="00812ECB" w:rsidP="00812ECB">
      <w:pPr>
        <w:spacing w:after="240"/>
        <w:ind w:left="1440" w:hanging="720"/>
        <w:rPr>
          <w:szCs w:val="20"/>
        </w:rPr>
      </w:pPr>
      <w:r w:rsidRPr="00812ECB">
        <w:rPr>
          <w:szCs w:val="20"/>
        </w:rPr>
        <w:t>(j)</w:t>
      </w:r>
      <w:r w:rsidRPr="00812ECB">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D959E50" w14:textId="77777777" w:rsidR="00812ECB" w:rsidRPr="00812ECB" w:rsidRDefault="00812ECB" w:rsidP="00812ECB">
      <w:pPr>
        <w:spacing w:after="240"/>
        <w:ind w:left="1440" w:hanging="720"/>
        <w:rPr>
          <w:szCs w:val="20"/>
        </w:rPr>
      </w:pPr>
      <w:r w:rsidRPr="00812ECB">
        <w:rPr>
          <w:szCs w:val="20"/>
        </w:rPr>
        <w:t>(k)</w:t>
      </w:r>
      <w:r w:rsidRPr="00812ECB">
        <w:rPr>
          <w:szCs w:val="20"/>
        </w:rPr>
        <w:tab/>
        <w:t>Perform a SCED with changes to the inputs in items (a) through (j) above, considering only Competitive Constraints and the non-mitigated Energy Offer Curves.</w:t>
      </w:r>
    </w:p>
    <w:p w14:paraId="7FE7334F" w14:textId="77777777" w:rsidR="00812ECB" w:rsidRPr="00812ECB" w:rsidRDefault="00812ECB" w:rsidP="00812ECB">
      <w:pPr>
        <w:spacing w:after="240"/>
        <w:ind w:left="1440" w:hanging="720"/>
        <w:rPr>
          <w:szCs w:val="20"/>
        </w:rPr>
      </w:pPr>
      <w:r w:rsidRPr="00812ECB">
        <w:rPr>
          <w:szCs w:val="20"/>
        </w:rPr>
        <w:t>(l)</w:t>
      </w:r>
      <w:r w:rsidRPr="00812ECB">
        <w:rPr>
          <w:szCs w:val="20"/>
        </w:rPr>
        <w:tab/>
        <w:t>Perform mitigation on the submitted Energy Offer Curves using the LMPs from the previous step as the reference LMP.</w:t>
      </w:r>
    </w:p>
    <w:p w14:paraId="63A84C24" w14:textId="77777777" w:rsidR="00812ECB" w:rsidRPr="00812ECB" w:rsidRDefault="00812ECB" w:rsidP="00812ECB">
      <w:pPr>
        <w:spacing w:after="240"/>
        <w:ind w:left="1440" w:hanging="720"/>
        <w:rPr>
          <w:szCs w:val="20"/>
        </w:rPr>
      </w:pPr>
      <w:r w:rsidRPr="00812ECB">
        <w:rPr>
          <w:szCs w:val="20"/>
        </w:rPr>
        <w:t>(m)</w:t>
      </w:r>
      <w:r w:rsidRPr="00812ECB">
        <w:rPr>
          <w:szCs w:val="20"/>
        </w:rPr>
        <w:tab/>
        <w:t xml:space="preserve">Perform a SCED with the changes to the inputs in items (a) through (j) above, considering both Competitive and Non-Competitive Constraints and the mitigated Energy </w:t>
      </w:r>
      <w:del w:id="819" w:author="ERCOT" w:date="2023-05-26T16:56:00Z">
        <w:r w:rsidRPr="00812ECB" w:rsidDel="002A6DC3">
          <w:rPr>
            <w:szCs w:val="20"/>
          </w:rPr>
          <w:delText>o</w:delText>
        </w:r>
      </w:del>
      <w:ins w:id="820" w:author="ERCOT" w:date="2023-05-26T16:56:00Z">
        <w:r w:rsidRPr="00812ECB">
          <w:rPr>
            <w:szCs w:val="20"/>
          </w:rPr>
          <w:t>O</w:t>
        </w:r>
      </w:ins>
      <w:r w:rsidRPr="00812ECB">
        <w:rPr>
          <w:szCs w:val="20"/>
        </w:rPr>
        <w:t>ffer Curves.</w:t>
      </w:r>
    </w:p>
    <w:p w14:paraId="4A7DF764" w14:textId="77777777" w:rsidR="00812ECB" w:rsidRPr="00812ECB" w:rsidRDefault="00812ECB" w:rsidP="00812ECB">
      <w:pPr>
        <w:spacing w:before="240" w:after="240"/>
        <w:ind w:left="1440" w:hanging="720"/>
        <w:rPr>
          <w:szCs w:val="20"/>
        </w:rPr>
      </w:pPr>
      <w:r w:rsidRPr="00812ECB">
        <w:rPr>
          <w:szCs w:val="20"/>
        </w:rPr>
        <w:t>(n)</w:t>
      </w:r>
      <w:r w:rsidRPr="00812ECB">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5D8889E6" w14:textId="77777777" w:rsidR="00812ECB" w:rsidRPr="00812ECB" w:rsidRDefault="00812ECB" w:rsidP="00812ECB">
      <w:pPr>
        <w:spacing w:after="240"/>
        <w:ind w:left="1440" w:hanging="720"/>
        <w:rPr>
          <w:szCs w:val="20"/>
        </w:rPr>
      </w:pPr>
      <w:r w:rsidRPr="00812ECB">
        <w:rPr>
          <w:szCs w:val="20"/>
        </w:rPr>
        <w:t>(o)</w:t>
      </w:r>
      <w:r w:rsidRPr="00812ECB">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A1F1CD6" w14:textId="77777777" w:rsidR="00812ECB" w:rsidRPr="00812ECB" w:rsidRDefault="00812ECB" w:rsidP="00812ECB">
      <w:pPr>
        <w:spacing w:after="240"/>
        <w:ind w:left="1440" w:hanging="720"/>
        <w:rPr>
          <w:iCs/>
          <w:szCs w:val="20"/>
        </w:rPr>
      </w:pPr>
      <w:r w:rsidRPr="00812ECB">
        <w:rPr>
          <w:szCs w:val="20"/>
        </w:rPr>
        <w:t>(p)</w:t>
      </w:r>
      <w:r w:rsidRPr="00812ECB">
        <w:rPr>
          <w:szCs w:val="20"/>
        </w:rPr>
        <w:tab/>
        <w:t>The Real-Time On-Line Reliability Deployment Price Adder is the minimum of items (n) and (o) above except when ERCOT is directing firm Load shed during EEA Level 3.  When ERCOT is directing firm Load shed during EEA Level 3 to</w:t>
      </w:r>
      <w:r w:rsidRPr="00812ECB">
        <w:rPr>
          <w:szCs w:val="20"/>
          <w:highlight w:val="yellow"/>
        </w:rPr>
        <w:t xml:space="preserve"> </w:t>
      </w:r>
      <w:r w:rsidRPr="00812ECB">
        <w:rPr>
          <w:szCs w:val="20"/>
        </w:rPr>
        <w:t xml:space="preserve">either maintain sufficient PRC or stabilize grid frequency, as described in paragraph (3) of Section 6.5.9.4.2, </w:t>
      </w:r>
      <w:r w:rsidRPr="00812ECB">
        <w:rPr>
          <w:iCs/>
          <w:szCs w:val="20"/>
        </w:rPr>
        <w:t xml:space="preserve">the Real-Time On-Line Reliability Deployment Price Adder is the VOLL minus the sum of the System Lambda of the second step in the two-step SCED process described in paragraph (10)(b) of </w:t>
      </w:r>
      <w:r w:rsidRPr="00812ECB">
        <w:rPr>
          <w:iCs/>
          <w:szCs w:val="20"/>
        </w:rPr>
        <w:lastRenderedPageBreak/>
        <w:t>Section 6.5.7.3 and the Real-Time On-Line Reserve Price Adder</w:t>
      </w:r>
      <w:r w:rsidRPr="00812ECB">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598FD201" w14:textId="77777777" w:rsidTr="008C7683">
        <w:trPr>
          <w:trHeight w:val="206"/>
        </w:trPr>
        <w:tc>
          <w:tcPr>
            <w:tcW w:w="9350" w:type="dxa"/>
            <w:shd w:val="pct12" w:color="auto" w:fill="auto"/>
          </w:tcPr>
          <w:p w14:paraId="76A2273D" w14:textId="77777777" w:rsidR="00812ECB" w:rsidRPr="00812ECB" w:rsidRDefault="00812ECB" w:rsidP="00812ECB">
            <w:pPr>
              <w:spacing w:before="120" w:after="240"/>
              <w:rPr>
                <w:b/>
                <w:i/>
                <w:iCs/>
              </w:rPr>
            </w:pPr>
            <w:r w:rsidRPr="00812ECB">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5C845C6" w14:textId="77777777" w:rsidR="00812ECB" w:rsidRPr="00812ECB" w:rsidRDefault="00812ECB" w:rsidP="00812ECB">
            <w:pPr>
              <w:keepNext/>
              <w:tabs>
                <w:tab w:val="left" w:pos="1620"/>
              </w:tabs>
              <w:spacing w:before="240" w:after="240"/>
              <w:ind w:left="1620" w:hanging="1620"/>
              <w:outlineLvl w:val="4"/>
              <w:rPr>
                <w:b/>
                <w:bCs/>
                <w:i/>
                <w:iCs/>
                <w:szCs w:val="26"/>
              </w:rPr>
            </w:pPr>
            <w:bookmarkStart w:id="821" w:name="_Toc112417586"/>
            <w:bookmarkStart w:id="822" w:name="_Toc119310255"/>
            <w:bookmarkStart w:id="823" w:name="_Toc125966189"/>
            <w:r w:rsidRPr="00812ECB">
              <w:rPr>
                <w:b/>
                <w:bCs/>
                <w:snapToGrid w:val="0"/>
                <w:szCs w:val="20"/>
              </w:rPr>
              <w:t>6.5.7.3.1</w:t>
            </w:r>
            <w:r w:rsidRPr="00812ECB">
              <w:rPr>
                <w:b/>
                <w:bCs/>
                <w:i/>
                <w:iCs/>
                <w:szCs w:val="26"/>
              </w:rPr>
              <w:tab/>
            </w:r>
            <w:r w:rsidRPr="00812ECB">
              <w:rPr>
                <w:b/>
                <w:bCs/>
                <w:snapToGrid w:val="0"/>
                <w:szCs w:val="20"/>
              </w:rPr>
              <w:t>Determination of Real-Time Reliability Deployment Price Adder</w:t>
            </w:r>
            <w:bookmarkEnd w:id="821"/>
            <w:bookmarkEnd w:id="822"/>
            <w:bookmarkEnd w:id="823"/>
          </w:p>
          <w:p w14:paraId="2F298516" w14:textId="77777777" w:rsidR="00812ECB" w:rsidRPr="00812ECB" w:rsidRDefault="00812ECB" w:rsidP="00812ECB">
            <w:pPr>
              <w:spacing w:after="240"/>
              <w:ind w:left="720" w:hanging="720"/>
              <w:rPr>
                <w:szCs w:val="20"/>
              </w:rPr>
            </w:pPr>
            <w:r w:rsidRPr="00812ECB">
              <w:rPr>
                <w:szCs w:val="20"/>
              </w:rPr>
              <w:t>(1)</w:t>
            </w:r>
            <w:r w:rsidRPr="00812ECB">
              <w:rPr>
                <w:szCs w:val="20"/>
              </w:rPr>
              <w:tab/>
              <w:t>The following categories of reliability deployments are considered in the determination of the Real-Time Reliability Deployment Price Adder for Energy, and the Real-Time Reliability Deployment Price Adders for Ancillary Services:</w:t>
            </w:r>
          </w:p>
          <w:p w14:paraId="66E373C2" w14:textId="77777777" w:rsidR="00812ECB" w:rsidRPr="00812ECB" w:rsidRDefault="00812ECB" w:rsidP="00812ECB">
            <w:pPr>
              <w:spacing w:after="240"/>
              <w:ind w:left="1440" w:hanging="720"/>
              <w:rPr>
                <w:szCs w:val="20"/>
              </w:rPr>
            </w:pPr>
            <w:r w:rsidRPr="00812ECB">
              <w:rPr>
                <w:szCs w:val="20"/>
              </w:rPr>
              <w:t>(a)</w:t>
            </w:r>
            <w:r w:rsidRPr="00812ECB">
              <w:rPr>
                <w:szCs w:val="20"/>
              </w:rPr>
              <w:tab/>
              <w:t>RUC-committed Resources, except for those whose QSEs have opted out of RUC Settlement in accordance with paragraph (14) of Section 5.5.2, Reliability Unit Commitment (RUC) Process;</w:t>
            </w:r>
          </w:p>
          <w:p w14:paraId="3EDCC05A"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RMR Resources that are On-Line, including capacity secured to prevent an Emergency Condition pursuant to paragraph (4) of Section 6.5.1.1, ERCOT Control Area Authority; </w:t>
            </w:r>
          </w:p>
          <w:p w14:paraId="35CC2599" w14:textId="77777777" w:rsidR="00812ECB" w:rsidRPr="00812ECB" w:rsidRDefault="00812ECB" w:rsidP="00812ECB">
            <w:pPr>
              <w:spacing w:after="240"/>
              <w:ind w:left="1440" w:hanging="720"/>
              <w:rPr>
                <w:szCs w:val="20"/>
              </w:rPr>
            </w:pPr>
            <w:r w:rsidRPr="00812ECB">
              <w:rPr>
                <w:szCs w:val="20"/>
              </w:rPr>
              <w:t>(c)</w:t>
            </w:r>
            <w:r w:rsidRPr="00812ECB">
              <w:rPr>
                <w:szCs w:val="20"/>
              </w:rPr>
              <w:tab/>
              <w:t>Deployed Load Resources other than Controllable Load Resources</w:t>
            </w:r>
            <w:ins w:id="824" w:author="ERCOT" w:date="2023-05-26T17:01:00Z">
              <w:r w:rsidRPr="00812ECB">
                <w:rPr>
                  <w:szCs w:val="20"/>
                </w:rPr>
                <w:t xml:space="preserve"> (</w:t>
              </w:r>
            </w:ins>
            <w:ins w:id="825" w:author="ERCOT" w:date="2023-05-26T16:58:00Z">
              <w:r w:rsidRPr="00812ECB">
                <w:rPr>
                  <w:szCs w:val="20"/>
                </w:rPr>
                <w:t>CLRs</w:t>
              </w:r>
            </w:ins>
            <w:ins w:id="826" w:author="ERCOT" w:date="2023-05-26T17:01:00Z">
              <w:r w:rsidRPr="00812ECB">
                <w:rPr>
                  <w:szCs w:val="20"/>
                </w:rPr>
                <w:t>)</w:t>
              </w:r>
            </w:ins>
            <w:r w:rsidRPr="00812ECB">
              <w:rPr>
                <w:szCs w:val="20"/>
              </w:rPr>
              <w:t>;</w:t>
            </w:r>
          </w:p>
          <w:p w14:paraId="73CB1D72" w14:textId="77777777" w:rsidR="00812ECB" w:rsidRPr="00812ECB" w:rsidRDefault="00812ECB" w:rsidP="00812ECB">
            <w:pPr>
              <w:spacing w:after="240"/>
              <w:ind w:left="1440" w:hanging="720"/>
              <w:rPr>
                <w:szCs w:val="20"/>
              </w:rPr>
            </w:pPr>
            <w:r w:rsidRPr="00812ECB">
              <w:rPr>
                <w:szCs w:val="20"/>
              </w:rPr>
              <w:t>(d)</w:t>
            </w:r>
            <w:r w:rsidRPr="00812ECB">
              <w:rPr>
                <w:szCs w:val="20"/>
              </w:rPr>
              <w:tab/>
              <w:t>Deployed ERS;</w:t>
            </w:r>
          </w:p>
          <w:p w14:paraId="52358776"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ERCOT-directed DC Tie imports during an EEA or transmission emergency where the total adjustment shall not exceed 1,250 MW in a single interval; </w:t>
            </w:r>
          </w:p>
          <w:p w14:paraId="6A9AAD2E" w14:textId="77777777" w:rsidR="00812ECB" w:rsidRPr="00812ECB" w:rsidRDefault="00812ECB" w:rsidP="00812ECB">
            <w:pPr>
              <w:spacing w:after="240"/>
              <w:ind w:left="1440" w:hanging="720"/>
              <w:rPr>
                <w:szCs w:val="20"/>
              </w:rPr>
            </w:pPr>
            <w:r w:rsidRPr="00812ECB">
              <w:rPr>
                <w:szCs w:val="20"/>
              </w:rPr>
              <w:t>(f)</w:t>
            </w:r>
            <w:r w:rsidRPr="00812ECB">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4AF2AC74" w14:textId="77777777" w:rsidR="00812ECB" w:rsidRPr="00812ECB" w:rsidRDefault="00812ECB" w:rsidP="00812ECB">
            <w:pPr>
              <w:spacing w:after="240"/>
              <w:ind w:left="1440" w:hanging="720"/>
              <w:rPr>
                <w:szCs w:val="20"/>
              </w:rPr>
            </w:pPr>
            <w:r w:rsidRPr="00812ECB">
              <w:rPr>
                <w:szCs w:val="20"/>
              </w:rPr>
              <w:t>(g)</w:t>
            </w:r>
            <w:r w:rsidRPr="00812ECB">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5ACEC9D0"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ERCOT-directed DC Tie exports to address emergency conditions in the receiving electric grid where the total adjustment shall not exceed 1,250 MW in a single interval; </w:t>
            </w:r>
          </w:p>
          <w:p w14:paraId="4A210B13" w14:textId="77777777" w:rsidR="00812ECB" w:rsidRPr="00812ECB" w:rsidRDefault="00812ECB" w:rsidP="00812ECB">
            <w:pPr>
              <w:spacing w:after="240"/>
              <w:ind w:left="1440" w:hanging="720"/>
              <w:rPr>
                <w:szCs w:val="20"/>
              </w:rPr>
            </w:pPr>
            <w:r w:rsidRPr="00812ECB">
              <w:rPr>
                <w:szCs w:val="20"/>
                <w:lang w:val="x-none" w:eastAsia="x-none"/>
              </w:rPr>
              <w:lastRenderedPageBreak/>
              <w:t>(i)</w:t>
            </w:r>
            <w:r w:rsidRPr="00812ECB">
              <w:rPr>
                <w:szCs w:val="20"/>
                <w:lang w:val="x-none" w:eastAsia="x-none"/>
              </w:rPr>
              <w:tab/>
              <w:t xml:space="preserve">ERCOT-directed curtailment of DC Tie exports below the DC Tie advisory </w:t>
            </w:r>
            <w:r w:rsidRPr="00812ECB">
              <w:rPr>
                <w:szCs w:val="20"/>
                <w:lang w:eastAsia="x-none"/>
              </w:rPr>
              <w:t>export</w:t>
            </w:r>
            <w:r w:rsidRPr="00812ECB">
              <w:rPr>
                <w:szCs w:val="20"/>
                <w:lang w:val="x-none" w:eastAsia="x-none"/>
              </w:rPr>
              <w:t xml:space="preserve"> limit as of </w:t>
            </w:r>
            <w:r w:rsidRPr="00812ECB">
              <w:rPr>
                <w:szCs w:val="20"/>
                <w:lang w:eastAsia="x-none"/>
              </w:rPr>
              <w:t>06</w:t>
            </w:r>
            <w:r w:rsidRPr="00812ECB">
              <w:rPr>
                <w:szCs w:val="20"/>
                <w:lang w:val="x-none" w:eastAsia="x-none"/>
              </w:rPr>
              <w:t xml:space="preserve">00 in the Day-Ahead </w:t>
            </w:r>
            <w:r w:rsidRPr="00812ECB">
              <w:rPr>
                <w:szCs w:val="20"/>
                <w:lang w:eastAsia="x-none"/>
              </w:rPr>
              <w:t xml:space="preserve">or subsequent advisory export limit </w:t>
            </w:r>
            <w:r w:rsidRPr="00812ECB">
              <w:rPr>
                <w:szCs w:val="20"/>
                <w:lang w:val="x-none" w:eastAsia="x-none"/>
              </w:rPr>
              <w:t>during EEA, a transmission emergency, or to address local transmission system limitations where the total adjustment shall not exceed 1,250 MW in a single interval;</w:t>
            </w:r>
          </w:p>
          <w:p w14:paraId="70B2C1EC" w14:textId="77777777" w:rsidR="00812ECB" w:rsidRPr="00812ECB" w:rsidRDefault="00812ECB" w:rsidP="00812ECB">
            <w:pPr>
              <w:spacing w:before="240" w:after="240"/>
              <w:ind w:left="1440" w:hanging="720"/>
              <w:rPr>
                <w:szCs w:val="20"/>
              </w:rPr>
            </w:pPr>
            <w:r w:rsidRPr="00812ECB">
              <w:rPr>
                <w:szCs w:val="20"/>
              </w:rPr>
              <w:t>(j)</w:t>
            </w:r>
            <w:r w:rsidRPr="00812ECB">
              <w:rPr>
                <w:szCs w:val="20"/>
              </w:rPr>
              <w:tab/>
              <w:t>Energy delivered to ERCOT through registered Block Load Transfers (BLTs) during an EEA;</w:t>
            </w:r>
          </w:p>
          <w:p w14:paraId="14C67BC4" w14:textId="77777777" w:rsidR="00812ECB" w:rsidRPr="00812ECB" w:rsidRDefault="00812ECB" w:rsidP="00812ECB">
            <w:pPr>
              <w:spacing w:after="240"/>
              <w:ind w:left="1440" w:hanging="720"/>
              <w:rPr>
                <w:szCs w:val="20"/>
              </w:rPr>
            </w:pPr>
            <w:r w:rsidRPr="00812ECB">
              <w:rPr>
                <w:szCs w:val="20"/>
              </w:rPr>
              <w:t>(k)</w:t>
            </w:r>
            <w:r w:rsidRPr="00812ECB">
              <w:rPr>
                <w:szCs w:val="20"/>
              </w:rPr>
              <w:tab/>
              <w:t>Energy delivered from ERCOT to another power pool through registered BLTs during emergency conditions in the receiving electric grid;</w:t>
            </w:r>
          </w:p>
          <w:p w14:paraId="1D86B997" w14:textId="77777777" w:rsidR="00812ECB" w:rsidRPr="00812ECB" w:rsidRDefault="00812ECB" w:rsidP="00812ECB">
            <w:pPr>
              <w:spacing w:after="240"/>
              <w:ind w:left="1440" w:hanging="720"/>
              <w:rPr>
                <w:szCs w:val="20"/>
              </w:rPr>
            </w:pPr>
            <w:r w:rsidRPr="00812ECB">
              <w:rPr>
                <w:szCs w:val="20"/>
              </w:rPr>
              <w:t>(l)</w:t>
            </w:r>
            <w:r w:rsidRPr="00812ECB">
              <w:rPr>
                <w:szCs w:val="20"/>
              </w:rPr>
              <w:tab/>
              <w:t>ERCOT-directed deployment of TDSP standard offer Load management programs;</w:t>
            </w:r>
          </w:p>
          <w:p w14:paraId="548A8FD9" w14:textId="77777777" w:rsidR="00812ECB" w:rsidRPr="00812ECB" w:rsidRDefault="00812ECB" w:rsidP="00812ECB">
            <w:pPr>
              <w:spacing w:after="240" w:line="256" w:lineRule="auto"/>
              <w:ind w:left="1440" w:hanging="720"/>
              <w:rPr>
                <w:szCs w:val="20"/>
              </w:rPr>
            </w:pPr>
            <w:r w:rsidRPr="00812ECB">
              <w:rPr>
                <w:szCs w:val="20"/>
              </w:rPr>
              <w:t>(m)      ERCOT-directed deployment of distribution voltage reduction measures; and</w:t>
            </w:r>
          </w:p>
          <w:p w14:paraId="62BD684C" w14:textId="77777777" w:rsidR="00812ECB" w:rsidRPr="00812ECB" w:rsidRDefault="00812ECB" w:rsidP="00812ECB">
            <w:pPr>
              <w:spacing w:after="240"/>
              <w:ind w:left="1440" w:hanging="720"/>
              <w:rPr>
                <w:szCs w:val="20"/>
              </w:rPr>
            </w:pPr>
            <w:r w:rsidRPr="00812ECB">
              <w:rPr>
                <w:szCs w:val="20"/>
              </w:rPr>
              <w:t>(n)</w:t>
            </w:r>
            <w:r w:rsidRPr="00812ECB">
              <w:rPr>
                <w:szCs w:val="20"/>
              </w:rPr>
              <w:tab/>
              <w:t>ERCOT-directed deployment of Off-Line Non-Spin.</w:t>
            </w:r>
          </w:p>
          <w:p w14:paraId="17571E1A" w14:textId="77777777" w:rsidR="00812ECB" w:rsidRPr="00812ECB" w:rsidRDefault="00812ECB" w:rsidP="00812ECB">
            <w:pPr>
              <w:spacing w:after="240"/>
              <w:ind w:left="720" w:hanging="720"/>
              <w:rPr>
                <w:szCs w:val="20"/>
              </w:rPr>
            </w:pPr>
            <w:r w:rsidRPr="00812ECB">
              <w:rPr>
                <w:szCs w:val="20"/>
              </w:rPr>
              <w:t>(2)</w:t>
            </w:r>
            <w:r w:rsidRPr="00812ECB">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042A93E8" w14:textId="77777777" w:rsidR="00812ECB" w:rsidRPr="00812ECB" w:rsidRDefault="00812ECB" w:rsidP="00812ECB">
            <w:pPr>
              <w:spacing w:after="240"/>
              <w:ind w:left="1440" w:hanging="720"/>
              <w:rPr>
                <w:szCs w:val="20"/>
              </w:rPr>
            </w:pPr>
            <w:r w:rsidRPr="00812ECB">
              <w:rPr>
                <w:szCs w:val="20"/>
              </w:rPr>
              <w:t>(a)</w:t>
            </w:r>
            <w:r w:rsidRPr="00812ECB">
              <w:rPr>
                <w:szCs w:val="20"/>
              </w:rPr>
              <w:tab/>
              <w:t>For Off-Line Non-Spin Resources that are brought On-Line by ERCOT deployment instruction, RUC-committed Resources with a telemetered Resource Status of ONRUC and for RMR Resources that are On-Line:</w:t>
            </w:r>
          </w:p>
          <w:p w14:paraId="7078D131" w14:textId="77777777" w:rsidR="00812ECB" w:rsidRPr="00812ECB" w:rsidRDefault="00812ECB" w:rsidP="00812ECB">
            <w:pPr>
              <w:spacing w:after="240"/>
              <w:ind w:left="2160" w:hanging="720"/>
              <w:rPr>
                <w:szCs w:val="20"/>
              </w:rPr>
            </w:pPr>
            <w:r w:rsidRPr="00812ECB">
              <w:rPr>
                <w:szCs w:val="20"/>
              </w:rPr>
              <w:t>(i)</w:t>
            </w:r>
            <w:r w:rsidRPr="00812ECB">
              <w:rPr>
                <w:szCs w:val="20"/>
              </w:rPr>
              <w:tab/>
              <w:t>Set the LSL and LDL to zero;</w:t>
            </w:r>
          </w:p>
          <w:p w14:paraId="65FE418E" w14:textId="77777777" w:rsidR="00812ECB" w:rsidRPr="00812ECB" w:rsidRDefault="00812ECB" w:rsidP="00812ECB">
            <w:pPr>
              <w:spacing w:after="240"/>
              <w:ind w:left="2160" w:hanging="720"/>
              <w:rPr>
                <w:szCs w:val="20"/>
              </w:rPr>
            </w:pPr>
            <w:r w:rsidRPr="00812ECB">
              <w:rPr>
                <w:szCs w:val="20"/>
              </w:rPr>
              <w:t>(ii)</w:t>
            </w:r>
            <w:r w:rsidRPr="00812ECB">
              <w:rPr>
                <w:szCs w:val="20"/>
              </w:rPr>
              <w:tab/>
              <w:t>Remove all Ancillary Service Offers; and</w:t>
            </w:r>
          </w:p>
          <w:p w14:paraId="6625CF0F" w14:textId="77777777" w:rsidR="00812ECB" w:rsidRPr="00812ECB" w:rsidRDefault="00812ECB" w:rsidP="00812ECB">
            <w:pPr>
              <w:spacing w:after="240"/>
              <w:ind w:left="2160" w:hanging="720"/>
              <w:rPr>
                <w:szCs w:val="20"/>
              </w:rPr>
            </w:pPr>
            <w:r w:rsidRPr="00812ECB">
              <w:rPr>
                <w:szCs w:val="20"/>
              </w:rPr>
              <w:t>(iii)</w:t>
            </w:r>
            <w:r w:rsidRPr="00812ECB">
              <w:rPr>
                <w:szCs w:val="20"/>
              </w:rPr>
              <w:tab/>
              <w:t>For the first step of SCED, administratively set the Energy Offer Curve for the Resource at a value equal to the power balance penalty price for all capacity between 0 MW and the HSL of the Resource.</w:t>
            </w:r>
          </w:p>
          <w:p w14:paraId="5385508F" w14:textId="77777777" w:rsidR="00812ECB" w:rsidRPr="00812ECB" w:rsidRDefault="00812ECB" w:rsidP="00812ECB">
            <w:pPr>
              <w:spacing w:after="240"/>
              <w:ind w:left="1440" w:hanging="720"/>
              <w:rPr>
                <w:szCs w:val="20"/>
              </w:rPr>
            </w:pPr>
            <w:r w:rsidRPr="00812ECB">
              <w:rPr>
                <w:szCs w:val="20"/>
              </w:rPr>
              <w:t>(b)</w:t>
            </w:r>
            <w:r w:rsidRPr="00812ECB">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3C705D2F" w14:textId="77777777" w:rsidR="00812ECB" w:rsidRPr="00812ECB" w:rsidRDefault="00812ECB" w:rsidP="00812ECB">
            <w:pPr>
              <w:spacing w:after="240"/>
              <w:ind w:left="2160" w:hanging="720"/>
              <w:rPr>
                <w:szCs w:val="20"/>
              </w:rPr>
            </w:pPr>
            <w:r w:rsidRPr="00812ECB">
              <w:rPr>
                <w:szCs w:val="20"/>
              </w:rPr>
              <w:lastRenderedPageBreak/>
              <w:t>(i)</w:t>
            </w:r>
            <w:r w:rsidRPr="00812ECB">
              <w:rPr>
                <w:szCs w:val="20"/>
              </w:rPr>
              <w:tab/>
              <w:t>Set the LSL and LDL equal to the minimum of their current value and the COP HSL of the QSE-committed configuration for the RUC hour at the snapshot time of the RUC instruction;</w:t>
            </w:r>
          </w:p>
          <w:p w14:paraId="3DB3A8BE" w14:textId="77777777" w:rsidR="00812ECB" w:rsidRPr="00812ECB" w:rsidRDefault="00812ECB" w:rsidP="00812ECB">
            <w:pPr>
              <w:spacing w:after="240"/>
              <w:ind w:left="2160" w:hanging="720"/>
              <w:rPr>
                <w:szCs w:val="20"/>
              </w:rPr>
            </w:pPr>
            <w:r w:rsidRPr="00812ECB">
              <w:rPr>
                <w:szCs w:val="20"/>
              </w:rPr>
              <w:t>(ii)</w:t>
            </w:r>
            <w:r w:rsidRPr="00812ECB">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05D649B"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09E95126" w14:textId="77777777" w:rsidR="00812ECB" w:rsidRPr="00812ECB" w:rsidRDefault="00812ECB" w:rsidP="00812ECB">
            <w:pPr>
              <w:spacing w:before="240" w:after="240"/>
              <w:ind w:left="1440" w:hanging="720"/>
              <w:rPr>
                <w:szCs w:val="20"/>
                <w:lang w:val="x-none" w:eastAsia="x-none"/>
              </w:rPr>
            </w:pPr>
            <w:r w:rsidRPr="00812ECB">
              <w:rPr>
                <w:szCs w:val="20"/>
                <w:lang w:val="x-none" w:eastAsia="x-none"/>
              </w:rPr>
              <w:t>(</w:t>
            </w:r>
            <w:r w:rsidRPr="00812ECB">
              <w:rPr>
                <w:szCs w:val="20"/>
                <w:lang w:eastAsia="x-none"/>
              </w:rPr>
              <w:t>c</w:t>
            </w:r>
            <w:r w:rsidRPr="00812ECB">
              <w:rPr>
                <w:szCs w:val="20"/>
                <w:lang w:val="x-none" w:eastAsia="x-none"/>
              </w:rPr>
              <w:t>)</w:t>
            </w:r>
            <w:r w:rsidRPr="00812ECB">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6DAD32E" w14:textId="77777777" w:rsidR="00812ECB" w:rsidRPr="00812ECB" w:rsidRDefault="00812ECB" w:rsidP="00812ECB">
            <w:pPr>
              <w:spacing w:after="240"/>
              <w:ind w:left="2160" w:hanging="720"/>
              <w:rPr>
                <w:szCs w:val="20"/>
              </w:rPr>
            </w:pPr>
            <w:r w:rsidRPr="00812ECB">
              <w:rPr>
                <w:szCs w:val="20"/>
              </w:rPr>
              <w:t>(i)</w:t>
            </w:r>
            <w:r w:rsidRPr="00812ECB">
              <w:rPr>
                <w:szCs w:val="20"/>
              </w:rPr>
              <w:tab/>
              <w:t>If the Generation Resource SCED Base Point is not at LDL, set LDL to the greater of Aggregated Resource Output - (60 minutes * Normal Ramp Rate down), or LSL; and</w:t>
            </w:r>
          </w:p>
          <w:p w14:paraId="23E4644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If the Generation Resource SCED Base Point is not at HDL, set HDL to the lesser of Aggregated Resource Output + (60 minutes * Normal Ramp Rate up), or HSL. </w:t>
            </w:r>
          </w:p>
          <w:p w14:paraId="0BE7C619"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For all On-Line ESRs:</w:t>
            </w:r>
          </w:p>
          <w:p w14:paraId="55A75970" w14:textId="77777777" w:rsidR="00812ECB" w:rsidRPr="00812ECB" w:rsidRDefault="00812ECB" w:rsidP="00812ECB">
            <w:pPr>
              <w:spacing w:after="240"/>
              <w:ind w:left="2160" w:hanging="720"/>
              <w:rPr>
                <w:szCs w:val="20"/>
              </w:rPr>
            </w:pPr>
            <w:r w:rsidRPr="00812ECB">
              <w:rPr>
                <w:szCs w:val="20"/>
              </w:rPr>
              <w:t>(i)</w:t>
            </w:r>
            <w:r w:rsidRPr="00812ECB">
              <w:rPr>
                <w:szCs w:val="20"/>
              </w:rPr>
              <w:tab/>
              <w:t>If the ESR SCED Base Point is not at LDL, set LDL to the greater of Aggregated Resource Output - (60 minutes * Normal Ramp Rate down), or LSL; and</w:t>
            </w:r>
          </w:p>
          <w:p w14:paraId="101F0BE9" w14:textId="77777777" w:rsidR="00812ECB" w:rsidRPr="00812ECB" w:rsidRDefault="00812ECB" w:rsidP="00812ECB">
            <w:pPr>
              <w:spacing w:after="240"/>
              <w:ind w:left="2160" w:hanging="720"/>
              <w:rPr>
                <w:szCs w:val="20"/>
              </w:rPr>
            </w:pPr>
            <w:r w:rsidRPr="00812ECB">
              <w:rPr>
                <w:szCs w:val="20"/>
              </w:rPr>
              <w:t>(ii)</w:t>
            </w:r>
            <w:r w:rsidRPr="00812ECB">
              <w:rPr>
                <w:szCs w:val="20"/>
              </w:rPr>
              <w:tab/>
              <w:t>If the ESR SCED Base Point is not at HDL, set HDL to the lesser of Aggregated Resource Output + (60 minutes * Normal Ramp Rate up), or HSL.</w:t>
            </w:r>
          </w:p>
          <w:p w14:paraId="1218A48B"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For all </w:t>
            </w:r>
            <w:del w:id="827" w:author="ERCOT" w:date="2023-05-26T17:00:00Z">
              <w:r w:rsidRPr="00812ECB" w:rsidDel="002A6DC3">
                <w:rPr>
                  <w:szCs w:val="20"/>
                </w:rPr>
                <w:delText>Controllable Load Resources</w:delText>
              </w:r>
            </w:del>
            <w:ins w:id="828" w:author="ERCOT" w:date="2023-05-26T17:00:00Z">
              <w:r w:rsidRPr="00812ECB">
                <w:rPr>
                  <w:szCs w:val="20"/>
                </w:rPr>
                <w:t>CLRs</w:t>
              </w:r>
            </w:ins>
            <w:r w:rsidRPr="00812ECB">
              <w:rPr>
                <w:szCs w:val="20"/>
              </w:rPr>
              <w:t xml:space="preserve"> excluding ones with a telemetered status of OUTL</w:t>
            </w:r>
            <w:ins w:id="829" w:author="ERCOT" w:date="2023-02-17T11:48:00Z">
              <w:r w:rsidRPr="00812ECB">
                <w:t>, ONTEST, or ONHOLD</w:t>
              </w:r>
            </w:ins>
            <w:r w:rsidRPr="00812ECB">
              <w:rPr>
                <w:szCs w:val="20"/>
              </w:rPr>
              <w:t>:</w:t>
            </w:r>
          </w:p>
          <w:p w14:paraId="566D1321"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If the </w:t>
            </w:r>
            <w:del w:id="830" w:author="ERCOT" w:date="2023-05-26T17:00:00Z">
              <w:r w:rsidRPr="00812ECB" w:rsidDel="002A6DC3">
                <w:rPr>
                  <w:szCs w:val="20"/>
                </w:rPr>
                <w:delText>Controllable Load Resource</w:delText>
              </w:r>
            </w:del>
            <w:ins w:id="831" w:author="ERCOT" w:date="2023-05-26T17:00:00Z">
              <w:r w:rsidRPr="00812ECB">
                <w:rPr>
                  <w:szCs w:val="20"/>
                </w:rPr>
                <w:t>CLR</w:t>
              </w:r>
            </w:ins>
            <w:r w:rsidRPr="00812ECB">
              <w:rPr>
                <w:szCs w:val="20"/>
              </w:rPr>
              <w:t xml:space="preserve"> SCED Base Point is not at LDL, set LDL to the greater of Aggregated Resource Output - (60 minutes * Normal Ramp Rate down), or LSL; and</w:t>
            </w:r>
          </w:p>
          <w:p w14:paraId="3183C064"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 xml:space="preserve">If the </w:t>
            </w:r>
            <w:del w:id="832" w:author="ERCOT" w:date="2023-05-26T17:00:00Z">
              <w:r w:rsidRPr="00812ECB" w:rsidDel="002A6DC3">
                <w:rPr>
                  <w:szCs w:val="20"/>
                </w:rPr>
                <w:delText>Controllable Load Resource</w:delText>
              </w:r>
            </w:del>
            <w:ins w:id="833" w:author="ERCOT" w:date="2023-05-26T17:00:00Z">
              <w:r w:rsidRPr="00812ECB">
                <w:rPr>
                  <w:szCs w:val="20"/>
                </w:rPr>
                <w:t>CLR</w:t>
              </w:r>
            </w:ins>
            <w:r w:rsidRPr="00812ECB">
              <w:rPr>
                <w:szCs w:val="20"/>
              </w:rPr>
              <w:t xml:space="preserve"> SCED Base Point is not at HDL, set HDL to the lesser of Aggregated Resource Output + (60 minutes * Normal Ramp Rate up), or HSL.</w:t>
            </w:r>
          </w:p>
          <w:p w14:paraId="26788948" w14:textId="77777777" w:rsidR="00812ECB" w:rsidRPr="00812ECB" w:rsidRDefault="00812ECB" w:rsidP="00812ECB">
            <w:pPr>
              <w:spacing w:before="240" w:after="240"/>
              <w:ind w:left="1440" w:hanging="720"/>
              <w:rPr>
                <w:szCs w:val="20"/>
              </w:rPr>
            </w:pPr>
            <w:r w:rsidRPr="00812ECB">
              <w:rPr>
                <w:szCs w:val="20"/>
              </w:rPr>
              <w:t>(f)</w:t>
            </w:r>
            <w:r w:rsidRPr="00812ECB">
              <w:rPr>
                <w:szCs w:val="20"/>
              </w:rPr>
              <w:tab/>
              <w:t xml:space="preserve">Add the deployed MW from Load Resources that are not </w:t>
            </w:r>
            <w:del w:id="834" w:author="ERCOT" w:date="2023-05-26T17:01:00Z">
              <w:r w:rsidRPr="00812ECB" w:rsidDel="002A6DC3">
                <w:rPr>
                  <w:szCs w:val="20"/>
                </w:rPr>
                <w:delText>Controllable Load Resources</w:delText>
              </w:r>
            </w:del>
            <w:ins w:id="835" w:author="ERCOT" w:date="2023-05-26T17:01:00Z">
              <w:r w:rsidRPr="00812ECB">
                <w:rPr>
                  <w:szCs w:val="20"/>
                </w:rPr>
                <w:t>CLRs</w:t>
              </w:r>
            </w:ins>
            <w:r w:rsidRPr="00812ECB">
              <w:rPr>
                <w:szCs w:val="20"/>
              </w:rPr>
              <w:t xml:space="preserve"> and that are providing RRS or ECRS to GTBD linearly ramped over the ten-minute ramp period and add the deployed MW from Load Resources that are not </w:t>
            </w:r>
            <w:del w:id="836" w:author="ERCOT" w:date="2023-05-26T17:01:00Z">
              <w:r w:rsidRPr="00812ECB" w:rsidDel="002A6DC3">
                <w:rPr>
                  <w:szCs w:val="20"/>
                </w:rPr>
                <w:delText>Controllable Load Resources</w:delText>
              </w:r>
            </w:del>
            <w:ins w:id="837" w:author="ERCOT" w:date="2023-05-26T17:01:00Z">
              <w:r w:rsidRPr="00812ECB">
                <w:rPr>
                  <w:szCs w:val="20"/>
                </w:rPr>
                <w:t>CLRs</w:t>
              </w:r>
            </w:ins>
            <w:r w:rsidRPr="00812ECB">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9375789" w14:textId="77777777" w:rsidR="00812ECB" w:rsidRPr="00812ECB" w:rsidRDefault="00812ECB" w:rsidP="00812ECB">
            <w:pPr>
              <w:spacing w:after="240"/>
              <w:ind w:left="1440" w:hanging="720"/>
              <w:rPr>
                <w:szCs w:val="20"/>
              </w:rPr>
            </w:pPr>
            <w:r w:rsidRPr="00812ECB">
              <w:rPr>
                <w:szCs w:val="20"/>
              </w:rPr>
              <w:t>(g)</w:t>
            </w:r>
            <w:r w:rsidRPr="00812ECB">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812ECB">
              <w:rPr>
                <w:szCs w:val="20"/>
              </w:rPr>
              <w:t>RHours</w:t>
            </w:r>
            <w:proofErr w:type="spellEnd"/>
            <w:r w:rsidRPr="00812ECB">
              <w:rPr>
                <w:szCs w:val="20"/>
              </w:rPr>
              <w:t>”).</w:t>
            </w:r>
          </w:p>
          <w:p w14:paraId="5B260E71" w14:textId="77777777" w:rsidR="00812ECB" w:rsidRPr="00812ECB" w:rsidRDefault="00812ECB" w:rsidP="00812ECB">
            <w:pPr>
              <w:rPr>
                <w:iCs/>
                <w:szCs w:val="20"/>
              </w:rPr>
            </w:pPr>
            <w:r w:rsidRPr="00812ECB">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014ED829" w14:textId="77777777" w:rsidTr="008C7683">
              <w:trPr>
                <w:trHeight w:val="351"/>
                <w:tblHeader/>
              </w:trPr>
              <w:tc>
                <w:tcPr>
                  <w:tcW w:w="1448" w:type="dxa"/>
                </w:tcPr>
                <w:p w14:paraId="5E04DFA3"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7C046134"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4F1204CC"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7E1436EB" w14:textId="77777777" w:rsidTr="008C7683">
              <w:trPr>
                <w:trHeight w:val="519"/>
              </w:trPr>
              <w:tc>
                <w:tcPr>
                  <w:tcW w:w="1448" w:type="dxa"/>
                </w:tcPr>
                <w:p w14:paraId="48C74C66" w14:textId="77777777" w:rsidR="00812ECB" w:rsidRPr="00812ECB" w:rsidRDefault="00812ECB" w:rsidP="00812ECB">
                  <w:pPr>
                    <w:spacing w:after="60"/>
                    <w:rPr>
                      <w:iCs/>
                      <w:sz w:val="20"/>
                      <w:szCs w:val="20"/>
                    </w:rPr>
                  </w:pPr>
                  <w:proofErr w:type="spellStart"/>
                  <w:r w:rsidRPr="00812ECB">
                    <w:rPr>
                      <w:iCs/>
                      <w:sz w:val="20"/>
                      <w:szCs w:val="20"/>
                    </w:rPr>
                    <w:t>RHours</w:t>
                  </w:r>
                  <w:proofErr w:type="spellEnd"/>
                </w:p>
              </w:tc>
              <w:tc>
                <w:tcPr>
                  <w:tcW w:w="1702" w:type="dxa"/>
                </w:tcPr>
                <w:p w14:paraId="20CAC50B" w14:textId="77777777" w:rsidR="00812ECB" w:rsidRPr="00812ECB" w:rsidRDefault="00812ECB" w:rsidP="00812ECB">
                  <w:pPr>
                    <w:spacing w:after="60"/>
                    <w:rPr>
                      <w:iCs/>
                      <w:sz w:val="20"/>
                      <w:szCs w:val="20"/>
                    </w:rPr>
                  </w:pPr>
                  <w:r w:rsidRPr="00812ECB">
                    <w:rPr>
                      <w:iCs/>
                      <w:sz w:val="20"/>
                      <w:szCs w:val="20"/>
                    </w:rPr>
                    <w:t>Hours</w:t>
                  </w:r>
                </w:p>
              </w:tc>
              <w:tc>
                <w:tcPr>
                  <w:tcW w:w="6120" w:type="dxa"/>
                </w:tcPr>
                <w:p w14:paraId="1DF5E9BA"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57E93602" w14:textId="77777777" w:rsidTr="008C7683">
              <w:trPr>
                <w:trHeight w:val="519"/>
              </w:trPr>
              <w:tc>
                <w:tcPr>
                  <w:tcW w:w="9270" w:type="dxa"/>
                  <w:gridSpan w:val="3"/>
                </w:tcPr>
                <w:p w14:paraId="688BD7F8" w14:textId="77777777" w:rsidR="00812ECB" w:rsidRPr="00812ECB" w:rsidRDefault="00812ECB" w:rsidP="00812ECB">
                  <w:pPr>
                    <w:spacing w:after="60"/>
                    <w:rPr>
                      <w:iCs/>
                      <w:sz w:val="20"/>
                      <w:szCs w:val="20"/>
                    </w:rPr>
                  </w:pPr>
                  <w:r w:rsidRPr="00812ECB">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8C9E0AA" w14:textId="77777777" w:rsidR="00812ECB" w:rsidRPr="00812ECB" w:rsidRDefault="00812ECB" w:rsidP="00812ECB">
            <w:pPr>
              <w:spacing w:before="240" w:after="240"/>
              <w:ind w:left="1440" w:hanging="720"/>
              <w:rPr>
                <w:szCs w:val="20"/>
              </w:rPr>
            </w:pPr>
            <w:r w:rsidRPr="00812ECB">
              <w:rPr>
                <w:szCs w:val="20"/>
              </w:rPr>
              <w:t>(h)</w:t>
            </w:r>
            <w:r w:rsidRPr="00812ECB">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3BCAFD9" w14:textId="77777777" w:rsidR="00812ECB" w:rsidRPr="00812ECB" w:rsidRDefault="00812ECB" w:rsidP="00812ECB">
            <w:pPr>
              <w:spacing w:after="240"/>
              <w:ind w:left="1440" w:hanging="720"/>
              <w:rPr>
                <w:szCs w:val="20"/>
                <w:lang w:eastAsia="x-none"/>
              </w:rPr>
            </w:pPr>
            <w:r w:rsidRPr="00812ECB">
              <w:rPr>
                <w:szCs w:val="20"/>
                <w:lang w:val="x-none" w:eastAsia="x-none"/>
              </w:rPr>
              <w:t>(i)</w:t>
            </w:r>
            <w:r w:rsidRPr="00812ECB">
              <w:rPr>
                <w:szCs w:val="20"/>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w:t>
            </w:r>
            <w:r w:rsidRPr="00812ECB">
              <w:rPr>
                <w:szCs w:val="20"/>
                <w:lang w:val="x-none" w:eastAsia="x-none"/>
              </w:rPr>
              <w:lastRenderedPageBreak/>
              <w:t>the Dispatch Instruction and should continue over the duration of time specified by the ERCOT Operator.</w:t>
            </w:r>
            <w:r w:rsidRPr="00812ECB">
              <w:rPr>
                <w:szCs w:val="20"/>
                <w:lang w:eastAsia="x-none"/>
              </w:rPr>
              <w:t xml:space="preserve">  The MW added to GTBD associated with any individual DC Tie shall not exceed the higher of DC Tie advisory limit for exports on that tie as of 06</w:t>
            </w:r>
            <w:r w:rsidRPr="00812ECB">
              <w:rPr>
                <w:szCs w:val="20"/>
                <w:lang w:val="x-none" w:eastAsia="x-none"/>
              </w:rPr>
              <w:t>00 in the Day-Ahead</w:t>
            </w:r>
            <w:r w:rsidRPr="00812ECB">
              <w:rPr>
                <w:szCs w:val="20"/>
                <w:lang w:eastAsia="x-none"/>
              </w:rPr>
              <w:t xml:space="preserve"> or subsequent advisory export limit minus the aggregate export on the DC Tie that remained scheduled following the Dispatch Instruction from the ERCOT Operator.</w:t>
            </w:r>
          </w:p>
          <w:p w14:paraId="58B30CB8" w14:textId="77777777" w:rsidR="00812ECB" w:rsidRPr="00812ECB" w:rsidRDefault="00812ECB" w:rsidP="00812ECB">
            <w:pPr>
              <w:spacing w:after="240"/>
              <w:ind w:left="1440" w:hanging="720"/>
              <w:rPr>
                <w:szCs w:val="20"/>
              </w:rPr>
            </w:pPr>
            <w:r w:rsidRPr="00812ECB">
              <w:rPr>
                <w:szCs w:val="20"/>
              </w:rPr>
              <w:t>(j)</w:t>
            </w:r>
            <w:r w:rsidRPr="00812ECB">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7FBD678" w14:textId="77777777" w:rsidR="00812ECB" w:rsidRPr="00812ECB" w:rsidRDefault="00812ECB" w:rsidP="00812ECB">
            <w:pPr>
              <w:spacing w:before="240" w:after="240"/>
              <w:ind w:left="1440" w:hanging="720"/>
              <w:rPr>
                <w:szCs w:val="20"/>
              </w:rPr>
            </w:pPr>
            <w:r w:rsidRPr="00812ECB">
              <w:rPr>
                <w:szCs w:val="20"/>
              </w:rPr>
              <w:t>(k)</w:t>
            </w:r>
            <w:r w:rsidRPr="00812ECB">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35F9B73" w14:textId="77777777" w:rsidR="00812ECB" w:rsidRPr="00812ECB" w:rsidRDefault="00812ECB" w:rsidP="00812ECB">
            <w:pPr>
              <w:spacing w:before="240" w:after="240"/>
              <w:ind w:left="1440" w:hanging="720"/>
              <w:rPr>
                <w:szCs w:val="20"/>
              </w:rPr>
            </w:pPr>
            <w:r w:rsidRPr="00812ECB">
              <w:rPr>
                <w:szCs w:val="20"/>
              </w:rPr>
              <w:t>(l)</w:t>
            </w:r>
            <w:r w:rsidRPr="00812ECB">
              <w:rPr>
                <w:szCs w:val="20"/>
              </w:rPr>
              <w:tab/>
              <w:t>Add the MW from energy delivered to ERCOT through registered BLTs during an EEA to GTBD.  The amount of MW is determined from the Dispatch Instruction and should continue over the duration of time specified by the ERCOT Operator.</w:t>
            </w:r>
          </w:p>
          <w:p w14:paraId="45DB6D28" w14:textId="77777777" w:rsidR="00812ECB" w:rsidRPr="00812ECB" w:rsidRDefault="00812ECB" w:rsidP="00812ECB">
            <w:pPr>
              <w:spacing w:after="240"/>
              <w:ind w:left="1440" w:hanging="720"/>
              <w:rPr>
                <w:szCs w:val="20"/>
              </w:rPr>
            </w:pPr>
            <w:r w:rsidRPr="00812ECB">
              <w:rPr>
                <w:szCs w:val="20"/>
              </w:rPr>
              <w:t>(m)</w:t>
            </w:r>
            <w:r w:rsidRPr="00812ECB">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DF78455" w14:textId="77777777" w:rsidR="00812ECB" w:rsidRPr="00812ECB" w:rsidRDefault="00812ECB" w:rsidP="00812ECB">
            <w:pPr>
              <w:spacing w:after="240"/>
              <w:ind w:left="1440" w:hanging="720"/>
              <w:rPr>
                <w:szCs w:val="20"/>
              </w:rPr>
            </w:pPr>
            <w:r w:rsidRPr="00812ECB">
              <w:rPr>
                <w:szCs w:val="20"/>
              </w:rPr>
              <w:t>(n)</w:t>
            </w:r>
            <w:r w:rsidRPr="00812ECB">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w:t>
            </w:r>
            <w:r w:rsidRPr="00812ECB">
              <w:rPr>
                <w:szCs w:val="20"/>
              </w:rPr>
              <w:lastRenderedPageBreak/>
              <w:t>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812ECB">
              <w:rPr>
                <w:szCs w:val="20"/>
              </w:rPr>
              <w:t>RHours</w:t>
            </w:r>
            <w:proofErr w:type="spellEnd"/>
            <w:r w:rsidRPr="00812ECB">
              <w:rPr>
                <w:szCs w:val="20"/>
              </w:rPr>
              <w:t xml:space="preserve">”) defined by item (g) above. </w:t>
            </w:r>
          </w:p>
          <w:p w14:paraId="6B9C5A76" w14:textId="77777777" w:rsidR="00812ECB" w:rsidRPr="00812ECB" w:rsidRDefault="00812ECB" w:rsidP="00812ECB">
            <w:pPr>
              <w:spacing w:before="240" w:after="240"/>
              <w:ind w:left="1440" w:hanging="720"/>
              <w:rPr>
                <w:szCs w:val="20"/>
              </w:rPr>
            </w:pPr>
            <w:r w:rsidRPr="00812ECB">
              <w:rPr>
                <w:szCs w:val="20"/>
              </w:rPr>
              <w:t>(o)</w:t>
            </w:r>
            <w:r w:rsidRPr="00812ECB">
              <w:rPr>
                <w:szCs w:val="20"/>
              </w:rPr>
              <w:tab/>
              <w:t>Perform a SCED with changes to the inputs in items (a) through (m) above, considering only Competitive Constraints and the non-mitigated Energy Offer Curves.</w:t>
            </w:r>
          </w:p>
          <w:p w14:paraId="684759CD" w14:textId="77777777" w:rsidR="00812ECB" w:rsidRPr="00812ECB" w:rsidRDefault="00812ECB" w:rsidP="00812ECB">
            <w:pPr>
              <w:spacing w:after="240"/>
              <w:ind w:left="1440" w:hanging="720"/>
              <w:rPr>
                <w:szCs w:val="20"/>
              </w:rPr>
            </w:pPr>
            <w:r w:rsidRPr="00812ECB">
              <w:rPr>
                <w:szCs w:val="20"/>
              </w:rPr>
              <w:t>(p)</w:t>
            </w:r>
            <w:r w:rsidRPr="00812ECB">
              <w:rPr>
                <w:szCs w:val="20"/>
              </w:rPr>
              <w:tab/>
              <w:t>Perform mitigation on the submitted Energy Offer Curves using the LMPs from the previous step as the reference LMP.</w:t>
            </w:r>
          </w:p>
          <w:p w14:paraId="144CEDE9" w14:textId="77777777" w:rsidR="00812ECB" w:rsidRPr="00812ECB" w:rsidRDefault="00812ECB" w:rsidP="00812ECB">
            <w:pPr>
              <w:spacing w:after="240"/>
              <w:ind w:left="1440" w:hanging="720"/>
              <w:rPr>
                <w:szCs w:val="20"/>
              </w:rPr>
            </w:pPr>
            <w:r w:rsidRPr="00812ECB">
              <w:rPr>
                <w:szCs w:val="20"/>
              </w:rPr>
              <w:t>(q)</w:t>
            </w:r>
            <w:r w:rsidRPr="00812ECB">
              <w:rPr>
                <w:szCs w:val="20"/>
              </w:rPr>
              <w:tab/>
              <w:t>Perform a SCED with the changes to the inputs in items (a) through (m) above, considering both Competitive and Non-Competitive Constraints and the mitigated Energy Offer Curves.</w:t>
            </w:r>
          </w:p>
          <w:p w14:paraId="664FAE5A" w14:textId="77777777" w:rsidR="00812ECB" w:rsidRPr="00812ECB" w:rsidRDefault="00812ECB" w:rsidP="00812ECB">
            <w:pPr>
              <w:spacing w:before="240" w:after="240"/>
              <w:ind w:left="1440" w:hanging="720"/>
              <w:rPr>
                <w:szCs w:val="20"/>
              </w:rPr>
            </w:pPr>
            <w:r w:rsidRPr="00812ECB">
              <w:rPr>
                <w:szCs w:val="20"/>
              </w:rPr>
              <w:t>(r)</w:t>
            </w:r>
            <w:r w:rsidRPr="00812ECB">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19E0A111" w14:textId="77777777" w:rsidR="00812ECB" w:rsidRPr="00812ECB" w:rsidRDefault="00812ECB" w:rsidP="00812ECB">
            <w:pPr>
              <w:spacing w:after="240"/>
              <w:ind w:left="1440" w:hanging="720"/>
              <w:rPr>
                <w:szCs w:val="20"/>
              </w:rPr>
            </w:pPr>
            <w:r w:rsidRPr="00812ECB">
              <w:rPr>
                <w:szCs w:val="20"/>
              </w:rPr>
              <w:t>(s)</w:t>
            </w:r>
            <w:r w:rsidRPr="00812ECB">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7D785F7A"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commentRangeStart w:id="838"/>
      <w:r w:rsidRPr="00812ECB">
        <w:rPr>
          <w:b/>
          <w:bCs/>
          <w:snapToGrid w:val="0"/>
          <w:szCs w:val="20"/>
        </w:rPr>
        <w:lastRenderedPageBreak/>
        <w:t>6.5.7.4</w:t>
      </w:r>
      <w:commentRangeEnd w:id="838"/>
      <w:r w:rsidR="00F8031C">
        <w:rPr>
          <w:rStyle w:val="CommentReference"/>
        </w:rPr>
        <w:commentReference w:id="838"/>
      </w:r>
      <w:r w:rsidRPr="00812ECB">
        <w:rPr>
          <w:b/>
          <w:bCs/>
          <w:snapToGrid w:val="0"/>
          <w:szCs w:val="20"/>
        </w:rPr>
        <w:tab/>
        <w:t>Base Points</w:t>
      </w:r>
      <w:bookmarkEnd w:id="809"/>
    </w:p>
    <w:p w14:paraId="0DF3D9D6"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ERCOT shall issue a Base Point for each On-Line Generation Resource and each On-Line Controllable Load Resource </w:t>
      </w:r>
      <w:ins w:id="839" w:author="ERCOT" w:date="2023-05-30T21:41:00Z">
        <w:r w:rsidRPr="00812ECB">
          <w:rPr>
            <w:szCs w:val="20"/>
          </w:rPr>
          <w:t xml:space="preserve">(CLR) </w:t>
        </w:r>
      </w:ins>
      <w:r w:rsidRPr="00812ECB">
        <w:rPr>
          <w:szCs w:val="20"/>
        </w:rPr>
        <w:t xml:space="preserve">on completion of each SCED execution.  The Base Point set by SCED must observe a Generation Resource’s and </w:t>
      </w:r>
      <w:del w:id="840" w:author="ERCOT" w:date="2023-05-30T21:41:00Z">
        <w:r w:rsidRPr="00812ECB" w:rsidDel="00E47273">
          <w:rPr>
            <w:szCs w:val="20"/>
          </w:rPr>
          <w:delText>Controllable Load Resource</w:delText>
        </w:r>
      </w:del>
      <w:ins w:id="841" w:author="ERCOT" w:date="2023-05-30T21:41:00Z">
        <w:r w:rsidRPr="00812ECB">
          <w:rPr>
            <w:szCs w:val="20"/>
          </w:rPr>
          <w:t>CLR</w:t>
        </w:r>
      </w:ins>
      <w:r w:rsidRPr="00812ECB">
        <w:rPr>
          <w:szCs w:val="20"/>
        </w:rPr>
        <w:t>’s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5EF8ACCC" w14:textId="77777777" w:rsidR="00812ECB" w:rsidRPr="00812ECB" w:rsidRDefault="00812ECB" w:rsidP="00812ECB">
      <w:pPr>
        <w:spacing w:after="240"/>
        <w:ind w:left="1440" w:hanging="720"/>
        <w:rPr>
          <w:szCs w:val="20"/>
        </w:rPr>
      </w:pPr>
      <w:r w:rsidRPr="00812ECB">
        <w:rPr>
          <w:szCs w:val="20"/>
        </w:rPr>
        <w:t>(a)</w:t>
      </w:r>
      <w:r w:rsidRPr="00812ECB">
        <w:rPr>
          <w:szCs w:val="20"/>
        </w:rPr>
        <w:tab/>
        <w:t>Resource identifier that is the subject of the Dispatch Instruction;</w:t>
      </w:r>
    </w:p>
    <w:p w14:paraId="050A07F2"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MW output for Generation Resource and MW consumption for </w:t>
      </w:r>
      <w:del w:id="842" w:author="ERCOT" w:date="2023-05-30T21:42:00Z">
        <w:r w:rsidRPr="00812ECB" w:rsidDel="00316686">
          <w:rPr>
            <w:szCs w:val="20"/>
          </w:rPr>
          <w:delText>Controllable Load Resource</w:delText>
        </w:r>
      </w:del>
      <w:ins w:id="843" w:author="ERCOT" w:date="2023-05-30T21:42:00Z">
        <w:r w:rsidRPr="00812ECB">
          <w:rPr>
            <w:szCs w:val="20"/>
          </w:rPr>
          <w:t>CLR</w:t>
        </w:r>
      </w:ins>
      <w:r w:rsidRPr="00812ECB">
        <w:rPr>
          <w:szCs w:val="20"/>
        </w:rPr>
        <w:t>;</w:t>
      </w:r>
    </w:p>
    <w:p w14:paraId="6CDF8FBA"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Time of the Dispatch Instruction; </w:t>
      </w:r>
    </w:p>
    <w:p w14:paraId="5799B0FB" w14:textId="77777777" w:rsidR="00812ECB" w:rsidRPr="00812ECB" w:rsidRDefault="00812ECB" w:rsidP="00812ECB">
      <w:pPr>
        <w:spacing w:after="240"/>
        <w:ind w:left="1440" w:hanging="720"/>
        <w:rPr>
          <w:szCs w:val="20"/>
        </w:rPr>
      </w:pPr>
      <w:r w:rsidRPr="00812ECB">
        <w:rPr>
          <w:szCs w:val="20"/>
        </w:rPr>
        <w:lastRenderedPageBreak/>
        <w:t>(d)</w:t>
      </w:r>
      <w:r w:rsidRPr="00812ECB">
        <w:rPr>
          <w:szCs w:val="20"/>
        </w:rPr>
        <w:tab/>
        <w:t xml:space="preserve">Flag indicating SCED has dispatched a Generation Resource or </w:t>
      </w:r>
      <w:del w:id="844" w:author="ERCOT" w:date="2023-05-30T21:42:00Z">
        <w:r w:rsidRPr="00812ECB" w:rsidDel="00316686">
          <w:rPr>
            <w:szCs w:val="20"/>
          </w:rPr>
          <w:delText>Controllable Load Resource</w:delText>
        </w:r>
      </w:del>
      <w:ins w:id="845" w:author="ERCOT" w:date="2023-05-30T21:42:00Z">
        <w:r w:rsidRPr="00812ECB">
          <w:rPr>
            <w:szCs w:val="20"/>
          </w:rPr>
          <w:t>CLR</w:t>
        </w:r>
      </w:ins>
      <w:r w:rsidRPr="00812ECB">
        <w:rPr>
          <w:szCs w:val="20"/>
        </w:rPr>
        <w:t xml:space="preserve"> below HDL used by SCED or an IRR has been instructed not to exceed its Base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A99BE04" w14:textId="77777777" w:rsidTr="008C7683">
        <w:trPr>
          <w:trHeight w:val="206"/>
        </w:trPr>
        <w:tc>
          <w:tcPr>
            <w:tcW w:w="9350" w:type="dxa"/>
            <w:shd w:val="pct12" w:color="auto" w:fill="auto"/>
          </w:tcPr>
          <w:p w14:paraId="3E2761EE" w14:textId="77777777" w:rsidR="00812ECB" w:rsidRPr="00812ECB" w:rsidRDefault="00812ECB" w:rsidP="00812ECB">
            <w:pPr>
              <w:spacing w:before="120" w:after="240"/>
              <w:rPr>
                <w:b/>
                <w:i/>
                <w:iCs/>
              </w:rPr>
            </w:pPr>
            <w:r w:rsidRPr="00812ECB">
              <w:rPr>
                <w:b/>
                <w:i/>
                <w:iCs/>
              </w:rPr>
              <w:t>[NPRR285:  Insert paragraph (e) below upon system implementation and renumber accordingly:]</w:t>
            </w:r>
          </w:p>
          <w:p w14:paraId="07E4ABA6" w14:textId="77777777" w:rsidR="00812ECB" w:rsidRPr="00812ECB" w:rsidRDefault="00812ECB" w:rsidP="00812ECB">
            <w:pPr>
              <w:spacing w:after="240"/>
              <w:ind w:left="1440" w:hanging="720"/>
              <w:rPr>
                <w:b/>
                <w:i/>
                <w:szCs w:val="20"/>
              </w:rPr>
            </w:pPr>
            <w:r w:rsidRPr="00812ECB">
              <w:rPr>
                <w:szCs w:val="20"/>
              </w:rPr>
              <w:t>(e)</w:t>
            </w:r>
            <w:r w:rsidRPr="00812ECB">
              <w:rPr>
                <w:szCs w:val="20"/>
              </w:rPr>
              <w:tab/>
              <w:t>Flag indicating SCED has dispatched a Generation Resource away from the Output Schedule submitted for that Generation Resource;</w:t>
            </w:r>
          </w:p>
        </w:tc>
      </w:tr>
    </w:tbl>
    <w:p w14:paraId="271BA0EE"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69F99F81" w14:textId="77777777" w:rsidR="00812ECB" w:rsidRPr="00812ECB" w:rsidRDefault="00812ECB" w:rsidP="00812ECB">
      <w:pPr>
        <w:spacing w:after="240"/>
        <w:ind w:left="1440" w:hanging="720"/>
        <w:rPr>
          <w:szCs w:val="20"/>
        </w:rPr>
      </w:pPr>
      <w:r w:rsidRPr="00812ECB">
        <w:rPr>
          <w:szCs w:val="20"/>
        </w:rPr>
        <w:t>(f)</w:t>
      </w:r>
      <w:r w:rsidRPr="00812ECB">
        <w:rPr>
          <w:szCs w:val="20"/>
        </w:rPr>
        <w:tab/>
        <w:t>Other information relevant to that Dispatch Instruction.</w:t>
      </w:r>
    </w:p>
    <w:p w14:paraId="2868F7EC" w14:textId="77777777" w:rsidR="00812ECB" w:rsidRPr="00812ECB" w:rsidRDefault="00812ECB" w:rsidP="00812ECB">
      <w:pPr>
        <w:spacing w:after="240"/>
        <w:ind w:left="720" w:hanging="720"/>
        <w:rPr>
          <w:ins w:id="846" w:author="ERCOT" w:date="2022-06-26T11:42:00Z"/>
          <w:szCs w:val="20"/>
        </w:rPr>
      </w:pPr>
      <w:bookmarkStart w:id="847" w:name="_Toc80174710"/>
      <w:ins w:id="848" w:author="ERCOT" w:date="2022-06-26T11:42:00Z">
        <w:r w:rsidRPr="00812ECB">
          <w:rPr>
            <w:szCs w:val="20"/>
          </w:rPr>
          <w:t>(2)</w:t>
        </w:r>
        <w:r w:rsidRPr="00812ECB">
          <w:rPr>
            <w:szCs w:val="20"/>
          </w:rPr>
          <w:tab/>
        </w:r>
        <w:r w:rsidRPr="00812ECB">
          <w:t xml:space="preserve">Each Generation Resource and CLR shall follow ERCOT-issued Updated Desired Base Points plus any Regulation Service deployments, unless otherwise instructed by ERCOT.  ERCOT-issued Updated Desired Base Points shall not include deployed Regulation Service </w:t>
        </w:r>
      </w:ins>
      <w:ins w:id="849" w:author="ERCOT" w:date="2023-05-30T21:43:00Z">
        <w:r w:rsidRPr="00812ECB">
          <w:t>or</w:t>
        </w:r>
      </w:ins>
      <w:ins w:id="850" w:author="ERCOT" w:date="2022-06-26T11:42:00Z">
        <w:r w:rsidRPr="00812ECB">
          <w:t xml:space="preserve"> expected Primary Frequency Response.</w:t>
        </w:r>
      </w:ins>
    </w:p>
    <w:p w14:paraId="5DFBED54"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commentRangeStart w:id="851"/>
      <w:r w:rsidRPr="00812ECB">
        <w:rPr>
          <w:b/>
          <w:bCs/>
          <w:snapToGrid w:val="0"/>
          <w:szCs w:val="20"/>
        </w:rPr>
        <w:t>6.5.7.5</w:t>
      </w:r>
      <w:commentRangeEnd w:id="851"/>
      <w:r w:rsidR="007B0853">
        <w:rPr>
          <w:rStyle w:val="CommentReference"/>
        </w:rPr>
        <w:commentReference w:id="851"/>
      </w:r>
      <w:r w:rsidRPr="00812ECB">
        <w:rPr>
          <w:b/>
          <w:bCs/>
          <w:snapToGrid w:val="0"/>
          <w:szCs w:val="20"/>
        </w:rPr>
        <w:tab/>
        <w:t>Ancillary Services Capacity Monitor</w:t>
      </w:r>
      <w:bookmarkEnd w:id="847"/>
    </w:p>
    <w:p w14:paraId="24CC8C21"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62894F2"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RRS capacity from: </w:t>
      </w:r>
    </w:p>
    <w:p w14:paraId="6DE6E246"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4D8399E1"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w:t>
      </w:r>
    </w:p>
    <w:p w14:paraId="4CB32FB8"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113A7DAA"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capable of Fast Frequency Response (FFR);</w:t>
      </w:r>
    </w:p>
    <w:p w14:paraId="0BF391BE"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Ancillary Service Resource Responsibility for RRS from: </w:t>
      </w:r>
    </w:p>
    <w:p w14:paraId="1A2AD53B"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7842FC8A"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w:t>
      </w:r>
    </w:p>
    <w:p w14:paraId="3CDF3E9B"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5B719F8B" w14:textId="77777777" w:rsidR="00812ECB" w:rsidRPr="00812ECB" w:rsidRDefault="00812ECB" w:rsidP="00812ECB">
      <w:pPr>
        <w:spacing w:after="240"/>
        <w:ind w:left="2160" w:hanging="720"/>
        <w:rPr>
          <w:szCs w:val="20"/>
        </w:rPr>
      </w:pPr>
      <w:r w:rsidRPr="00812ECB">
        <w:rPr>
          <w:szCs w:val="20"/>
        </w:rPr>
        <w:lastRenderedPageBreak/>
        <w:t>(iv)</w:t>
      </w:r>
      <w:r w:rsidRPr="00812ECB">
        <w:rPr>
          <w:szCs w:val="20"/>
        </w:rPr>
        <w:tab/>
        <w:t>Resources capable of FFR;</w:t>
      </w:r>
    </w:p>
    <w:p w14:paraId="31026C2B"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ECRS capacity from: </w:t>
      </w:r>
    </w:p>
    <w:p w14:paraId="44FC6AD6"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229B7CF2"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Load Resources excluding Controllable Load Resources; </w:t>
      </w:r>
    </w:p>
    <w:p w14:paraId="4215044A"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3B526373" w14:textId="77777777" w:rsidR="00812ECB" w:rsidRPr="00812ECB" w:rsidRDefault="00812ECB" w:rsidP="00812ECB">
      <w:pPr>
        <w:spacing w:after="240"/>
        <w:ind w:left="2160" w:hanging="720"/>
        <w:rPr>
          <w:szCs w:val="20"/>
        </w:rPr>
      </w:pPr>
      <w:r w:rsidRPr="00812ECB">
        <w:rPr>
          <w:szCs w:val="20"/>
        </w:rPr>
        <w:t>(iv)</w:t>
      </w:r>
      <w:r w:rsidRPr="00812ECB">
        <w:rPr>
          <w:szCs w:val="20"/>
        </w:rPr>
        <w:tab/>
        <w:t>Quick Start Generation Resources (QSGRs);</w:t>
      </w:r>
    </w:p>
    <w:p w14:paraId="62BE0113"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Ancillary Service Resource Responsibility for ECRS from: </w:t>
      </w:r>
    </w:p>
    <w:p w14:paraId="2E3C2EFD"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55E367C4"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and</w:t>
      </w:r>
    </w:p>
    <w:p w14:paraId="1010AB77"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6A8E9EDD" w14:textId="77777777" w:rsidR="00812ECB" w:rsidRPr="00812ECB" w:rsidRDefault="00812ECB" w:rsidP="00812ECB">
      <w:pPr>
        <w:spacing w:after="240"/>
        <w:ind w:left="2160" w:hanging="720"/>
        <w:rPr>
          <w:szCs w:val="20"/>
        </w:rPr>
      </w:pPr>
      <w:r w:rsidRPr="00812ECB">
        <w:rPr>
          <w:szCs w:val="20"/>
        </w:rPr>
        <w:t>(iv)</w:t>
      </w:r>
      <w:r w:rsidRPr="00812ECB">
        <w:rPr>
          <w:szCs w:val="20"/>
        </w:rPr>
        <w:tab/>
        <w:t>QSGRs;</w:t>
      </w:r>
    </w:p>
    <w:p w14:paraId="7C716BAF"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ECRS deployed to Generation and Load Resources; </w:t>
      </w:r>
    </w:p>
    <w:p w14:paraId="263D0BE4"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Non-Spin available from: </w:t>
      </w:r>
    </w:p>
    <w:p w14:paraId="0EFDF249"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3F44A6CC"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Undeployed Load Resources; </w:t>
      </w:r>
    </w:p>
    <w:p w14:paraId="47BFB680" w14:textId="77777777" w:rsidR="00812ECB" w:rsidRPr="00812ECB" w:rsidRDefault="00812ECB" w:rsidP="00812ECB">
      <w:pPr>
        <w:spacing w:after="240"/>
        <w:ind w:left="2160" w:hanging="720"/>
        <w:rPr>
          <w:szCs w:val="20"/>
        </w:rPr>
      </w:pPr>
      <w:r w:rsidRPr="00812ECB">
        <w:rPr>
          <w:szCs w:val="20"/>
        </w:rPr>
        <w:t>(iii)</w:t>
      </w:r>
      <w:r w:rsidRPr="00812ECB">
        <w:rPr>
          <w:szCs w:val="20"/>
        </w:rPr>
        <w:tab/>
        <w:t>Off-Line Generation Resources; and</w:t>
      </w:r>
    </w:p>
    <w:p w14:paraId="20C936E7"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with Output Schedules;</w:t>
      </w:r>
    </w:p>
    <w:p w14:paraId="624BECB2"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Responsibility for Non-Spin from:</w:t>
      </w:r>
    </w:p>
    <w:p w14:paraId="15C44C06"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26A5301D" w14:textId="77777777" w:rsidR="00812ECB" w:rsidRPr="00812ECB" w:rsidRDefault="00812ECB" w:rsidP="00812ECB">
      <w:pPr>
        <w:spacing w:after="240"/>
        <w:ind w:left="2160" w:hanging="720"/>
        <w:rPr>
          <w:szCs w:val="20"/>
        </w:rPr>
      </w:pPr>
      <w:r w:rsidRPr="00812ECB">
        <w:rPr>
          <w:szCs w:val="20"/>
        </w:rPr>
        <w:t>(ii)</w:t>
      </w:r>
      <w:r w:rsidRPr="00812ECB">
        <w:rPr>
          <w:szCs w:val="20"/>
        </w:rPr>
        <w:tab/>
        <w:t>On-Line Generation Resources with Output Schedules;</w:t>
      </w:r>
    </w:p>
    <w:p w14:paraId="2A338946"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Load Resources; </w:t>
      </w:r>
    </w:p>
    <w:p w14:paraId="162619E0" w14:textId="77777777" w:rsidR="00812ECB" w:rsidRPr="00812ECB" w:rsidRDefault="00812ECB" w:rsidP="00812ECB">
      <w:pPr>
        <w:spacing w:after="240"/>
        <w:ind w:left="2160" w:hanging="720"/>
        <w:rPr>
          <w:szCs w:val="20"/>
        </w:rPr>
      </w:pPr>
      <w:r w:rsidRPr="00812ECB">
        <w:rPr>
          <w:szCs w:val="20"/>
        </w:rPr>
        <w:t>(iv)</w:t>
      </w:r>
      <w:r w:rsidRPr="00812ECB">
        <w:rPr>
          <w:szCs w:val="20"/>
        </w:rPr>
        <w:tab/>
        <w:t>Off-Line Generation Resources excluding QSGRs; and</w:t>
      </w:r>
    </w:p>
    <w:p w14:paraId="4EBB58E0" w14:textId="77777777" w:rsidR="00812ECB" w:rsidRPr="00812ECB" w:rsidRDefault="00812ECB" w:rsidP="00812ECB">
      <w:pPr>
        <w:spacing w:after="240"/>
        <w:ind w:left="2160" w:hanging="720"/>
        <w:rPr>
          <w:szCs w:val="20"/>
        </w:rPr>
      </w:pPr>
      <w:r w:rsidRPr="00812ECB">
        <w:rPr>
          <w:szCs w:val="20"/>
        </w:rPr>
        <w:t>(v)</w:t>
      </w:r>
      <w:r w:rsidRPr="00812ECB">
        <w:rPr>
          <w:szCs w:val="20"/>
        </w:rPr>
        <w:tab/>
        <w:t>QSGRs;</w:t>
      </w:r>
    </w:p>
    <w:p w14:paraId="044D738D" w14:textId="77777777" w:rsidR="00812ECB" w:rsidRPr="00812ECB" w:rsidRDefault="00812ECB" w:rsidP="00812ECB">
      <w:pPr>
        <w:spacing w:after="240"/>
        <w:ind w:left="1440" w:hanging="720"/>
        <w:rPr>
          <w:szCs w:val="20"/>
        </w:rPr>
      </w:pPr>
      <w:r w:rsidRPr="00812ECB">
        <w:rPr>
          <w:szCs w:val="20"/>
        </w:rPr>
        <w:t>(h)</w:t>
      </w:r>
      <w:r w:rsidRPr="00812ECB">
        <w:rPr>
          <w:szCs w:val="20"/>
        </w:rPr>
        <w:tab/>
        <w:t>Undeployed Reg-Up and Reg-Down;</w:t>
      </w:r>
    </w:p>
    <w:p w14:paraId="2A56AA76" w14:textId="77777777" w:rsidR="00812ECB" w:rsidRPr="00812ECB" w:rsidRDefault="00812ECB" w:rsidP="00812ECB">
      <w:pPr>
        <w:spacing w:after="240"/>
        <w:ind w:left="1440" w:hanging="720"/>
        <w:rPr>
          <w:szCs w:val="20"/>
        </w:rPr>
      </w:pPr>
      <w:r w:rsidRPr="00812ECB">
        <w:rPr>
          <w:szCs w:val="20"/>
        </w:rPr>
        <w:t>(i)</w:t>
      </w:r>
      <w:r w:rsidRPr="00812ECB">
        <w:rPr>
          <w:szCs w:val="20"/>
        </w:rPr>
        <w:tab/>
        <w:t>Ancillary Service Resource Responsibility for Reg-Up and Reg-Down;</w:t>
      </w:r>
    </w:p>
    <w:p w14:paraId="59D63A39" w14:textId="77777777" w:rsidR="00812ECB" w:rsidRPr="00812ECB" w:rsidRDefault="00812ECB" w:rsidP="00812ECB">
      <w:pPr>
        <w:spacing w:after="240"/>
        <w:ind w:left="1440" w:hanging="720"/>
        <w:rPr>
          <w:szCs w:val="20"/>
        </w:rPr>
      </w:pPr>
      <w:r w:rsidRPr="00812ECB">
        <w:rPr>
          <w:szCs w:val="20"/>
        </w:rPr>
        <w:lastRenderedPageBreak/>
        <w:t>(j)</w:t>
      </w:r>
      <w:r w:rsidRPr="00812ECB">
        <w:rPr>
          <w:szCs w:val="20"/>
        </w:rPr>
        <w:tab/>
        <w:t>Deployed Reg-Up and Reg-Down;</w:t>
      </w:r>
    </w:p>
    <w:p w14:paraId="0A846FE2" w14:textId="77777777" w:rsidR="00812ECB" w:rsidRPr="00812ECB" w:rsidRDefault="00812ECB" w:rsidP="00812ECB">
      <w:pPr>
        <w:spacing w:after="240"/>
        <w:ind w:left="1440" w:hanging="720"/>
        <w:rPr>
          <w:szCs w:val="20"/>
        </w:rPr>
      </w:pPr>
      <w:r w:rsidRPr="00812ECB">
        <w:rPr>
          <w:szCs w:val="20"/>
        </w:rPr>
        <w:t>(k)</w:t>
      </w:r>
      <w:r w:rsidRPr="00812ECB">
        <w:rPr>
          <w:szCs w:val="20"/>
        </w:rPr>
        <w:tab/>
        <w:t>Available capacity:</w:t>
      </w:r>
    </w:p>
    <w:p w14:paraId="15C4D60B" w14:textId="77777777" w:rsidR="00812ECB" w:rsidRPr="00812ECB" w:rsidRDefault="00812ECB" w:rsidP="00812ECB">
      <w:pPr>
        <w:spacing w:after="240"/>
        <w:ind w:left="2160" w:hanging="720"/>
        <w:rPr>
          <w:szCs w:val="20"/>
        </w:rPr>
      </w:pPr>
      <w:r w:rsidRPr="00812ECB">
        <w:rPr>
          <w:szCs w:val="20"/>
        </w:rPr>
        <w:t>(i)</w:t>
      </w:r>
      <w:r w:rsidRPr="00812ECB">
        <w:rPr>
          <w:szCs w:val="20"/>
        </w:rPr>
        <w:tab/>
        <w:t>With Energy Offer Curves in the ERCOT System that can be used to increase Generation Resource Base Points in SCED;</w:t>
      </w:r>
    </w:p>
    <w:p w14:paraId="3B542C8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With Energy Offer Curves in the ERCOT System that can be used to decrease Generation Resource Base Points in SCED; </w:t>
      </w:r>
    </w:p>
    <w:p w14:paraId="273D0A4A"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Without Energy Offer Curves in the ERCOT System that can be used to increase Generation Resource Base Points in SCED; </w:t>
      </w:r>
    </w:p>
    <w:p w14:paraId="6BC08B27"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Without Energy Offer Curves in the ERCOT System that can be used to decrease Generation Resource Base Points in SCED; </w:t>
      </w:r>
    </w:p>
    <w:p w14:paraId="54A741F1"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With </w:t>
      </w:r>
      <w:del w:id="852" w:author="ERCOT" w:date="2023-06-13T13:13:00Z">
        <w:r w:rsidRPr="00812ECB" w:rsidDel="00F21702">
          <w:rPr>
            <w:szCs w:val="20"/>
          </w:rPr>
          <w:delText xml:space="preserve">RTM </w:delText>
        </w:r>
      </w:del>
      <w:r w:rsidRPr="00812ECB">
        <w:rPr>
          <w:szCs w:val="20"/>
        </w:rPr>
        <w:t xml:space="preserve">Energy Bid </w:t>
      </w:r>
      <w:del w:id="853" w:author="ERCOT" w:date="2023-06-13T13:13:00Z">
        <w:r w:rsidRPr="00812ECB" w:rsidDel="00F21702">
          <w:rPr>
            <w:szCs w:val="20"/>
          </w:rPr>
          <w:delText>c</w:delText>
        </w:r>
      </w:del>
      <w:ins w:id="854" w:author="ERCOT" w:date="2023-06-13T13:13:00Z">
        <w:r w:rsidRPr="00812ECB">
          <w:rPr>
            <w:szCs w:val="20"/>
          </w:rPr>
          <w:t>C</w:t>
        </w:r>
      </w:ins>
      <w:r w:rsidRPr="00812ECB">
        <w:rPr>
          <w:szCs w:val="20"/>
        </w:rPr>
        <w:t>urves from available Controllable Load Resources in the ERCOT System that can be used to decrease Base Points (energy consumption) in SCED;</w:t>
      </w:r>
    </w:p>
    <w:p w14:paraId="2F998E3F"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With </w:t>
      </w:r>
      <w:del w:id="855" w:author="ERCOT" w:date="2023-06-13T13:13:00Z">
        <w:r w:rsidRPr="00812ECB" w:rsidDel="00F21702">
          <w:rPr>
            <w:szCs w:val="20"/>
          </w:rPr>
          <w:delText xml:space="preserve">RTM </w:delText>
        </w:r>
      </w:del>
      <w:r w:rsidRPr="00812ECB">
        <w:rPr>
          <w:szCs w:val="20"/>
        </w:rPr>
        <w:t xml:space="preserve">Energy Bid </w:t>
      </w:r>
      <w:del w:id="856" w:author="ERCOT" w:date="2023-06-13T13:13:00Z">
        <w:r w:rsidRPr="00812ECB" w:rsidDel="00F21702">
          <w:rPr>
            <w:szCs w:val="20"/>
          </w:rPr>
          <w:delText>c</w:delText>
        </w:r>
      </w:del>
      <w:ins w:id="857" w:author="ERCOT" w:date="2023-06-13T13:13:00Z">
        <w:r w:rsidRPr="00812ECB">
          <w:rPr>
            <w:szCs w:val="20"/>
          </w:rPr>
          <w:t>C</w:t>
        </w:r>
      </w:ins>
      <w:r w:rsidRPr="00812ECB">
        <w:rPr>
          <w:szCs w:val="20"/>
        </w:rPr>
        <w:t xml:space="preserve">urves from available Controllable Load Resources in the ERCOT System that can be used to increase Base Points (energy consumption) in SCED; </w:t>
      </w:r>
    </w:p>
    <w:p w14:paraId="30F2DC9B" w14:textId="77777777" w:rsidR="00812ECB" w:rsidRPr="00812ECB" w:rsidRDefault="00812ECB" w:rsidP="00812ECB">
      <w:pPr>
        <w:spacing w:after="240"/>
        <w:ind w:left="2160" w:hanging="720"/>
        <w:rPr>
          <w:szCs w:val="20"/>
        </w:rPr>
      </w:pPr>
      <w:r w:rsidRPr="00812ECB">
        <w:rPr>
          <w:szCs w:val="20"/>
        </w:rPr>
        <w:t>(vii)</w:t>
      </w:r>
      <w:r w:rsidRPr="00812ECB">
        <w:rPr>
          <w:szCs w:val="20"/>
        </w:rPr>
        <w:tab/>
        <w:t xml:space="preserve">From Resources participating in SCED plus the Reg-Up, ECRS, and RRS from Load Resources </w:t>
      </w:r>
      <w:r w:rsidRPr="00812ECB">
        <w:rPr>
          <w:bCs/>
          <w:szCs w:val="20"/>
        </w:rPr>
        <w:t>and the Net Power Consumption minus the Low Power Consumption from Load Resources with a validated Real-Time RRS and ECRS Schedule</w:t>
      </w:r>
      <w:r w:rsidRPr="00812ECB">
        <w:rPr>
          <w:szCs w:val="20"/>
        </w:rPr>
        <w:t>;</w:t>
      </w:r>
    </w:p>
    <w:p w14:paraId="7005F85A" w14:textId="77777777" w:rsidR="00812ECB" w:rsidRPr="00812ECB" w:rsidRDefault="00812ECB" w:rsidP="00812ECB">
      <w:pPr>
        <w:spacing w:after="240"/>
        <w:ind w:left="2160" w:hanging="720"/>
        <w:rPr>
          <w:szCs w:val="20"/>
        </w:rPr>
      </w:pPr>
      <w:r w:rsidRPr="00812ECB">
        <w:rPr>
          <w:szCs w:val="20"/>
        </w:rPr>
        <w:t>(viii)</w:t>
      </w:r>
      <w:r w:rsidRPr="00812ECB">
        <w:rPr>
          <w:szCs w:val="20"/>
        </w:rPr>
        <w:tab/>
        <w:t>From Resources included in item (vii) above plus reserves from Resources that could be made available to SCED in 30 minutes;</w:t>
      </w:r>
    </w:p>
    <w:p w14:paraId="301590ED" w14:textId="77777777" w:rsidR="00812ECB" w:rsidRPr="00812ECB" w:rsidRDefault="00812ECB" w:rsidP="00812ECB">
      <w:pPr>
        <w:spacing w:after="240"/>
        <w:ind w:left="2160" w:hanging="720"/>
        <w:rPr>
          <w:szCs w:val="20"/>
        </w:rPr>
      </w:pPr>
      <w:r w:rsidRPr="00812ECB">
        <w:rPr>
          <w:szCs w:val="20"/>
        </w:rPr>
        <w:t>(ix)</w:t>
      </w:r>
      <w:r w:rsidRPr="00812ECB">
        <w:rPr>
          <w:szCs w:val="20"/>
        </w:rPr>
        <w:tab/>
        <w:t>In the ERCOT System that can be used to increase Generation Resource Base Points in the next five minutes in SCED; and</w:t>
      </w:r>
    </w:p>
    <w:p w14:paraId="4665B43B" w14:textId="77777777" w:rsidR="00812ECB" w:rsidRPr="00812ECB" w:rsidRDefault="00812ECB" w:rsidP="00812ECB">
      <w:pPr>
        <w:spacing w:after="240"/>
        <w:ind w:left="2160" w:hanging="720"/>
        <w:rPr>
          <w:szCs w:val="20"/>
        </w:rPr>
      </w:pPr>
      <w:r w:rsidRPr="00812ECB">
        <w:rPr>
          <w:szCs w:val="20"/>
        </w:rPr>
        <w:t>(x)</w:t>
      </w:r>
      <w:r w:rsidRPr="00812ECB">
        <w:rPr>
          <w:szCs w:val="20"/>
        </w:rPr>
        <w:tab/>
        <w:t>In the ERCOT System that can be used to decrease Generation Resource Base Points in the next five minutes in SCED;</w:t>
      </w:r>
    </w:p>
    <w:p w14:paraId="46C016FF" w14:textId="77777777" w:rsidR="00812ECB" w:rsidRPr="00812ECB" w:rsidRDefault="00812ECB" w:rsidP="00812ECB">
      <w:pPr>
        <w:spacing w:after="240"/>
        <w:ind w:left="1440" w:hanging="720"/>
        <w:rPr>
          <w:szCs w:val="20"/>
        </w:rPr>
      </w:pPr>
      <w:r w:rsidRPr="00812ECB">
        <w:rPr>
          <w:szCs w:val="20"/>
        </w:rPr>
        <w:t>(l)</w:t>
      </w:r>
      <w:r w:rsidRPr="00812ECB">
        <w:rPr>
          <w:szCs w:val="20"/>
        </w:rPr>
        <w:tab/>
        <w:t>Aggregate telemetered HSL capacity for Resources with a telemetered Resource Status of EMR;</w:t>
      </w:r>
    </w:p>
    <w:p w14:paraId="523F0D20" w14:textId="77777777" w:rsidR="00812ECB" w:rsidRPr="00812ECB" w:rsidRDefault="00812ECB" w:rsidP="00812ECB">
      <w:pPr>
        <w:spacing w:after="240"/>
        <w:ind w:left="1440" w:hanging="720"/>
        <w:rPr>
          <w:szCs w:val="20"/>
        </w:rPr>
      </w:pPr>
      <w:r w:rsidRPr="00812ECB">
        <w:rPr>
          <w:szCs w:val="20"/>
        </w:rPr>
        <w:t>(m)</w:t>
      </w:r>
      <w:r w:rsidRPr="00812ECB">
        <w:rPr>
          <w:szCs w:val="20"/>
        </w:rPr>
        <w:tab/>
        <w:t>Aggregate telemetered HSL capacity for Resources with a telemetered Resource Status of OUT;</w:t>
      </w:r>
    </w:p>
    <w:p w14:paraId="57E77252" w14:textId="77777777" w:rsidR="00812ECB" w:rsidRPr="00812ECB" w:rsidRDefault="00EF70E4" w:rsidP="00812ECB">
      <w:pPr>
        <w:spacing w:after="240"/>
        <w:ind w:left="1440" w:hanging="720"/>
        <w:rPr>
          <w:szCs w:val="20"/>
        </w:rPr>
      </w:pPr>
      <w:r>
        <w:rPr>
          <w:b/>
          <w:noProof/>
          <w:position w:val="30"/>
          <w:sz w:val="20"/>
          <w:szCs w:val="20"/>
        </w:rPr>
        <w:object w:dxaOrig="1440" w:dyaOrig="1440" w14:anchorId="4B1D6A1E">
          <v:shape id="_x0000_s2293" type="#_x0000_t75" style="position:absolute;left:0;text-align:left;margin-left:38.15pt;margin-top:30.2pt;width:67.75pt;height:109.9pt;z-index:251659264" fillcolor="red" strokecolor="red">
            <v:fill opacity="13107f" color2="fill darken(118)" o:opacity2="13107f" rotate="t" method="linear sigma" focus="100%" type="gradient"/>
            <v:imagedata r:id="rId41" o:title=""/>
          </v:shape>
          <o:OLEObject Type="Embed" ProgID="Equation.3" ShapeID="_x0000_s2293" DrawAspect="Content" ObjectID="_1788693709" r:id="rId42"/>
        </w:object>
      </w:r>
      <w:r w:rsidR="00812ECB" w:rsidRPr="00812ECB">
        <w:rPr>
          <w:szCs w:val="20"/>
        </w:rPr>
        <w:t>(n)</w:t>
      </w:r>
      <w:r w:rsidR="00812ECB" w:rsidRPr="00812ECB">
        <w:rPr>
          <w:szCs w:val="20"/>
        </w:rPr>
        <w:tab/>
        <w:t>Aggregate net telemetered consumption for Resources with a telemetered Resource Status of OUTL; and</w:t>
      </w:r>
    </w:p>
    <w:p w14:paraId="65198AA1" w14:textId="77777777" w:rsidR="00812ECB" w:rsidRPr="00812ECB" w:rsidRDefault="00812ECB" w:rsidP="00812ECB">
      <w:pPr>
        <w:spacing w:after="240"/>
        <w:ind w:left="1440" w:hanging="720"/>
        <w:rPr>
          <w:szCs w:val="20"/>
        </w:rPr>
      </w:pPr>
      <w:r w:rsidRPr="00812ECB">
        <w:rPr>
          <w:szCs w:val="20"/>
        </w:rPr>
        <w:t>(o)</w:t>
      </w:r>
      <w:r w:rsidRPr="00812ECB">
        <w:rPr>
          <w:szCs w:val="20"/>
        </w:rPr>
        <w:tab/>
        <w:t>The ERCOT-wide PRC calculated as follows:</w:t>
      </w:r>
    </w:p>
    <w:p w14:paraId="1FE83056" w14:textId="77777777" w:rsidR="00812ECB" w:rsidRPr="00812ECB" w:rsidRDefault="00812ECB" w:rsidP="00812ECB">
      <w:pPr>
        <w:rPr>
          <w:b/>
          <w:position w:val="30"/>
          <w:sz w:val="20"/>
          <w:szCs w:val="20"/>
        </w:rPr>
      </w:pPr>
    </w:p>
    <w:p w14:paraId="299311A9" w14:textId="77777777" w:rsidR="00812ECB" w:rsidRPr="00812ECB" w:rsidRDefault="00812ECB" w:rsidP="00812ECB">
      <w:pPr>
        <w:spacing w:after="240"/>
        <w:rPr>
          <w:b/>
          <w:position w:val="30"/>
          <w:sz w:val="20"/>
          <w:szCs w:val="20"/>
        </w:rPr>
      </w:pPr>
      <w:r w:rsidRPr="00812ECB">
        <w:rPr>
          <w:b/>
          <w:position w:val="30"/>
          <w:sz w:val="20"/>
          <w:szCs w:val="20"/>
        </w:rPr>
        <w:t>PRC</w:t>
      </w:r>
      <w:r w:rsidRPr="00812ECB">
        <w:rPr>
          <w:b/>
          <w:position w:val="30"/>
          <w:sz w:val="20"/>
          <w:szCs w:val="20"/>
          <w:vertAlign w:val="subscript"/>
        </w:rPr>
        <w:t>1</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Min(Max((RDF*(HSL-NFRC) – Actual Net Telemetered Output)</w:t>
      </w:r>
      <w:r w:rsidRPr="00812ECB">
        <w:rPr>
          <w:b/>
          <w:position w:val="30"/>
          <w:sz w:val="20"/>
          <w:szCs w:val="20"/>
          <w:vertAlign w:val="subscript"/>
        </w:rPr>
        <w:t>i</w:t>
      </w:r>
      <w:r w:rsidRPr="00812ECB">
        <w:rPr>
          <w:b/>
          <w:position w:val="30"/>
          <w:sz w:val="20"/>
          <w:szCs w:val="20"/>
        </w:rPr>
        <w:t xml:space="preserve"> , 0.0) , </w:t>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t>0.2*RDF*(HSL-NFRC)</w:t>
      </w:r>
      <w:r w:rsidRPr="00812ECB">
        <w:rPr>
          <w:b/>
          <w:position w:val="30"/>
          <w:sz w:val="20"/>
          <w:szCs w:val="20"/>
          <w:vertAlign w:val="subscript"/>
        </w:rPr>
        <w:t>i</w:t>
      </w:r>
      <w:r w:rsidRPr="00812ECB">
        <w:rPr>
          <w:b/>
          <w:position w:val="30"/>
          <w:sz w:val="20"/>
          <w:szCs w:val="20"/>
        </w:rPr>
        <w:t>),</w:t>
      </w:r>
    </w:p>
    <w:p w14:paraId="0A193FA3" w14:textId="77777777" w:rsidR="00812ECB" w:rsidRPr="00812ECB" w:rsidRDefault="00812ECB" w:rsidP="00812ECB">
      <w:pPr>
        <w:ind w:right="-1080"/>
        <w:rPr>
          <w:szCs w:val="20"/>
        </w:rPr>
      </w:pPr>
    </w:p>
    <w:p w14:paraId="05AB0F62" w14:textId="77777777" w:rsidR="00812ECB" w:rsidRPr="00812ECB" w:rsidRDefault="00812ECB" w:rsidP="00812ECB">
      <w:pPr>
        <w:ind w:right="-1080"/>
        <w:rPr>
          <w:szCs w:val="20"/>
        </w:rPr>
      </w:pPr>
    </w:p>
    <w:p w14:paraId="0E79DACD" w14:textId="77777777" w:rsidR="00812ECB" w:rsidRPr="00812ECB" w:rsidRDefault="00812ECB" w:rsidP="00812ECB">
      <w:pPr>
        <w:ind w:right="-1080"/>
        <w:rPr>
          <w:szCs w:val="20"/>
        </w:rPr>
      </w:pPr>
      <w:r w:rsidRPr="00812ECB">
        <w:rPr>
          <w:szCs w:val="20"/>
        </w:rPr>
        <w:t xml:space="preserve">where the included On-Line Generation Resources do not include WGRs, nuclear </w:t>
      </w:r>
      <w:proofErr w:type="gramStart"/>
      <w:r w:rsidRPr="00812ECB">
        <w:rPr>
          <w:szCs w:val="20"/>
        </w:rPr>
        <w:t>Generation</w:t>
      </w:r>
      <w:proofErr w:type="gramEnd"/>
    </w:p>
    <w:p w14:paraId="73CBA6C9" w14:textId="77777777" w:rsidR="00812ECB" w:rsidRPr="00812ECB" w:rsidRDefault="00812ECB" w:rsidP="00812ECB">
      <w:pPr>
        <w:ind w:right="-1080"/>
        <w:rPr>
          <w:szCs w:val="20"/>
        </w:rPr>
      </w:pPr>
      <w:r w:rsidRPr="00812ECB">
        <w:rPr>
          <w:szCs w:val="20"/>
        </w:rPr>
        <w:t xml:space="preserve">Resources, or Generation Resources with an output less than or equal to 95% of telemetered LSL or </w:t>
      </w:r>
    </w:p>
    <w:p w14:paraId="66CA75B0" w14:textId="77777777" w:rsidR="00812ECB" w:rsidRPr="00812ECB" w:rsidRDefault="00812ECB" w:rsidP="00812ECB">
      <w:pPr>
        <w:ind w:right="-1080"/>
        <w:rPr>
          <w:szCs w:val="20"/>
        </w:rPr>
      </w:pPr>
      <w:r w:rsidRPr="00812ECB">
        <w:rPr>
          <w:szCs w:val="20"/>
        </w:rPr>
        <w:t>with a telemetered status of ONTEST, ONHOLD, STARTUP, or SHUTDOWN.</w:t>
      </w:r>
    </w:p>
    <w:p w14:paraId="0011C6C5" w14:textId="77777777" w:rsidR="00812ECB" w:rsidRPr="00812ECB" w:rsidRDefault="00812ECB" w:rsidP="00812ECB">
      <w:pPr>
        <w:ind w:right="-1080"/>
        <w:rPr>
          <w:szCs w:val="20"/>
        </w:rPr>
      </w:pPr>
    </w:p>
    <w:p w14:paraId="45032146" w14:textId="77777777" w:rsidR="00812ECB" w:rsidRPr="00812ECB" w:rsidRDefault="00812ECB" w:rsidP="00812ECB">
      <w:pPr>
        <w:rPr>
          <w:b/>
          <w:position w:val="30"/>
          <w:sz w:val="20"/>
          <w:szCs w:val="20"/>
        </w:rPr>
      </w:pPr>
    </w:p>
    <w:p w14:paraId="24204CA1" w14:textId="77777777" w:rsidR="00812ECB" w:rsidRPr="00812ECB" w:rsidRDefault="00812ECB" w:rsidP="00812ECB">
      <w:pPr>
        <w:rPr>
          <w:b/>
          <w:position w:val="30"/>
          <w:sz w:val="20"/>
          <w:szCs w:val="20"/>
        </w:rPr>
      </w:pPr>
      <w:r w:rsidRPr="00812ECB">
        <w:rPr>
          <w:noProof/>
        </w:rPr>
        <mc:AlternateContent>
          <mc:Choice Requires="wpc">
            <w:drawing>
              <wp:anchor distT="0" distB="0" distL="114300" distR="114300" simplePos="0" relativeHeight="251664384" behindDoc="0" locked="0" layoutInCell="1" allowOverlap="1" wp14:anchorId="1DB7EC52" wp14:editId="33F1B85E">
                <wp:simplePos x="0" y="0"/>
                <wp:positionH relativeFrom="column">
                  <wp:posOffset>507365</wp:posOffset>
                </wp:positionH>
                <wp:positionV relativeFrom="paragraph">
                  <wp:posOffset>-309245</wp:posOffset>
                </wp:positionV>
                <wp:extent cx="761365" cy="1394460"/>
                <wp:effectExtent l="0" t="0" r="0" b="0"/>
                <wp:wrapNone/>
                <wp:docPr id="3265"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wps:spPr>
                        <wps:txbx>
                          <w:txbxContent>
                            <w:p w14:paraId="73EEB4F9" w14:textId="77777777" w:rsidR="008C7683" w:rsidRDefault="008C7683" w:rsidP="00812ECB">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wps:spPr>
                        <wps:txbx>
                          <w:txbxContent>
                            <w:p w14:paraId="27A1AEBE"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wps:spPr>
                        <wps:txbx>
                          <w:txbxContent>
                            <w:p w14:paraId="00B9734A" w14:textId="77777777" w:rsidR="008C7683" w:rsidRDefault="008C7683" w:rsidP="00812ECB">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wps:spPr>
                        <wps:txbx>
                          <w:txbxContent>
                            <w:p w14:paraId="65887D33" w14:textId="77777777" w:rsidR="008C7683" w:rsidRDefault="008C7683" w:rsidP="00812ECB">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wps:spPr>
                        <wps:txbx>
                          <w:txbxContent>
                            <w:p w14:paraId="40380AE2" w14:textId="77777777" w:rsidR="008C7683" w:rsidRDefault="008C7683" w:rsidP="00812ECB">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wps:spPr>
                        <wps:txbx>
                          <w:txbxContent>
                            <w:p w14:paraId="410660FC" w14:textId="77777777" w:rsidR="008C7683" w:rsidRDefault="008C7683" w:rsidP="00812ECB">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wps:spPr>
                        <wps:txbx>
                          <w:txbxContent>
                            <w:p w14:paraId="2CC37811" w14:textId="77777777" w:rsidR="008C7683" w:rsidRDefault="008C7683" w:rsidP="00812ECB">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wps:spPr>
                        <wps:txbx>
                          <w:txbxContent>
                            <w:p w14:paraId="61E1F9D1" w14:textId="77777777" w:rsidR="008C7683" w:rsidRDefault="008C7683" w:rsidP="00812EC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B7EC52"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73EEB4F9" w14:textId="77777777" w:rsidR="008C7683" w:rsidRDefault="008C7683" w:rsidP="00812ECB">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27A1AEBE" w14:textId="77777777" w:rsidR="008C7683" w:rsidRDefault="008C7683" w:rsidP="00812ECB">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00B9734A" w14:textId="77777777" w:rsidR="008C7683" w:rsidRDefault="008C7683" w:rsidP="00812ECB">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65887D33" w14:textId="77777777" w:rsidR="008C7683" w:rsidRDefault="008C7683" w:rsidP="00812ECB">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40380AE2" w14:textId="77777777" w:rsidR="008C7683" w:rsidRDefault="008C7683" w:rsidP="00812ECB">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410660FC" w14:textId="77777777" w:rsidR="008C7683" w:rsidRDefault="008C7683" w:rsidP="00812ECB">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2CC37811" w14:textId="77777777" w:rsidR="008C7683" w:rsidRDefault="008C7683" w:rsidP="00812ECB">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61E1F9D1" w14:textId="77777777" w:rsidR="008C7683" w:rsidRDefault="008C7683" w:rsidP="00812ECB">
                        <w:r>
                          <w:rPr>
                            <w:b/>
                            <w:bCs/>
                            <w:i/>
                            <w:iCs/>
                            <w:color w:val="000000"/>
                          </w:rPr>
                          <w:t>i</w:t>
                        </w:r>
                      </w:p>
                    </w:txbxContent>
                  </v:textbox>
                </v:rect>
              </v:group>
            </w:pict>
          </mc:Fallback>
        </mc:AlternateContent>
      </w:r>
    </w:p>
    <w:p w14:paraId="06288792" w14:textId="77777777" w:rsidR="00812ECB" w:rsidRPr="00812ECB" w:rsidRDefault="00812ECB" w:rsidP="00812ECB">
      <w:pPr>
        <w:rPr>
          <w:b/>
          <w:position w:val="30"/>
          <w:sz w:val="20"/>
          <w:szCs w:val="20"/>
        </w:rPr>
      </w:pPr>
      <w:r w:rsidRPr="00812ECB">
        <w:rPr>
          <w:b/>
          <w:position w:val="30"/>
          <w:sz w:val="20"/>
          <w:szCs w:val="20"/>
        </w:rPr>
        <w:t>PRC</w:t>
      </w:r>
      <w:r w:rsidRPr="00812ECB">
        <w:rPr>
          <w:b/>
          <w:position w:val="30"/>
          <w:sz w:val="20"/>
          <w:szCs w:val="20"/>
          <w:vertAlign w:val="subscript"/>
        </w:rPr>
        <w:t>2</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w:t>
      </w:r>
      <w:r w:rsidRPr="00812ECB">
        <w:rPr>
          <w:b/>
          <w:position w:val="30"/>
          <w:sz w:val="20"/>
          <w:szCs w:val="20"/>
          <w:vertAlign w:val="subscript"/>
        </w:rPr>
        <w:t>W</w:t>
      </w:r>
      <w:r w:rsidRPr="00812ECB">
        <w:rPr>
          <w:b/>
          <w:position w:val="30"/>
          <w:sz w:val="20"/>
          <w:szCs w:val="20"/>
        </w:rPr>
        <w:t>*HSL – Actual Net Telemetered Output)</w:t>
      </w:r>
      <w:r w:rsidRPr="00812ECB">
        <w:rPr>
          <w:b/>
          <w:position w:val="30"/>
          <w:sz w:val="20"/>
          <w:szCs w:val="20"/>
          <w:vertAlign w:val="subscript"/>
        </w:rPr>
        <w:t>i</w:t>
      </w:r>
      <w:r w:rsidRPr="00812ECB">
        <w:rPr>
          <w:b/>
          <w:position w:val="30"/>
          <w:sz w:val="20"/>
          <w:szCs w:val="20"/>
        </w:rPr>
        <w:t xml:space="preserve"> , 0.0) , 0.2*RDF</w:t>
      </w:r>
      <w:r w:rsidRPr="00812ECB">
        <w:rPr>
          <w:b/>
          <w:position w:val="30"/>
          <w:sz w:val="20"/>
          <w:szCs w:val="20"/>
          <w:vertAlign w:val="subscript"/>
        </w:rPr>
        <w:t>W</w:t>
      </w:r>
      <w:r w:rsidRPr="00812ECB">
        <w:rPr>
          <w:b/>
          <w:position w:val="30"/>
          <w:sz w:val="20"/>
          <w:szCs w:val="20"/>
        </w:rPr>
        <w:t>*</w:t>
      </w:r>
      <w:proofErr w:type="spellStart"/>
      <w:r w:rsidRPr="00812ECB">
        <w:rPr>
          <w:b/>
          <w:position w:val="30"/>
          <w:sz w:val="20"/>
          <w:szCs w:val="20"/>
        </w:rPr>
        <w:t>HSL</w:t>
      </w:r>
      <w:r w:rsidRPr="00812ECB">
        <w:rPr>
          <w:b/>
          <w:position w:val="30"/>
          <w:sz w:val="20"/>
          <w:szCs w:val="20"/>
          <w:vertAlign w:val="subscript"/>
        </w:rPr>
        <w:t>i</w:t>
      </w:r>
      <w:proofErr w:type="spellEnd"/>
      <w:r w:rsidRPr="00812ECB">
        <w:rPr>
          <w:b/>
          <w:position w:val="30"/>
          <w:sz w:val="20"/>
          <w:szCs w:val="20"/>
        </w:rPr>
        <w:t>),</w:t>
      </w:r>
    </w:p>
    <w:p w14:paraId="5BE59FAA" w14:textId="77777777" w:rsidR="00812ECB" w:rsidRPr="00812ECB" w:rsidRDefault="00EF70E4" w:rsidP="00812ECB">
      <w:pPr>
        <w:ind w:right="-1080" w:hanging="1080"/>
        <w:rPr>
          <w:b/>
          <w:position w:val="30"/>
          <w:szCs w:val="20"/>
        </w:rPr>
      </w:pPr>
      <w:r>
        <w:rPr>
          <w:b/>
          <w:noProof/>
          <w:position w:val="30"/>
          <w:sz w:val="20"/>
          <w:szCs w:val="20"/>
        </w:rPr>
        <w:object w:dxaOrig="1440" w:dyaOrig="1440" w14:anchorId="427CE8AD">
          <v:shape id="_x0000_s2294" type="#_x0000_t75" style="position:absolute;margin-left:35.6pt;margin-top:23.95pt;width:67.85pt;height:110.1pt;z-index:251660288" fillcolor="red" strokecolor="red">
            <v:fill opacity="13107f" color2="fill darken(118)" o:opacity2="13107f" rotate="t" method="linear sigma" focus="100%" type="gradient"/>
            <v:imagedata r:id="rId41" o:title=""/>
          </v:shape>
          <o:OLEObject Type="Embed" ProgID="Equation.3" ShapeID="_x0000_s2294" DrawAspect="Content" ObjectID="_1788693710" r:id="rId43"/>
        </w:object>
      </w:r>
    </w:p>
    <w:p w14:paraId="132B1C5F" w14:textId="77777777" w:rsidR="00812ECB" w:rsidRPr="00812ECB" w:rsidRDefault="00812ECB" w:rsidP="00812ECB">
      <w:pPr>
        <w:spacing w:before="120"/>
        <w:ind w:right="-1080"/>
        <w:rPr>
          <w:szCs w:val="20"/>
        </w:rPr>
      </w:pPr>
      <w:r w:rsidRPr="00812ECB">
        <w:rPr>
          <w:szCs w:val="20"/>
        </w:rPr>
        <w:t>where the included On-Line WGRs only include WGRs that are Primary Frequency Response-capable.</w:t>
      </w:r>
    </w:p>
    <w:p w14:paraId="77EC134B" w14:textId="77777777" w:rsidR="00812ECB" w:rsidRPr="00812ECB" w:rsidRDefault="00812ECB" w:rsidP="00812ECB">
      <w:pPr>
        <w:ind w:left="2160" w:hanging="2160"/>
        <w:rPr>
          <w:b/>
          <w:position w:val="30"/>
          <w:sz w:val="20"/>
          <w:szCs w:val="20"/>
        </w:rPr>
      </w:pPr>
    </w:p>
    <w:p w14:paraId="36AD1996" w14:textId="77777777" w:rsidR="00812ECB" w:rsidRPr="00812ECB" w:rsidRDefault="00812ECB" w:rsidP="00812ECB">
      <w:pPr>
        <w:ind w:left="2160" w:hanging="2160"/>
        <w:rPr>
          <w:b/>
          <w:position w:val="30"/>
          <w:sz w:val="20"/>
          <w:szCs w:val="20"/>
        </w:rPr>
      </w:pPr>
    </w:p>
    <w:p w14:paraId="29BB545A" w14:textId="77777777" w:rsidR="00812ECB" w:rsidRPr="00812ECB" w:rsidRDefault="00812ECB" w:rsidP="00812ECB">
      <w:pPr>
        <w:ind w:left="2160" w:hanging="2160"/>
        <w:rPr>
          <w:b/>
          <w:position w:val="30"/>
          <w:sz w:val="20"/>
          <w:szCs w:val="20"/>
        </w:rPr>
      </w:pPr>
      <w:r w:rsidRPr="00812ECB">
        <w:rPr>
          <w:b/>
          <w:position w:val="30"/>
          <w:sz w:val="20"/>
          <w:szCs w:val="20"/>
        </w:rPr>
        <w:t>PRC</w:t>
      </w:r>
      <w:r w:rsidRPr="00812ECB">
        <w:rPr>
          <w:b/>
          <w:position w:val="30"/>
          <w:sz w:val="20"/>
          <w:szCs w:val="20"/>
          <w:vertAlign w:val="subscript"/>
        </w:rPr>
        <w:t>3</w:t>
      </w:r>
      <w:r w:rsidRPr="00812ECB">
        <w:rPr>
          <w:b/>
          <w:position w:val="30"/>
          <w:sz w:val="20"/>
          <w:szCs w:val="20"/>
        </w:rPr>
        <w:t xml:space="preserve"> =</w:t>
      </w:r>
      <w:r w:rsidRPr="00812ECB">
        <w:rPr>
          <w:b/>
          <w:position w:val="30"/>
          <w:sz w:val="20"/>
          <w:szCs w:val="20"/>
        </w:rPr>
        <w:tab/>
        <w:t>((Synchronous condenser output)</w:t>
      </w:r>
      <w:r w:rsidRPr="00812ECB">
        <w:rPr>
          <w:b/>
          <w:position w:val="30"/>
          <w:sz w:val="20"/>
          <w:szCs w:val="20"/>
          <w:vertAlign w:val="subscript"/>
        </w:rPr>
        <w:t>i</w:t>
      </w:r>
      <w:r w:rsidRPr="00812ECB">
        <w:rPr>
          <w:b/>
          <w:position w:val="30"/>
          <w:sz w:val="20"/>
          <w:szCs w:val="20"/>
        </w:rPr>
        <w:t xml:space="preserve"> as qualified by item (8) of Operating Guide Section 2.3.1.2, Additional Operational Details for Responsive Reserve and ERCOT Contingency Reserve Service Providers))</w:t>
      </w:r>
    </w:p>
    <w:p w14:paraId="129FD7C4" w14:textId="77777777" w:rsidR="00812ECB" w:rsidRPr="00812ECB" w:rsidRDefault="00812ECB" w:rsidP="00812ECB">
      <w:pPr>
        <w:tabs>
          <w:tab w:val="left" w:pos="2160"/>
        </w:tabs>
        <w:ind w:left="2160" w:hanging="2160"/>
        <w:rPr>
          <w:b/>
          <w:position w:val="30"/>
          <w:sz w:val="20"/>
          <w:szCs w:val="20"/>
        </w:rPr>
      </w:pPr>
    </w:p>
    <w:p w14:paraId="1925303B" w14:textId="77777777" w:rsidR="00812ECB" w:rsidRPr="00812ECB" w:rsidRDefault="00812ECB" w:rsidP="00812ECB">
      <w:pPr>
        <w:tabs>
          <w:tab w:val="left" w:pos="2160"/>
        </w:tabs>
        <w:spacing w:before="480"/>
        <w:ind w:left="2160" w:hanging="2160"/>
        <w:rPr>
          <w:b/>
          <w:position w:val="30"/>
          <w:sz w:val="20"/>
          <w:szCs w:val="20"/>
          <w:vertAlign w:val="subscript"/>
        </w:rPr>
      </w:pPr>
      <w:r w:rsidRPr="00812ECB">
        <w:rPr>
          <w:noProof/>
        </w:rPr>
        <mc:AlternateContent>
          <mc:Choice Requires="wpc">
            <w:drawing>
              <wp:anchor distT="0" distB="0" distL="114300" distR="114300" simplePos="0" relativeHeight="251661312" behindDoc="0" locked="0" layoutInCell="1" allowOverlap="1" wp14:anchorId="5B3AB8ED" wp14:editId="76D54093">
                <wp:simplePos x="0" y="0"/>
                <wp:positionH relativeFrom="column">
                  <wp:posOffset>504190</wp:posOffset>
                </wp:positionH>
                <wp:positionV relativeFrom="paragraph">
                  <wp:posOffset>-242570</wp:posOffset>
                </wp:positionV>
                <wp:extent cx="721360" cy="1369060"/>
                <wp:effectExtent l="0" t="0" r="0" b="0"/>
                <wp:wrapNone/>
                <wp:docPr id="326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wps:spPr>
                        <wps:txbx>
                          <w:txbxContent>
                            <w:p w14:paraId="3539B85E"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wps:spPr>
                        <wps:txbx>
                          <w:txbxContent>
                            <w:p w14:paraId="0262C824"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wps:spPr>
                        <wps:txbx>
                          <w:txbxContent>
                            <w:p w14:paraId="22A4C653"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wps:spPr>
                        <wps:txbx>
                          <w:txbxContent>
                            <w:p w14:paraId="26592F4E"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49" name="Rectangle 75"/>
                        <wps:cNvSpPr>
                          <a:spLocks noChangeArrowheads="1"/>
                        </wps:cNvSpPr>
                        <wps:spPr bwMode="auto">
                          <a:xfrm>
                            <a:off x="33703" y="156195"/>
                            <a:ext cx="398145" cy="175260"/>
                          </a:xfrm>
                          <a:prstGeom prst="rect">
                            <a:avLst/>
                          </a:prstGeom>
                          <a:noFill/>
                          <a:ln>
                            <a:noFill/>
                          </a:ln>
                        </wps:spPr>
                        <wps:txbx>
                          <w:txbxContent>
                            <w:p w14:paraId="467882F3"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50" name="Rectangle 76"/>
                        <wps:cNvSpPr>
                          <a:spLocks noChangeArrowheads="1"/>
                        </wps:cNvSpPr>
                        <wps:spPr bwMode="auto">
                          <a:xfrm>
                            <a:off x="45704" y="22199"/>
                            <a:ext cx="217818" cy="175195"/>
                          </a:xfrm>
                          <a:prstGeom prst="rect">
                            <a:avLst/>
                          </a:prstGeom>
                          <a:noFill/>
                          <a:ln>
                            <a:noFill/>
                          </a:ln>
                        </wps:spPr>
                        <wps:txbx>
                          <w:txbxContent>
                            <w:p w14:paraId="18448649"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72" name="Rectangle 77"/>
                        <wps:cNvSpPr>
                          <a:spLocks noChangeArrowheads="1"/>
                        </wps:cNvSpPr>
                        <wps:spPr bwMode="auto">
                          <a:xfrm>
                            <a:off x="62905" y="1153766"/>
                            <a:ext cx="542290" cy="175260"/>
                          </a:xfrm>
                          <a:prstGeom prst="rect">
                            <a:avLst/>
                          </a:prstGeom>
                          <a:noFill/>
                          <a:ln>
                            <a:noFill/>
                          </a:ln>
                        </wps:spPr>
                        <wps:txbx>
                          <w:txbxContent>
                            <w:p w14:paraId="17E0687A"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3773" name="Rectangle 78"/>
                        <wps:cNvSpPr>
                          <a:spLocks noChangeArrowheads="1"/>
                        </wps:cNvSpPr>
                        <wps:spPr bwMode="auto">
                          <a:xfrm>
                            <a:off x="58405" y="1019770"/>
                            <a:ext cx="271145" cy="175260"/>
                          </a:xfrm>
                          <a:prstGeom prst="rect">
                            <a:avLst/>
                          </a:prstGeom>
                          <a:noFill/>
                          <a:ln>
                            <a:noFill/>
                          </a:ln>
                        </wps:spPr>
                        <wps:txbx>
                          <w:txbxContent>
                            <w:p w14:paraId="1714CE83"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74" name="Rectangle 79"/>
                        <wps:cNvSpPr>
                          <a:spLocks noChangeArrowheads="1"/>
                        </wps:cNvSpPr>
                        <wps:spPr bwMode="auto">
                          <a:xfrm>
                            <a:off x="174615" y="885874"/>
                            <a:ext cx="398145" cy="175260"/>
                          </a:xfrm>
                          <a:prstGeom prst="rect">
                            <a:avLst/>
                          </a:prstGeom>
                          <a:noFill/>
                          <a:ln>
                            <a:noFill/>
                          </a:ln>
                        </wps:spPr>
                        <wps:txbx>
                          <w:txbxContent>
                            <w:p w14:paraId="1443484A"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75" name="Rectangle 80"/>
                        <wps:cNvSpPr>
                          <a:spLocks noChangeArrowheads="1"/>
                        </wps:cNvSpPr>
                        <wps:spPr bwMode="auto">
                          <a:xfrm>
                            <a:off x="58405" y="885874"/>
                            <a:ext cx="42545" cy="175260"/>
                          </a:xfrm>
                          <a:prstGeom prst="rect">
                            <a:avLst/>
                          </a:prstGeom>
                          <a:noFill/>
                          <a:ln>
                            <a:noFill/>
                          </a:ln>
                        </wps:spPr>
                        <wps:txbx>
                          <w:txbxContent>
                            <w:p w14:paraId="74390A68"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B3AB8ED"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CoIKbwcAMAAPUXAAAOAAAAAAAAAAAAAAAAAC4CAABkcnMvZTJvRG9jLnhtbFBLAQIt&#10;ABQABgAIAAAAIQCjTTe64AAAAAoBAAAPAAAAAAAAAAAAAAAAAMoFAABkcnMvZG93bnJldi54bWxQ&#10;SwUGAAAAAAQABADzAAAA1wY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3539B85E"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0262C824" w14:textId="77777777" w:rsidR="008C7683" w:rsidRDefault="008C7683" w:rsidP="00812ECB">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22A4C653" w14:textId="77777777" w:rsidR="008C7683" w:rsidRPr="00B34B0A" w:rsidRDefault="008C7683" w:rsidP="00812ECB">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26592F4E" w14:textId="77777777" w:rsidR="008C7683" w:rsidRPr="00B34B0A" w:rsidRDefault="008C7683" w:rsidP="00812ECB">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67882F3" w14:textId="77777777" w:rsidR="008C7683" w:rsidRPr="00B34B0A" w:rsidRDefault="008C7683" w:rsidP="00812ECB">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" filled="f" stroked="f">
                  <v:textbox style="mso-fit-shape-to-text:t" inset="0,0,0,0">
                    <w:txbxContent>
                      <w:p w14:paraId="18448649" w14:textId="77777777" w:rsidR="008C7683" w:rsidRPr="00B34B0A" w:rsidRDefault="008C7683" w:rsidP="00812ECB">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" filled="f" stroked="f">
                  <v:textbox style="mso-fit-shape-to-text:t" inset="0,0,0,0">
                    <w:txbxContent>
                      <w:p w14:paraId="17E0687A" w14:textId="77777777" w:rsidR="008C7683" w:rsidRPr="00B34B0A" w:rsidRDefault="008C7683" w:rsidP="00812ECB">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" filled="f" stroked="f">
                  <v:textbox style="mso-fit-shape-to-text:t" inset="0,0,0,0">
                    <w:txbxContent>
                      <w:p w14:paraId="1714CE83" w14:textId="77777777" w:rsidR="008C7683" w:rsidRPr="00B34B0A" w:rsidRDefault="008C7683" w:rsidP="00812ECB">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IJywwAAAN0AAAAPAAAAZHJzL2Rvd25yZXYueG1sRI/dagIx&#10;FITvC75DOIJ3NasW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tOiCcsMAAADdAAAADwAA&#10;AAAAAAAAAAAAAAAHAgAAZHJzL2Rvd25yZXYueG1sUEsFBgAAAAADAAMAtwAAAPcCAAAAAA==&#10;" filled="f" stroked="f">
                  <v:textbox style="mso-fit-shape-to-text:t" inset="0,0,0,0">
                    <w:txbxContent>
                      <w:p w14:paraId="1443484A" w14:textId="77777777" w:rsidR="008C7683" w:rsidRPr="00B34B0A" w:rsidRDefault="008C7683" w:rsidP="00812ECB">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CfpwwAAAN0AAAAPAAAAZHJzL2Rvd25yZXYueG1sRI/dagIx&#10;FITvC75DOIJ3NatS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26Qn6cMAAADdAAAADwAA&#10;AAAAAAAAAAAAAAAHAgAAZHJzL2Rvd25yZXYueG1sUEsFBgAAAAADAAMAtwAAAPcCAAAAAA==&#10;" filled="f" stroked="f">
                  <v:textbox style="mso-fit-shape-to-text:t" inset="0,0,0,0">
                    <w:txbxContent>
                      <w:p w14:paraId="74390A68"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4</w:t>
      </w:r>
      <w:r w:rsidRPr="00812ECB">
        <w:rPr>
          <w:b/>
          <w:position w:val="30"/>
          <w:sz w:val="20"/>
          <w:szCs w:val="20"/>
        </w:rPr>
        <w:t xml:space="preserve"> =</w:t>
      </w:r>
      <w:r w:rsidRPr="00812ECB">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812ECB">
        <w:rPr>
          <w:b/>
          <w:position w:val="30"/>
          <w:sz w:val="20"/>
          <w:szCs w:val="20"/>
          <w:vertAlign w:val="subscript"/>
        </w:rPr>
        <w:t>i</w:t>
      </w:r>
    </w:p>
    <w:p w14:paraId="42B7F97C"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62336" behindDoc="0" locked="0" layoutInCell="1" allowOverlap="1" wp14:anchorId="6E1B377E" wp14:editId="252CD2CA">
                <wp:simplePos x="0" y="0"/>
                <wp:positionH relativeFrom="column">
                  <wp:posOffset>468630</wp:posOffset>
                </wp:positionH>
                <wp:positionV relativeFrom="paragraph">
                  <wp:posOffset>29845</wp:posOffset>
                </wp:positionV>
                <wp:extent cx="737235" cy="1360805"/>
                <wp:effectExtent l="0" t="0" r="0" b="0"/>
                <wp:wrapNone/>
                <wp:docPr id="3748"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0" name="Rectangle 83"/>
                        <wps:cNvSpPr>
                          <a:spLocks noChangeArrowheads="1"/>
                        </wps:cNvSpPr>
                        <wps:spPr bwMode="auto">
                          <a:xfrm>
                            <a:off x="171408" y="636902"/>
                            <a:ext cx="145415" cy="248920"/>
                          </a:xfrm>
                          <a:prstGeom prst="rect">
                            <a:avLst/>
                          </a:prstGeom>
                          <a:noFill/>
                          <a:ln>
                            <a:noFill/>
                          </a:ln>
                        </wps:spPr>
                        <wps:txbx>
                          <w:txbxContent>
                            <w:p w14:paraId="4B513B94"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1" name="Rectangle 84"/>
                        <wps:cNvSpPr>
                          <a:spLocks noChangeArrowheads="1"/>
                        </wps:cNvSpPr>
                        <wps:spPr bwMode="auto">
                          <a:xfrm>
                            <a:off x="101605" y="871203"/>
                            <a:ext cx="83820" cy="186690"/>
                          </a:xfrm>
                          <a:prstGeom prst="rect">
                            <a:avLst/>
                          </a:prstGeom>
                          <a:noFill/>
                          <a:ln>
                            <a:noFill/>
                          </a:ln>
                        </wps:spPr>
                        <wps:txbx>
                          <w:txbxContent>
                            <w:p w14:paraId="06678A17"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42" name="Rectangle 85"/>
                        <wps:cNvSpPr>
                          <a:spLocks noChangeArrowheads="1"/>
                        </wps:cNvSpPr>
                        <wps:spPr bwMode="auto">
                          <a:xfrm>
                            <a:off x="35602" y="424202"/>
                            <a:ext cx="601345" cy="175260"/>
                          </a:xfrm>
                          <a:prstGeom prst="rect">
                            <a:avLst/>
                          </a:prstGeom>
                          <a:noFill/>
                          <a:ln>
                            <a:noFill/>
                          </a:ln>
                        </wps:spPr>
                        <wps:txbx>
                          <w:txbxContent>
                            <w:p w14:paraId="4D29485B"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143" name="Rectangle 86"/>
                        <wps:cNvSpPr>
                          <a:spLocks noChangeArrowheads="1"/>
                        </wps:cNvSpPr>
                        <wps:spPr bwMode="auto">
                          <a:xfrm>
                            <a:off x="31702" y="290201"/>
                            <a:ext cx="271145" cy="175260"/>
                          </a:xfrm>
                          <a:prstGeom prst="rect">
                            <a:avLst/>
                          </a:prstGeom>
                          <a:noFill/>
                          <a:ln>
                            <a:noFill/>
                          </a:ln>
                        </wps:spPr>
                        <wps:txbx>
                          <w:txbxContent>
                            <w:p w14:paraId="43C9A725"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44" name="Rectangle 87"/>
                        <wps:cNvSpPr>
                          <a:spLocks noChangeArrowheads="1"/>
                        </wps:cNvSpPr>
                        <wps:spPr bwMode="auto">
                          <a:xfrm>
                            <a:off x="33702" y="156201"/>
                            <a:ext cx="398145" cy="175260"/>
                          </a:xfrm>
                          <a:prstGeom prst="rect">
                            <a:avLst/>
                          </a:prstGeom>
                          <a:noFill/>
                          <a:ln>
                            <a:noFill/>
                          </a:ln>
                        </wps:spPr>
                        <wps:txbx>
                          <w:txbxContent>
                            <w:p w14:paraId="2A1E1959"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33" name="Rectangle 88"/>
                        <wps:cNvSpPr>
                          <a:spLocks noChangeArrowheads="1"/>
                        </wps:cNvSpPr>
                        <wps:spPr bwMode="auto">
                          <a:xfrm>
                            <a:off x="45702" y="22200"/>
                            <a:ext cx="217810" cy="175201"/>
                          </a:xfrm>
                          <a:prstGeom prst="rect">
                            <a:avLst/>
                          </a:prstGeom>
                          <a:noFill/>
                          <a:ln>
                            <a:noFill/>
                          </a:ln>
                        </wps:spPr>
                        <wps:txbx>
                          <w:txbxContent>
                            <w:p w14:paraId="5FBF3C2E"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44" name="Rectangle 89"/>
                        <wps:cNvSpPr>
                          <a:spLocks noChangeArrowheads="1"/>
                        </wps:cNvSpPr>
                        <wps:spPr bwMode="auto">
                          <a:xfrm>
                            <a:off x="62903" y="1153804"/>
                            <a:ext cx="542290" cy="175260"/>
                          </a:xfrm>
                          <a:prstGeom prst="rect">
                            <a:avLst/>
                          </a:prstGeom>
                          <a:noFill/>
                          <a:ln>
                            <a:noFill/>
                          </a:ln>
                        </wps:spPr>
                        <wps:txbx>
                          <w:txbxContent>
                            <w:p w14:paraId="46748A2D"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3745" name="Rectangle 90"/>
                        <wps:cNvSpPr>
                          <a:spLocks noChangeArrowheads="1"/>
                        </wps:cNvSpPr>
                        <wps:spPr bwMode="auto">
                          <a:xfrm>
                            <a:off x="58403" y="1019804"/>
                            <a:ext cx="271145" cy="175260"/>
                          </a:xfrm>
                          <a:prstGeom prst="rect">
                            <a:avLst/>
                          </a:prstGeom>
                          <a:noFill/>
                          <a:ln>
                            <a:noFill/>
                          </a:ln>
                        </wps:spPr>
                        <wps:txbx>
                          <w:txbxContent>
                            <w:p w14:paraId="7FE5B58A"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46" name="Rectangle 91"/>
                        <wps:cNvSpPr>
                          <a:spLocks noChangeArrowheads="1"/>
                        </wps:cNvSpPr>
                        <wps:spPr bwMode="auto">
                          <a:xfrm>
                            <a:off x="174608" y="885803"/>
                            <a:ext cx="398145" cy="175260"/>
                          </a:xfrm>
                          <a:prstGeom prst="rect">
                            <a:avLst/>
                          </a:prstGeom>
                          <a:noFill/>
                          <a:ln>
                            <a:noFill/>
                          </a:ln>
                        </wps:spPr>
                        <wps:txbx>
                          <w:txbxContent>
                            <w:p w14:paraId="2A725D21"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47" name="Rectangle 92"/>
                        <wps:cNvSpPr>
                          <a:spLocks noChangeArrowheads="1"/>
                        </wps:cNvSpPr>
                        <wps:spPr bwMode="auto">
                          <a:xfrm>
                            <a:off x="58403" y="885803"/>
                            <a:ext cx="42545" cy="175260"/>
                          </a:xfrm>
                          <a:prstGeom prst="rect">
                            <a:avLst/>
                          </a:prstGeom>
                          <a:noFill/>
                          <a:ln>
                            <a:noFill/>
                          </a:ln>
                        </wps:spPr>
                        <wps:txbx>
                          <w:txbxContent>
                            <w:p w14:paraId="006B8758"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1B377E"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B513B94"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06678A17" w14:textId="77777777" w:rsidR="008C7683" w:rsidRDefault="008C7683" w:rsidP="00812ECB">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4D29485B" w14:textId="77777777" w:rsidR="008C7683" w:rsidRPr="00B34B0A" w:rsidRDefault="008C7683" w:rsidP="00812ECB">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43C9A725" w14:textId="77777777" w:rsidR="008C7683" w:rsidRPr="00B34B0A" w:rsidRDefault="008C7683" w:rsidP="00812ECB">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2A1E1959" w14:textId="77777777" w:rsidR="008C7683" w:rsidRPr="00B34B0A" w:rsidRDefault="008C7683" w:rsidP="00812ECB">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" filled="f" stroked="f">
                  <v:textbox style="mso-fit-shape-to-text:t" inset="0,0,0,0">
                    <w:txbxContent>
                      <w:p w14:paraId="5FBF3C2E" w14:textId="77777777" w:rsidR="008C7683" w:rsidRPr="00B34B0A" w:rsidRDefault="008C7683" w:rsidP="00812ECB">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6748A2D" w14:textId="77777777" w:rsidR="008C7683" w:rsidRPr="00B34B0A" w:rsidRDefault="008C7683" w:rsidP="00812ECB">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7FE5B58A" w14:textId="77777777" w:rsidR="008C7683" w:rsidRPr="00B34B0A" w:rsidRDefault="008C7683" w:rsidP="00812ECB">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" filled="f" stroked="f">
                  <v:textbox style="mso-fit-shape-to-text:t" inset="0,0,0,0">
                    <w:txbxContent>
                      <w:p w14:paraId="2A725D21" w14:textId="77777777" w:rsidR="008C7683" w:rsidRPr="00B34B0A" w:rsidRDefault="008C7683" w:rsidP="00812ECB">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006B8758" w14:textId="77777777" w:rsidR="008C7683" w:rsidRPr="00B34B0A" w:rsidRDefault="008C7683" w:rsidP="00812ECB">
                        <w:pPr>
                          <w:rPr>
                            <w:b/>
                          </w:rPr>
                        </w:pPr>
                        <w:r w:rsidRPr="00B34B0A">
                          <w:rPr>
                            <w:b/>
                            <w:i/>
                            <w:iCs/>
                            <w:color w:val="000000"/>
                          </w:rPr>
                          <w:t>i</w:t>
                        </w:r>
                      </w:p>
                    </w:txbxContent>
                  </v:textbox>
                </v:rect>
              </v:group>
            </w:pict>
          </mc:Fallback>
        </mc:AlternateContent>
      </w:r>
    </w:p>
    <w:p w14:paraId="26EAF0C7" w14:textId="77777777" w:rsidR="00812ECB" w:rsidRPr="00812ECB" w:rsidRDefault="00812ECB" w:rsidP="00812ECB">
      <w:pPr>
        <w:tabs>
          <w:tab w:val="left" w:pos="2160"/>
        </w:tabs>
        <w:spacing w:before="480"/>
        <w:ind w:left="2160" w:hanging="2160"/>
        <w:rPr>
          <w:b/>
          <w:position w:val="30"/>
          <w:sz w:val="20"/>
          <w:szCs w:val="20"/>
        </w:rPr>
      </w:pPr>
      <w:r w:rsidRPr="00812ECB">
        <w:rPr>
          <w:b/>
          <w:position w:val="30"/>
          <w:sz w:val="20"/>
          <w:szCs w:val="20"/>
        </w:rPr>
        <w:lastRenderedPageBreak/>
        <w:t>PRC</w:t>
      </w:r>
      <w:r w:rsidRPr="00812ECB">
        <w:rPr>
          <w:b/>
          <w:position w:val="30"/>
          <w:sz w:val="20"/>
          <w:szCs w:val="20"/>
          <w:vertAlign w:val="subscript"/>
        </w:rPr>
        <w:t>5</w:t>
      </w:r>
      <w:r w:rsidRPr="00812ECB">
        <w:rPr>
          <w:b/>
          <w:position w:val="30"/>
          <w:sz w:val="20"/>
          <w:szCs w:val="20"/>
        </w:rPr>
        <w:t xml:space="preserve"> =</w:t>
      </w:r>
      <w:r w:rsidRPr="00812ECB">
        <w:rPr>
          <w:b/>
          <w:position w:val="30"/>
          <w:sz w:val="20"/>
          <w:szCs w:val="20"/>
        </w:rPr>
        <w:tab/>
        <w:t>Min(Max((LRDF_1*Actual Net Telemetered Consumption – LPC)</w:t>
      </w:r>
      <w:r w:rsidRPr="00812ECB">
        <w:rPr>
          <w:b/>
          <w:position w:val="30"/>
          <w:sz w:val="20"/>
          <w:szCs w:val="20"/>
          <w:vertAlign w:val="subscript"/>
        </w:rPr>
        <w:t>i</w:t>
      </w:r>
      <w:r w:rsidRPr="00812ECB">
        <w:rPr>
          <w:b/>
          <w:position w:val="30"/>
          <w:sz w:val="20"/>
          <w:szCs w:val="20"/>
        </w:rPr>
        <w:t>, 0.0), (0.2 * LRDF_1 * Actual Net Telemetered Consumption)) from all Controllable Load Resources active in SCED and carrying Ancillary Service Resource Responsibility</w:t>
      </w:r>
    </w:p>
    <w:p w14:paraId="1E23B6E5"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63360" behindDoc="0" locked="0" layoutInCell="1" allowOverlap="1" wp14:anchorId="439F4628" wp14:editId="50533DE7">
                <wp:simplePos x="0" y="0"/>
                <wp:positionH relativeFrom="column">
                  <wp:posOffset>513080</wp:posOffset>
                </wp:positionH>
                <wp:positionV relativeFrom="paragraph">
                  <wp:posOffset>12065</wp:posOffset>
                </wp:positionV>
                <wp:extent cx="737870" cy="1338580"/>
                <wp:effectExtent l="0" t="0" r="0" b="0"/>
                <wp:wrapNone/>
                <wp:docPr id="1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wps:spPr>
                        <wps:txbx>
                          <w:txbxContent>
                            <w:p w14:paraId="3833F1F8"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wps:spPr>
                        <wps:txbx>
                          <w:txbxContent>
                            <w:p w14:paraId="3BD67702"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wps:spPr>
                        <wps:txbx>
                          <w:txbxContent>
                            <w:p w14:paraId="2DA06AB5"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wps:spPr>
                        <wps:txbx>
                          <w:txbxContent>
                            <w:p w14:paraId="7E2A7991"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wps:spPr>
                        <wps:txbx>
                          <w:txbxContent>
                            <w:p w14:paraId="3E86AB62"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wps:spPr>
                        <wps:txbx>
                          <w:txbxContent>
                            <w:p w14:paraId="4F69A43E"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wps:spPr>
                        <wps:txbx>
                          <w:txbxContent>
                            <w:p w14:paraId="22CECFF8"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135" name="Rectangle 102"/>
                        <wps:cNvSpPr>
                          <a:spLocks noChangeArrowheads="1"/>
                        </wps:cNvSpPr>
                        <wps:spPr bwMode="auto">
                          <a:xfrm>
                            <a:off x="59055" y="997585"/>
                            <a:ext cx="271145" cy="175260"/>
                          </a:xfrm>
                          <a:prstGeom prst="rect">
                            <a:avLst/>
                          </a:prstGeom>
                          <a:noFill/>
                          <a:ln>
                            <a:noFill/>
                          </a:ln>
                        </wps:spPr>
                        <wps:txbx>
                          <w:txbxContent>
                            <w:p w14:paraId="730D10B7"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36" name="Rectangle 103"/>
                        <wps:cNvSpPr>
                          <a:spLocks noChangeArrowheads="1"/>
                        </wps:cNvSpPr>
                        <wps:spPr bwMode="auto">
                          <a:xfrm>
                            <a:off x="175260" y="863600"/>
                            <a:ext cx="398145" cy="175260"/>
                          </a:xfrm>
                          <a:prstGeom prst="rect">
                            <a:avLst/>
                          </a:prstGeom>
                          <a:noFill/>
                          <a:ln>
                            <a:noFill/>
                          </a:ln>
                        </wps:spPr>
                        <wps:txbx>
                          <w:txbxContent>
                            <w:p w14:paraId="57474273"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wps:spPr>
                        <wps:txbx>
                          <w:txbxContent>
                            <w:p w14:paraId="63CD2D49"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9F4628"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3833F1F8"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3BD67702" w14:textId="77777777" w:rsidR="008C7683" w:rsidRDefault="008C7683" w:rsidP="00812ECB">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DA06AB5" w14:textId="77777777" w:rsidR="008C7683" w:rsidRPr="00B34B0A" w:rsidRDefault="008C7683" w:rsidP="00812ECB">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7E2A7991" w14:textId="77777777" w:rsidR="008C7683" w:rsidRPr="00B34B0A" w:rsidRDefault="008C7683" w:rsidP="00812ECB">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3E86AB62" w14:textId="77777777" w:rsidR="008C7683" w:rsidRPr="00B34B0A" w:rsidRDefault="008C7683" w:rsidP="00812ECB">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4F69A43E" w14:textId="77777777" w:rsidR="008C7683" w:rsidRPr="00B34B0A" w:rsidRDefault="008C7683" w:rsidP="00812ECB">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2CECFF8" w14:textId="77777777" w:rsidR="008C7683" w:rsidRPr="00B34B0A" w:rsidRDefault="008C7683" w:rsidP="00812ECB">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730D10B7" w14:textId="77777777" w:rsidR="008C7683" w:rsidRPr="00B34B0A" w:rsidRDefault="008C7683" w:rsidP="00812ECB">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57474273" w14:textId="77777777" w:rsidR="008C7683" w:rsidRPr="00B34B0A" w:rsidRDefault="008C7683" w:rsidP="00812ECB">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63CD2D49" w14:textId="77777777" w:rsidR="008C7683" w:rsidRPr="00B34B0A" w:rsidRDefault="008C7683" w:rsidP="00812ECB">
                        <w:pPr>
                          <w:rPr>
                            <w:b/>
                          </w:rPr>
                        </w:pPr>
                        <w:r w:rsidRPr="00B34B0A">
                          <w:rPr>
                            <w:b/>
                            <w:i/>
                            <w:iCs/>
                            <w:color w:val="000000"/>
                          </w:rPr>
                          <w:t>i</w:t>
                        </w:r>
                      </w:p>
                    </w:txbxContent>
                  </v:textbox>
                </v:rect>
              </v:group>
            </w:pict>
          </mc:Fallback>
        </mc:AlternateContent>
      </w:r>
    </w:p>
    <w:p w14:paraId="5B2C364C" w14:textId="77777777" w:rsidR="00812ECB" w:rsidRPr="00812ECB" w:rsidRDefault="00812ECB" w:rsidP="00812ECB">
      <w:pPr>
        <w:tabs>
          <w:tab w:val="left" w:pos="2160"/>
        </w:tabs>
        <w:ind w:left="2160" w:hanging="2160"/>
        <w:rPr>
          <w:b/>
          <w:position w:val="30"/>
          <w:sz w:val="20"/>
          <w:szCs w:val="20"/>
        </w:rPr>
      </w:pPr>
      <w:r w:rsidRPr="00812ECB">
        <w:rPr>
          <w:b/>
          <w:position w:val="30"/>
          <w:sz w:val="20"/>
          <w:szCs w:val="20"/>
        </w:rPr>
        <w:t>PRC</w:t>
      </w:r>
      <w:r w:rsidRPr="00812ECB">
        <w:rPr>
          <w:b/>
          <w:position w:val="30"/>
          <w:sz w:val="20"/>
          <w:szCs w:val="20"/>
          <w:vertAlign w:val="subscript"/>
        </w:rPr>
        <w:t>6</w:t>
      </w:r>
      <w:r w:rsidRPr="00812ECB">
        <w:rPr>
          <w:b/>
          <w:position w:val="30"/>
          <w:sz w:val="20"/>
          <w:szCs w:val="20"/>
        </w:rPr>
        <w:t xml:space="preserve"> =</w:t>
      </w:r>
      <w:r w:rsidRPr="00812ECB">
        <w:rPr>
          <w:b/>
          <w:position w:val="30"/>
          <w:sz w:val="20"/>
          <w:szCs w:val="20"/>
        </w:rPr>
        <w:tab/>
        <w:t>Min(Max((LRDF_2 * Actual Net Telemetered Consumption – LPC)</w:t>
      </w:r>
      <w:r w:rsidRPr="00812ECB">
        <w:rPr>
          <w:b/>
          <w:position w:val="30"/>
          <w:sz w:val="20"/>
          <w:szCs w:val="20"/>
          <w:vertAlign w:val="subscript"/>
        </w:rPr>
        <w:t>i</w:t>
      </w:r>
      <w:r w:rsidRPr="00812ECB">
        <w:rPr>
          <w:b/>
          <w:position w:val="30"/>
          <w:sz w:val="20"/>
          <w:szCs w:val="20"/>
        </w:rPr>
        <w:t>, 0.0), (0.2 * LRDF_2 * Actual Net Telemetered Consumption)) from all Controllable Load Resources active in SCED and not carrying Ancillary Service Resource Responsibility</w:t>
      </w:r>
    </w:p>
    <w:p w14:paraId="4A2BE9E9" w14:textId="77777777" w:rsidR="00812ECB" w:rsidRPr="00812ECB" w:rsidRDefault="00812ECB" w:rsidP="00812ECB">
      <w:pPr>
        <w:tabs>
          <w:tab w:val="left" w:pos="2160"/>
        </w:tabs>
        <w:ind w:left="2160" w:hanging="2160"/>
        <w:rPr>
          <w:b/>
          <w:position w:val="30"/>
          <w:sz w:val="20"/>
          <w:szCs w:val="20"/>
        </w:rPr>
      </w:pPr>
    </w:p>
    <w:p w14:paraId="11B9637E" w14:textId="77777777" w:rsidR="00812ECB" w:rsidRPr="00812ECB" w:rsidRDefault="00812ECB" w:rsidP="00812ECB">
      <w:pPr>
        <w:tabs>
          <w:tab w:val="left" w:pos="2160"/>
        </w:tabs>
        <w:ind w:left="2160" w:hanging="2160"/>
        <w:rPr>
          <w:b/>
          <w:position w:val="30"/>
          <w:sz w:val="20"/>
          <w:szCs w:val="20"/>
          <w:vertAlign w:val="subscript"/>
        </w:rPr>
      </w:pPr>
      <w:r w:rsidRPr="00812ECB">
        <w:rPr>
          <w:noProof/>
        </w:rPr>
        <mc:AlternateContent>
          <mc:Choice Requires="wpc">
            <w:drawing>
              <wp:anchor distT="0" distB="0" distL="114300" distR="114300" simplePos="0" relativeHeight="251665408" behindDoc="0" locked="0" layoutInCell="1" allowOverlap="1" wp14:anchorId="247AAACD" wp14:editId="10F732D2">
                <wp:simplePos x="0" y="0"/>
                <wp:positionH relativeFrom="column">
                  <wp:posOffset>576580</wp:posOffset>
                </wp:positionH>
                <wp:positionV relativeFrom="paragraph">
                  <wp:posOffset>-360680</wp:posOffset>
                </wp:positionV>
                <wp:extent cx="737235" cy="1338580"/>
                <wp:effectExtent l="0" t="0" r="0" b="0"/>
                <wp:wrapNone/>
                <wp:docPr id="134"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wps:spPr>
                        <wps:txbx>
                          <w:txbxContent>
                            <w:p w14:paraId="514F3EDB" w14:textId="77777777" w:rsidR="008C7683" w:rsidRDefault="008C7683" w:rsidP="00812ECB">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wps:spPr>
                        <wps:txbx>
                          <w:txbxContent>
                            <w:p w14:paraId="682B42A1"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wps:spPr>
                        <wps:txbx>
                          <w:txbxContent>
                            <w:p w14:paraId="5EA809FB"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wps:spPr>
                        <wps:txbx>
                          <w:txbxContent>
                            <w:p w14:paraId="6F93C6CF" w14:textId="77777777" w:rsidR="008C7683" w:rsidRPr="00B34B0A" w:rsidRDefault="008C7683" w:rsidP="00812ECB">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wps:spPr>
                        <wps:txbx>
                          <w:txbxContent>
                            <w:p w14:paraId="133EF13B"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wps:spPr>
                        <wps:txbx>
                          <w:txbxContent>
                            <w:p w14:paraId="70B92BFD"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wps:spPr>
                        <wps:txbx>
                          <w:txbxContent>
                            <w:p w14:paraId="0AD974A9"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wps:spPr>
                        <wps:txbx>
                          <w:txbxContent>
                            <w:p w14:paraId="535D32A9" w14:textId="77777777" w:rsidR="008C7683" w:rsidRPr="00B34B0A" w:rsidRDefault="008C7683" w:rsidP="00812ECB">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wps:spPr>
                        <wps:txbx>
                          <w:txbxContent>
                            <w:p w14:paraId="396D713C"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wps:spPr>
                        <wps:txbx>
                          <w:txbxContent>
                            <w:p w14:paraId="369DDD98"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7AAACD"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ATfiYGbgMAAOY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514F3EDB" w14:textId="77777777" w:rsidR="008C7683" w:rsidRDefault="008C7683" w:rsidP="00812ECB">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682B42A1" w14:textId="77777777" w:rsidR="008C7683" w:rsidRDefault="008C7683" w:rsidP="00812ECB">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5EA809FB" w14:textId="77777777" w:rsidR="008C7683" w:rsidRPr="00B34B0A" w:rsidRDefault="008C7683" w:rsidP="00812ECB">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6F93C6CF" w14:textId="77777777" w:rsidR="008C7683" w:rsidRPr="00B34B0A" w:rsidRDefault="008C7683" w:rsidP="00812ECB">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133EF13B" w14:textId="77777777" w:rsidR="008C7683" w:rsidRPr="00B34B0A" w:rsidRDefault="008C7683" w:rsidP="00812ECB">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70B92BFD" w14:textId="77777777" w:rsidR="008C7683" w:rsidRPr="00B34B0A" w:rsidRDefault="008C7683" w:rsidP="00812ECB">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0AD974A9" w14:textId="77777777" w:rsidR="008C7683" w:rsidRPr="00B34B0A" w:rsidRDefault="008C7683" w:rsidP="00812ECB">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535D32A9" w14:textId="77777777" w:rsidR="008C7683" w:rsidRPr="00B34B0A" w:rsidRDefault="008C7683" w:rsidP="00812ECB">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396D713C" w14:textId="77777777" w:rsidR="008C7683" w:rsidRPr="00B34B0A" w:rsidRDefault="008C7683" w:rsidP="00812ECB">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369DDD98"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7</w:t>
      </w:r>
      <w:r w:rsidRPr="00812ECB">
        <w:rPr>
          <w:b/>
          <w:position w:val="30"/>
          <w:sz w:val="20"/>
          <w:szCs w:val="20"/>
        </w:rPr>
        <w:t xml:space="preserve"> =</w:t>
      </w:r>
      <w:r w:rsidRPr="00812ECB">
        <w:rPr>
          <w:b/>
          <w:position w:val="30"/>
          <w:sz w:val="20"/>
          <w:szCs w:val="20"/>
        </w:rPr>
        <w:tab/>
        <w:t>(Capacity from Resources capable of providing FFR)</w:t>
      </w:r>
      <w:r w:rsidRPr="00812ECB">
        <w:rPr>
          <w:b/>
          <w:position w:val="30"/>
          <w:sz w:val="20"/>
          <w:szCs w:val="20"/>
          <w:vertAlign w:val="subscript"/>
        </w:rPr>
        <w:t>i</w:t>
      </w:r>
    </w:p>
    <w:p w14:paraId="102A9611" w14:textId="77777777" w:rsidR="00812ECB" w:rsidRPr="00812ECB" w:rsidRDefault="00812ECB" w:rsidP="00812ECB">
      <w:pPr>
        <w:spacing w:before="480"/>
        <w:ind w:left="720" w:hanging="720"/>
        <w:rPr>
          <w:b/>
          <w:position w:val="30"/>
          <w:sz w:val="20"/>
          <w:szCs w:val="20"/>
        </w:rPr>
      </w:pPr>
    </w:p>
    <w:p w14:paraId="4CCBD3FB"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75648" behindDoc="0" locked="0" layoutInCell="1" allowOverlap="1" wp14:anchorId="76656C8A" wp14:editId="2C01EA90">
                <wp:simplePos x="0" y="0"/>
                <wp:positionH relativeFrom="column">
                  <wp:posOffset>483870</wp:posOffset>
                </wp:positionH>
                <wp:positionV relativeFrom="paragraph">
                  <wp:posOffset>43815</wp:posOffset>
                </wp:positionV>
                <wp:extent cx="960755" cy="1369060"/>
                <wp:effectExtent l="0" t="0" r="0" b="0"/>
                <wp:wrapNone/>
                <wp:docPr id="133" name="Canvas 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wps:spPr>
                        <wps:txbx>
                          <w:txbxContent>
                            <w:p w14:paraId="614ADF0B"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wps:spPr>
                        <wps:txbx>
                          <w:txbxContent>
                            <w:p w14:paraId="105B8623"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wps:spPr>
                        <wps:txbx>
                          <w:txbxContent>
                            <w:p w14:paraId="223597BA" w14:textId="77777777" w:rsidR="008C7683" w:rsidRPr="00B34B0A" w:rsidRDefault="008C7683" w:rsidP="00812ECB">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wps:spPr>
                        <wps:txbx>
                          <w:txbxContent>
                            <w:p w14:paraId="7D0A7815" w14:textId="77777777" w:rsidR="008C7683" w:rsidRPr="00B34B0A" w:rsidRDefault="008C7683" w:rsidP="00812ECB">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wps:spPr>
                        <wps:txbx>
                          <w:txbxContent>
                            <w:p w14:paraId="15ADC2B4"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wps:spPr>
                        <wps:txbx>
                          <w:txbxContent>
                            <w:p w14:paraId="46133DA5"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wps:spPr>
                        <wps:txbx>
                          <w:txbxContent>
                            <w:p w14:paraId="6B30BD01" w14:textId="77777777" w:rsidR="008C7683" w:rsidRPr="00B34B0A" w:rsidRDefault="008C7683" w:rsidP="00812ECB">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wps:spPr>
                        <wps:txbx>
                          <w:txbxContent>
                            <w:p w14:paraId="47CFB5F1" w14:textId="77777777" w:rsidR="008C7683" w:rsidRPr="00B34B0A" w:rsidRDefault="008C7683" w:rsidP="00812ECB">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wps:spPr>
                        <wps:txbx>
                          <w:txbxContent>
                            <w:p w14:paraId="0683ABA8"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wps:spPr>
                        <wps:txbx>
                          <w:txbxContent>
                            <w:p w14:paraId="045CFBFD"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6656C8A" id="Canvas 88" o:sp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qi1aL4sDAADtFwAADgAAAAAAAAAAAAAA&#10;AAAuAgAAZHJzL2Uyb0RvYy54bWxQSwECLQAUAAYACAAAACEA4QC3sd4AAAAIAQAADwAAAAAAAAAA&#10;AAAAAADlBQAAZHJzL2Rvd25yZXYueG1sUEsFBgAAAAAEAAQA8wAAAPA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614ADF0B"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105B8623" w14:textId="77777777" w:rsidR="008C7683" w:rsidRDefault="008C7683" w:rsidP="00812ECB">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223597BA" w14:textId="77777777" w:rsidR="008C7683" w:rsidRPr="00B34B0A" w:rsidRDefault="008C7683" w:rsidP="00812ECB">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7D0A7815" w14:textId="77777777" w:rsidR="008C7683" w:rsidRPr="00B34B0A" w:rsidRDefault="008C7683" w:rsidP="00812ECB">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15ADC2B4" w14:textId="77777777" w:rsidR="008C7683" w:rsidRPr="00B34B0A" w:rsidRDefault="008C7683" w:rsidP="00812ECB">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46133DA5" w14:textId="77777777" w:rsidR="008C7683" w:rsidRPr="00B34B0A" w:rsidRDefault="008C7683" w:rsidP="00812ECB">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6B30BD01" w14:textId="77777777" w:rsidR="008C7683" w:rsidRPr="00B34B0A" w:rsidRDefault="008C7683" w:rsidP="00812ECB">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47CFB5F1" w14:textId="77777777" w:rsidR="008C7683" w:rsidRPr="00B34B0A" w:rsidRDefault="008C7683" w:rsidP="00812ECB">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0683ABA8" w14:textId="77777777" w:rsidR="008C7683" w:rsidRPr="00B34B0A" w:rsidRDefault="008C7683" w:rsidP="00812ECB">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045CFBFD"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8</w:t>
      </w:r>
      <w:r w:rsidRPr="00812ECB">
        <w:rPr>
          <w:b/>
          <w:position w:val="30"/>
          <w:sz w:val="20"/>
          <w:szCs w:val="20"/>
        </w:rPr>
        <w:t xml:space="preserve"> =</w:t>
      </w:r>
      <w:r w:rsidRPr="00812ECB">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42901ACD" w14:textId="77777777" w:rsidR="00812ECB" w:rsidRPr="00812ECB" w:rsidRDefault="00812ECB" w:rsidP="00812ECB">
      <w:pPr>
        <w:ind w:left="720" w:hanging="720"/>
        <w:rPr>
          <w:b/>
          <w:position w:val="30"/>
          <w:sz w:val="20"/>
          <w:szCs w:val="20"/>
        </w:rPr>
      </w:pPr>
      <w:r w:rsidRPr="00812ECB">
        <w:rPr>
          <w:bCs/>
          <w:position w:val="30"/>
          <w:sz w:val="20"/>
          <w:szCs w:val="20"/>
        </w:rPr>
        <w:t>Excludes ESR capacity used to provide FFR</w:t>
      </w:r>
      <w:ins w:id="858" w:author="ERCOT" w:date="2023-06-13T13:14:00Z">
        <w:r w:rsidRPr="00812ECB">
          <w:rPr>
            <w:b/>
            <w:position w:val="30"/>
            <w:sz w:val="20"/>
            <w:szCs w:val="20"/>
          </w:rPr>
          <w:t>.</w:t>
        </w:r>
      </w:ins>
      <w:r w:rsidRPr="00812ECB">
        <w:rPr>
          <w:b/>
          <w:position w:val="30"/>
          <w:sz w:val="20"/>
          <w:szCs w:val="20"/>
        </w:rPr>
        <w:t xml:space="preserve"> </w:t>
      </w:r>
    </w:p>
    <w:p w14:paraId="2D61036A" w14:textId="77777777" w:rsidR="00812ECB" w:rsidRPr="00812ECB" w:rsidRDefault="00812ECB" w:rsidP="00812ECB">
      <w:pPr>
        <w:ind w:left="720" w:hanging="720"/>
        <w:rPr>
          <w:b/>
          <w:position w:val="30"/>
          <w:sz w:val="20"/>
          <w:szCs w:val="20"/>
        </w:rPr>
      </w:pPr>
      <w:r w:rsidRPr="00812ECB">
        <w:rPr>
          <w:b/>
          <w:position w:val="30"/>
          <w:sz w:val="20"/>
          <w:szCs w:val="20"/>
        </w:rPr>
        <w:t>PRC =</w:t>
      </w:r>
      <w:r w:rsidRPr="00812ECB">
        <w:rPr>
          <w:b/>
          <w:position w:val="30"/>
          <w:sz w:val="20"/>
          <w:szCs w:val="20"/>
        </w:rPr>
        <w:tab/>
        <w:t>PRC</w:t>
      </w:r>
      <w:r w:rsidRPr="00812ECB">
        <w:rPr>
          <w:b/>
          <w:position w:val="30"/>
          <w:sz w:val="20"/>
          <w:szCs w:val="20"/>
          <w:vertAlign w:val="subscript"/>
        </w:rPr>
        <w:t>1</w:t>
      </w:r>
      <w:r w:rsidRPr="00812ECB">
        <w:rPr>
          <w:b/>
          <w:position w:val="30"/>
          <w:sz w:val="20"/>
          <w:szCs w:val="20"/>
        </w:rPr>
        <w:t xml:space="preserve"> + PRC</w:t>
      </w:r>
      <w:r w:rsidRPr="00812ECB">
        <w:rPr>
          <w:b/>
          <w:position w:val="30"/>
          <w:sz w:val="20"/>
          <w:szCs w:val="20"/>
          <w:vertAlign w:val="subscript"/>
        </w:rPr>
        <w:t>2</w:t>
      </w:r>
      <w:r w:rsidRPr="00812ECB">
        <w:rPr>
          <w:b/>
          <w:position w:val="30"/>
          <w:sz w:val="20"/>
          <w:szCs w:val="20"/>
        </w:rPr>
        <w:t xml:space="preserve"> + PRC</w:t>
      </w:r>
      <w:r w:rsidRPr="00812ECB">
        <w:rPr>
          <w:b/>
          <w:position w:val="30"/>
          <w:sz w:val="20"/>
          <w:szCs w:val="20"/>
          <w:vertAlign w:val="subscript"/>
        </w:rPr>
        <w:t>3</w:t>
      </w:r>
      <w:r w:rsidRPr="00812ECB">
        <w:rPr>
          <w:b/>
          <w:position w:val="30"/>
          <w:sz w:val="20"/>
          <w:szCs w:val="20"/>
        </w:rPr>
        <w:t xml:space="preserve"> + PRC</w:t>
      </w:r>
      <w:r w:rsidRPr="00812ECB">
        <w:rPr>
          <w:b/>
          <w:position w:val="30"/>
          <w:sz w:val="20"/>
          <w:szCs w:val="20"/>
          <w:vertAlign w:val="subscript"/>
        </w:rPr>
        <w:t>4</w:t>
      </w:r>
      <w:r w:rsidRPr="00812ECB">
        <w:rPr>
          <w:b/>
          <w:position w:val="30"/>
          <w:sz w:val="20"/>
          <w:szCs w:val="20"/>
        </w:rPr>
        <w:t xml:space="preserve"> + PRC</w:t>
      </w:r>
      <w:r w:rsidRPr="00812ECB">
        <w:rPr>
          <w:b/>
          <w:position w:val="30"/>
          <w:sz w:val="20"/>
          <w:szCs w:val="20"/>
          <w:vertAlign w:val="subscript"/>
        </w:rPr>
        <w:t>5</w:t>
      </w:r>
      <w:r w:rsidRPr="00812ECB">
        <w:rPr>
          <w:b/>
          <w:position w:val="30"/>
          <w:sz w:val="20"/>
          <w:szCs w:val="20"/>
        </w:rPr>
        <w:t xml:space="preserve"> + PRC</w:t>
      </w:r>
      <w:r w:rsidRPr="00812ECB">
        <w:rPr>
          <w:b/>
          <w:position w:val="30"/>
          <w:sz w:val="20"/>
          <w:szCs w:val="20"/>
          <w:vertAlign w:val="subscript"/>
        </w:rPr>
        <w:t>6</w:t>
      </w:r>
      <w:r w:rsidRPr="00812ECB">
        <w:rPr>
          <w:b/>
          <w:position w:val="30"/>
          <w:sz w:val="20"/>
          <w:szCs w:val="20"/>
        </w:rPr>
        <w:t xml:space="preserve"> + PRC</w:t>
      </w:r>
      <w:r w:rsidRPr="00812ECB">
        <w:rPr>
          <w:b/>
          <w:position w:val="30"/>
          <w:sz w:val="20"/>
          <w:szCs w:val="20"/>
          <w:vertAlign w:val="subscript"/>
        </w:rPr>
        <w:t>7</w:t>
      </w:r>
      <w:r w:rsidRPr="00812ECB">
        <w:rPr>
          <w:b/>
          <w:position w:val="30"/>
          <w:sz w:val="20"/>
          <w:szCs w:val="20"/>
        </w:rPr>
        <w:t xml:space="preserve"> + PRC</w:t>
      </w:r>
      <w:r w:rsidRPr="00812ECB">
        <w:rPr>
          <w:b/>
          <w:position w:val="30"/>
          <w:sz w:val="20"/>
          <w:szCs w:val="20"/>
          <w:vertAlign w:val="subscript"/>
        </w:rPr>
        <w:t>8</w:t>
      </w:r>
    </w:p>
    <w:p w14:paraId="7DCCC448" w14:textId="77777777" w:rsidR="00812ECB" w:rsidRPr="00812ECB" w:rsidRDefault="00812ECB" w:rsidP="00812ECB">
      <w:pPr>
        <w:rPr>
          <w:szCs w:val="20"/>
        </w:rPr>
      </w:pPr>
      <w:r w:rsidRPr="00812ECB">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812ECB" w:rsidRPr="00812ECB" w14:paraId="6732FA14" w14:textId="77777777" w:rsidTr="008C7683">
        <w:tc>
          <w:tcPr>
            <w:tcW w:w="1852" w:type="dxa"/>
          </w:tcPr>
          <w:p w14:paraId="33930900" w14:textId="77777777" w:rsidR="00812ECB" w:rsidRPr="00812ECB" w:rsidRDefault="00812ECB" w:rsidP="00812ECB">
            <w:pPr>
              <w:spacing w:after="120"/>
              <w:rPr>
                <w:b/>
                <w:iCs/>
                <w:sz w:val="20"/>
                <w:szCs w:val="20"/>
              </w:rPr>
            </w:pPr>
            <w:r w:rsidRPr="00812ECB">
              <w:rPr>
                <w:b/>
                <w:iCs/>
                <w:sz w:val="20"/>
                <w:szCs w:val="20"/>
              </w:rPr>
              <w:t>Variable</w:t>
            </w:r>
          </w:p>
        </w:tc>
        <w:tc>
          <w:tcPr>
            <w:tcW w:w="1281" w:type="dxa"/>
          </w:tcPr>
          <w:p w14:paraId="2ACD0ECE" w14:textId="77777777" w:rsidR="00812ECB" w:rsidRPr="00812ECB" w:rsidRDefault="00812ECB" w:rsidP="00812ECB">
            <w:pPr>
              <w:spacing w:after="120"/>
              <w:rPr>
                <w:b/>
                <w:iCs/>
                <w:sz w:val="20"/>
                <w:szCs w:val="20"/>
              </w:rPr>
            </w:pPr>
            <w:r w:rsidRPr="00812ECB">
              <w:rPr>
                <w:b/>
                <w:iCs/>
                <w:sz w:val="20"/>
                <w:szCs w:val="20"/>
              </w:rPr>
              <w:t>Unit</w:t>
            </w:r>
          </w:p>
        </w:tc>
        <w:tc>
          <w:tcPr>
            <w:tcW w:w="7188" w:type="dxa"/>
          </w:tcPr>
          <w:p w14:paraId="17BDCB7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9441A2F" w14:textId="77777777" w:rsidTr="008C7683">
        <w:tc>
          <w:tcPr>
            <w:tcW w:w="1852" w:type="dxa"/>
          </w:tcPr>
          <w:p w14:paraId="29B0C269"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1</w:t>
            </w:r>
          </w:p>
        </w:tc>
        <w:tc>
          <w:tcPr>
            <w:tcW w:w="1281" w:type="dxa"/>
          </w:tcPr>
          <w:p w14:paraId="7D1EF442"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278D7812" w14:textId="77777777" w:rsidR="00812ECB" w:rsidRPr="00812ECB" w:rsidRDefault="00812ECB" w:rsidP="00812ECB">
            <w:pPr>
              <w:spacing w:after="60"/>
              <w:rPr>
                <w:iCs/>
                <w:sz w:val="20"/>
                <w:szCs w:val="20"/>
              </w:rPr>
            </w:pPr>
            <w:r w:rsidRPr="00812ECB">
              <w:rPr>
                <w:iCs/>
                <w:sz w:val="20"/>
                <w:szCs w:val="20"/>
              </w:rPr>
              <w:t>Generation On-Line greater than 0 MW</w:t>
            </w:r>
          </w:p>
        </w:tc>
      </w:tr>
      <w:tr w:rsidR="00812ECB" w:rsidRPr="00812ECB" w14:paraId="3753727D" w14:textId="77777777" w:rsidTr="008C7683">
        <w:tc>
          <w:tcPr>
            <w:tcW w:w="1852" w:type="dxa"/>
          </w:tcPr>
          <w:p w14:paraId="44AD808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2</w:t>
            </w:r>
          </w:p>
        </w:tc>
        <w:tc>
          <w:tcPr>
            <w:tcW w:w="1281" w:type="dxa"/>
          </w:tcPr>
          <w:p w14:paraId="4F27790E"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385BDDA9" w14:textId="77777777" w:rsidR="00812ECB" w:rsidRPr="00812ECB" w:rsidRDefault="00812ECB" w:rsidP="00812ECB">
            <w:pPr>
              <w:spacing w:after="60"/>
              <w:rPr>
                <w:iCs/>
                <w:sz w:val="20"/>
                <w:szCs w:val="20"/>
              </w:rPr>
            </w:pPr>
            <w:r w:rsidRPr="00812ECB">
              <w:rPr>
                <w:iCs/>
                <w:sz w:val="20"/>
                <w:szCs w:val="20"/>
              </w:rPr>
              <w:t>WGRs On-Line greater than 0 MW</w:t>
            </w:r>
          </w:p>
        </w:tc>
      </w:tr>
      <w:tr w:rsidR="00812ECB" w:rsidRPr="00812ECB" w14:paraId="5543693A" w14:textId="77777777" w:rsidTr="008C7683">
        <w:tc>
          <w:tcPr>
            <w:tcW w:w="1852" w:type="dxa"/>
          </w:tcPr>
          <w:p w14:paraId="175BF3F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3</w:t>
            </w:r>
          </w:p>
        </w:tc>
        <w:tc>
          <w:tcPr>
            <w:tcW w:w="1281" w:type="dxa"/>
          </w:tcPr>
          <w:p w14:paraId="3DA9FF73"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3DB9C0A2" w14:textId="77777777" w:rsidR="00812ECB" w:rsidRPr="00812ECB" w:rsidRDefault="00812ECB" w:rsidP="00812ECB">
            <w:pPr>
              <w:spacing w:after="60"/>
              <w:rPr>
                <w:iCs/>
                <w:sz w:val="20"/>
                <w:szCs w:val="20"/>
              </w:rPr>
            </w:pPr>
            <w:r w:rsidRPr="00812ECB">
              <w:rPr>
                <w:iCs/>
                <w:sz w:val="20"/>
                <w:szCs w:val="20"/>
              </w:rPr>
              <w:t>Synchronous condenser output</w:t>
            </w:r>
          </w:p>
          <w:p w14:paraId="1A1FE93C" w14:textId="77777777" w:rsidR="00812ECB" w:rsidRPr="00812ECB" w:rsidRDefault="00812ECB" w:rsidP="00812ECB">
            <w:pPr>
              <w:spacing w:after="60"/>
              <w:rPr>
                <w:iCs/>
                <w:sz w:val="20"/>
                <w:szCs w:val="20"/>
              </w:rPr>
            </w:pPr>
          </w:p>
        </w:tc>
      </w:tr>
      <w:tr w:rsidR="00812ECB" w:rsidRPr="00812ECB" w14:paraId="36B25B24" w14:textId="77777777" w:rsidTr="008C7683">
        <w:tc>
          <w:tcPr>
            <w:tcW w:w="1852" w:type="dxa"/>
          </w:tcPr>
          <w:p w14:paraId="1628CC6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4</w:t>
            </w:r>
          </w:p>
        </w:tc>
        <w:tc>
          <w:tcPr>
            <w:tcW w:w="1281" w:type="dxa"/>
          </w:tcPr>
          <w:p w14:paraId="36359E2C"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4201DE44" w14:textId="77777777" w:rsidR="00812ECB" w:rsidRPr="00812ECB" w:rsidRDefault="00812ECB" w:rsidP="00812ECB">
            <w:pPr>
              <w:tabs>
                <w:tab w:val="left" w:pos="1080"/>
              </w:tabs>
              <w:spacing w:after="60"/>
              <w:rPr>
                <w:iCs/>
                <w:sz w:val="20"/>
                <w:szCs w:val="20"/>
              </w:rPr>
            </w:pPr>
            <w:r w:rsidRPr="00812ECB">
              <w:rPr>
                <w:iCs/>
                <w:sz w:val="20"/>
                <w:szCs w:val="20"/>
              </w:rPr>
              <w:t>Capacity from Load Resources carrying ECRS Ancillary Service Resource Responsibility</w:t>
            </w:r>
          </w:p>
          <w:p w14:paraId="5CB8C033" w14:textId="77777777" w:rsidR="00812ECB" w:rsidRPr="00812ECB" w:rsidRDefault="00812ECB" w:rsidP="00812ECB">
            <w:pPr>
              <w:tabs>
                <w:tab w:val="left" w:pos="1080"/>
              </w:tabs>
              <w:spacing w:after="60"/>
              <w:rPr>
                <w:iCs/>
                <w:sz w:val="20"/>
                <w:szCs w:val="20"/>
              </w:rPr>
            </w:pPr>
          </w:p>
        </w:tc>
      </w:tr>
      <w:tr w:rsidR="00812ECB" w:rsidRPr="00812ECB" w14:paraId="3AF6F901" w14:textId="77777777" w:rsidTr="008C7683">
        <w:tc>
          <w:tcPr>
            <w:tcW w:w="1852" w:type="dxa"/>
          </w:tcPr>
          <w:p w14:paraId="735F3C28"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5</w:t>
            </w:r>
          </w:p>
        </w:tc>
        <w:tc>
          <w:tcPr>
            <w:tcW w:w="1281" w:type="dxa"/>
          </w:tcPr>
          <w:p w14:paraId="2793C0B2"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6A54315F"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and carrying Ancillary Service Resource Responsibility</w:t>
            </w:r>
          </w:p>
        </w:tc>
      </w:tr>
      <w:tr w:rsidR="00812ECB" w:rsidRPr="00812ECB" w14:paraId="1D3042D1" w14:textId="77777777" w:rsidTr="008C7683">
        <w:tc>
          <w:tcPr>
            <w:tcW w:w="1852" w:type="dxa"/>
            <w:tcBorders>
              <w:bottom w:val="single" w:sz="4" w:space="0" w:color="auto"/>
            </w:tcBorders>
          </w:tcPr>
          <w:p w14:paraId="2FBB7FFE"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6</w:t>
            </w:r>
          </w:p>
        </w:tc>
        <w:tc>
          <w:tcPr>
            <w:tcW w:w="1281" w:type="dxa"/>
            <w:tcBorders>
              <w:bottom w:val="single" w:sz="4" w:space="0" w:color="auto"/>
            </w:tcBorders>
          </w:tcPr>
          <w:p w14:paraId="472A0AF0" w14:textId="77777777" w:rsidR="00812ECB" w:rsidRPr="00812ECB" w:rsidRDefault="00812ECB" w:rsidP="00812ECB">
            <w:pPr>
              <w:spacing w:after="60"/>
              <w:rPr>
                <w:iCs/>
                <w:sz w:val="20"/>
                <w:szCs w:val="20"/>
              </w:rPr>
            </w:pPr>
            <w:r w:rsidRPr="00812ECB">
              <w:rPr>
                <w:iCs/>
                <w:sz w:val="20"/>
                <w:szCs w:val="20"/>
              </w:rPr>
              <w:t>MW</w:t>
            </w:r>
          </w:p>
        </w:tc>
        <w:tc>
          <w:tcPr>
            <w:tcW w:w="7188" w:type="dxa"/>
            <w:tcBorders>
              <w:bottom w:val="single" w:sz="4" w:space="0" w:color="auto"/>
            </w:tcBorders>
          </w:tcPr>
          <w:p w14:paraId="32F286F5"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and not carrying Ancillary Service Resource Responsibility</w:t>
            </w:r>
          </w:p>
        </w:tc>
      </w:tr>
      <w:tr w:rsidR="00812ECB" w:rsidRPr="00812ECB" w14:paraId="444D1B99" w14:textId="77777777" w:rsidTr="008C7683">
        <w:tc>
          <w:tcPr>
            <w:tcW w:w="1852" w:type="dxa"/>
            <w:tcBorders>
              <w:top w:val="single" w:sz="4" w:space="0" w:color="auto"/>
              <w:left w:val="single" w:sz="4" w:space="0" w:color="auto"/>
              <w:bottom w:val="single" w:sz="4" w:space="0" w:color="auto"/>
              <w:right w:val="single" w:sz="4" w:space="0" w:color="auto"/>
            </w:tcBorders>
          </w:tcPr>
          <w:p w14:paraId="5F800F49" w14:textId="77777777" w:rsidR="00812ECB" w:rsidRPr="00812ECB" w:rsidRDefault="00812ECB" w:rsidP="00812ECB">
            <w:pPr>
              <w:spacing w:after="60"/>
              <w:rPr>
                <w:iCs/>
                <w:sz w:val="20"/>
                <w:szCs w:val="20"/>
              </w:rPr>
            </w:pPr>
            <w:r w:rsidRPr="00812ECB">
              <w:rPr>
                <w:iCs/>
                <w:sz w:val="20"/>
                <w:szCs w:val="20"/>
              </w:rPr>
              <w:lastRenderedPageBreak/>
              <w:t>PRC</w:t>
            </w:r>
            <w:r w:rsidRPr="00812ECB">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4ED748AC"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40BD091" w14:textId="77777777" w:rsidR="00812ECB" w:rsidRPr="00812ECB" w:rsidRDefault="00812ECB" w:rsidP="00812ECB">
            <w:pPr>
              <w:tabs>
                <w:tab w:val="left" w:pos="1080"/>
              </w:tabs>
              <w:spacing w:after="60"/>
              <w:rPr>
                <w:iCs/>
                <w:sz w:val="20"/>
                <w:szCs w:val="20"/>
              </w:rPr>
            </w:pPr>
            <w:r w:rsidRPr="00812ECB">
              <w:rPr>
                <w:iCs/>
                <w:sz w:val="20"/>
                <w:szCs w:val="20"/>
              </w:rPr>
              <w:t>Capacity from Resources capable of providing FFR</w:t>
            </w:r>
          </w:p>
        </w:tc>
      </w:tr>
      <w:tr w:rsidR="00812ECB" w:rsidRPr="00812ECB" w14:paraId="0ABC1DA2" w14:textId="77777777" w:rsidTr="008C7683">
        <w:tc>
          <w:tcPr>
            <w:tcW w:w="1852" w:type="dxa"/>
            <w:tcBorders>
              <w:top w:val="single" w:sz="4" w:space="0" w:color="auto"/>
              <w:left w:val="single" w:sz="4" w:space="0" w:color="auto"/>
              <w:bottom w:val="single" w:sz="4" w:space="0" w:color="auto"/>
              <w:right w:val="single" w:sz="4" w:space="0" w:color="auto"/>
            </w:tcBorders>
          </w:tcPr>
          <w:p w14:paraId="5D289D0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7A1C7386"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088CA0D" w14:textId="77777777" w:rsidR="00812ECB" w:rsidRPr="00812ECB" w:rsidRDefault="00812ECB" w:rsidP="00812ECB">
            <w:pPr>
              <w:tabs>
                <w:tab w:val="left" w:pos="1080"/>
              </w:tabs>
              <w:spacing w:after="60"/>
              <w:rPr>
                <w:iCs/>
                <w:sz w:val="20"/>
                <w:szCs w:val="20"/>
              </w:rPr>
            </w:pPr>
            <w:r w:rsidRPr="00812ECB">
              <w:rPr>
                <w:iCs/>
                <w:sz w:val="20"/>
                <w:szCs w:val="20"/>
              </w:rPr>
              <w:t>ESR capacity capable of providing Primary Frequency Response</w:t>
            </w:r>
          </w:p>
        </w:tc>
      </w:tr>
      <w:tr w:rsidR="00812ECB" w:rsidRPr="00812ECB" w14:paraId="5AB700BD" w14:textId="77777777" w:rsidTr="008C7683">
        <w:trPr>
          <w:trHeight w:val="108"/>
        </w:trPr>
        <w:tc>
          <w:tcPr>
            <w:tcW w:w="1852" w:type="dxa"/>
            <w:tcBorders>
              <w:top w:val="nil"/>
            </w:tcBorders>
          </w:tcPr>
          <w:p w14:paraId="6DC97936" w14:textId="77777777" w:rsidR="00812ECB" w:rsidRPr="00812ECB" w:rsidRDefault="00812ECB" w:rsidP="00812ECB">
            <w:pPr>
              <w:spacing w:after="60"/>
              <w:rPr>
                <w:iCs/>
                <w:sz w:val="20"/>
                <w:szCs w:val="20"/>
              </w:rPr>
            </w:pPr>
            <w:r w:rsidRPr="00812ECB">
              <w:rPr>
                <w:iCs/>
                <w:sz w:val="20"/>
                <w:szCs w:val="20"/>
              </w:rPr>
              <w:t>PRC</w:t>
            </w:r>
          </w:p>
        </w:tc>
        <w:tc>
          <w:tcPr>
            <w:tcW w:w="1281" w:type="dxa"/>
            <w:tcBorders>
              <w:top w:val="nil"/>
            </w:tcBorders>
          </w:tcPr>
          <w:p w14:paraId="653BF0A5"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nil"/>
            </w:tcBorders>
          </w:tcPr>
          <w:p w14:paraId="478BD6AA" w14:textId="77777777" w:rsidR="00812ECB" w:rsidRPr="00812ECB" w:rsidRDefault="00812ECB" w:rsidP="00812ECB">
            <w:pPr>
              <w:tabs>
                <w:tab w:val="left" w:pos="1080"/>
              </w:tabs>
              <w:spacing w:after="60"/>
              <w:rPr>
                <w:iCs/>
                <w:sz w:val="20"/>
                <w:szCs w:val="20"/>
              </w:rPr>
            </w:pPr>
            <w:r w:rsidRPr="00812ECB">
              <w:rPr>
                <w:iCs/>
                <w:sz w:val="20"/>
                <w:szCs w:val="20"/>
              </w:rPr>
              <w:t>Physical Responsive Capability</w:t>
            </w:r>
          </w:p>
        </w:tc>
      </w:tr>
      <w:tr w:rsidR="00812ECB" w:rsidRPr="00812ECB" w14:paraId="5C20F195" w14:textId="77777777" w:rsidTr="008C7683">
        <w:trPr>
          <w:trHeight w:val="108"/>
        </w:trPr>
        <w:tc>
          <w:tcPr>
            <w:tcW w:w="1852" w:type="dxa"/>
            <w:tcBorders>
              <w:top w:val="nil"/>
            </w:tcBorders>
          </w:tcPr>
          <w:p w14:paraId="39A4295A" w14:textId="77777777" w:rsidR="00812ECB" w:rsidRPr="00812ECB" w:rsidRDefault="00812ECB" w:rsidP="00812ECB">
            <w:pPr>
              <w:spacing w:after="60"/>
              <w:rPr>
                <w:iCs/>
                <w:sz w:val="20"/>
                <w:szCs w:val="20"/>
              </w:rPr>
            </w:pPr>
            <w:r w:rsidRPr="00812ECB">
              <w:rPr>
                <w:iCs/>
                <w:sz w:val="20"/>
                <w:szCs w:val="20"/>
              </w:rPr>
              <w:t>X</w:t>
            </w:r>
          </w:p>
        </w:tc>
        <w:tc>
          <w:tcPr>
            <w:tcW w:w="1281" w:type="dxa"/>
            <w:tcBorders>
              <w:top w:val="nil"/>
            </w:tcBorders>
          </w:tcPr>
          <w:p w14:paraId="69D3419A" w14:textId="77777777" w:rsidR="00812ECB" w:rsidRPr="00812ECB" w:rsidRDefault="00812ECB" w:rsidP="00812ECB">
            <w:pPr>
              <w:spacing w:after="60"/>
              <w:rPr>
                <w:iCs/>
                <w:sz w:val="20"/>
                <w:szCs w:val="20"/>
              </w:rPr>
            </w:pPr>
            <w:r w:rsidRPr="00812ECB">
              <w:rPr>
                <w:iCs/>
                <w:sz w:val="20"/>
                <w:szCs w:val="20"/>
              </w:rPr>
              <w:t>Percentage</w:t>
            </w:r>
          </w:p>
        </w:tc>
        <w:tc>
          <w:tcPr>
            <w:tcW w:w="7188" w:type="dxa"/>
            <w:tcBorders>
              <w:top w:val="nil"/>
            </w:tcBorders>
          </w:tcPr>
          <w:p w14:paraId="68889DF7" w14:textId="77777777" w:rsidR="00812ECB" w:rsidRPr="00812ECB" w:rsidRDefault="00812ECB" w:rsidP="00812ECB">
            <w:pPr>
              <w:tabs>
                <w:tab w:val="left" w:pos="1080"/>
              </w:tabs>
              <w:spacing w:after="60"/>
              <w:rPr>
                <w:iCs/>
                <w:sz w:val="20"/>
                <w:szCs w:val="20"/>
              </w:rPr>
            </w:pPr>
            <w:r w:rsidRPr="00812ECB">
              <w:rPr>
                <w:iCs/>
                <w:sz w:val="20"/>
                <w:szCs w:val="20"/>
              </w:rPr>
              <w:t>Percent threshold based on the Governor droop setting of ESRs</w:t>
            </w:r>
          </w:p>
        </w:tc>
      </w:tr>
      <w:tr w:rsidR="00812ECB" w:rsidRPr="00812ECB" w14:paraId="2D90F523" w14:textId="77777777" w:rsidTr="008C7683">
        <w:tc>
          <w:tcPr>
            <w:tcW w:w="1852" w:type="dxa"/>
          </w:tcPr>
          <w:p w14:paraId="76E0CDB2" w14:textId="77777777" w:rsidR="00812ECB" w:rsidRPr="00812ECB" w:rsidRDefault="00812ECB" w:rsidP="00812ECB">
            <w:pPr>
              <w:spacing w:after="60"/>
              <w:rPr>
                <w:iCs/>
                <w:sz w:val="20"/>
                <w:szCs w:val="20"/>
              </w:rPr>
            </w:pPr>
            <w:r w:rsidRPr="00812ECB">
              <w:rPr>
                <w:iCs/>
                <w:sz w:val="20"/>
                <w:szCs w:val="20"/>
              </w:rPr>
              <w:t>RDF</w:t>
            </w:r>
          </w:p>
        </w:tc>
        <w:tc>
          <w:tcPr>
            <w:tcW w:w="1281" w:type="dxa"/>
          </w:tcPr>
          <w:p w14:paraId="29402D70" w14:textId="77777777" w:rsidR="00812ECB" w:rsidRPr="00812ECB" w:rsidRDefault="00812ECB" w:rsidP="00812ECB">
            <w:pPr>
              <w:spacing w:after="60"/>
              <w:rPr>
                <w:iCs/>
                <w:sz w:val="20"/>
                <w:szCs w:val="20"/>
              </w:rPr>
            </w:pPr>
          </w:p>
        </w:tc>
        <w:tc>
          <w:tcPr>
            <w:tcW w:w="7188" w:type="dxa"/>
          </w:tcPr>
          <w:p w14:paraId="1E1BDA43" w14:textId="77777777" w:rsidR="00812ECB" w:rsidRPr="00812ECB" w:rsidRDefault="00812ECB" w:rsidP="00812ECB">
            <w:pPr>
              <w:spacing w:after="60"/>
              <w:rPr>
                <w:iCs/>
                <w:sz w:val="20"/>
                <w:szCs w:val="20"/>
              </w:rPr>
            </w:pPr>
            <w:r w:rsidRPr="00812ECB">
              <w:rPr>
                <w:iCs/>
                <w:sz w:val="20"/>
                <w:szCs w:val="20"/>
              </w:rPr>
              <w:t>The currently approved</w:t>
            </w:r>
            <w:r w:rsidRPr="00812ECB">
              <w:rPr>
                <w:rFonts w:ascii="Times New Roman Bold" w:hAnsi="Times New Roman Bold"/>
                <w:iCs/>
                <w:sz w:val="20"/>
                <w:szCs w:val="20"/>
              </w:rPr>
              <w:t xml:space="preserve"> </w:t>
            </w:r>
            <w:r w:rsidRPr="00812ECB">
              <w:rPr>
                <w:iCs/>
                <w:sz w:val="20"/>
                <w:szCs w:val="20"/>
              </w:rPr>
              <w:t>Reserve Discount Factor</w:t>
            </w:r>
            <w:r w:rsidRPr="00812ECB">
              <w:rPr>
                <w:iCs/>
                <w:sz w:val="20"/>
                <w:szCs w:val="20"/>
              </w:rPr>
              <w:tab/>
            </w:r>
          </w:p>
        </w:tc>
      </w:tr>
      <w:tr w:rsidR="00812ECB" w:rsidRPr="00812ECB" w14:paraId="7560EA86" w14:textId="77777777" w:rsidTr="008C7683">
        <w:tc>
          <w:tcPr>
            <w:tcW w:w="1852" w:type="dxa"/>
          </w:tcPr>
          <w:p w14:paraId="2D190D6B" w14:textId="77777777" w:rsidR="00812ECB" w:rsidRPr="00812ECB" w:rsidRDefault="00812ECB" w:rsidP="00812ECB">
            <w:pPr>
              <w:spacing w:after="60"/>
              <w:rPr>
                <w:iCs/>
                <w:sz w:val="20"/>
                <w:szCs w:val="20"/>
              </w:rPr>
            </w:pPr>
            <w:r w:rsidRPr="00812ECB">
              <w:rPr>
                <w:iCs/>
                <w:sz w:val="20"/>
                <w:szCs w:val="20"/>
              </w:rPr>
              <w:t>RDF</w:t>
            </w:r>
            <w:r w:rsidRPr="00812ECB">
              <w:rPr>
                <w:iCs/>
                <w:sz w:val="20"/>
                <w:szCs w:val="20"/>
                <w:vertAlign w:val="subscript"/>
              </w:rPr>
              <w:t>W</w:t>
            </w:r>
          </w:p>
        </w:tc>
        <w:tc>
          <w:tcPr>
            <w:tcW w:w="1281" w:type="dxa"/>
          </w:tcPr>
          <w:p w14:paraId="35248336" w14:textId="77777777" w:rsidR="00812ECB" w:rsidRPr="00812ECB" w:rsidRDefault="00812ECB" w:rsidP="00812ECB">
            <w:pPr>
              <w:spacing w:after="60"/>
              <w:rPr>
                <w:iCs/>
                <w:sz w:val="20"/>
                <w:szCs w:val="20"/>
              </w:rPr>
            </w:pPr>
          </w:p>
        </w:tc>
        <w:tc>
          <w:tcPr>
            <w:tcW w:w="7188" w:type="dxa"/>
          </w:tcPr>
          <w:p w14:paraId="54CA7114" w14:textId="77777777" w:rsidR="00812ECB" w:rsidRPr="00812ECB" w:rsidRDefault="00812ECB" w:rsidP="00812ECB">
            <w:pPr>
              <w:spacing w:after="60"/>
              <w:rPr>
                <w:iCs/>
                <w:sz w:val="20"/>
                <w:szCs w:val="20"/>
              </w:rPr>
            </w:pPr>
            <w:r w:rsidRPr="00812ECB">
              <w:rPr>
                <w:iCs/>
                <w:sz w:val="20"/>
                <w:szCs w:val="20"/>
              </w:rPr>
              <w:t>The currently approved Reserve Discount Factor for WGRs</w:t>
            </w:r>
          </w:p>
        </w:tc>
      </w:tr>
      <w:tr w:rsidR="00812ECB" w:rsidRPr="00812ECB" w14:paraId="3F3D1467" w14:textId="77777777" w:rsidTr="008C7683">
        <w:tc>
          <w:tcPr>
            <w:tcW w:w="1852" w:type="dxa"/>
          </w:tcPr>
          <w:p w14:paraId="221203DA" w14:textId="77777777" w:rsidR="00812ECB" w:rsidRPr="00812ECB" w:rsidRDefault="00812ECB" w:rsidP="00812ECB">
            <w:pPr>
              <w:spacing w:after="60"/>
              <w:rPr>
                <w:iCs/>
                <w:sz w:val="20"/>
                <w:szCs w:val="20"/>
              </w:rPr>
            </w:pPr>
            <w:r w:rsidRPr="00812ECB">
              <w:rPr>
                <w:iCs/>
                <w:sz w:val="20"/>
                <w:szCs w:val="20"/>
              </w:rPr>
              <w:t>LRDF_1</w:t>
            </w:r>
          </w:p>
        </w:tc>
        <w:tc>
          <w:tcPr>
            <w:tcW w:w="1281" w:type="dxa"/>
          </w:tcPr>
          <w:p w14:paraId="282A8EB3" w14:textId="77777777" w:rsidR="00812ECB" w:rsidRPr="00812ECB" w:rsidRDefault="00812ECB" w:rsidP="00812ECB">
            <w:pPr>
              <w:spacing w:after="60"/>
              <w:rPr>
                <w:iCs/>
                <w:sz w:val="20"/>
                <w:szCs w:val="20"/>
              </w:rPr>
            </w:pPr>
          </w:p>
        </w:tc>
        <w:tc>
          <w:tcPr>
            <w:tcW w:w="7188" w:type="dxa"/>
          </w:tcPr>
          <w:p w14:paraId="03B12DF7"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carrying Ancillary Service Resource Responsibility</w:t>
            </w:r>
          </w:p>
        </w:tc>
      </w:tr>
      <w:tr w:rsidR="00812ECB" w:rsidRPr="00812ECB" w14:paraId="5F02F9A1" w14:textId="77777777" w:rsidTr="008C7683">
        <w:tc>
          <w:tcPr>
            <w:tcW w:w="1852" w:type="dxa"/>
          </w:tcPr>
          <w:p w14:paraId="25448BAF" w14:textId="77777777" w:rsidR="00812ECB" w:rsidRPr="00812ECB" w:rsidRDefault="00812ECB" w:rsidP="00812ECB">
            <w:pPr>
              <w:spacing w:after="60"/>
              <w:rPr>
                <w:iCs/>
                <w:sz w:val="20"/>
                <w:szCs w:val="20"/>
              </w:rPr>
            </w:pPr>
            <w:r w:rsidRPr="00812ECB">
              <w:rPr>
                <w:iCs/>
                <w:sz w:val="20"/>
                <w:szCs w:val="20"/>
              </w:rPr>
              <w:t>LRDF_2</w:t>
            </w:r>
          </w:p>
        </w:tc>
        <w:tc>
          <w:tcPr>
            <w:tcW w:w="1281" w:type="dxa"/>
          </w:tcPr>
          <w:p w14:paraId="51AF915D" w14:textId="77777777" w:rsidR="00812ECB" w:rsidRPr="00812ECB" w:rsidRDefault="00812ECB" w:rsidP="00812ECB">
            <w:pPr>
              <w:spacing w:after="60"/>
              <w:rPr>
                <w:iCs/>
                <w:sz w:val="20"/>
                <w:szCs w:val="20"/>
              </w:rPr>
            </w:pPr>
          </w:p>
        </w:tc>
        <w:tc>
          <w:tcPr>
            <w:tcW w:w="7188" w:type="dxa"/>
          </w:tcPr>
          <w:p w14:paraId="57687FFD"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not carrying Ancillary Service Resource Responsibility</w:t>
            </w:r>
          </w:p>
        </w:tc>
      </w:tr>
      <w:tr w:rsidR="00812ECB" w:rsidRPr="00812ECB" w14:paraId="1ADDF270" w14:textId="77777777" w:rsidTr="008C7683">
        <w:tc>
          <w:tcPr>
            <w:tcW w:w="1852" w:type="dxa"/>
          </w:tcPr>
          <w:p w14:paraId="102F84D6" w14:textId="77777777" w:rsidR="00812ECB" w:rsidRPr="00812ECB" w:rsidRDefault="00812ECB" w:rsidP="00812ECB">
            <w:pPr>
              <w:spacing w:after="60"/>
              <w:rPr>
                <w:iCs/>
                <w:sz w:val="20"/>
                <w:szCs w:val="20"/>
              </w:rPr>
            </w:pPr>
            <w:r w:rsidRPr="00812ECB">
              <w:rPr>
                <w:iCs/>
                <w:sz w:val="20"/>
                <w:szCs w:val="20"/>
              </w:rPr>
              <w:t>NFRC</w:t>
            </w:r>
          </w:p>
        </w:tc>
        <w:tc>
          <w:tcPr>
            <w:tcW w:w="1281" w:type="dxa"/>
          </w:tcPr>
          <w:p w14:paraId="0A07B613"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64E0B072" w14:textId="77777777" w:rsidR="00812ECB" w:rsidRPr="00812ECB" w:rsidRDefault="00812ECB" w:rsidP="00812ECB">
            <w:pPr>
              <w:spacing w:after="60"/>
              <w:rPr>
                <w:iCs/>
                <w:sz w:val="20"/>
                <w:szCs w:val="20"/>
              </w:rPr>
            </w:pPr>
            <w:r w:rsidRPr="00812ECB">
              <w:rPr>
                <w:iCs/>
                <w:sz w:val="20"/>
                <w:szCs w:val="20"/>
              </w:rPr>
              <w:t>Non-Frequency Responsive Capacity</w:t>
            </w:r>
          </w:p>
        </w:tc>
      </w:tr>
    </w:tbl>
    <w:p w14:paraId="4FAA712D" w14:textId="77777777" w:rsidR="00812ECB" w:rsidRPr="00812ECB" w:rsidRDefault="00812ECB" w:rsidP="00812ECB">
      <w:pPr>
        <w:spacing w:before="240" w:after="240"/>
        <w:ind w:left="720" w:hanging="720"/>
        <w:rPr>
          <w:szCs w:val="20"/>
        </w:rPr>
      </w:pPr>
      <w:r w:rsidRPr="00812ECB">
        <w:rPr>
          <w:szCs w:val="20"/>
        </w:rPr>
        <w:t>(2)</w:t>
      </w:r>
      <w:r w:rsidRPr="00812ECB">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58C4B7EB" w14:textId="77777777" w:rsidR="00812ECB" w:rsidRPr="00812ECB" w:rsidRDefault="00812ECB" w:rsidP="00812ECB">
      <w:pPr>
        <w:spacing w:after="240"/>
        <w:ind w:left="720" w:hanging="720"/>
        <w:rPr>
          <w:szCs w:val="20"/>
        </w:rPr>
      </w:pPr>
      <w:r w:rsidRPr="00812ECB">
        <w:rPr>
          <w:szCs w:val="20"/>
        </w:rPr>
        <w:t>(3)</w:t>
      </w:r>
      <w:r w:rsidRPr="00812ECB">
        <w:rPr>
          <w:szCs w:val="20"/>
        </w:rPr>
        <w:tab/>
        <w:t>The Load Resource</w:t>
      </w:r>
      <w:r w:rsidRPr="00812ECB">
        <w:rPr>
          <w:rFonts w:ascii="Times New Roman Bold" w:hAnsi="Times New Roman Bold"/>
          <w:szCs w:val="20"/>
        </w:rPr>
        <w:t xml:space="preserve"> </w:t>
      </w:r>
      <w:r w:rsidRPr="00812ECB">
        <w:rPr>
          <w:szCs w:val="20"/>
        </w:rPr>
        <w:t>Reserve Discount Factors (RDFs) for Controllable Load Resources (LRDF_1 and LRDF_2) shall be subject to review and approval by TAC.</w:t>
      </w:r>
    </w:p>
    <w:p w14:paraId="0DD093C8" w14:textId="77777777" w:rsidR="00812ECB" w:rsidRPr="00812ECB" w:rsidRDefault="00812ECB" w:rsidP="00812ECB">
      <w:pPr>
        <w:spacing w:after="240"/>
        <w:ind w:left="720" w:hanging="720"/>
        <w:rPr>
          <w:szCs w:val="20"/>
        </w:rPr>
      </w:pPr>
      <w:r w:rsidRPr="00812ECB">
        <w:rPr>
          <w:szCs w:val="20"/>
        </w:rPr>
        <w:t>(4)</w:t>
      </w:r>
      <w:r w:rsidRPr="00812ECB">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43B4025D" w14:textId="77777777" w:rsidTr="008C7683">
        <w:trPr>
          <w:trHeight w:val="206"/>
        </w:trPr>
        <w:tc>
          <w:tcPr>
            <w:tcW w:w="9350" w:type="dxa"/>
            <w:shd w:val="pct12" w:color="auto" w:fill="auto"/>
          </w:tcPr>
          <w:p w14:paraId="15C2183B" w14:textId="77777777" w:rsidR="00812ECB" w:rsidRPr="00812ECB" w:rsidRDefault="00812ECB" w:rsidP="00812ECB">
            <w:pPr>
              <w:spacing w:before="120" w:after="240"/>
              <w:rPr>
                <w:b/>
                <w:i/>
                <w:iCs/>
              </w:rPr>
            </w:pPr>
            <w:r w:rsidRPr="00812ECB">
              <w:rPr>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228483A" w14:textId="77777777" w:rsidR="00812ECB" w:rsidRPr="00812ECB" w:rsidRDefault="00812ECB" w:rsidP="00812ECB">
            <w:pPr>
              <w:keepNext/>
              <w:widowControl w:val="0"/>
              <w:tabs>
                <w:tab w:val="left" w:pos="1260"/>
              </w:tabs>
              <w:spacing w:before="240" w:after="240"/>
              <w:outlineLvl w:val="3"/>
              <w:rPr>
                <w:b/>
                <w:bCs/>
                <w:snapToGrid w:val="0"/>
                <w:szCs w:val="20"/>
              </w:rPr>
            </w:pPr>
            <w:bookmarkStart w:id="859" w:name="_Toc108712470"/>
            <w:bookmarkStart w:id="860" w:name="_Toc112417590"/>
            <w:bookmarkStart w:id="861" w:name="_Toc119310259"/>
            <w:bookmarkStart w:id="862" w:name="_Toc125966193"/>
            <w:bookmarkStart w:id="863" w:name="_Toc135992291"/>
            <w:r w:rsidRPr="00812ECB">
              <w:rPr>
                <w:b/>
                <w:bCs/>
                <w:snapToGrid w:val="0"/>
                <w:szCs w:val="20"/>
              </w:rPr>
              <w:t>6.5.7.5</w:t>
            </w:r>
            <w:r w:rsidRPr="00812ECB">
              <w:rPr>
                <w:b/>
                <w:bCs/>
                <w:snapToGrid w:val="0"/>
                <w:szCs w:val="20"/>
              </w:rPr>
              <w:tab/>
              <w:t>Ancillary Services Capacity Monitor</w:t>
            </w:r>
            <w:bookmarkEnd w:id="859"/>
            <w:bookmarkEnd w:id="860"/>
            <w:bookmarkEnd w:id="861"/>
            <w:bookmarkEnd w:id="862"/>
            <w:bookmarkEnd w:id="863"/>
          </w:p>
          <w:p w14:paraId="6E67CD22" w14:textId="77777777" w:rsidR="00812ECB" w:rsidRPr="00812ECB" w:rsidRDefault="00812ECB" w:rsidP="00812ECB">
            <w:pPr>
              <w:spacing w:after="240"/>
              <w:ind w:left="720" w:hanging="720"/>
            </w:pPr>
            <w:r w:rsidRPr="00812ECB">
              <w:rPr>
                <w:szCs w:val="20"/>
              </w:rPr>
              <w:t>(1)</w:t>
            </w:r>
            <w:r w:rsidRPr="00812ECB">
              <w:rPr>
                <w:szCs w:val="20"/>
              </w:rPr>
              <w:tab/>
            </w:r>
            <w:r w:rsidRPr="00812ECB">
              <w:t>Every ten seconds, ERCOT shall calculate the following and provide Real-Time summaries to ERCOT Operators and all Market Participants using ICCP and postings on the ERCOT website showing the Real-Time total system amount of:</w:t>
            </w:r>
          </w:p>
          <w:p w14:paraId="1F35790E" w14:textId="77777777" w:rsidR="00812ECB" w:rsidRPr="00812ECB" w:rsidRDefault="00812ECB" w:rsidP="00812ECB">
            <w:pPr>
              <w:spacing w:after="240"/>
              <w:ind w:left="1440" w:hanging="720"/>
            </w:pPr>
            <w:r w:rsidRPr="00812ECB">
              <w:t>(a)</w:t>
            </w:r>
            <w:r w:rsidRPr="00812ECB">
              <w:tab/>
              <w:t xml:space="preserve">RRS capability from: </w:t>
            </w:r>
          </w:p>
          <w:p w14:paraId="6171D08C" w14:textId="77777777" w:rsidR="00812ECB" w:rsidRPr="00812ECB" w:rsidRDefault="00812ECB" w:rsidP="00812ECB">
            <w:pPr>
              <w:spacing w:after="240"/>
              <w:ind w:left="2160" w:hanging="720"/>
            </w:pPr>
            <w:r w:rsidRPr="00812ECB">
              <w:lastRenderedPageBreak/>
              <w:t>(i)</w:t>
            </w:r>
            <w:r w:rsidRPr="00812ECB">
              <w:tab/>
              <w:t>Generation Resources and ESRs in the form of PFR that can be sustained for the SCED duration requirements of PFR;</w:t>
            </w:r>
          </w:p>
          <w:p w14:paraId="665A691E" w14:textId="77777777" w:rsidR="00812ECB" w:rsidRPr="00812ECB" w:rsidRDefault="00812ECB" w:rsidP="00812ECB">
            <w:pPr>
              <w:spacing w:after="240"/>
              <w:ind w:left="2160" w:hanging="720"/>
            </w:pPr>
            <w:r w:rsidRPr="00812ECB">
              <w:t>(ii)</w:t>
            </w:r>
            <w:r w:rsidRPr="00812ECB">
              <w:tab/>
              <w:t>Load Resources, excluding Controllable Load Resources, capable of responding via under-frequency relay;</w:t>
            </w:r>
          </w:p>
          <w:p w14:paraId="357F9112" w14:textId="77777777" w:rsidR="00812ECB" w:rsidRPr="00812ECB" w:rsidRDefault="00812ECB" w:rsidP="00812ECB">
            <w:pPr>
              <w:spacing w:after="240"/>
              <w:ind w:left="2160" w:hanging="720"/>
            </w:pPr>
            <w:r w:rsidRPr="00812ECB">
              <w:t>(iii)</w:t>
            </w:r>
            <w:r w:rsidRPr="00812ECB">
              <w:tab/>
              <w:t>Controllable Load Resources in the form of PFR;</w:t>
            </w:r>
          </w:p>
          <w:p w14:paraId="79ED2BF6" w14:textId="77777777" w:rsidR="00812ECB" w:rsidRPr="00812ECB" w:rsidRDefault="00812ECB" w:rsidP="00812ECB">
            <w:pPr>
              <w:spacing w:after="240"/>
              <w:ind w:left="2160" w:hanging="720"/>
            </w:pPr>
            <w:r w:rsidRPr="00812ECB">
              <w:t>(iv)</w:t>
            </w:r>
            <w:r w:rsidRPr="00812ECB">
              <w:tab/>
              <w:t>Resources, other than ESRs, capable of Fast Frequency Response (FFR); and</w:t>
            </w:r>
          </w:p>
          <w:p w14:paraId="1ABC8710" w14:textId="77777777" w:rsidR="00812ECB" w:rsidRPr="00812ECB" w:rsidRDefault="00812ECB" w:rsidP="00812ECB">
            <w:pPr>
              <w:spacing w:after="240"/>
              <w:ind w:left="2160" w:hanging="720"/>
            </w:pPr>
            <w:r w:rsidRPr="00812ECB">
              <w:t>(v)</w:t>
            </w:r>
            <w:r w:rsidRPr="00812ECB">
              <w:tab/>
              <w:t>ESRs, in the form of FFR, that can be sustained for the SCED duration requirements of FFR;</w:t>
            </w:r>
          </w:p>
          <w:p w14:paraId="4D962CAE"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Ancillary Service Resource awards for RRS to: </w:t>
            </w:r>
          </w:p>
          <w:p w14:paraId="153CEE13"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 and ESRs in the form of PFR;</w:t>
            </w:r>
          </w:p>
          <w:p w14:paraId="5D8600BA"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capable of responding by under-frequency relay;</w:t>
            </w:r>
          </w:p>
          <w:p w14:paraId="78D6D7C1"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in the form of PFR; and</w:t>
            </w:r>
          </w:p>
          <w:p w14:paraId="651FEE70"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providing FFR;</w:t>
            </w:r>
          </w:p>
          <w:p w14:paraId="150B2B1D"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ECRS capability from: </w:t>
            </w:r>
          </w:p>
          <w:p w14:paraId="6881A4A4"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50960EC1"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Load Resources excluding Controllable Load Resources; </w:t>
            </w:r>
          </w:p>
          <w:p w14:paraId="27C0E086"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w:t>
            </w:r>
          </w:p>
          <w:p w14:paraId="2D72496D" w14:textId="77777777" w:rsidR="00812ECB" w:rsidRPr="00812ECB" w:rsidRDefault="00812ECB" w:rsidP="00812ECB">
            <w:pPr>
              <w:spacing w:after="240"/>
              <w:ind w:left="2160" w:hanging="720"/>
              <w:rPr>
                <w:szCs w:val="20"/>
              </w:rPr>
            </w:pPr>
            <w:r w:rsidRPr="00812ECB">
              <w:rPr>
                <w:szCs w:val="20"/>
              </w:rPr>
              <w:t>(iv)</w:t>
            </w:r>
            <w:r w:rsidRPr="00812ECB">
              <w:rPr>
                <w:szCs w:val="20"/>
              </w:rPr>
              <w:tab/>
              <w:t>Quick Start Generation Resources (QSGRs); and</w:t>
            </w:r>
          </w:p>
          <w:p w14:paraId="14779EC9" w14:textId="77777777" w:rsidR="00812ECB" w:rsidRPr="00812ECB" w:rsidRDefault="00812ECB" w:rsidP="00812ECB">
            <w:pPr>
              <w:spacing w:after="240"/>
              <w:ind w:left="2160" w:hanging="720"/>
              <w:rPr>
                <w:szCs w:val="20"/>
              </w:rPr>
            </w:pPr>
            <w:r w:rsidRPr="00812ECB">
              <w:rPr>
                <w:szCs w:val="20"/>
              </w:rPr>
              <w:t xml:space="preserve">(v) </w:t>
            </w:r>
            <w:r w:rsidRPr="00812ECB">
              <w:rPr>
                <w:szCs w:val="20"/>
              </w:rPr>
              <w:tab/>
              <w:t>ESRs</w:t>
            </w:r>
            <w:r w:rsidRPr="00812ECB">
              <w:t xml:space="preserve"> that can be sustained for the SCED duration requirements of ECRS</w:t>
            </w:r>
            <w:r w:rsidRPr="00812ECB">
              <w:rPr>
                <w:szCs w:val="20"/>
              </w:rPr>
              <w:t>.</w:t>
            </w:r>
          </w:p>
          <w:p w14:paraId="4C1343BC"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Ancillary Service Resource awards for ECRS to: </w:t>
            </w:r>
          </w:p>
          <w:p w14:paraId="1A1A5E6A"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00A4B731"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and</w:t>
            </w:r>
          </w:p>
          <w:p w14:paraId="4A148C7F"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w:t>
            </w:r>
          </w:p>
          <w:p w14:paraId="115EB8BC" w14:textId="77777777" w:rsidR="00812ECB" w:rsidRPr="00812ECB" w:rsidRDefault="00812ECB" w:rsidP="00812ECB">
            <w:pPr>
              <w:spacing w:after="240"/>
              <w:ind w:left="2160" w:hanging="720"/>
              <w:rPr>
                <w:szCs w:val="20"/>
              </w:rPr>
            </w:pPr>
            <w:r w:rsidRPr="00812ECB">
              <w:rPr>
                <w:szCs w:val="20"/>
              </w:rPr>
              <w:t>(iv)</w:t>
            </w:r>
            <w:r w:rsidRPr="00812ECB">
              <w:rPr>
                <w:szCs w:val="20"/>
              </w:rPr>
              <w:tab/>
              <w:t>QSGRs; and</w:t>
            </w:r>
          </w:p>
          <w:p w14:paraId="79E1C601" w14:textId="77777777" w:rsidR="00812ECB" w:rsidRPr="00812ECB" w:rsidRDefault="00812ECB" w:rsidP="00812ECB">
            <w:pPr>
              <w:spacing w:after="240"/>
              <w:ind w:left="2160" w:hanging="720"/>
              <w:rPr>
                <w:szCs w:val="20"/>
              </w:rPr>
            </w:pPr>
            <w:r w:rsidRPr="00812ECB">
              <w:rPr>
                <w:szCs w:val="20"/>
              </w:rPr>
              <w:lastRenderedPageBreak/>
              <w:t xml:space="preserve">(v) </w:t>
            </w:r>
            <w:r w:rsidRPr="00812ECB">
              <w:rPr>
                <w:szCs w:val="20"/>
              </w:rPr>
              <w:tab/>
              <w:t>ESRs.</w:t>
            </w:r>
          </w:p>
          <w:p w14:paraId="65762007"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ECRS manually deployed by Resources with a Resource Status of ONSC; </w:t>
            </w:r>
          </w:p>
          <w:p w14:paraId="7FB79C8F"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Non-Spin available from: </w:t>
            </w:r>
          </w:p>
          <w:p w14:paraId="41FE08FE"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49ABD99B"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Undeployed Load Resources; </w:t>
            </w:r>
          </w:p>
          <w:p w14:paraId="60C7E746" w14:textId="77777777" w:rsidR="00812ECB" w:rsidRPr="00812ECB" w:rsidRDefault="00812ECB" w:rsidP="00812ECB">
            <w:pPr>
              <w:spacing w:after="240"/>
              <w:ind w:left="2160" w:hanging="720"/>
              <w:rPr>
                <w:szCs w:val="20"/>
              </w:rPr>
            </w:pPr>
            <w:r w:rsidRPr="00812ECB">
              <w:rPr>
                <w:szCs w:val="20"/>
              </w:rPr>
              <w:t>(iii)</w:t>
            </w:r>
            <w:r w:rsidRPr="00812ECB">
              <w:rPr>
                <w:szCs w:val="20"/>
              </w:rPr>
              <w:tab/>
              <w:t>Off-Line Generation Resources and On-Line Generation Resources with power augmentation;</w:t>
            </w:r>
          </w:p>
          <w:p w14:paraId="70004BB5"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with Output Schedules; and</w:t>
            </w:r>
          </w:p>
          <w:p w14:paraId="56655271" w14:textId="77777777" w:rsidR="00812ECB" w:rsidRPr="00812ECB" w:rsidRDefault="00812ECB" w:rsidP="00812ECB">
            <w:pPr>
              <w:spacing w:after="240"/>
              <w:ind w:left="2160" w:hanging="720"/>
              <w:rPr>
                <w:szCs w:val="20"/>
              </w:rPr>
            </w:pPr>
            <w:r w:rsidRPr="00812ECB">
              <w:rPr>
                <w:szCs w:val="20"/>
              </w:rPr>
              <w:t xml:space="preserve">(v) </w:t>
            </w:r>
            <w:r w:rsidRPr="00812ECB">
              <w:rPr>
                <w:szCs w:val="20"/>
              </w:rPr>
              <w:tab/>
              <w:t>ESRs</w:t>
            </w:r>
            <w:r w:rsidRPr="00812ECB">
              <w:t xml:space="preserve"> that can be sustained for the SCED duration requirements of Non-Spin</w:t>
            </w:r>
            <w:r w:rsidRPr="00812ECB">
              <w:rPr>
                <w:szCs w:val="20"/>
              </w:rPr>
              <w:t>.</w:t>
            </w:r>
          </w:p>
          <w:p w14:paraId="0818A447"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awards for Non-Spin to:</w:t>
            </w:r>
          </w:p>
          <w:p w14:paraId="3462E87F"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517E2C86" w14:textId="77777777" w:rsidR="00812ECB" w:rsidRPr="00812ECB" w:rsidRDefault="00812ECB" w:rsidP="00812ECB">
            <w:pPr>
              <w:spacing w:after="240"/>
              <w:ind w:left="2160" w:hanging="720"/>
              <w:rPr>
                <w:szCs w:val="20"/>
              </w:rPr>
            </w:pPr>
            <w:r w:rsidRPr="00812ECB">
              <w:rPr>
                <w:szCs w:val="20"/>
              </w:rPr>
              <w:t>(ii)</w:t>
            </w:r>
            <w:r w:rsidRPr="00812ECB">
              <w:rPr>
                <w:szCs w:val="20"/>
              </w:rPr>
              <w:tab/>
              <w:t>On-Line Generation Resources with Output Schedules;</w:t>
            </w:r>
          </w:p>
          <w:p w14:paraId="707EE918"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Load Resources; </w:t>
            </w:r>
          </w:p>
          <w:p w14:paraId="4FC12472" w14:textId="77777777" w:rsidR="00812ECB" w:rsidRPr="00812ECB" w:rsidRDefault="00812ECB" w:rsidP="00812ECB">
            <w:pPr>
              <w:spacing w:after="240"/>
              <w:ind w:left="2160" w:hanging="720"/>
              <w:rPr>
                <w:szCs w:val="20"/>
              </w:rPr>
            </w:pPr>
            <w:r w:rsidRPr="00812ECB">
              <w:rPr>
                <w:szCs w:val="20"/>
              </w:rPr>
              <w:t>(iv)</w:t>
            </w:r>
            <w:r w:rsidRPr="00812ECB">
              <w:rPr>
                <w:szCs w:val="20"/>
              </w:rPr>
              <w:tab/>
              <w:t>Off-Line Generation Resources excluding Quick Start Generation Resources (QSGRs), including Non-Spin awards on power augmentation capacity that is not active on On-Line Generation Resources;</w:t>
            </w:r>
          </w:p>
          <w:p w14:paraId="3FA00474" w14:textId="77777777" w:rsidR="00812ECB" w:rsidRPr="00812ECB" w:rsidRDefault="00812ECB" w:rsidP="00812ECB">
            <w:pPr>
              <w:spacing w:after="240"/>
              <w:ind w:left="2160" w:hanging="720"/>
              <w:rPr>
                <w:szCs w:val="20"/>
              </w:rPr>
            </w:pPr>
            <w:r w:rsidRPr="00812ECB">
              <w:rPr>
                <w:szCs w:val="20"/>
              </w:rPr>
              <w:t>(v)</w:t>
            </w:r>
            <w:r w:rsidRPr="00812ECB">
              <w:rPr>
                <w:szCs w:val="20"/>
              </w:rPr>
              <w:tab/>
              <w:t>QSGRs; and</w:t>
            </w:r>
          </w:p>
          <w:p w14:paraId="78D7A436" w14:textId="77777777" w:rsidR="00812ECB" w:rsidRPr="00812ECB" w:rsidRDefault="00812ECB" w:rsidP="00812ECB">
            <w:pPr>
              <w:spacing w:after="240"/>
              <w:ind w:left="2160" w:hanging="720"/>
              <w:rPr>
                <w:szCs w:val="20"/>
              </w:rPr>
            </w:pPr>
            <w:r w:rsidRPr="00812ECB">
              <w:rPr>
                <w:szCs w:val="20"/>
              </w:rPr>
              <w:t>(vi)</w:t>
            </w:r>
            <w:r w:rsidRPr="00812ECB">
              <w:rPr>
                <w:szCs w:val="20"/>
              </w:rPr>
              <w:tab/>
              <w:t>ESRs.</w:t>
            </w:r>
          </w:p>
          <w:p w14:paraId="03C3B62A"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Reg-Up and Reg-Down capability </w:t>
            </w:r>
            <w:r w:rsidRPr="00812ECB">
              <w:t>(for ESRs, the SCED duration requirements of Reg-Up and Reg-Down are considered)</w:t>
            </w:r>
            <w:r w:rsidRPr="00812ECB">
              <w:rPr>
                <w:szCs w:val="20"/>
              </w:rPr>
              <w:t>;</w:t>
            </w:r>
          </w:p>
          <w:p w14:paraId="06301731" w14:textId="77777777" w:rsidR="00812ECB" w:rsidRPr="00812ECB" w:rsidRDefault="00812ECB" w:rsidP="00812ECB">
            <w:pPr>
              <w:spacing w:after="240"/>
              <w:ind w:left="1440" w:hanging="720"/>
              <w:rPr>
                <w:szCs w:val="20"/>
              </w:rPr>
            </w:pPr>
            <w:r w:rsidRPr="00812ECB">
              <w:rPr>
                <w:szCs w:val="20"/>
              </w:rPr>
              <w:t>(i)</w:t>
            </w:r>
            <w:r w:rsidRPr="00812ECB">
              <w:rPr>
                <w:szCs w:val="20"/>
              </w:rPr>
              <w:tab/>
              <w:t>Undeployed Reg-Up and Reg-Down;</w:t>
            </w:r>
          </w:p>
          <w:p w14:paraId="7DF67389" w14:textId="77777777" w:rsidR="00812ECB" w:rsidRPr="00812ECB" w:rsidRDefault="00812ECB" w:rsidP="00812ECB">
            <w:pPr>
              <w:spacing w:after="240"/>
              <w:ind w:left="1440" w:hanging="720"/>
              <w:rPr>
                <w:szCs w:val="20"/>
              </w:rPr>
            </w:pPr>
            <w:r w:rsidRPr="00812ECB">
              <w:rPr>
                <w:szCs w:val="20"/>
              </w:rPr>
              <w:t>(j)</w:t>
            </w:r>
            <w:r w:rsidRPr="00812ECB">
              <w:rPr>
                <w:szCs w:val="20"/>
              </w:rPr>
              <w:tab/>
              <w:t>Ancillary Service Resource awards for Reg-Up and Reg-Down;</w:t>
            </w:r>
          </w:p>
          <w:p w14:paraId="72BB4C92" w14:textId="77777777" w:rsidR="00812ECB" w:rsidRPr="00812ECB" w:rsidRDefault="00812ECB" w:rsidP="00812ECB">
            <w:pPr>
              <w:spacing w:after="240"/>
              <w:ind w:left="1440" w:hanging="720"/>
              <w:rPr>
                <w:szCs w:val="20"/>
              </w:rPr>
            </w:pPr>
            <w:r w:rsidRPr="00812ECB">
              <w:rPr>
                <w:szCs w:val="20"/>
              </w:rPr>
              <w:t>(k)</w:t>
            </w:r>
            <w:r w:rsidRPr="00812ECB">
              <w:rPr>
                <w:szCs w:val="20"/>
              </w:rPr>
              <w:tab/>
              <w:t>Deployed Reg-Up and Reg-Down;</w:t>
            </w:r>
          </w:p>
          <w:p w14:paraId="16757C58" w14:textId="77777777" w:rsidR="00812ECB" w:rsidRPr="00812ECB" w:rsidRDefault="00812ECB" w:rsidP="00812ECB">
            <w:pPr>
              <w:spacing w:after="240"/>
              <w:ind w:left="1440" w:hanging="720"/>
              <w:rPr>
                <w:szCs w:val="20"/>
              </w:rPr>
            </w:pPr>
            <w:r w:rsidRPr="00812ECB">
              <w:rPr>
                <w:szCs w:val="20"/>
              </w:rPr>
              <w:t>(l)</w:t>
            </w:r>
            <w:r w:rsidRPr="00812ECB">
              <w:rPr>
                <w:szCs w:val="20"/>
              </w:rPr>
              <w:tab/>
              <w:t>Available capacity:</w:t>
            </w:r>
          </w:p>
          <w:p w14:paraId="343006D3" w14:textId="77777777" w:rsidR="00812ECB" w:rsidRPr="00812ECB" w:rsidRDefault="00812ECB" w:rsidP="00812ECB">
            <w:pPr>
              <w:spacing w:after="240"/>
              <w:ind w:left="2160" w:hanging="720"/>
              <w:rPr>
                <w:szCs w:val="20"/>
              </w:rPr>
            </w:pPr>
            <w:r w:rsidRPr="00812ECB">
              <w:rPr>
                <w:szCs w:val="20"/>
              </w:rPr>
              <w:t>(i)</w:t>
            </w:r>
            <w:r w:rsidRPr="00812ECB">
              <w:rPr>
                <w:szCs w:val="20"/>
              </w:rPr>
              <w:tab/>
              <w:t>With Energy Offer Curves in the ERCOT System that can be used to increase Generation Resource Base Points in SCED;</w:t>
            </w:r>
          </w:p>
          <w:p w14:paraId="318291BD"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 xml:space="preserve">With Energy Offer Curves in the ERCOT System that can be used to decrease Generation Resource Base Points in SCED; </w:t>
            </w:r>
          </w:p>
          <w:p w14:paraId="791DC544"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Without Energy Offer Curves in the ERCOT System that can be used to increase Generation Resource Base Points in SCED; </w:t>
            </w:r>
          </w:p>
          <w:p w14:paraId="0625B818"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Without Energy Offer Curves in the ERCOT System that can be used to decrease Generation Resource Base Points in SCED; </w:t>
            </w:r>
          </w:p>
          <w:p w14:paraId="701423E4"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With </w:t>
            </w:r>
            <w:del w:id="864" w:author="ERCOT" w:date="2023-06-13T13:14:00Z">
              <w:r w:rsidRPr="00812ECB" w:rsidDel="00F21702">
                <w:rPr>
                  <w:szCs w:val="20"/>
                </w:rPr>
                <w:delText xml:space="preserve">RTM </w:delText>
              </w:r>
            </w:del>
            <w:r w:rsidRPr="00812ECB">
              <w:rPr>
                <w:szCs w:val="20"/>
              </w:rPr>
              <w:t xml:space="preserve">Energy Bid </w:t>
            </w:r>
            <w:del w:id="865" w:author="ERCOT" w:date="2023-06-13T13:14:00Z">
              <w:r w:rsidRPr="00812ECB" w:rsidDel="00F21702">
                <w:rPr>
                  <w:szCs w:val="20"/>
                </w:rPr>
                <w:delText>c</w:delText>
              </w:r>
            </w:del>
            <w:ins w:id="866" w:author="ERCOT" w:date="2023-06-13T13:14:00Z">
              <w:r w:rsidRPr="00812ECB">
                <w:rPr>
                  <w:szCs w:val="20"/>
                </w:rPr>
                <w:t>C</w:t>
              </w:r>
            </w:ins>
            <w:r w:rsidRPr="00812ECB">
              <w:rPr>
                <w:szCs w:val="20"/>
              </w:rPr>
              <w:t>urves from available Controllable Load Resources in the ERCOT System that can be used to decrease Base Points (energy consumption) in SCED;</w:t>
            </w:r>
          </w:p>
          <w:p w14:paraId="4FB1E45A"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With </w:t>
            </w:r>
            <w:del w:id="867" w:author="ERCOT" w:date="2023-06-13T13:14:00Z">
              <w:r w:rsidRPr="00812ECB" w:rsidDel="00F21702">
                <w:rPr>
                  <w:szCs w:val="20"/>
                </w:rPr>
                <w:delText xml:space="preserve">RTM </w:delText>
              </w:r>
            </w:del>
            <w:r w:rsidRPr="00812ECB">
              <w:rPr>
                <w:szCs w:val="20"/>
              </w:rPr>
              <w:t xml:space="preserve">Energy Bid </w:t>
            </w:r>
            <w:del w:id="868" w:author="ERCOT" w:date="2023-06-13T13:14:00Z">
              <w:r w:rsidRPr="00812ECB" w:rsidDel="00F21702">
                <w:rPr>
                  <w:szCs w:val="20"/>
                </w:rPr>
                <w:delText>c</w:delText>
              </w:r>
            </w:del>
            <w:ins w:id="869" w:author="ERCOT" w:date="2023-06-13T13:14:00Z">
              <w:r w:rsidRPr="00812ECB">
                <w:rPr>
                  <w:szCs w:val="20"/>
                </w:rPr>
                <w:t>C</w:t>
              </w:r>
            </w:ins>
            <w:r w:rsidRPr="00812ECB">
              <w:rPr>
                <w:szCs w:val="20"/>
              </w:rPr>
              <w:t xml:space="preserve">urves from available Controllable Load Resources in the ERCOT System that can be used to increase Base Points (energy consumption) in SCED; </w:t>
            </w:r>
          </w:p>
          <w:p w14:paraId="76923AB7" w14:textId="77777777" w:rsidR="00812ECB" w:rsidRPr="00812ECB" w:rsidRDefault="00812ECB" w:rsidP="00812ECB">
            <w:pPr>
              <w:spacing w:after="240"/>
              <w:ind w:left="2160" w:hanging="720"/>
              <w:rPr>
                <w:szCs w:val="20"/>
              </w:rPr>
            </w:pPr>
            <w:r w:rsidRPr="00812ECB">
              <w:rPr>
                <w:szCs w:val="20"/>
              </w:rPr>
              <w:t>(vii)</w:t>
            </w:r>
            <w:r w:rsidRPr="00812ECB">
              <w:rPr>
                <w:szCs w:val="20"/>
              </w:rPr>
              <w:tab/>
              <w:t xml:space="preserve">From Resources participating in SCED plus the Reg-Up, RRS, and ECRS from Load Resources </w:t>
            </w:r>
            <w:r w:rsidRPr="00812ECB">
              <w:rPr>
                <w:bCs/>
                <w:szCs w:val="20"/>
              </w:rPr>
              <w:t>and the Net Power Consumption minus the Low Power Consumption from Load Resources with a validated Real-Time RRS and ECRS awards</w:t>
            </w:r>
            <w:r w:rsidRPr="00812ECB">
              <w:rPr>
                <w:szCs w:val="20"/>
              </w:rPr>
              <w:t>;</w:t>
            </w:r>
          </w:p>
          <w:p w14:paraId="62E37F81" w14:textId="77777777" w:rsidR="00812ECB" w:rsidRPr="00812ECB" w:rsidRDefault="00812ECB" w:rsidP="00812ECB">
            <w:pPr>
              <w:spacing w:after="240"/>
              <w:ind w:left="2160" w:hanging="720"/>
            </w:pPr>
            <w:r w:rsidRPr="00812ECB">
              <w:t>(viii)</w:t>
            </w:r>
            <w:r w:rsidRPr="00812ECB">
              <w:tab/>
              <w:t>With Energy Bid/Offer Curves for ESRs in the ERCOT System that can be used to increase ESR Base Points in SCED while respecting SCED duration requirements for ESR Base Points in SCED;</w:t>
            </w:r>
          </w:p>
          <w:p w14:paraId="4C9F6FF9" w14:textId="77777777" w:rsidR="00812ECB" w:rsidRPr="00812ECB" w:rsidRDefault="00812ECB" w:rsidP="00812ECB">
            <w:pPr>
              <w:spacing w:after="240"/>
              <w:ind w:left="2160" w:hanging="720"/>
            </w:pPr>
            <w:r w:rsidRPr="00812ECB">
              <w:t>(ix)</w:t>
            </w:r>
            <w:r w:rsidRPr="00812ECB">
              <w:tab/>
              <w:t xml:space="preserve">With Energy Bid/Offer Curves for ESRs in the ERCOT System that can be used to decrease ESR Base Points in SCED while respecting SCED duration requirements for ESR Base Points in SCED; </w:t>
            </w:r>
          </w:p>
          <w:p w14:paraId="1B9783D1" w14:textId="77777777" w:rsidR="00812ECB" w:rsidRPr="00812ECB" w:rsidRDefault="00812ECB" w:rsidP="00812ECB">
            <w:pPr>
              <w:spacing w:after="240"/>
              <w:ind w:left="2160" w:hanging="720"/>
            </w:pPr>
            <w:r w:rsidRPr="00812ECB">
              <w:t>(x)</w:t>
            </w:r>
            <w:r w:rsidRPr="00812ECB">
              <w:tab/>
              <w:t xml:space="preserve">Without Energy Bid/Offer Curves for ESRs in the ERCOT System that can be used to increase ESR Base Points in SCED while respecting SCED duration requirements for ESR Base Points in SCED; </w:t>
            </w:r>
          </w:p>
          <w:p w14:paraId="1EA8B308" w14:textId="77777777" w:rsidR="00812ECB" w:rsidRPr="00812ECB" w:rsidRDefault="00812ECB" w:rsidP="00812ECB">
            <w:pPr>
              <w:spacing w:after="240"/>
              <w:ind w:left="2160" w:hanging="720"/>
            </w:pPr>
            <w:r w:rsidRPr="00812ECB">
              <w:t>(xi)</w:t>
            </w:r>
            <w:r w:rsidRPr="00812ECB">
              <w:tab/>
              <w:t xml:space="preserve">Without Energy Bid/Offer Curves for ESRs in the ERCOT System that can be used to decrease ESR Base Points in SCED while respecting SCED duration requirements for ESR Base Points in SCED; </w:t>
            </w:r>
          </w:p>
          <w:p w14:paraId="48E90608" w14:textId="77777777" w:rsidR="00812ECB" w:rsidRPr="00812ECB" w:rsidRDefault="00812ECB" w:rsidP="00812ECB">
            <w:pPr>
              <w:spacing w:after="240"/>
              <w:ind w:left="2160" w:hanging="720"/>
              <w:rPr>
                <w:szCs w:val="20"/>
              </w:rPr>
            </w:pPr>
            <w:r w:rsidRPr="00812ECB">
              <w:rPr>
                <w:szCs w:val="20"/>
              </w:rPr>
              <w:t>(xii)</w:t>
            </w:r>
            <w:r w:rsidRPr="00812ECB">
              <w:rPr>
                <w:szCs w:val="20"/>
              </w:rPr>
              <w:tab/>
              <w:t>From Resources included in item (vii) above plus reserves from Resources that could be made available to SCED in 30 minutes;</w:t>
            </w:r>
          </w:p>
          <w:p w14:paraId="2E994FBA" w14:textId="77777777" w:rsidR="00812ECB" w:rsidRPr="00812ECB" w:rsidRDefault="00812ECB" w:rsidP="00812ECB">
            <w:pPr>
              <w:spacing w:after="240"/>
              <w:ind w:left="2160" w:hanging="720"/>
              <w:rPr>
                <w:szCs w:val="20"/>
              </w:rPr>
            </w:pPr>
            <w:r w:rsidRPr="00812ECB">
              <w:rPr>
                <w:szCs w:val="20"/>
              </w:rPr>
              <w:t xml:space="preserve">(xiii) </w:t>
            </w:r>
            <w:r w:rsidRPr="00812ECB">
              <w:rPr>
                <w:szCs w:val="20"/>
              </w:rPr>
              <w:tab/>
              <w:t>In the ERCOT System that can be used to increase Generation Resource Base Points in the next five minutes in SCED; and</w:t>
            </w:r>
          </w:p>
          <w:p w14:paraId="4A945ED9" w14:textId="77777777" w:rsidR="00812ECB" w:rsidRPr="00812ECB" w:rsidRDefault="00812ECB" w:rsidP="00812ECB">
            <w:pPr>
              <w:spacing w:after="240"/>
              <w:ind w:left="2160" w:hanging="720"/>
              <w:rPr>
                <w:szCs w:val="20"/>
              </w:rPr>
            </w:pPr>
            <w:r w:rsidRPr="00812ECB">
              <w:rPr>
                <w:szCs w:val="20"/>
              </w:rPr>
              <w:t>(xiv)</w:t>
            </w:r>
            <w:r w:rsidRPr="00812ECB">
              <w:rPr>
                <w:szCs w:val="20"/>
              </w:rPr>
              <w:tab/>
              <w:t>In the ERCOT System that can be used to decrease Generation Resource Base Points in the next five minutes in SCED;</w:t>
            </w:r>
          </w:p>
          <w:p w14:paraId="3907813A" w14:textId="77777777" w:rsidR="00812ECB" w:rsidRPr="00812ECB" w:rsidRDefault="00812ECB" w:rsidP="00812ECB">
            <w:pPr>
              <w:spacing w:after="240"/>
              <w:ind w:left="2160" w:hanging="720"/>
              <w:rPr>
                <w:szCs w:val="20"/>
              </w:rPr>
            </w:pPr>
            <w:r w:rsidRPr="00812ECB">
              <w:rPr>
                <w:szCs w:val="20"/>
              </w:rPr>
              <w:lastRenderedPageBreak/>
              <w:t>(xv)</w:t>
            </w:r>
            <w:r w:rsidRPr="00812ECB">
              <w:rPr>
                <w:szCs w:val="20"/>
              </w:rPr>
              <w:tab/>
              <w:t>The total capability of Resources available to provide the following combinations of Ancillary Services, based on the Resource telemetry from the QSE and capped by the limits of the Resource:</w:t>
            </w:r>
          </w:p>
          <w:p w14:paraId="6FF5521A" w14:textId="77777777" w:rsidR="00812ECB" w:rsidRPr="00812ECB" w:rsidRDefault="00812ECB" w:rsidP="00812ECB">
            <w:pPr>
              <w:spacing w:after="240"/>
              <w:ind w:left="2880" w:hanging="720"/>
              <w:rPr>
                <w:szCs w:val="20"/>
              </w:rPr>
            </w:pPr>
            <w:r w:rsidRPr="00812ECB">
              <w:rPr>
                <w:szCs w:val="20"/>
              </w:rPr>
              <w:t>(A)</w:t>
            </w:r>
            <w:r w:rsidRPr="00812ECB">
              <w:rPr>
                <w:szCs w:val="20"/>
              </w:rPr>
              <w:tab/>
              <w:t>Capacity to provide Reg-Up, RRS, or both, irrespective of whether it is capable of providing ECRS or Non-Spin;</w:t>
            </w:r>
          </w:p>
          <w:p w14:paraId="315BACF4" w14:textId="77777777" w:rsidR="00812ECB" w:rsidRPr="00812ECB" w:rsidRDefault="00812ECB" w:rsidP="00812ECB">
            <w:pPr>
              <w:spacing w:after="240"/>
              <w:ind w:left="2880" w:hanging="720"/>
              <w:rPr>
                <w:szCs w:val="20"/>
              </w:rPr>
            </w:pPr>
            <w:r w:rsidRPr="00812ECB">
              <w:rPr>
                <w:szCs w:val="20"/>
              </w:rPr>
              <w:t>(B)</w:t>
            </w:r>
            <w:r w:rsidRPr="00812ECB">
              <w:rPr>
                <w:szCs w:val="20"/>
              </w:rPr>
              <w:tab/>
              <w:t>Capacity to provide Reg-Up, RRS, ECRS, or any combination, irrespective of whether it is capable of providing Non-Spin; and</w:t>
            </w:r>
          </w:p>
          <w:p w14:paraId="2506C9B6" w14:textId="77777777" w:rsidR="00812ECB" w:rsidRPr="00812ECB" w:rsidRDefault="00812ECB" w:rsidP="00812ECB">
            <w:pPr>
              <w:spacing w:after="240"/>
              <w:ind w:left="2880" w:hanging="720"/>
              <w:rPr>
                <w:szCs w:val="20"/>
              </w:rPr>
            </w:pPr>
            <w:r w:rsidRPr="00812ECB">
              <w:rPr>
                <w:szCs w:val="20"/>
              </w:rPr>
              <w:t>(C)</w:t>
            </w:r>
            <w:r w:rsidRPr="00812ECB">
              <w:rPr>
                <w:szCs w:val="20"/>
              </w:rPr>
              <w:tab/>
            </w:r>
            <w:r w:rsidRPr="00812ECB">
              <w:rPr>
                <w:color w:val="000000"/>
                <w:szCs w:val="20"/>
              </w:rPr>
              <w:t>Capacity to provide Reg-Up, RRS, ECRS, or Non-Spin, in any combination</w:t>
            </w:r>
            <w:r w:rsidRPr="00812ECB">
              <w:rPr>
                <w:szCs w:val="20"/>
              </w:rPr>
              <w:t>;</w:t>
            </w:r>
          </w:p>
          <w:p w14:paraId="10750005" w14:textId="77777777" w:rsidR="00812ECB" w:rsidRPr="00812ECB" w:rsidRDefault="00812ECB" w:rsidP="00812ECB">
            <w:pPr>
              <w:spacing w:after="240"/>
              <w:ind w:left="1440" w:hanging="720"/>
              <w:rPr>
                <w:szCs w:val="20"/>
              </w:rPr>
            </w:pPr>
            <w:r w:rsidRPr="00812ECB">
              <w:rPr>
                <w:szCs w:val="20"/>
              </w:rPr>
              <w:t>(m)</w:t>
            </w:r>
            <w:r w:rsidRPr="00812ECB">
              <w:rPr>
                <w:szCs w:val="20"/>
              </w:rPr>
              <w:tab/>
              <w:t>Aggregate telemetered HSL capacity for Resources with a telemetered Resource Status of EMR;</w:t>
            </w:r>
          </w:p>
          <w:p w14:paraId="738E7C6E" w14:textId="77777777" w:rsidR="00812ECB" w:rsidRPr="00812ECB" w:rsidRDefault="00812ECB" w:rsidP="00812ECB">
            <w:pPr>
              <w:spacing w:after="240"/>
              <w:ind w:left="1440" w:hanging="720"/>
              <w:rPr>
                <w:szCs w:val="20"/>
              </w:rPr>
            </w:pPr>
            <w:r w:rsidRPr="00812ECB">
              <w:rPr>
                <w:szCs w:val="20"/>
              </w:rPr>
              <w:t>(n)</w:t>
            </w:r>
            <w:r w:rsidRPr="00812ECB">
              <w:rPr>
                <w:szCs w:val="20"/>
              </w:rPr>
              <w:tab/>
              <w:t>Aggregate telemetered HSL capacity for Resources with a telemetered Resource Status of OUT;</w:t>
            </w:r>
          </w:p>
          <w:p w14:paraId="3C488624" w14:textId="77777777" w:rsidR="00812ECB" w:rsidRPr="00812ECB" w:rsidRDefault="00812ECB" w:rsidP="00812ECB">
            <w:pPr>
              <w:spacing w:after="240"/>
              <w:ind w:left="1440" w:hanging="720"/>
              <w:rPr>
                <w:szCs w:val="20"/>
              </w:rPr>
            </w:pPr>
            <w:r w:rsidRPr="00812ECB">
              <w:rPr>
                <w:szCs w:val="20"/>
              </w:rPr>
              <w:t>(o)</w:t>
            </w:r>
            <w:r w:rsidRPr="00812ECB">
              <w:rPr>
                <w:szCs w:val="20"/>
              </w:rPr>
              <w:tab/>
              <w:t>Aggregate net telemetered consumption for Resources with a telemetered Resource Status of OUTL; and</w:t>
            </w:r>
          </w:p>
          <w:p w14:paraId="454EE86C" w14:textId="77777777" w:rsidR="00812ECB" w:rsidRPr="00812ECB" w:rsidRDefault="00812ECB" w:rsidP="00812ECB">
            <w:pPr>
              <w:spacing w:after="240"/>
              <w:ind w:left="1440" w:hanging="720"/>
              <w:rPr>
                <w:szCs w:val="20"/>
              </w:rPr>
            </w:pPr>
            <w:r w:rsidRPr="00812ECB">
              <w:rPr>
                <w:szCs w:val="20"/>
              </w:rPr>
              <w:t>(p)</w:t>
            </w:r>
            <w:r w:rsidRPr="00812ECB">
              <w:rPr>
                <w:szCs w:val="20"/>
              </w:rPr>
              <w:tab/>
              <w:t>The ERCOT-wide PRC calculated as follows:</w:t>
            </w:r>
          </w:p>
          <w:p w14:paraId="7F374CCD" w14:textId="77777777" w:rsidR="00812ECB" w:rsidRPr="00812ECB" w:rsidRDefault="00812ECB" w:rsidP="00812ECB">
            <w:pPr>
              <w:rPr>
                <w:b/>
                <w:position w:val="30"/>
                <w:sz w:val="20"/>
                <w:szCs w:val="20"/>
              </w:rPr>
            </w:pPr>
          </w:p>
          <w:p w14:paraId="078A3EF3" w14:textId="77777777" w:rsidR="00812ECB" w:rsidRPr="00812ECB" w:rsidRDefault="00812ECB" w:rsidP="00812ECB">
            <w:pPr>
              <w:rPr>
                <w:b/>
                <w:position w:val="30"/>
                <w:sz w:val="20"/>
                <w:szCs w:val="20"/>
              </w:rPr>
            </w:pPr>
          </w:p>
          <w:p w14:paraId="5D9DA819" w14:textId="77777777" w:rsidR="00812ECB" w:rsidRPr="00812ECB" w:rsidRDefault="00EF70E4" w:rsidP="00812ECB">
            <w:pPr>
              <w:spacing w:after="240"/>
              <w:rPr>
                <w:b/>
                <w:position w:val="30"/>
                <w:sz w:val="20"/>
                <w:szCs w:val="20"/>
              </w:rPr>
            </w:pPr>
            <w:r>
              <w:rPr>
                <w:b/>
                <w:noProof/>
                <w:position w:val="30"/>
                <w:sz w:val="20"/>
                <w:szCs w:val="20"/>
              </w:rPr>
              <w:object w:dxaOrig="1440" w:dyaOrig="1440" w14:anchorId="4CF6FE47">
                <v:shape id="_x0000_s2295" type="#_x0000_t75" style="position:absolute;margin-left:33.75pt;margin-top:-42.55pt;width:67.75pt;height:109.9pt;z-index:251666432" fillcolor="red" strokecolor="red">
                  <v:fill opacity="13107f" color2="fill darken(118)" o:opacity2="13107f" rotate="t" method="linear sigma" focus="100%" type="gradient"/>
                  <v:imagedata r:id="rId41" o:title=""/>
                </v:shape>
                <o:OLEObject Type="Embed" ProgID="Equation.3" ShapeID="_x0000_s2295" DrawAspect="Content" ObjectID="_1788693711" r:id="rId44"/>
              </w:object>
            </w:r>
            <w:r w:rsidR="00812ECB" w:rsidRPr="00812ECB">
              <w:rPr>
                <w:b/>
                <w:position w:val="30"/>
                <w:sz w:val="20"/>
                <w:szCs w:val="20"/>
              </w:rPr>
              <w:t>PRC</w:t>
            </w:r>
            <w:r w:rsidR="00812ECB" w:rsidRPr="00812ECB">
              <w:rPr>
                <w:b/>
                <w:position w:val="30"/>
                <w:sz w:val="20"/>
                <w:szCs w:val="20"/>
                <w:vertAlign w:val="subscript"/>
              </w:rPr>
              <w:t>1</w:t>
            </w:r>
            <w:r w:rsidR="00812ECB" w:rsidRPr="00812ECB">
              <w:rPr>
                <w:b/>
                <w:position w:val="30"/>
                <w:sz w:val="20"/>
                <w:szCs w:val="20"/>
              </w:rPr>
              <w:t xml:space="preserve"> =</w:t>
            </w:r>
            <w:r w:rsidR="00812ECB" w:rsidRPr="00812ECB">
              <w:rPr>
                <w:b/>
                <w:position w:val="30"/>
                <w:sz w:val="20"/>
                <w:szCs w:val="20"/>
              </w:rPr>
              <w:tab/>
            </w:r>
            <w:r w:rsidR="00812ECB" w:rsidRPr="00812ECB">
              <w:rPr>
                <w:b/>
                <w:position w:val="30"/>
                <w:sz w:val="20"/>
                <w:szCs w:val="20"/>
              </w:rPr>
              <w:tab/>
            </w:r>
            <w:r w:rsidR="00812ECB" w:rsidRPr="00812ECB">
              <w:rPr>
                <w:b/>
                <w:position w:val="30"/>
                <w:sz w:val="20"/>
                <w:szCs w:val="20"/>
              </w:rPr>
              <w:tab/>
              <w:t>Min(Max((RDF*FRCHL – FRCO)</w:t>
            </w:r>
            <w:r w:rsidR="00812ECB" w:rsidRPr="00812ECB">
              <w:rPr>
                <w:b/>
                <w:position w:val="30"/>
                <w:sz w:val="20"/>
                <w:szCs w:val="20"/>
                <w:vertAlign w:val="subscript"/>
              </w:rPr>
              <w:t>i</w:t>
            </w:r>
            <w:r w:rsidR="00812ECB" w:rsidRPr="00812ECB">
              <w:rPr>
                <w:b/>
                <w:position w:val="30"/>
                <w:sz w:val="20"/>
                <w:szCs w:val="20"/>
              </w:rPr>
              <w:t xml:space="preserve"> , 0.0) , 0.2*RDF*</w:t>
            </w:r>
            <w:proofErr w:type="spellStart"/>
            <w:r w:rsidR="00812ECB" w:rsidRPr="00812ECB">
              <w:rPr>
                <w:b/>
                <w:position w:val="30"/>
                <w:sz w:val="20"/>
                <w:szCs w:val="20"/>
              </w:rPr>
              <w:t>FRCHL</w:t>
            </w:r>
            <w:r w:rsidR="00812ECB" w:rsidRPr="00812ECB">
              <w:rPr>
                <w:b/>
                <w:position w:val="30"/>
                <w:sz w:val="20"/>
                <w:szCs w:val="20"/>
                <w:vertAlign w:val="subscript"/>
              </w:rPr>
              <w:t>i</w:t>
            </w:r>
            <w:proofErr w:type="spellEnd"/>
            <w:r w:rsidR="00812ECB" w:rsidRPr="00812ECB">
              <w:rPr>
                <w:b/>
                <w:position w:val="30"/>
                <w:sz w:val="20"/>
                <w:szCs w:val="20"/>
              </w:rPr>
              <w:t>),</w:t>
            </w:r>
          </w:p>
          <w:p w14:paraId="0446AD4A" w14:textId="77777777" w:rsidR="00812ECB" w:rsidRPr="00812ECB" w:rsidRDefault="00812ECB" w:rsidP="00812ECB">
            <w:pPr>
              <w:ind w:right="-1080"/>
              <w:rPr>
                <w:szCs w:val="20"/>
              </w:rPr>
            </w:pPr>
          </w:p>
          <w:p w14:paraId="26729A12" w14:textId="77777777" w:rsidR="00812ECB" w:rsidRPr="00812ECB" w:rsidRDefault="00812ECB" w:rsidP="00812ECB">
            <w:pPr>
              <w:ind w:right="-1080"/>
              <w:rPr>
                <w:szCs w:val="20"/>
              </w:rPr>
            </w:pPr>
          </w:p>
          <w:p w14:paraId="158D6222" w14:textId="77777777" w:rsidR="00812ECB" w:rsidRPr="00812ECB" w:rsidRDefault="00812ECB" w:rsidP="00812ECB">
            <w:pPr>
              <w:ind w:right="-1080"/>
              <w:rPr>
                <w:szCs w:val="20"/>
              </w:rPr>
            </w:pPr>
            <w:r w:rsidRPr="00812ECB">
              <w:rPr>
                <w:szCs w:val="20"/>
              </w:rPr>
              <w:t xml:space="preserve">where the included On-Line Generation Resources do not include WGRs, nuclear </w:t>
            </w:r>
            <w:proofErr w:type="gramStart"/>
            <w:r w:rsidRPr="00812ECB">
              <w:rPr>
                <w:szCs w:val="20"/>
              </w:rPr>
              <w:t>Generation</w:t>
            </w:r>
            <w:proofErr w:type="gramEnd"/>
          </w:p>
          <w:p w14:paraId="6BFA71AA" w14:textId="77777777" w:rsidR="00812ECB" w:rsidRPr="00812ECB" w:rsidRDefault="00812ECB" w:rsidP="00812ECB">
            <w:pPr>
              <w:ind w:right="-1080"/>
              <w:rPr>
                <w:szCs w:val="20"/>
              </w:rPr>
            </w:pPr>
            <w:r w:rsidRPr="00812ECB">
              <w:rPr>
                <w:szCs w:val="20"/>
              </w:rPr>
              <w:t xml:space="preserve">Resources, or Generation Resources with an output less than or equal to 95% of telemetered LSL or </w:t>
            </w:r>
          </w:p>
          <w:p w14:paraId="01E77342" w14:textId="77777777" w:rsidR="00812ECB" w:rsidRPr="00812ECB" w:rsidRDefault="00812ECB" w:rsidP="00812ECB">
            <w:pPr>
              <w:ind w:right="-1080"/>
              <w:rPr>
                <w:szCs w:val="20"/>
              </w:rPr>
            </w:pPr>
            <w:r w:rsidRPr="00812ECB">
              <w:rPr>
                <w:szCs w:val="20"/>
              </w:rPr>
              <w:t>with a telemetered status of ONTEST, ONHOLD, STARTUP, or SHUTDOWN.</w:t>
            </w:r>
          </w:p>
          <w:p w14:paraId="273D5F0E" w14:textId="77777777" w:rsidR="00812ECB" w:rsidRPr="00812ECB" w:rsidRDefault="00812ECB" w:rsidP="00812ECB">
            <w:pPr>
              <w:ind w:right="-1080"/>
              <w:rPr>
                <w:b/>
                <w:position w:val="30"/>
                <w:sz w:val="20"/>
                <w:szCs w:val="20"/>
              </w:rPr>
            </w:pPr>
            <w:r w:rsidRPr="00812ECB">
              <w:rPr>
                <w:noProof/>
              </w:rPr>
              <mc:AlternateContent>
                <mc:Choice Requires="wpc">
                  <w:drawing>
                    <wp:anchor distT="0" distB="0" distL="114300" distR="114300" simplePos="0" relativeHeight="251671552" behindDoc="0" locked="0" layoutInCell="1" allowOverlap="1" wp14:anchorId="609056AD" wp14:editId="1C5A05D0">
                      <wp:simplePos x="0" y="0"/>
                      <wp:positionH relativeFrom="column">
                        <wp:posOffset>478155</wp:posOffset>
                      </wp:positionH>
                      <wp:positionV relativeFrom="paragraph">
                        <wp:posOffset>-71120</wp:posOffset>
                      </wp:positionV>
                      <wp:extent cx="761365" cy="1394460"/>
                      <wp:effectExtent l="0" t="0" r="0" b="0"/>
                      <wp:wrapNone/>
                      <wp:docPr id="132" name="Canvas 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wps:spPr>
                              <wps:txbx>
                                <w:txbxContent>
                                  <w:p w14:paraId="7E3BD5F9" w14:textId="77777777" w:rsidR="008C7683" w:rsidRDefault="008C7683" w:rsidP="00812ECB">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wps:spPr>
                              <wps:txbx>
                                <w:txbxContent>
                                  <w:p w14:paraId="588CB315"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wps:spPr>
                              <wps:txbx>
                                <w:txbxContent>
                                  <w:p w14:paraId="28BF0FC3" w14:textId="77777777" w:rsidR="008C7683" w:rsidRDefault="008C7683" w:rsidP="00812ECB">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wps:spPr>
                              <wps:txbx>
                                <w:txbxContent>
                                  <w:p w14:paraId="44CC6B3B" w14:textId="77777777" w:rsidR="008C7683" w:rsidRDefault="008C7683" w:rsidP="00812ECB">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wps:spPr>
                              <wps:txbx>
                                <w:txbxContent>
                                  <w:p w14:paraId="713A8388" w14:textId="77777777" w:rsidR="008C7683" w:rsidRDefault="008C7683" w:rsidP="00812ECB">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wps:spPr>
                              <wps:txbx>
                                <w:txbxContent>
                                  <w:p w14:paraId="6CD4F516" w14:textId="77777777" w:rsidR="008C7683" w:rsidRDefault="008C7683" w:rsidP="00812ECB">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wps:spPr>
                              <wps:txbx>
                                <w:txbxContent>
                                  <w:p w14:paraId="40CB306C" w14:textId="77777777" w:rsidR="008C7683" w:rsidRDefault="008C7683" w:rsidP="00812ECB">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wps:spPr>
                              <wps:txbx>
                                <w:txbxContent>
                                  <w:p w14:paraId="4E0D7A92" w14:textId="77777777" w:rsidR="008C7683" w:rsidRDefault="008C7683" w:rsidP="00812EC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9056AD" id="Canvas 78" o:sp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7E3BD5F9" w14:textId="77777777" w:rsidR="008C7683" w:rsidRDefault="008C7683" w:rsidP="00812ECB">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588CB315" w14:textId="77777777" w:rsidR="008C7683" w:rsidRDefault="008C7683" w:rsidP="00812ECB">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28BF0FC3" w14:textId="77777777" w:rsidR="008C7683" w:rsidRDefault="008C7683" w:rsidP="00812ECB">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44CC6B3B" w14:textId="77777777" w:rsidR="008C7683" w:rsidRDefault="008C7683" w:rsidP="00812ECB">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713A8388" w14:textId="77777777" w:rsidR="008C7683" w:rsidRDefault="008C7683" w:rsidP="00812ECB">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6CD4F516" w14:textId="77777777" w:rsidR="008C7683" w:rsidRDefault="008C7683" w:rsidP="00812ECB">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40CB306C" w14:textId="77777777" w:rsidR="008C7683" w:rsidRDefault="008C7683" w:rsidP="00812ECB">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4E0D7A92" w14:textId="77777777" w:rsidR="008C7683" w:rsidRDefault="008C7683" w:rsidP="00812ECB">
                              <w:r>
                                <w:rPr>
                                  <w:b/>
                                  <w:bCs/>
                                  <w:i/>
                                  <w:iCs/>
                                  <w:color w:val="000000"/>
                                </w:rPr>
                                <w:t>i</w:t>
                              </w:r>
                            </w:p>
                          </w:txbxContent>
                        </v:textbox>
                      </v:rect>
                    </v:group>
                  </w:pict>
                </mc:Fallback>
              </mc:AlternateContent>
            </w:r>
          </w:p>
          <w:p w14:paraId="787458C7" w14:textId="77777777" w:rsidR="00812ECB" w:rsidRPr="00812ECB" w:rsidRDefault="00812ECB" w:rsidP="00812ECB">
            <w:pPr>
              <w:rPr>
                <w:b/>
                <w:position w:val="30"/>
                <w:sz w:val="20"/>
                <w:szCs w:val="20"/>
              </w:rPr>
            </w:pPr>
            <w:r w:rsidRPr="00812ECB">
              <w:rPr>
                <w:b/>
                <w:position w:val="30"/>
                <w:sz w:val="20"/>
                <w:szCs w:val="20"/>
              </w:rPr>
              <w:t>PRC</w:t>
            </w:r>
            <w:r w:rsidRPr="00812ECB">
              <w:rPr>
                <w:b/>
                <w:position w:val="30"/>
                <w:sz w:val="20"/>
                <w:szCs w:val="20"/>
                <w:vertAlign w:val="subscript"/>
              </w:rPr>
              <w:t>2</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w:t>
            </w:r>
            <w:r w:rsidRPr="00812ECB">
              <w:rPr>
                <w:b/>
                <w:position w:val="30"/>
                <w:sz w:val="20"/>
                <w:szCs w:val="20"/>
                <w:vertAlign w:val="subscript"/>
              </w:rPr>
              <w:t>W</w:t>
            </w:r>
            <w:r w:rsidRPr="00812ECB">
              <w:rPr>
                <w:b/>
                <w:position w:val="30"/>
                <w:sz w:val="20"/>
                <w:szCs w:val="20"/>
              </w:rPr>
              <w:t>*HSL – Actual Net Telemetered Output)</w:t>
            </w:r>
            <w:r w:rsidRPr="00812ECB">
              <w:rPr>
                <w:b/>
                <w:position w:val="30"/>
                <w:sz w:val="20"/>
                <w:szCs w:val="20"/>
                <w:vertAlign w:val="subscript"/>
              </w:rPr>
              <w:t>i</w:t>
            </w:r>
            <w:r w:rsidRPr="00812ECB">
              <w:rPr>
                <w:b/>
                <w:position w:val="30"/>
                <w:sz w:val="20"/>
                <w:szCs w:val="20"/>
              </w:rPr>
              <w:t xml:space="preserve"> , 0.0) , </w:t>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t>0.2*RDF</w:t>
            </w:r>
            <w:r w:rsidRPr="00812ECB">
              <w:rPr>
                <w:b/>
                <w:position w:val="30"/>
                <w:sz w:val="20"/>
                <w:szCs w:val="20"/>
                <w:vertAlign w:val="subscript"/>
              </w:rPr>
              <w:t>W</w:t>
            </w:r>
            <w:r w:rsidRPr="00812ECB">
              <w:rPr>
                <w:b/>
                <w:position w:val="30"/>
                <w:sz w:val="20"/>
                <w:szCs w:val="20"/>
              </w:rPr>
              <w:t>*</w:t>
            </w:r>
            <w:proofErr w:type="spellStart"/>
            <w:r w:rsidRPr="00812ECB">
              <w:rPr>
                <w:b/>
                <w:position w:val="30"/>
                <w:sz w:val="20"/>
                <w:szCs w:val="20"/>
              </w:rPr>
              <w:t>HSL</w:t>
            </w:r>
            <w:r w:rsidRPr="00812ECB">
              <w:rPr>
                <w:b/>
                <w:position w:val="30"/>
                <w:sz w:val="20"/>
                <w:szCs w:val="20"/>
                <w:vertAlign w:val="subscript"/>
              </w:rPr>
              <w:t>i</w:t>
            </w:r>
            <w:proofErr w:type="spellEnd"/>
            <w:r w:rsidRPr="00812ECB">
              <w:rPr>
                <w:b/>
                <w:position w:val="30"/>
                <w:sz w:val="20"/>
                <w:szCs w:val="20"/>
              </w:rPr>
              <w:t>),</w:t>
            </w:r>
          </w:p>
          <w:p w14:paraId="227EC015" w14:textId="77777777" w:rsidR="00812ECB" w:rsidRPr="00812ECB" w:rsidRDefault="00812ECB" w:rsidP="00812ECB">
            <w:pPr>
              <w:ind w:right="-1080" w:hanging="1080"/>
              <w:rPr>
                <w:b/>
                <w:position w:val="30"/>
                <w:szCs w:val="20"/>
              </w:rPr>
            </w:pPr>
          </w:p>
          <w:p w14:paraId="739BADC8" w14:textId="77777777" w:rsidR="00812ECB" w:rsidRPr="00812ECB" w:rsidRDefault="00812ECB" w:rsidP="00812ECB">
            <w:pPr>
              <w:spacing w:before="120"/>
              <w:rPr>
                <w:szCs w:val="20"/>
              </w:rPr>
            </w:pPr>
            <w:r w:rsidRPr="00812ECB">
              <w:rPr>
                <w:szCs w:val="20"/>
              </w:rPr>
              <w:t>where the included On-Line WGRs only include WGRs that are Primary Frequency Response-capable.</w:t>
            </w:r>
          </w:p>
          <w:p w14:paraId="3666CECA" w14:textId="77777777" w:rsidR="00812ECB" w:rsidRPr="00812ECB" w:rsidRDefault="00812ECB" w:rsidP="00812ECB">
            <w:pPr>
              <w:ind w:left="2160" w:hanging="2160"/>
              <w:rPr>
                <w:b/>
                <w:position w:val="30"/>
                <w:sz w:val="20"/>
                <w:szCs w:val="20"/>
              </w:rPr>
            </w:pPr>
          </w:p>
          <w:p w14:paraId="2117DC0C" w14:textId="77777777" w:rsidR="00812ECB" w:rsidRPr="00812ECB" w:rsidRDefault="00EF70E4" w:rsidP="00812ECB">
            <w:pPr>
              <w:ind w:left="2160" w:hanging="2160"/>
              <w:rPr>
                <w:b/>
                <w:position w:val="30"/>
                <w:sz w:val="20"/>
                <w:szCs w:val="20"/>
              </w:rPr>
            </w:pPr>
            <w:r>
              <w:rPr>
                <w:b/>
                <w:noProof/>
                <w:position w:val="30"/>
                <w:sz w:val="20"/>
                <w:szCs w:val="20"/>
              </w:rPr>
              <w:lastRenderedPageBreak/>
              <w:object w:dxaOrig="1440" w:dyaOrig="1440" w14:anchorId="3A85C3EF">
                <v:shape id="_x0000_s2296" type="#_x0000_t75" style="position:absolute;left:0;text-align:left;margin-left:34.1pt;margin-top:-1.7pt;width:67.85pt;height:110.1pt;z-index:251667456" fillcolor="red" strokecolor="red">
                  <v:fill opacity="13107f" color2="fill darken(118)" o:opacity2="13107f" rotate="t" method="linear sigma" focus="100%" type="gradient"/>
                  <v:imagedata r:id="rId41" o:title=""/>
                </v:shape>
                <o:OLEObject Type="Embed" ProgID="Equation.3" ShapeID="_x0000_s2296" DrawAspect="Content" ObjectID="_1788693712" r:id="rId45"/>
              </w:object>
            </w:r>
            <w:r w:rsidR="00812ECB" w:rsidRPr="00812ECB">
              <w:rPr>
                <w:b/>
                <w:position w:val="30"/>
                <w:sz w:val="20"/>
                <w:szCs w:val="20"/>
              </w:rPr>
              <w:t>PRC</w:t>
            </w:r>
            <w:r w:rsidR="00812ECB" w:rsidRPr="00812ECB">
              <w:rPr>
                <w:b/>
                <w:position w:val="30"/>
                <w:sz w:val="20"/>
                <w:szCs w:val="20"/>
                <w:vertAlign w:val="subscript"/>
              </w:rPr>
              <w:t>3</w:t>
            </w:r>
            <w:r w:rsidR="00812ECB" w:rsidRPr="00812ECB">
              <w:rPr>
                <w:b/>
                <w:position w:val="30"/>
                <w:sz w:val="20"/>
                <w:szCs w:val="20"/>
              </w:rPr>
              <w:t xml:space="preserve"> =</w:t>
            </w:r>
            <w:r w:rsidR="00812ECB" w:rsidRPr="00812ECB">
              <w:rPr>
                <w:b/>
                <w:position w:val="30"/>
                <w:sz w:val="20"/>
                <w:szCs w:val="20"/>
              </w:rPr>
              <w:tab/>
              <w:t>((Synchronous condenser output)</w:t>
            </w:r>
            <w:r w:rsidR="00812ECB" w:rsidRPr="00812ECB">
              <w:rPr>
                <w:b/>
                <w:position w:val="30"/>
                <w:sz w:val="20"/>
                <w:szCs w:val="20"/>
                <w:vertAlign w:val="subscript"/>
              </w:rPr>
              <w:t>i</w:t>
            </w:r>
            <w:r w:rsidR="00812ECB" w:rsidRPr="00812ECB">
              <w:rPr>
                <w:b/>
                <w:position w:val="30"/>
                <w:sz w:val="20"/>
                <w:szCs w:val="20"/>
              </w:rPr>
              <w:t xml:space="preserve"> as qualified by item (8) of Operating Guide Section 2.3.1.2, Additional Operational Details for Responsive Reserve and ERCOT Contingency Reserve Service Providers))</w:t>
            </w:r>
          </w:p>
          <w:p w14:paraId="2B6188D5" w14:textId="77777777" w:rsidR="00812ECB" w:rsidRPr="00812ECB" w:rsidRDefault="00812ECB" w:rsidP="00812ECB">
            <w:pPr>
              <w:tabs>
                <w:tab w:val="left" w:pos="2160"/>
              </w:tabs>
              <w:spacing w:before="480"/>
              <w:ind w:left="2160" w:hanging="2160"/>
              <w:rPr>
                <w:b/>
                <w:position w:val="30"/>
                <w:sz w:val="20"/>
                <w:szCs w:val="20"/>
              </w:rPr>
            </w:pPr>
          </w:p>
          <w:p w14:paraId="57CB305D" w14:textId="77777777" w:rsidR="00812ECB" w:rsidRPr="00812ECB" w:rsidRDefault="00812ECB" w:rsidP="00812ECB">
            <w:pPr>
              <w:tabs>
                <w:tab w:val="left" w:pos="2160"/>
              </w:tabs>
              <w:spacing w:before="480"/>
              <w:ind w:left="2160" w:hanging="2160"/>
              <w:rPr>
                <w:b/>
                <w:position w:val="30"/>
                <w:sz w:val="20"/>
                <w:szCs w:val="20"/>
                <w:vertAlign w:val="subscript"/>
              </w:rPr>
            </w:pPr>
            <w:r w:rsidRPr="00812ECB">
              <w:rPr>
                <w:noProof/>
              </w:rPr>
              <mc:AlternateContent>
                <mc:Choice Requires="wpc">
                  <w:drawing>
                    <wp:anchor distT="0" distB="0" distL="114300" distR="114300" simplePos="0" relativeHeight="251668480" behindDoc="0" locked="0" layoutInCell="1" allowOverlap="1" wp14:anchorId="449DC3AB" wp14:editId="73685F6B">
                      <wp:simplePos x="0" y="0"/>
                      <wp:positionH relativeFrom="column">
                        <wp:posOffset>483870</wp:posOffset>
                      </wp:positionH>
                      <wp:positionV relativeFrom="paragraph">
                        <wp:posOffset>43815</wp:posOffset>
                      </wp:positionV>
                      <wp:extent cx="721360" cy="1369060"/>
                      <wp:effectExtent l="0" t="0" r="0" b="0"/>
                      <wp:wrapNone/>
                      <wp:docPr id="131" name="Canvas 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wps:spPr>
                              <wps:txbx>
                                <w:txbxContent>
                                  <w:p w14:paraId="76241CFC"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wps:spPr>
                              <wps:txbx>
                                <w:txbxContent>
                                  <w:p w14:paraId="6278E99A"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wps:spPr>
                              <wps:txbx>
                                <w:txbxContent>
                                  <w:p w14:paraId="53A6B51A"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wps:spPr>
                              <wps:txbx>
                                <w:txbxContent>
                                  <w:p w14:paraId="3D7E7F76"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wps:spPr>
                              <wps:txbx>
                                <w:txbxContent>
                                  <w:p w14:paraId="38ECA39D"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wps:spPr>
                              <wps:txbx>
                                <w:txbxContent>
                                  <w:p w14:paraId="694D9E64"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wps:spPr>
                              <wps:txbx>
                                <w:txbxContent>
                                  <w:p w14:paraId="61C252CB"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wps:spPr>
                              <wps:txbx>
                                <w:txbxContent>
                                  <w:p w14:paraId="76EF283C"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wps:spPr>
                              <wps:txbx>
                                <w:txbxContent>
                                  <w:p w14:paraId="4FE7749D"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wps:spPr>
                              <wps:txbx>
                                <w:txbxContent>
                                  <w:p w14:paraId="7D719DBF"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49DC3AB" id="Canvas 66" o:sp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76241CFC"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6278E99A" w14:textId="77777777" w:rsidR="008C7683" w:rsidRDefault="008C7683" w:rsidP="00812ECB">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53A6B51A" w14:textId="77777777" w:rsidR="008C7683" w:rsidRPr="00B34B0A" w:rsidRDefault="008C7683" w:rsidP="00812ECB">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3D7E7F76" w14:textId="77777777" w:rsidR="008C7683" w:rsidRPr="00B34B0A" w:rsidRDefault="008C7683" w:rsidP="00812ECB">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38ECA39D" w14:textId="77777777" w:rsidR="008C7683" w:rsidRPr="00B34B0A" w:rsidRDefault="008C7683" w:rsidP="00812ECB">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694D9E64" w14:textId="77777777" w:rsidR="008C7683" w:rsidRPr="00B34B0A" w:rsidRDefault="008C7683" w:rsidP="00812ECB">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61C252CB" w14:textId="77777777" w:rsidR="008C7683" w:rsidRPr="00B34B0A" w:rsidRDefault="008C7683" w:rsidP="00812ECB">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76EF283C" w14:textId="77777777" w:rsidR="008C7683" w:rsidRPr="00B34B0A" w:rsidRDefault="008C7683" w:rsidP="00812ECB">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FE7749D" w14:textId="77777777" w:rsidR="008C7683" w:rsidRPr="00B34B0A" w:rsidRDefault="008C7683" w:rsidP="00812ECB">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7D719DBF"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4</w:t>
            </w:r>
            <w:r w:rsidRPr="00812ECB">
              <w:rPr>
                <w:b/>
                <w:position w:val="30"/>
                <w:sz w:val="20"/>
                <w:szCs w:val="20"/>
              </w:rPr>
              <w:t xml:space="preserve"> =</w:t>
            </w:r>
            <w:r w:rsidRPr="00812ECB">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812ECB">
              <w:rPr>
                <w:b/>
                <w:position w:val="30"/>
                <w:sz w:val="20"/>
                <w:szCs w:val="20"/>
                <w:vertAlign w:val="subscript"/>
              </w:rPr>
              <w:t>i</w:t>
            </w:r>
          </w:p>
          <w:p w14:paraId="290B4996"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69504" behindDoc="0" locked="0" layoutInCell="1" allowOverlap="1" wp14:anchorId="06218615" wp14:editId="4F2190FF">
                      <wp:simplePos x="0" y="0"/>
                      <wp:positionH relativeFrom="column">
                        <wp:posOffset>494030</wp:posOffset>
                      </wp:positionH>
                      <wp:positionV relativeFrom="paragraph">
                        <wp:posOffset>31115</wp:posOffset>
                      </wp:positionV>
                      <wp:extent cx="737235" cy="1360805"/>
                      <wp:effectExtent l="0" t="0" r="0" b="0"/>
                      <wp:wrapNone/>
                      <wp:docPr id="130" name="Canvas 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wps:spPr>
                              <wps:txbx>
                                <w:txbxContent>
                                  <w:p w14:paraId="0ABDAC1D"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wps:spPr>
                              <wps:txbx>
                                <w:txbxContent>
                                  <w:p w14:paraId="2980949A"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wps:spPr>
                              <wps:txbx>
                                <w:txbxContent>
                                  <w:p w14:paraId="44D19709"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wps:spPr>
                              <wps:txbx>
                                <w:txbxContent>
                                  <w:p w14:paraId="379C0BDD"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wps:spPr>
                              <wps:txbx>
                                <w:txbxContent>
                                  <w:p w14:paraId="787FDDB8"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wps:spPr>
                              <wps:txbx>
                                <w:txbxContent>
                                  <w:p w14:paraId="5C69E423"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wps:spPr>
                              <wps:txbx>
                                <w:txbxContent>
                                  <w:p w14:paraId="6561FC23"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wps:spPr>
                              <wps:txbx>
                                <w:txbxContent>
                                  <w:p w14:paraId="7B12BA5B"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wps:spPr>
                              <wps:txbx>
                                <w:txbxContent>
                                  <w:p w14:paraId="188427A0"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wps:spPr>
                              <wps:txbx>
                                <w:txbxContent>
                                  <w:p w14:paraId="20F0F4A0"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6218615" id="Canvas 54" o:sp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0ABDAC1D"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2980949A" w14:textId="77777777" w:rsidR="008C7683" w:rsidRDefault="008C7683" w:rsidP="00812ECB">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44D19709" w14:textId="77777777" w:rsidR="008C7683" w:rsidRPr="00B34B0A" w:rsidRDefault="008C7683" w:rsidP="00812ECB">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379C0BDD" w14:textId="77777777" w:rsidR="008C7683" w:rsidRPr="00B34B0A" w:rsidRDefault="008C7683" w:rsidP="00812ECB">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787FDDB8" w14:textId="77777777" w:rsidR="008C7683" w:rsidRPr="00B34B0A" w:rsidRDefault="008C7683" w:rsidP="00812ECB">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5C69E423" w14:textId="77777777" w:rsidR="008C7683" w:rsidRPr="00B34B0A" w:rsidRDefault="008C7683" w:rsidP="00812ECB">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6561FC23" w14:textId="77777777" w:rsidR="008C7683" w:rsidRPr="00B34B0A" w:rsidRDefault="008C7683" w:rsidP="00812ECB">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7B12BA5B" w14:textId="77777777" w:rsidR="008C7683" w:rsidRPr="00B34B0A" w:rsidRDefault="008C7683" w:rsidP="00812ECB">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188427A0" w14:textId="77777777" w:rsidR="008C7683" w:rsidRPr="00B34B0A" w:rsidRDefault="008C7683" w:rsidP="00812ECB">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20F0F4A0"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5</w:t>
            </w:r>
            <w:r w:rsidRPr="00812ECB">
              <w:rPr>
                <w:b/>
                <w:position w:val="30"/>
                <w:sz w:val="20"/>
                <w:szCs w:val="20"/>
              </w:rPr>
              <w:t xml:space="preserve"> =</w:t>
            </w:r>
            <w:r w:rsidRPr="00812ECB">
              <w:rPr>
                <w:b/>
                <w:position w:val="30"/>
                <w:sz w:val="20"/>
                <w:szCs w:val="20"/>
              </w:rPr>
              <w:tab/>
              <w:t>Min(Max((LRDF_1*Actual Net Telemetered Consumption – LPC)</w:t>
            </w:r>
            <w:r w:rsidRPr="00812ECB">
              <w:rPr>
                <w:b/>
                <w:position w:val="30"/>
                <w:sz w:val="20"/>
                <w:szCs w:val="20"/>
                <w:vertAlign w:val="subscript"/>
              </w:rPr>
              <w:t>i</w:t>
            </w:r>
            <w:r w:rsidRPr="00812ECB">
              <w:rPr>
                <w:b/>
                <w:position w:val="30"/>
                <w:sz w:val="20"/>
                <w:szCs w:val="20"/>
              </w:rPr>
              <w:t>, 0.0), (0.2 * LRDF_1 * Actual Net Telemetered Consumption)) from all Controllable Load Resources active in SCED with an Ancillary Service Resource award</w:t>
            </w:r>
          </w:p>
          <w:p w14:paraId="3112C540" w14:textId="77777777" w:rsidR="00812ECB" w:rsidRPr="00812ECB" w:rsidRDefault="00812ECB" w:rsidP="00812ECB">
            <w:pPr>
              <w:tabs>
                <w:tab w:val="left" w:pos="2160"/>
              </w:tabs>
              <w:ind w:left="2160" w:hanging="2160"/>
              <w:rPr>
                <w:b/>
                <w:position w:val="30"/>
                <w:sz w:val="20"/>
                <w:szCs w:val="20"/>
              </w:rPr>
            </w:pPr>
          </w:p>
          <w:p w14:paraId="38260636"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70528" behindDoc="0" locked="0" layoutInCell="1" allowOverlap="1" wp14:anchorId="55C45769" wp14:editId="685A29A3">
                      <wp:simplePos x="0" y="0"/>
                      <wp:positionH relativeFrom="column">
                        <wp:posOffset>520700</wp:posOffset>
                      </wp:positionH>
                      <wp:positionV relativeFrom="paragraph">
                        <wp:posOffset>-95885</wp:posOffset>
                      </wp:positionV>
                      <wp:extent cx="737870" cy="1338580"/>
                      <wp:effectExtent l="0" t="0" r="0" b="0"/>
                      <wp:wrapNone/>
                      <wp:docPr id="16" name="Canvas 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wps:spPr>
                              <wps:txbx>
                                <w:txbxContent>
                                  <w:p w14:paraId="56E56D40"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wps:spPr>
                              <wps:txbx>
                                <w:txbxContent>
                                  <w:p w14:paraId="3A9D02E6"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wps:spPr>
                              <wps:txbx>
                                <w:txbxContent>
                                  <w:p w14:paraId="3484F272"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wps:spPr>
                              <wps:txbx>
                                <w:txbxContent>
                                  <w:p w14:paraId="6B55BE6D"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wps:spPr>
                              <wps:txbx>
                                <w:txbxContent>
                                  <w:p w14:paraId="53775295"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wps:spPr>
                              <wps:txbx>
                                <w:txbxContent>
                                  <w:p w14:paraId="23A8090E"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wps:spPr>
                              <wps:txbx>
                                <w:txbxContent>
                                  <w:p w14:paraId="00701949"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wps:spPr>
                              <wps:txbx>
                                <w:txbxContent>
                                  <w:p w14:paraId="6786A5A9"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wps:spPr>
                              <wps:txbx>
                                <w:txbxContent>
                                  <w:p w14:paraId="338E41AD"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wps:spPr>
                              <wps:txbx>
                                <w:txbxContent>
                                  <w:p w14:paraId="737A63C2"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C45769" id="Canvas 42" o:sp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D7aQMAAPU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56E56D40"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3A9D02E6" w14:textId="77777777" w:rsidR="008C7683" w:rsidRDefault="008C7683" w:rsidP="00812ECB">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3484F272" w14:textId="77777777" w:rsidR="008C7683" w:rsidRPr="00B34B0A" w:rsidRDefault="008C7683" w:rsidP="00812ECB">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6B55BE6D" w14:textId="77777777" w:rsidR="008C7683" w:rsidRPr="00B34B0A" w:rsidRDefault="008C7683" w:rsidP="00812ECB">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53775295" w14:textId="77777777" w:rsidR="008C7683" w:rsidRPr="00B34B0A" w:rsidRDefault="008C7683" w:rsidP="00812ECB">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23A8090E" w14:textId="77777777" w:rsidR="008C7683" w:rsidRPr="00B34B0A" w:rsidRDefault="008C7683" w:rsidP="00812ECB">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00701949" w14:textId="77777777" w:rsidR="008C7683" w:rsidRPr="00B34B0A" w:rsidRDefault="008C7683" w:rsidP="00812ECB">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6786A5A9" w14:textId="77777777" w:rsidR="008C7683" w:rsidRPr="00B34B0A" w:rsidRDefault="008C7683" w:rsidP="00812ECB">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338E41AD" w14:textId="77777777" w:rsidR="008C7683" w:rsidRPr="00B34B0A" w:rsidRDefault="008C7683" w:rsidP="00812ECB">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737A63C2"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6</w:t>
            </w:r>
            <w:r w:rsidRPr="00812ECB">
              <w:rPr>
                <w:b/>
                <w:position w:val="30"/>
                <w:sz w:val="20"/>
                <w:szCs w:val="20"/>
              </w:rPr>
              <w:t xml:space="preserve"> =</w:t>
            </w:r>
            <w:r w:rsidRPr="00812ECB">
              <w:rPr>
                <w:b/>
                <w:position w:val="30"/>
                <w:sz w:val="20"/>
                <w:szCs w:val="20"/>
              </w:rPr>
              <w:tab/>
              <w:t>Min(Max((LRDF_2 * Actual Net Telemetered Consumption – LPC)</w:t>
            </w:r>
            <w:r w:rsidRPr="00812ECB">
              <w:rPr>
                <w:b/>
                <w:position w:val="30"/>
                <w:sz w:val="20"/>
                <w:szCs w:val="20"/>
                <w:vertAlign w:val="subscript"/>
              </w:rPr>
              <w:t>i</w:t>
            </w:r>
            <w:r w:rsidRPr="00812ECB">
              <w:rPr>
                <w:b/>
                <w:position w:val="30"/>
                <w:sz w:val="20"/>
                <w:szCs w:val="20"/>
              </w:rPr>
              <w:t>, 0.0), (0.2 * LRDF_2 * Actual Net Telemetered Consumption)) from all Controllable Load Resources active in SCED without an Ancillary Service Resource award</w:t>
            </w:r>
          </w:p>
          <w:p w14:paraId="25C916EB" w14:textId="77777777" w:rsidR="00812ECB" w:rsidRPr="00812ECB" w:rsidRDefault="00812ECB" w:rsidP="00812ECB">
            <w:pPr>
              <w:tabs>
                <w:tab w:val="left" w:pos="2160"/>
              </w:tabs>
              <w:ind w:left="2160" w:hanging="2160"/>
              <w:rPr>
                <w:b/>
                <w:position w:val="30"/>
                <w:sz w:val="20"/>
                <w:szCs w:val="20"/>
              </w:rPr>
            </w:pPr>
          </w:p>
          <w:p w14:paraId="2E80EBEC" w14:textId="77777777" w:rsidR="00812ECB" w:rsidRPr="00812ECB" w:rsidRDefault="00812ECB" w:rsidP="00812ECB">
            <w:pPr>
              <w:tabs>
                <w:tab w:val="left" w:pos="2160"/>
              </w:tabs>
              <w:ind w:left="2160" w:hanging="2160"/>
              <w:rPr>
                <w:b/>
                <w:position w:val="30"/>
                <w:sz w:val="20"/>
                <w:szCs w:val="20"/>
              </w:rPr>
            </w:pPr>
          </w:p>
          <w:p w14:paraId="22E77934" w14:textId="77777777" w:rsidR="00812ECB" w:rsidRPr="00812ECB" w:rsidRDefault="00812ECB" w:rsidP="00812ECB">
            <w:pPr>
              <w:tabs>
                <w:tab w:val="left" w:pos="2160"/>
              </w:tabs>
              <w:ind w:left="2160" w:hanging="2160"/>
              <w:rPr>
                <w:b/>
                <w:position w:val="30"/>
                <w:sz w:val="20"/>
                <w:szCs w:val="20"/>
                <w:vertAlign w:val="subscript"/>
              </w:rPr>
            </w:pPr>
            <w:r w:rsidRPr="00812ECB">
              <w:rPr>
                <w:noProof/>
              </w:rPr>
              <mc:AlternateContent>
                <mc:Choice Requires="wpg">
                  <w:drawing>
                    <wp:anchor distT="0" distB="0" distL="114300" distR="114300" simplePos="0" relativeHeight="251672576" behindDoc="0" locked="0" layoutInCell="1" allowOverlap="1" wp14:anchorId="65FC51E4" wp14:editId="1BDE8573">
                      <wp:simplePos x="0" y="0"/>
                      <wp:positionH relativeFrom="column">
                        <wp:posOffset>556895</wp:posOffset>
                      </wp:positionH>
                      <wp:positionV relativeFrom="paragraph">
                        <wp:posOffset>-265430</wp:posOffset>
                      </wp:positionV>
                      <wp:extent cx="2176145" cy="930529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wps:spPr>
                              <wps:txbx>
                                <w:txbxContent>
                                  <w:p w14:paraId="3952087B" w14:textId="77777777" w:rsidR="008C7683" w:rsidRDefault="008C7683" w:rsidP="00812ECB">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wps:spPr>
                              <wps:txbx>
                                <w:txbxContent>
                                  <w:p w14:paraId="1B1C2C08"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wps:spPr>
                              <wps:txbx>
                                <w:txbxContent>
                                  <w:p w14:paraId="22D1DE1D" w14:textId="77777777" w:rsidR="008C7683" w:rsidRDefault="008C7683" w:rsidP="00812ECB">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wps:spPr>
                              <wps:txbx>
                                <w:txbxContent>
                                  <w:p w14:paraId="6842C2A5" w14:textId="77777777" w:rsidR="008C7683" w:rsidRDefault="008C7683" w:rsidP="00812ECB">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wps:spPr>
                              <wps:txbx>
                                <w:txbxContent>
                                  <w:p w14:paraId="6432120D" w14:textId="77777777" w:rsidR="008C7683" w:rsidRDefault="008C7683" w:rsidP="00812ECB">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wps:spPr>
                              <wps:txbx>
                                <w:txbxContent>
                                  <w:p w14:paraId="6FEB5BF4" w14:textId="77777777" w:rsidR="008C7683" w:rsidRDefault="008C7683" w:rsidP="00812ECB">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wps:spPr>
                              <wps:txbx>
                                <w:txbxContent>
                                  <w:p w14:paraId="33339AAD" w14:textId="77777777" w:rsidR="008C7683" w:rsidRDefault="008C7683" w:rsidP="00812ECB">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wps:spPr>
                              <wps:txbx>
                                <w:txbxContent>
                                  <w:p w14:paraId="5DC19C36" w14:textId="77777777" w:rsidR="008C7683" w:rsidRDefault="008C7683" w:rsidP="00812ECB">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wps:spPr>
                              <wps:txbx>
                                <w:txbxContent>
                                  <w:p w14:paraId="6792BAC0" w14:textId="77777777" w:rsidR="008C7683" w:rsidRDefault="008C7683" w:rsidP="00812ECB">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wps:spPr>
                              <wps:txbx>
                                <w:txbxContent>
                                  <w:p w14:paraId="0313509D" w14:textId="77777777" w:rsidR="008C7683" w:rsidRDefault="008C7683" w:rsidP="00812ECB">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5FC51E4" id="Group 15"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3952087B" w14:textId="77777777" w:rsidR="008C7683" w:rsidRDefault="008C7683" w:rsidP="00812ECB">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1B1C2C08" w14:textId="77777777" w:rsidR="008C7683" w:rsidRDefault="008C7683" w:rsidP="00812ECB">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22D1DE1D" w14:textId="77777777" w:rsidR="008C7683" w:rsidRDefault="008C7683" w:rsidP="00812ECB">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6842C2A5" w14:textId="77777777" w:rsidR="008C7683" w:rsidRDefault="008C7683" w:rsidP="00812ECB">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6432120D" w14:textId="77777777" w:rsidR="008C7683" w:rsidRDefault="008C7683" w:rsidP="00812ECB">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6FEB5BF4" w14:textId="77777777" w:rsidR="008C7683" w:rsidRDefault="008C7683" w:rsidP="00812ECB">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33339AAD" w14:textId="77777777" w:rsidR="008C7683" w:rsidRDefault="008C7683" w:rsidP="00812ECB">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5DC19C36" w14:textId="77777777" w:rsidR="008C7683" w:rsidRDefault="008C7683" w:rsidP="00812ECB">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6792BAC0" w14:textId="77777777" w:rsidR="008C7683" w:rsidRDefault="008C7683" w:rsidP="00812ECB">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0313509D" w14:textId="77777777" w:rsidR="008C7683" w:rsidRDefault="008C7683" w:rsidP="00812ECB">
                              <w:pPr>
                                <w:rPr>
                                  <w:b/>
                                </w:rPr>
                              </w:pPr>
                              <w:r>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7</w:t>
            </w:r>
            <w:r w:rsidRPr="00812ECB">
              <w:rPr>
                <w:b/>
                <w:position w:val="30"/>
                <w:sz w:val="20"/>
                <w:szCs w:val="20"/>
              </w:rPr>
              <w:t xml:space="preserve"> =</w:t>
            </w:r>
            <w:r w:rsidRPr="00812ECB">
              <w:rPr>
                <w:b/>
                <w:position w:val="30"/>
                <w:sz w:val="20"/>
                <w:szCs w:val="20"/>
              </w:rPr>
              <w:tab/>
              <w:t>(Capacity from Resources capable of providing FFR)</w:t>
            </w:r>
            <w:r w:rsidRPr="00812ECB">
              <w:rPr>
                <w:b/>
                <w:position w:val="30"/>
                <w:sz w:val="20"/>
                <w:szCs w:val="20"/>
                <w:vertAlign w:val="subscript"/>
              </w:rPr>
              <w:t>i</w:t>
            </w:r>
          </w:p>
          <w:p w14:paraId="252189C6" w14:textId="77777777" w:rsidR="00812ECB" w:rsidRPr="00812ECB" w:rsidRDefault="00812ECB" w:rsidP="00812ECB">
            <w:pPr>
              <w:spacing w:before="480"/>
              <w:ind w:left="720" w:hanging="720"/>
              <w:rPr>
                <w:b/>
                <w:position w:val="30"/>
                <w:sz w:val="20"/>
                <w:szCs w:val="20"/>
              </w:rPr>
            </w:pPr>
          </w:p>
          <w:p w14:paraId="12AF2828" w14:textId="77777777" w:rsidR="00812ECB" w:rsidRPr="00812ECB" w:rsidRDefault="00812ECB" w:rsidP="00812ECB">
            <w:pPr>
              <w:ind w:left="720" w:hanging="720"/>
              <w:rPr>
                <w:b/>
                <w:position w:val="30"/>
                <w:sz w:val="20"/>
                <w:szCs w:val="20"/>
              </w:rPr>
            </w:pPr>
          </w:p>
          <w:p w14:paraId="64A434FC" w14:textId="77777777" w:rsidR="00812ECB" w:rsidRPr="00812ECB" w:rsidRDefault="00812ECB" w:rsidP="00812ECB">
            <w:pPr>
              <w:tabs>
                <w:tab w:val="left" w:pos="2160"/>
              </w:tabs>
              <w:spacing w:before="480"/>
              <w:ind w:left="2160" w:hanging="2160"/>
              <w:rPr>
                <w:b/>
                <w:position w:val="30"/>
                <w:sz w:val="20"/>
                <w:szCs w:val="20"/>
              </w:rPr>
            </w:pPr>
            <w:r w:rsidRPr="00812ECB">
              <w:rPr>
                <w:noProof/>
              </w:rPr>
              <w:lastRenderedPageBreak/>
              <mc:AlternateContent>
                <mc:Choice Requires="wpc">
                  <w:drawing>
                    <wp:anchor distT="0" distB="0" distL="114300" distR="114300" simplePos="0" relativeHeight="251673600" behindDoc="0" locked="0" layoutInCell="1" allowOverlap="1" wp14:anchorId="42B25CA7" wp14:editId="4F993E45">
                      <wp:simplePos x="0" y="0"/>
                      <wp:positionH relativeFrom="column">
                        <wp:posOffset>483870</wp:posOffset>
                      </wp:positionH>
                      <wp:positionV relativeFrom="paragraph">
                        <wp:posOffset>43815</wp:posOffset>
                      </wp:positionV>
                      <wp:extent cx="960755" cy="1369060"/>
                      <wp:effectExtent l="0" t="0" r="0" b="0"/>
                      <wp:wrapNone/>
                      <wp:docPr id="14" name="Canvas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wps:spPr>
                              <wps:txbx>
                                <w:txbxContent>
                                  <w:p w14:paraId="170849FD"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wps:spPr>
                              <wps:txbx>
                                <w:txbxContent>
                                  <w:p w14:paraId="340B362C"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wps:spPr>
                              <wps:txbx>
                                <w:txbxContent>
                                  <w:p w14:paraId="2D29F680" w14:textId="77777777" w:rsidR="008C7683" w:rsidRPr="00B34B0A" w:rsidRDefault="008C7683" w:rsidP="00812ECB">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wps:spPr>
                              <wps:txbx>
                                <w:txbxContent>
                                  <w:p w14:paraId="3DE24F09" w14:textId="77777777" w:rsidR="008C7683" w:rsidRPr="00B34B0A" w:rsidRDefault="008C7683" w:rsidP="00812ECB">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wps:spPr>
                              <wps:txbx>
                                <w:txbxContent>
                                  <w:p w14:paraId="2DFEF180"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wps:spPr>
                              <wps:txbx>
                                <w:txbxContent>
                                  <w:p w14:paraId="28837E30"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wps:spPr>
                              <wps:txbx>
                                <w:txbxContent>
                                  <w:p w14:paraId="578CC43D" w14:textId="77777777" w:rsidR="008C7683" w:rsidRPr="00B34B0A" w:rsidRDefault="008C7683" w:rsidP="00812ECB">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wps:spPr>
                              <wps:txbx>
                                <w:txbxContent>
                                  <w:p w14:paraId="4E5138F8" w14:textId="77777777" w:rsidR="008C7683" w:rsidRPr="00B34B0A" w:rsidRDefault="008C7683" w:rsidP="00812ECB">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wps:spPr>
                              <wps:txbx>
                                <w:txbxContent>
                                  <w:p w14:paraId="1D034FA6"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wps:spPr>
                              <wps:txbx>
                                <w:txbxContent>
                                  <w:p w14:paraId="231346B5"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2B25CA7" id="Canvas 18" o:sp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eX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KGmF5e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170849FD"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340B362C" w14:textId="77777777" w:rsidR="008C7683" w:rsidRDefault="008C7683" w:rsidP="00812ECB">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2D29F680" w14:textId="77777777" w:rsidR="008C7683" w:rsidRPr="00B34B0A" w:rsidRDefault="008C7683" w:rsidP="00812ECB">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3DE24F09" w14:textId="77777777" w:rsidR="008C7683" w:rsidRPr="00B34B0A" w:rsidRDefault="008C7683" w:rsidP="00812ECB">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2DFEF180" w14:textId="77777777" w:rsidR="008C7683" w:rsidRPr="00B34B0A" w:rsidRDefault="008C7683" w:rsidP="00812ECB">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28837E30" w14:textId="77777777" w:rsidR="008C7683" w:rsidRPr="00B34B0A" w:rsidRDefault="008C7683" w:rsidP="00812ECB">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578CC43D" w14:textId="77777777" w:rsidR="008C7683" w:rsidRPr="00B34B0A" w:rsidRDefault="008C7683" w:rsidP="00812ECB">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4E5138F8" w14:textId="77777777" w:rsidR="008C7683" w:rsidRPr="00B34B0A" w:rsidRDefault="008C7683" w:rsidP="00812ECB">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1D034FA6" w14:textId="77777777" w:rsidR="008C7683" w:rsidRPr="00B34B0A" w:rsidRDefault="008C7683" w:rsidP="00812ECB">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231346B5"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8</w:t>
            </w:r>
            <w:r w:rsidRPr="00812ECB">
              <w:rPr>
                <w:b/>
                <w:position w:val="30"/>
                <w:sz w:val="20"/>
                <w:szCs w:val="20"/>
              </w:rPr>
              <w:t xml:space="preserve"> =</w:t>
            </w:r>
            <w:r w:rsidRPr="00812ECB">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A919911" w14:textId="77777777" w:rsidR="00812ECB" w:rsidRPr="00812ECB" w:rsidRDefault="00812ECB" w:rsidP="00812ECB">
            <w:pPr>
              <w:ind w:left="720" w:hanging="720"/>
              <w:rPr>
                <w:b/>
                <w:position w:val="30"/>
                <w:sz w:val="20"/>
                <w:szCs w:val="20"/>
              </w:rPr>
            </w:pPr>
            <w:r w:rsidRPr="00812ECB">
              <w:rPr>
                <w:bCs/>
                <w:position w:val="30"/>
                <w:sz w:val="20"/>
                <w:szCs w:val="20"/>
              </w:rPr>
              <w:t>Excludes ESR capacity used to provide FFR</w:t>
            </w:r>
            <w:ins w:id="870" w:author="ERCOT" w:date="2023-06-13T13:15:00Z">
              <w:r w:rsidRPr="00812ECB">
                <w:rPr>
                  <w:b/>
                  <w:position w:val="30"/>
                  <w:sz w:val="20"/>
                  <w:szCs w:val="20"/>
                </w:rPr>
                <w:t>.</w:t>
              </w:r>
            </w:ins>
            <w:r w:rsidRPr="00812ECB">
              <w:rPr>
                <w:b/>
                <w:position w:val="30"/>
                <w:sz w:val="20"/>
                <w:szCs w:val="20"/>
              </w:rPr>
              <w:t xml:space="preserve"> </w:t>
            </w:r>
          </w:p>
          <w:p w14:paraId="0EA9DBC6"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74624" behindDoc="0" locked="0" layoutInCell="1" allowOverlap="1" wp14:anchorId="44F6C178" wp14:editId="496901B8">
                      <wp:simplePos x="0" y="0"/>
                      <wp:positionH relativeFrom="column">
                        <wp:posOffset>436880</wp:posOffset>
                      </wp:positionH>
                      <wp:positionV relativeFrom="paragraph">
                        <wp:posOffset>63500</wp:posOffset>
                      </wp:positionV>
                      <wp:extent cx="960755" cy="1369060"/>
                      <wp:effectExtent l="0" t="0" r="0" b="0"/>
                      <wp:wrapNone/>
                      <wp:docPr id="13"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wps:spPr>
                              <wps:txbx>
                                <w:txbxContent>
                                  <w:p w14:paraId="358C5875"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wps:spPr>
                              <wps:txbx>
                                <w:txbxContent>
                                  <w:p w14:paraId="642A5E03"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wps:spPr>
                              <wps:txbx>
                                <w:txbxContent>
                                  <w:p w14:paraId="48658D4E" w14:textId="77777777" w:rsidR="008C7683" w:rsidRPr="00B34B0A" w:rsidRDefault="008C7683" w:rsidP="00812ECB">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wps:spPr>
                              <wps:txbx>
                                <w:txbxContent>
                                  <w:p w14:paraId="7AEAB89B" w14:textId="77777777" w:rsidR="008C7683" w:rsidRPr="00B34B0A" w:rsidRDefault="008C7683" w:rsidP="00812ECB">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wps:spPr>
                              <wps:txbx>
                                <w:txbxContent>
                                  <w:p w14:paraId="19B91942"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wps:spPr>
                              <wps:txbx>
                                <w:txbxContent>
                                  <w:p w14:paraId="6D0AB1B2"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wps:spPr>
                              <wps:txbx>
                                <w:txbxContent>
                                  <w:p w14:paraId="4E4FE6C2" w14:textId="77777777" w:rsidR="008C7683" w:rsidRPr="00B34B0A" w:rsidRDefault="008C7683" w:rsidP="00812ECB">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wps:spPr>
                              <wps:txbx>
                                <w:txbxContent>
                                  <w:p w14:paraId="6A548C4C" w14:textId="77777777" w:rsidR="008C7683" w:rsidRPr="00B34B0A" w:rsidRDefault="008C7683" w:rsidP="00812ECB">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wps:spPr>
                              <wps:txbx>
                                <w:txbxContent>
                                  <w:p w14:paraId="4897280F"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wps:spPr>
                              <wps:txbx>
                                <w:txbxContent>
                                  <w:p w14:paraId="69E8A93A"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4F6C178" id="Canvas 6" o:sp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8ceA+I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358C5875"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642A5E03" w14:textId="77777777" w:rsidR="008C7683" w:rsidRDefault="008C7683" w:rsidP="00812ECB">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48658D4E" w14:textId="77777777" w:rsidR="008C7683" w:rsidRPr="00B34B0A" w:rsidRDefault="008C7683" w:rsidP="00812ECB">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7AEAB89B" w14:textId="77777777" w:rsidR="008C7683" w:rsidRPr="00B34B0A" w:rsidRDefault="008C7683" w:rsidP="00812ECB">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19B91942" w14:textId="77777777" w:rsidR="008C7683" w:rsidRPr="00B34B0A" w:rsidRDefault="008C7683" w:rsidP="00812ECB">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6D0AB1B2" w14:textId="77777777" w:rsidR="008C7683" w:rsidRPr="00B34B0A" w:rsidRDefault="008C7683" w:rsidP="00812ECB">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4E4FE6C2" w14:textId="77777777" w:rsidR="008C7683" w:rsidRPr="00B34B0A" w:rsidRDefault="008C7683" w:rsidP="00812ECB">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6A548C4C" w14:textId="77777777" w:rsidR="008C7683" w:rsidRPr="00B34B0A" w:rsidRDefault="008C7683" w:rsidP="00812ECB">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4897280F" w14:textId="77777777" w:rsidR="008C7683" w:rsidRPr="00B34B0A" w:rsidRDefault="008C7683" w:rsidP="00812ECB">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69E8A93A"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rFonts w:ascii="Times New Roman Bold" w:hAnsi="Times New Roman Bold"/>
                <w:b/>
                <w:position w:val="30"/>
                <w:sz w:val="20"/>
                <w:szCs w:val="20"/>
                <w:vertAlign w:val="subscript"/>
              </w:rPr>
              <w:t>9</w:t>
            </w:r>
            <w:r w:rsidRPr="00812ECB">
              <w:rPr>
                <w:b/>
                <w:position w:val="30"/>
                <w:sz w:val="20"/>
                <w:szCs w:val="20"/>
              </w:rPr>
              <w:t xml:space="preserve"> =</w:t>
            </w:r>
            <w:r w:rsidRPr="00812ECB">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2560F00E" w14:textId="77777777" w:rsidR="00812ECB" w:rsidRPr="00812ECB" w:rsidRDefault="00812ECB" w:rsidP="00812ECB">
            <w:pPr>
              <w:tabs>
                <w:tab w:val="left" w:pos="2160"/>
              </w:tabs>
              <w:spacing w:after="240"/>
              <w:ind w:left="2160" w:hanging="2160"/>
              <w:rPr>
                <w:b/>
                <w:position w:val="30"/>
                <w:sz w:val="20"/>
                <w:szCs w:val="20"/>
              </w:rPr>
            </w:pPr>
            <w:r w:rsidRPr="00812ECB">
              <w:rPr>
                <w:bCs/>
                <w:position w:val="30"/>
                <w:sz w:val="20"/>
                <w:szCs w:val="20"/>
              </w:rPr>
              <w:t>Excludes DC-Coupled Resource capacity used to provide FFR</w:t>
            </w:r>
            <w:ins w:id="871" w:author="ERCOT" w:date="2023-06-13T13:15:00Z">
              <w:r w:rsidRPr="00812ECB">
                <w:rPr>
                  <w:b/>
                  <w:position w:val="30"/>
                  <w:sz w:val="20"/>
                  <w:szCs w:val="20"/>
                </w:rPr>
                <w:t>.</w:t>
              </w:r>
            </w:ins>
          </w:p>
          <w:p w14:paraId="12E61A9C" w14:textId="77777777" w:rsidR="00812ECB" w:rsidRPr="00812ECB" w:rsidRDefault="00812ECB" w:rsidP="00812ECB">
            <w:pPr>
              <w:ind w:left="720" w:hanging="720"/>
              <w:rPr>
                <w:b/>
                <w:position w:val="30"/>
                <w:sz w:val="20"/>
                <w:szCs w:val="20"/>
              </w:rPr>
            </w:pPr>
            <w:r w:rsidRPr="00812ECB">
              <w:rPr>
                <w:b/>
                <w:position w:val="30"/>
                <w:sz w:val="20"/>
                <w:szCs w:val="20"/>
              </w:rPr>
              <w:t>PRC =</w:t>
            </w:r>
            <w:r w:rsidRPr="00812ECB">
              <w:rPr>
                <w:b/>
                <w:position w:val="30"/>
                <w:sz w:val="20"/>
                <w:szCs w:val="20"/>
              </w:rPr>
              <w:tab/>
              <w:t>PRC</w:t>
            </w:r>
            <w:r w:rsidRPr="00812ECB">
              <w:rPr>
                <w:b/>
                <w:position w:val="30"/>
                <w:sz w:val="20"/>
                <w:szCs w:val="20"/>
                <w:vertAlign w:val="subscript"/>
              </w:rPr>
              <w:t>1</w:t>
            </w:r>
            <w:r w:rsidRPr="00812ECB">
              <w:rPr>
                <w:b/>
                <w:position w:val="30"/>
                <w:sz w:val="20"/>
                <w:szCs w:val="20"/>
              </w:rPr>
              <w:t xml:space="preserve"> + PRC</w:t>
            </w:r>
            <w:r w:rsidRPr="00812ECB">
              <w:rPr>
                <w:b/>
                <w:position w:val="30"/>
                <w:sz w:val="20"/>
                <w:szCs w:val="20"/>
                <w:vertAlign w:val="subscript"/>
              </w:rPr>
              <w:t>2</w:t>
            </w:r>
            <w:r w:rsidRPr="00812ECB">
              <w:rPr>
                <w:b/>
                <w:position w:val="30"/>
                <w:sz w:val="20"/>
                <w:szCs w:val="20"/>
              </w:rPr>
              <w:t xml:space="preserve"> + PRC</w:t>
            </w:r>
            <w:r w:rsidRPr="00812ECB">
              <w:rPr>
                <w:b/>
                <w:position w:val="30"/>
                <w:sz w:val="20"/>
                <w:szCs w:val="20"/>
                <w:vertAlign w:val="subscript"/>
              </w:rPr>
              <w:t>3</w:t>
            </w:r>
            <w:r w:rsidRPr="00812ECB">
              <w:rPr>
                <w:b/>
                <w:position w:val="30"/>
                <w:sz w:val="20"/>
                <w:szCs w:val="20"/>
              </w:rPr>
              <w:t>+ PRC</w:t>
            </w:r>
            <w:r w:rsidRPr="00812ECB">
              <w:rPr>
                <w:b/>
                <w:position w:val="30"/>
                <w:sz w:val="20"/>
                <w:szCs w:val="20"/>
                <w:vertAlign w:val="subscript"/>
              </w:rPr>
              <w:t>4</w:t>
            </w:r>
            <w:r w:rsidRPr="00812ECB">
              <w:rPr>
                <w:b/>
                <w:position w:val="30"/>
                <w:sz w:val="20"/>
                <w:szCs w:val="20"/>
              </w:rPr>
              <w:t xml:space="preserve"> + PRC</w:t>
            </w:r>
            <w:r w:rsidRPr="00812ECB">
              <w:rPr>
                <w:b/>
                <w:position w:val="30"/>
                <w:sz w:val="20"/>
                <w:szCs w:val="20"/>
                <w:vertAlign w:val="subscript"/>
              </w:rPr>
              <w:t>5</w:t>
            </w:r>
            <w:r w:rsidRPr="00812ECB">
              <w:rPr>
                <w:b/>
                <w:position w:val="30"/>
                <w:sz w:val="20"/>
                <w:szCs w:val="20"/>
              </w:rPr>
              <w:t xml:space="preserve"> + PRC</w:t>
            </w:r>
            <w:r w:rsidRPr="00812ECB">
              <w:rPr>
                <w:b/>
                <w:position w:val="30"/>
                <w:sz w:val="20"/>
                <w:szCs w:val="20"/>
                <w:vertAlign w:val="subscript"/>
              </w:rPr>
              <w:t>6</w:t>
            </w:r>
            <w:r w:rsidRPr="00812ECB">
              <w:rPr>
                <w:b/>
                <w:position w:val="30"/>
                <w:sz w:val="20"/>
                <w:szCs w:val="20"/>
              </w:rPr>
              <w:t xml:space="preserve"> + PRC</w:t>
            </w:r>
            <w:r w:rsidRPr="00812ECB">
              <w:rPr>
                <w:b/>
                <w:position w:val="30"/>
                <w:sz w:val="20"/>
                <w:szCs w:val="20"/>
                <w:vertAlign w:val="subscript"/>
              </w:rPr>
              <w:t>7</w:t>
            </w:r>
            <w:r w:rsidRPr="00812ECB">
              <w:rPr>
                <w:b/>
                <w:position w:val="30"/>
                <w:sz w:val="20"/>
                <w:szCs w:val="20"/>
              </w:rPr>
              <w:t xml:space="preserve"> + PRC</w:t>
            </w:r>
            <w:r w:rsidRPr="00812ECB">
              <w:rPr>
                <w:b/>
                <w:position w:val="30"/>
                <w:sz w:val="20"/>
                <w:szCs w:val="20"/>
                <w:vertAlign w:val="subscript"/>
              </w:rPr>
              <w:t>8</w:t>
            </w:r>
            <w:r w:rsidRPr="00812ECB">
              <w:rPr>
                <w:b/>
                <w:position w:val="30"/>
                <w:sz w:val="20"/>
                <w:szCs w:val="20"/>
              </w:rPr>
              <w:t xml:space="preserve"> + PRC</w:t>
            </w:r>
            <w:r w:rsidRPr="00812ECB">
              <w:rPr>
                <w:b/>
                <w:position w:val="30"/>
                <w:sz w:val="20"/>
                <w:szCs w:val="20"/>
                <w:vertAlign w:val="subscript"/>
              </w:rPr>
              <w:t>9</w:t>
            </w:r>
          </w:p>
          <w:p w14:paraId="20979E20" w14:textId="77777777" w:rsidR="00812ECB" w:rsidRPr="00812ECB" w:rsidRDefault="00812ECB" w:rsidP="00812ECB">
            <w:pPr>
              <w:rPr>
                <w:szCs w:val="20"/>
              </w:rPr>
            </w:pPr>
            <w:r w:rsidRPr="00812ECB">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12ECB" w:rsidRPr="00812ECB" w14:paraId="63D233BE" w14:textId="77777777" w:rsidTr="008C7683">
              <w:tc>
                <w:tcPr>
                  <w:tcW w:w="2050" w:type="dxa"/>
                </w:tcPr>
                <w:p w14:paraId="739A0817" w14:textId="77777777" w:rsidR="00812ECB" w:rsidRPr="00812ECB" w:rsidRDefault="00812ECB" w:rsidP="00812ECB">
                  <w:pPr>
                    <w:spacing w:after="120"/>
                    <w:rPr>
                      <w:b/>
                      <w:iCs/>
                      <w:sz w:val="20"/>
                      <w:szCs w:val="20"/>
                    </w:rPr>
                  </w:pPr>
                  <w:r w:rsidRPr="00812ECB">
                    <w:rPr>
                      <w:b/>
                      <w:iCs/>
                      <w:sz w:val="20"/>
                      <w:szCs w:val="20"/>
                    </w:rPr>
                    <w:t>Variable</w:t>
                  </w:r>
                </w:p>
              </w:tc>
              <w:tc>
                <w:tcPr>
                  <w:tcW w:w="1151" w:type="dxa"/>
                </w:tcPr>
                <w:p w14:paraId="77354BB8" w14:textId="77777777" w:rsidR="00812ECB" w:rsidRPr="00812ECB" w:rsidRDefault="00812ECB" w:rsidP="00812ECB">
                  <w:pPr>
                    <w:spacing w:after="120"/>
                    <w:rPr>
                      <w:b/>
                      <w:iCs/>
                      <w:sz w:val="20"/>
                      <w:szCs w:val="20"/>
                    </w:rPr>
                  </w:pPr>
                  <w:r w:rsidRPr="00812ECB">
                    <w:rPr>
                      <w:b/>
                      <w:iCs/>
                      <w:sz w:val="20"/>
                      <w:szCs w:val="20"/>
                    </w:rPr>
                    <w:t>Unit</w:t>
                  </w:r>
                </w:p>
              </w:tc>
              <w:tc>
                <w:tcPr>
                  <w:tcW w:w="6004" w:type="dxa"/>
                </w:tcPr>
                <w:p w14:paraId="52A6CB4D"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46E28BE7" w14:textId="77777777" w:rsidTr="008C7683">
              <w:tc>
                <w:tcPr>
                  <w:tcW w:w="2050" w:type="dxa"/>
                </w:tcPr>
                <w:p w14:paraId="1217FA0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1</w:t>
                  </w:r>
                </w:p>
              </w:tc>
              <w:tc>
                <w:tcPr>
                  <w:tcW w:w="1151" w:type="dxa"/>
                </w:tcPr>
                <w:p w14:paraId="3CDEED7A"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4F49377D" w14:textId="77777777" w:rsidR="00812ECB" w:rsidRPr="00812ECB" w:rsidRDefault="00812ECB" w:rsidP="00812ECB">
                  <w:pPr>
                    <w:spacing w:after="60"/>
                    <w:rPr>
                      <w:iCs/>
                      <w:sz w:val="20"/>
                      <w:szCs w:val="20"/>
                    </w:rPr>
                  </w:pPr>
                  <w:r w:rsidRPr="00812ECB">
                    <w:rPr>
                      <w:iCs/>
                      <w:sz w:val="20"/>
                      <w:szCs w:val="20"/>
                    </w:rPr>
                    <w:t>Generation On-Line greater than 0 MW</w:t>
                  </w:r>
                </w:p>
              </w:tc>
            </w:tr>
            <w:tr w:rsidR="00812ECB" w:rsidRPr="00812ECB" w14:paraId="4EE7E76B" w14:textId="77777777" w:rsidTr="008C7683">
              <w:tc>
                <w:tcPr>
                  <w:tcW w:w="2050" w:type="dxa"/>
                </w:tcPr>
                <w:p w14:paraId="7C1E006B"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2</w:t>
                  </w:r>
                </w:p>
              </w:tc>
              <w:tc>
                <w:tcPr>
                  <w:tcW w:w="1151" w:type="dxa"/>
                </w:tcPr>
                <w:p w14:paraId="2603117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EC1E12A" w14:textId="77777777" w:rsidR="00812ECB" w:rsidRPr="00812ECB" w:rsidRDefault="00812ECB" w:rsidP="00812ECB">
                  <w:pPr>
                    <w:spacing w:after="60"/>
                    <w:rPr>
                      <w:iCs/>
                      <w:sz w:val="20"/>
                      <w:szCs w:val="20"/>
                    </w:rPr>
                  </w:pPr>
                  <w:r w:rsidRPr="00812ECB">
                    <w:rPr>
                      <w:iCs/>
                      <w:sz w:val="20"/>
                      <w:szCs w:val="20"/>
                    </w:rPr>
                    <w:t>WGRs On-Line greater than 0 MW</w:t>
                  </w:r>
                </w:p>
              </w:tc>
            </w:tr>
            <w:tr w:rsidR="00812ECB" w:rsidRPr="00812ECB" w14:paraId="55D7AF4E" w14:textId="77777777" w:rsidTr="008C7683">
              <w:tc>
                <w:tcPr>
                  <w:tcW w:w="2050" w:type="dxa"/>
                </w:tcPr>
                <w:p w14:paraId="31A5C19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3</w:t>
                  </w:r>
                </w:p>
              </w:tc>
              <w:tc>
                <w:tcPr>
                  <w:tcW w:w="1151" w:type="dxa"/>
                </w:tcPr>
                <w:p w14:paraId="3EFFE5BD"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7A1D6C7B" w14:textId="77777777" w:rsidR="00812ECB" w:rsidRPr="00812ECB" w:rsidRDefault="00812ECB" w:rsidP="00812ECB">
                  <w:pPr>
                    <w:spacing w:after="60"/>
                    <w:rPr>
                      <w:iCs/>
                      <w:sz w:val="20"/>
                      <w:szCs w:val="20"/>
                    </w:rPr>
                  </w:pPr>
                  <w:r w:rsidRPr="00812ECB">
                    <w:rPr>
                      <w:iCs/>
                      <w:sz w:val="20"/>
                      <w:szCs w:val="20"/>
                    </w:rPr>
                    <w:t>Synchronous condenser output</w:t>
                  </w:r>
                </w:p>
              </w:tc>
            </w:tr>
            <w:tr w:rsidR="00812ECB" w:rsidRPr="00812ECB" w14:paraId="1EB26A33" w14:textId="77777777" w:rsidTr="008C7683">
              <w:tc>
                <w:tcPr>
                  <w:tcW w:w="2050" w:type="dxa"/>
                </w:tcPr>
                <w:p w14:paraId="4E6D30A8"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4</w:t>
                  </w:r>
                </w:p>
              </w:tc>
              <w:tc>
                <w:tcPr>
                  <w:tcW w:w="1151" w:type="dxa"/>
                </w:tcPr>
                <w:p w14:paraId="4DF07765"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1D2139C8" w14:textId="77777777" w:rsidR="00812ECB" w:rsidRPr="00812ECB" w:rsidRDefault="00812ECB" w:rsidP="00812ECB">
                  <w:pPr>
                    <w:tabs>
                      <w:tab w:val="left" w:pos="1080"/>
                    </w:tabs>
                    <w:spacing w:after="60"/>
                    <w:rPr>
                      <w:iCs/>
                      <w:sz w:val="20"/>
                      <w:szCs w:val="20"/>
                    </w:rPr>
                  </w:pPr>
                  <w:r w:rsidRPr="00812ECB">
                    <w:rPr>
                      <w:sz w:val="20"/>
                      <w:szCs w:val="20"/>
                    </w:rPr>
                    <w:t>Capacity from Load Resources with an ECRS Ancillary Service Resource award</w:t>
                  </w:r>
                </w:p>
              </w:tc>
            </w:tr>
            <w:tr w:rsidR="00812ECB" w:rsidRPr="00812ECB" w14:paraId="7C50151A" w14:textId="77777777" w:rsidTr="008C7683">
              <w:tc>
                <w:tcPr>
                  <w:tcW w:w="2050" w:type="dxa"/>
                </w:tcPr>
                <w:p w14:paraId="3DA0F76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5</w:t>
                  </w:r>
                </w:p>
              </w:tc>
              <w:tc>
                <w:tcPr>
                  <w:tcW w:w="1151" w:type="dxa"/>
                </w:tcPr>
                <w:p w14:paraId="633EF756"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01A399CE"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with an Ancillary Service Resource award</w:t>
                  </w:r>
                </w:p>
              </w:tc>
            </w:tr>
            <w:tr w:rsidR="00812ECB" w:rsidRPr="00812ECB" w14:paraId="698B4565" w14:textId="77777777" w:rsidTr="008C7683">
              <w:tc>
                <w:tcPr>
                  <w:tcW w:w="2050" w:type="dxa"/>
                </w:tcPr>
                <w:p w14:paraId="2746792A"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6</w:t>
                  </w:r>
                </w:p>
              </w:tc>
              <w:tc>
                <w:tcPr>
                  <w:tcW w:w="1151" w:type="dxa"/>
                </w:tcPr>
                <w:p w14:paraId="55A302DE"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69B1EAD8"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without an Ancillary Service Resource award</w:t>
                  </w:r>
                </w:p>
              </w:tc>
            </w:tr>
            <w:tr w:rsidR="00812ECB" w:rsidRPr="00812ECB" w14:paraId="7DD134CD" w14:textId="77777777" w:rsidTr="008C7683">
              <w:tc>
                <w:tcPr>
                  <w:tcW w:w="2050" w:type="dxa"/>
                </w:tcPr>
                <w:p w14:paraId="1EF2273C"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7</w:t>
                  </w:r>
                </w:p>
              </w:tc>
              <w:tc>
                <w:tcPr>
                  <w:tcW w:w="1151" w:type="dxa"/>
                </w:tcPr>
                <w:p w14:paraId="4AD7DFB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6AE7527" w14:textId="77777777" w:rsidR="00812ECB" w:rsidRPr="00812ECB" w:rsidRDefault="00812ECB" w:rsidP="00812ECB">
                  <w:pPr>
                    <w:tabs>
                      <w:tab w:val="left" w:pos="1080"/>
                    </w:tabs>
                    <w:spacing w:after="60"/>
                    <w:rPr>
                      <w:iCs/>
                      <w:sz w:val="20"/>
                      <w:szCs w:val="20"/>
                    </w:rPr>
                  </w:pPr>
                  <w:r w:rsidRPr="00812ECB">
                    <w:rPr>
                      <w:iCs/>
                      <w:sz w:val="20"/>
                      <w:szCs w:val="20"/>
                    </w:rPr>
                    <w:t>Capacity from Resources capable of providing FFR</w:t>
                  </w:r>
                </w:p>
              </w:tc>
            </w:tr>
            <w:tr w:rsidR="00812ECB" w:rsidRPr="00812ECB" w14:paraId="1085C5F9" w14:textId="77777777" w:rsidTr="008C7683">
              <w:tc>
                <w:tcPr>
                  <w:tcW w:w="2050" w:type="dxa"/>
                </w:tcPr>
                <w:p w14:paraId="5DE3A24B" w14:textId="77777777" w:rsidR="00812ECB" w:rsidRPr="00812ECB" w:rsidRDefault="00812ECB" w:rsidP="00812ECB">
                  <w:pPr>
                    <w:spacing w:after="60"/>
                    <w:rPr>
                      <w:iCs/>
                      <w:sz w:val="20"/>
                      <w:szCs w:val="20"/>
                    </w:rPr>
                  </w:pPr>
                  <w:r w:rsidRPr="00812ECB">
                    <w:rPr>
                      <w:sz w:val="20"/>
                      <w:szCs w:val="20"/>
                    </w:rPr>
                    <w:t>PRC</w:t>
                  </w:r>
                  <w:r w:rsidRPr="00812ECB">
                    <w:rPr>
                      <w:sz w:val="20"/>
                      <w:szCs w:val="20"/>
                      <w:vertAlign w:val="subscript"/>
                    </w:rPr>
                    <w:t>8</w:t>
                  </w:r>
                </w:p>
              </w:tc>
              <w:tc>
                <w:tcPr>
                  <w:tcW w:w="1151" w:type="dxa"/>
                </w:tcPr>
                <w:p w14:paraId="00D600F9" w14:textId="77777777" w:rsidR="00812ECB" w:rsidRPr="00812ECB" w:rsidRDefault="00812ECB" w:rsidP="00812ECB">
                  <w:pPr>
                    <w:spacing w:after="60"/>
                    <w:rPr>
                      <w:iCs/>
                      <w:sz w:val="20"/>
                      <w:szCs w:val="20"/>
                    </w:rPr>
                  </w:pPr>
                  <w:r w:rsidRPr="00812ECB">
                    <w:rPr>
                      <w:sz w:val="20"/>
                      <w:szCs w:val="20"/>
                    </w:rPr>
                    <w:t>MW</w:t>
                  </w:r>
                </w:p>
              </w:tc>
              <w:tc>
                <w:tcPr>
                  <w:tcW w:w="6004" w:type="dxa"/>
                </w:tcPr>
                <w:p w14:paraId="2CF00F40" w14:textId="77777777" w:rsidR="00812ECB" w:rsidRPr="00812ECB" w:rsidRDefault="00812ECB" w:rsidP="00812ECB">
                  <w:pPr>
                    <w:tabs>
                      <w:tab w:val="left" w:pos="1080"/>
                    </w:tabs>
                    <w:spacing w:after="60"/>
                    <w:rPr>
                      <w:iCs/>
                      <w:sz w:val="20"/>
                      <w:szCs w:val="20"/>
                    </w:rPr>
                  </w:pPr>
                  <w:r w:rsidRPr="00812ECB">
                    <w:rPr>
                      <w:sz w:val="20"/>
                      <w:szCs w:val="20"/>
                    </w:rPr>
                    <w:t>ESR capacity capable of providing Primary Frequency Response</w:t>
                  </w:r>
                </w:p>
              </w:tc>
            </w:tr>
            <w:tr w:rsidR="00812ECB" w:rsidRPr="00812ECB" w14:paraId="047CFB13" w14:textId="77777777" w:rsidTr="008C7683">
              <w:tc>
                <w:tcPr>
                  <w:tcW w:w="2050" w:type="dxa"/>
                </w:tcPr>
                <w:p w14:paraId="77089784" w14:textId="77777777" w:rsidR="00812ECB" w:rsidRPr="00812ECB" w:rsidRDefault="00812ECB" w:rsidP="00812ECB">
                  <w:pPr>
                    <w:spacing w:after="60"/>
                    <w:rPr>
                      <w:iCs/>
                      <w:sz w:val="20"/>
                      <w:szCs w:val="20"/>
                    </w:rPr>
                  </w:pPr>
                  <w:r w:rsidRPr="00812ECB">
                    <w:rPr>
                      <w:sz w:val="20"/>
                      <w:szCs w:val="20"/>
                    </w:rPr>
                    <w:t>PRC</w:t>
                  </w:r>
                  <w:r w:rsidRPr="00812ECB">
                    <w:rPr>
                      <w:sz w:val="20"/>
                      <w:szCs w:val="20"/>
                      <w:vertAlign w:val="subscript"/>
                    </w:rPr>
                    <w:t>9</w:t>
                  </w:r>
                </w:p>
              </w:tc>
              <w:tc>
                <w:tcPr>
                  <w:tcW w:w="1151" w:type="dxa"/>
                </w:tcPr>
                <w:p w14:paraId="1FA99209" w14:textId="77777777" w:rsidR="00812ECB" w:rsidRPr="00812ECB" w:rsidRDefault="00812ECB" w:rsidP="00812ECB">
                  <w:pPr>
                    <w:spacing w:after="60"/>
                    <w:rPr>
                      <w:iCs/>
                      <w:sz w:val="20"/>
                      <w:szCs w:val="20"/>
                    </w:rPr>
                  </w:pPr>
                  <w:r w:rsidRPr="00812ECB">
                    <w:rPr>
                      <w:sz w:val="20"/>
                      <w:szCs w:val="20"/>
                    </w:rPr>
                    <w:t>MW</w:t>
                  </w:r>
                </w:p>
              </w:tc>
              <w:tc>
                <w:tcPr>
                  <w:tcW w:w="6004" w:type="dxa"/>
                </w:tcPr>
                <w:p w14:paraId="475434DE" w14:textId="77777777" w:rsidR="00812ECB" w:rsidRPr="00812ECB" w:rsidRDefault="00812ECB" w:rsidP="00812ECB">
                  <w:pPr>
                    <w:tabs>
                      <w:tab w:val="left" w:pos="1080"/>
                    </w:tabs>
                    <w:spacing w:after="60"/>
                    <w:rPr>
                      <w:iCs/>
                      <w:sz w:val="20"/>
                      <w:szCs w:val="20"/>
                    </w:rPr>
                  </w:pPr>
                  <w:r w:rsidRPr="00812ECB">
                    <w:rPr>
                      <w:sz w:val="20"/>
                      <w:szCs w:val="20"/>
                    </w:rPr>
                    <w:t>Capacity from DC-Coupled Resources capable of providing Primary Frequency Response</w:t>
                  </w:r>
                </w:p>
              </w:tc>
            </w:tr>
            <w:tr w:rsidR="00812ECB" w:rsidRPr="00812ECB" w14:paraId="4C505838" w14:textId="77777777" w:rsidTr="008C7683">
              <w:tc>
                <w:tcPr>
                  <w:tcW w:w="2050" w:type="dxa"/>
                </w:tcPr>
                <w:p w14:paraId="49B8B3E3" w14:textId="77777777" w:rsidR="00812ECB" w:rsidRPr="00812ECB" w:rsidRDefault="00812ECB" w:rsidP="00812ECB">
                  <w:pPr>
                    <w:spacing w:after="60"/>
                    <w:rPr>
                      <w:iCs/>
                      <w:sz w:val="20"/>
                      <w:szCs w:val="20"/>
                    </w:rPr>
                  </w:pPr>
                  <w:r w:rsidRPr="00812ECB">
                    <w:rPr>
                      <w:iCs/>
                      <w:sz w:val="20"/>
                      <w:szCs w:val="20"/>
                    </w:rPr>
                    <w:lastRenderedPageBreak/>
                    <w:t>PRC</w:t>
                  </w:r>
                </w:p>
              </w:tc>
              <w:tc>
                <w:tcPr>
                  <w:tcW w:w="1151" w:type="dxa"/>
                </w:tcPr>
                <w:p w14:paraId="4DD9D6D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3913EBF8" w14:textId="77777777" w:rsidR="00812ECB" w:rsidRPr="00812ECB" w:rsidRDefault="00812ECB" w:rsidP="00812ECB">
                  <w:pPr>
                    <w:tabs>
                      <w:tab w:val="left" w:pos="1080"/>
                    </w:tabs>
                    <w:spacing w:after="60"/>
                    <w:rPr>
                      <w:iCs/>
                      <w:sz w:val="20"/>
                      <w:szCs w:val="20"/>
                    </w:rPr>
                  </w:pPr>
                  <w:r w:rsidRPr="00812ECB">
                    <w:rPr>
                      <w:iCs/>
                      <w:sz w:val="20"/>
                      <w:szCs w:val="20"/>
                    </w:rPr>
                    <w:t>Physical Responsive Capability</w:t>
                  </w:r>
                </w:p>
              </w:tc>
            </w:tr>
            <w:tr w:rsidR="00812ECB" w:rsidRPr="00812ECB" w14:paraId="4F4AEF20" w14:textId="77777777" w:rsidTr="008C7683">
              <w:tc>
                <w:tcPr>
                  <w:tcW w:w="2050" w:type="dxa"/>
                </w:tcPr>
                <w:p w14:paraId="41552EFD" w14:textId="77777777" w:rsidR="00812ECB" w:rsidRPr="00812ECB" w:rsidRDefault="00812ECB" w:rsidP="00812ECB">
                  <w:pPr>
                    <w:spacing w:after="60"/>
                    <w:rPr>
                      <w:iCs/>
                      <w:sz w:val="20"/>
                      <w:szCs w:val="20"/>
                    </w:rPr>
                  </w:pPr>
                  <w:r w:rsidRPr="00812ECB">
                    <w:rPr>
                      <w:sz w:val="20"/>
                      <w:szCs w:val="20"/>
                    </w:rPr>
                    <w:t>X</w:t>
                  </w:r>
                </w:p>
              </w:tc>
              <w:tc>
                <w:tcPr>
                  <w:tcW w:w="1151" w:type="dxa"/>
                </w:tcPr>
                <w:p w14:paraId="7BF88728" w14:textId="77777777" w:rsidR="00812ECB" w:rsidRPr="00812ECB" w:rsidRDefault="00812ECB" w:rsidP="00812ECB">
                  <w:pPr>
                    <w:spacing w:after="60"/>
                    <w:rPr>
                      <w:iCs/>
                      <w:sz w:val="20"/>
                      <w:szCs w:val="20"/>
                    </w:rPr>
                  </w:pPr>
                  <w:r w:rsidRPr="00812ECB">
                    <w:rPr>
                      <w:sz w:val="20"/>
                      <w:szCs w:val="20"/>
                    </w:rPr>
                    <w:t>Percentage</w:t>
                  </w:r>
                </w:p>
              </w:tc>
              <w:tc>
                <w:tcPr>
                  <w:tcW w:w="6004" w:type="dxa"/>
                </w:tcPr>
                <w:p w14:paraId="08661547" w14:textId="77777777" w:rsidR="00812ECB" w:rsidRPr="00812ECB" w:rsidRDefault="00812ECB" w:rsidP="00812ECB">
                  <w:pPr>
                    <w:spacing w:after="60"/>
                    <w:rPr>
                      <w:iCs/>
                      <w:sz w:val="20"/>
                      <w:szCs w:val="20"/>
                    </w:rPr>
                  </w:pPr>
                  <w:r w:rsidRPr="00812ECB">
                    <w:rPr>
                      <w:sz w:val="20"/>
                      <w:szCs w:val="20"/>
                    </w:rPr>
                    <w:t>Percent threshold based on the Governor droop setting of ESRs</w:t>
                  </w:r>
                </w:p>
              </w:tc>
            </w:tr>
            <w:tr w:rsidR="00812ECB" w:rsidRPr="00812ECB" w14:paraId="00E61F2B" w14:textId="77777777" w:rsidTr="008C7683">
              <w:tc>
                <w:tcPr>
                  <w:tcW w:w="2050" w:type="dxa"/>
                </w:tcPr>
                <w:p w14:paraId="08C49085" w14:textId="77777777" w:rsidR="00812ECB" w:rsidRPr="00812ECB" w:rsidRDefault="00812ECB" w:rsidP="00812ECB">
                  <w:pPr>
                    <w:spacing w:after="60"/>
                    <w:rPr>
                      <w:iCs/>
                      <w:sz w:val="20"/>
                      <w:szCs w:val="20"/>
                    </w:rPr>
                  </w:pPr>
                  <w:r w:rsidRPr="00812ECB">
                    <w:rPr>
                      <w:iCs/>
                      <w:sz w:val="20"/>
                      <w:szCs w:val="20"/>
                    </w:rPr>
                    <w:t>RDF</w:t>
                  </w:r>
                </w:p>
              </w:tc>
              <w:tc>
                <w:tcPr>
                  <w:tcW w:w="1151" w:type="dxa"/>
                </w:tcPr>
                <w:p w14:paraId="77E8F563" w14:textId="77777777" w:rsidR="00812ECB" w:rsidRPr="00812ECB" w:rsidRDefault="00812ECB" w:rsidP="00812ECB">
                  <w:pPr>
                    <w:spacing w:after="60"/>
                    <w:rPr>
                      <w:iCs/>
                      <w:sz w:val="20"/>
                      <w:szCs w:val="20"/>
                    </w:rPr>
                  </w:pPr>
                </w:p>
              </w:tc>
              <w:tc>
                <w:tcPr>
                  <w:tcW w:w="6004" w:type="dxa"/>
                </w:tcPr>
                <w:p w14:paraId="3F1AC436" w14:textId="77777777" w:rsidR="00812ECB" w:rsidRPr="00812ECB" w:rsidRDefault="00812ECB" w:rsidP="00812ECB">
                  <w:pPr>
                    <w:spacing w:after="60"/>
                    <w:rPr>
                      <w:iCs/>
                      <w:sz w:val="20"/>
                      <w:szCs w:val="20"/>
                    </w:rPr>
                  </w:pPr>
                  <w:r w:rsidRPr="00812ECB">
                    <w:rPr>
                      <w:iCs/>
                      <w:sz w:val="20"/>
                      <w:szCs w:val="20"/>
                    </w:rPr>
                    <w:t>The currently approved</w:t>
                  </w:r>
                  <w:r w:rsidRPr="00812ECB">
                    <w:rPr>
                      <w:rFonts w:ascii="Times New Roman Bold" w:hAnsi="Times New Roman Bold"/>
                      <w:iCs/>
                      <w:sz w:val="20"/>
                      <w:szCs w:val="20"/>
                    </w:rPr>
                    <w:t xml:space="preserve"> </w:t>
                  </w:r>
                  <w:r w:rsidRPr="00812ECB">
                    <w:rPr>
                      <w:iCs/>
                      <w:sz w:val="20"/>
                      <w:szCs w:val="20"/>
                    </w:rPr>
                    <w:t>Reserve Discount Factor</w:t>
                  </w:r>
                  <w:r w:rsidRPr="00812ECB">
                    <w:rPr>
                      <w:iCs/>
                      <w:sz w:val="20"/>
                      <w:szCs w:val="20"/>
                    </w:rPr>
                    <w:tab/>
                  </w:r>
                </w:p>
              </w:tc>
            </w:tr>
            <w:tr w:rsidR="00812ECB" w:rsidRPr="00812ECB" w14:paraId="2B5D8760" w14:textId="77777777" w:rsidTr="008C7683">
              <w:tc>
                <w:tcPr>
                  <w:tcW w:w="2050" w:type="dxa"/>
                </w:tcPr>
                <w:p w14:paraId="1746560B" w14:textId="77777777" w:rsidR="00812ECB" w:rsidRPr="00812ECB" w:rsidRDefault="00812ECB" w:rsidP="00812ECB">
                  <w:pPr>
                    <w:spacing w:after="60"/>
                    <w:rPr>
                      <w:iCs/>
                      <w:sz w:val="20"/>
                      <w:szCs w:val="20"/>
                    </w:rPr>
                  </w:pPr>
                  <w:r w:rsidRPr="00812ECB">
                    <w:rPr>
                      <w:iCs/>
                      <w:sz w:val="20"/>
                      <w:szCs w:val="20"/>
                    </w:rPr>
                    <w:t>RDF</w:t>
                  </w:r>
                  <w:r w:rsidRPr="00812ECB">
                    <w:rPr>
                      <w:iCs/>
                      <w:sz w:val="20"/>
                      <w:szCs w:val="20"/>
                      <w:vertAlign w:val="subscript"/>
                    </w:rPr>
                    <w:t>W</w:t>
                  </w:r>
                </w:p>
              </w:tc>
              <w:tc>
                <w:tcPr>
                  <w:tcW w:w="1151" w:type="dxa"/>
                </w:tcPr>
                <w:p w14:paraId="005F97ED" w14:textId="77777777" w:rsidR="00812ECB" w:rsidRPr="00812ECB" w:rsidRDefault="00812ECB" w:rsidP="00812ECB">
                  <w:pPr>
                    <w:spacing w:after="60"/>
                    <w:rPr>
                      <w:iCs/>
                      <w:sz w:val="20"/>
                      <w:szCs w:val="20"/>
                    </w:rPr>
                  </w:pPr>
                </w:p>
              </w:tc>
              <w:tc>
                <w:tcPr>
                  <w:tcW w:w="6004" w:type="dxa"/>
                </w:tcPr>
                <w:p w14:paraId="6E54195A" w14:textId="77777777" w:rsidR="00812ECB" w:rsidRPr="00812ECB" w:rsidRDefault="00812ECB" w:rsidP="00812ECB">
                  <w:pPr>
                    <w:spacing w:after="60"/>
                    <w:rPr>
                      <w:iCs/>
                      <w:sz w:val="20"/>
                      <w:szCs w:val="20"/>
                    </w:rPr>
                  </w:pPr>
                  <w:r w:rsidRPr="00812ECB">
                    <w:rPr>
                      <w:iCs/>
                      <w:sz w:val="20"/>
                      <w:szCs w:val="20"/>
                    </w:rPr>
                    <w:t>The currently approved Reserve Discount Factor for WGRs</w:t>
                  </w:r>
                </w:p>
              </w:tc>
            </w:tr>
            <w:tr w:rsidR="00812ECB" w:rsidRPr="00812ECB" w14:paraId="0814615E" w14:textId="77777777" w:rsidTr="008C7683">
              <w:tc>
                <w:tcPr>
                  <w:tcW w:w="2050" w:type="dxa"/>
                </w:tcPr>
                <w:p w14:paraId="3E1F26E5" w14:textId="77777777" w:rsidR="00812ECB" w:rsidRPr="00812ECB" w:rsidRDefault="00812ECB" w:rsidP="00812ECB">
                  <w:pPr>
                    <w:spacing w:after="60"/>
                    <w:rPr>
                      <w:iCs/>
                      <w:sz w:val="20"/>
                      <w:szCs w:val="20"/>
                    </w:rPr>
                  </w:pPr>
                  <w:r w:rsidRPr="00812ECB">
                    <w:rPr>
                      <w:iCs/>
                      <w:sz w:val="20"/>
                      <w:szCs w:val="20"/>
                    </w:rPr>
                    <w:t>LRDF_1</w:t>
                  </w:r>
                </w:p>
              </w:tc>
              <w:tc>
                <w:tcPr>
                  <w:tcW w:w="1151" w:type="dxa"/>
                </w:tcPr>
                <w:p w14:paraId="4C2401CC" w14:textId="77777777" w:rsidR="00812ECB" w:rsidRPr="00812ECB" w:rsidRDefault="00812ECB" w:rsidP="00812ECB">
                  <w:pPr>
                    <w:spacing w:after="60"/>
                    <w:rPr>
                      <w:iCs/>
                      <w:sz w:val="20"/>
                      <w:szCs w:val="20"/>
                    </w:rPr>
                  </w:pPr>
                </w:p>
              </w:tc>
              <w:tc>
                <w:tcPr>
                  <w:tcW w:w="6004" w:type="dxa"/>
                </w:tcPr>
                <w:p w14:paraId="1C65CA73"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awarded an Ancillary Service Resource award</w:t>
                  </w:r>
                </w:p>
              </w:tc>
            </w:tr>
            <w:tr w:rsidR="00812ECB" w:rsidRPr="00812ECB" w14:paraId="5750AC19" w14:textId="77777777" w:rsidTr="008C7683">
              <w:tc>
                <w:tcPr>
                  <w:tcW w:w="2050" w:type="dxa"/>
                </w:tcPr>
                <w:p w14:paraId="10E8007C" w14:textId="77777777" w:rsidR="00812ECB" w:rsidRPr="00812ECB" w:rsidRDefault="00812ECB" w:rsidP="00812ECB">
                  <w:pPr>
                    <w:spacing w:after="60"/>
                    <w:rPr>
                      <w:iCs/>
                      <w:sz w:val="20"/>
                      <w:szCs w:val="20"/>
                    </w:rPr>
                  </w:pPr>
                  <w:r w:rsidRPr="00812ECB">
                    <w:rPr>
                      <w:iCs/>
                      <w:sz w:val="20"/>
                      <w:szCs w:val="20"/>
                    </w:rPr>
                    <w:t>LRDF_2</w:t>
                  </w:r>
                </w:p>
              </w:tc>
              <w:tc>
                <w:tcPr>
                  <w:tcW w:w="1151" w:type="dxa"/>
                </w:tcPr>
                <w:p w14:paraId="2F674467" w14:textId="77777777" w:rsidR="00812ECB" w:rsidRPr="00812ECB" w:rsidRDefault="00812ECB" w:rsidP="00812ECB">
                  <w:pPr>
                    <w:spacing w:after="60"/>
                    <w:rPr>
                      <w:iCs/>
                      <w:sz w:val="20"/>
                      <w:szCs w:val="20"/>
                    </w:rPr>
                  </w:pPr>
                </w:p>
              </w:tc>
              <w:tc>
                <w:tcPr>
                  <w:tcW w:w="6004" w:type="dxa"/>
                </w:tcPr>
                <w:p w14:paraId="27B7F577"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not awarded an Ancillary Service Resource award</w:t>
                  </w:r>
                </w:p>
              </w:tc>
            </w:tr>
            <w:tr w:rsidR="00812ECB" w:rsidRPr="00812ECB" w14:paraId="3BFEB4D6" w14:textId="77777777" w:rsidTr="008C7683">
              <w:tc>
                <w:tcPr>
                  <w:tcW w:w="2050" w:type="dxa"/>
                </w:tcPr>
                <w:p w14:paraId="4CE71B11" w14:textId="77777777" w:rsidR="00812ECB" w:rsidRPr="00812ECB" w:rsidRDefault="00812ECB" w:rsidP="00812ECB">
                  <w:pPr>
                    <w:spacing w:after="60"/>
                    <w:rPr>
                      <w:iCs/>
                      <w:sz w:val="20"/>
                      <w:szCs w:val="20"/>
                    </w:rPr>
                  </w:pPr>
                  <w:r w:rsidRPr="00812ECB">
                    <w:rPr>
                      <w:iCs/>
                      <w:sz w:val="20"/>
                      <w:szCs w:val="20"/>
                    </w:rPr>
                    <w:t>FRCHL</w:t>
                  </w:r>
                </w:p>
              </w:tc>
              <w:tc>
                <w:tcPr>
                  <w:tcW w:w="1151" w:type="dxa"/>
                </w:tcPr>
                <w:p w14:paraId="590628CD"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C582134" w14:textId="77777777" w:rsidR="00812ECB" w:rsidRPr="00812ECB" w:rsidRDefault="00812ECB" w:rsidP="00812ECB">
                  <w:pPr>
                    <w:spacing w:after="60"/>
                    <w:rPr>
                      <w:iCs/>
                      <w:sz w:val="20"/>
                      <w:szCs w:val="20"/>
                    </w:rPr>
                  </w:pPr>
                  <w:r w:rsidRPr="00812ECB">
                    <w:rPr>
                      <w:iCs/>
                      <w:sz w:val="20"/>
                      <w:szCs w:val="20"/>
                    </w:rPr>
                    <w:t>Telemetered High limit of the FRC for the Resource</w:t>
                  </w:r>
                </w:p>
              </w:tc>
            </w:tr>
            <w:tr w:rsidR="00812ECB" w:rsidRPr="00812ECB" w14:paraId="455F1C76" w14:textId="77777777" w:rsidTr="008C7683">
              <w:tc>
                <w:tcPr>
                  <w:tcW w:w="2050" w:type="dxa"/>
                </w:tcPr>
                <w:p w14:paraId="356C53A1" w14:textId="77777777" w:rsidR="00812ECB" w:rsidRPr="00812ECB" w:rsidDel="001616A9" w:rsidRDefault="00812ECB" w:rsidP="00812ECB">
                  <w:pPr>
                    <w:spacing w:after="60"/>
                    <w:rPr>
                      <w:iCs/>
                      <w:sz w:val="20"/>
                      <w:szCs w:val="20"/>
                    </w:rPr>
                  </w:pPr>
                  <w:r w:rsidRPr="00812ECB">
                    <w:rPr>
                      <w:iCs/>
                      <w:sz w:val="20"/>
                      <w:szCs w:val="20"/>
                    </w:rPr>
                    <w:t>FRCO</w:t>
                  </w:r>
                </w:p>
              </w:tc>
              <w:tc>
                <w:tcPr>
                  <w:tcW w:w="1151" w:type="dxa"/>
                </w:tcPr>
                <w:p w14:paraId="17D111D2"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4AA55FF5" w14:textId="77777777" w:rsidR="00812ECB" w:rsidRPr="00812ECB" w:rsidRDefault="00812ECB" w:rsidP="00812ECB">
                  <w:pPr>
                    <w:spacing w:after="60"/>
                    <w:rPr>
                      <w:iCs/>
                      <w:sz w:val="20"/>
                      <w:szCs w:val="20"/>
                    </w:rPr>
                  </w:pPr>
                  <w:r w:rsidRPr="00812ECB">
                    <w:rPr>
                      <w:iCs/>
                      <w:sz w:val="20"/>
                      <w:szCs w:val="20"/>
                    </w:rPr>
                    <w:t>Telemetered output of FRC portion of the Resource</w:t>
                  </w:r>
                </w:p>
              </w:tc>
            </w:tr>
          </w:tbl>
          <w:p w14:paraId="6CD3A844" w14:textId="77777777" w:rsidR="00812ECB" w:rsidRPr="00812ECB" w:rsidRDefault="00812ECB" w:rsidP="00812ECB">
            <w:pPr>
              <w:spacing w:before="240" w:after="240"/>
              <w:ind w:left="720" w:hanging="720"/>
              <w:rPr>
                <w:szCs w:val="20"/>
              </w:rPr>
            </w:pPr>
            <w:r w:rsidRPr="00812ECB">
              <w:rPr>
                <w:szCs w:val="20"/>
              </w:rPr>
              <w:t>(2)</w:t>
            </w:r>
            <w:r w:rsidRPr="00812ECB">
              <w:rPr>
                <w:szCs w:val="20"/>
              </w:rPr>
              <w:tab/>
              <w:t>The Load Resource</w:t>
            </w:r>
            <w:r w:rsidRPr="00812ECB">
              <w:rPr>
                <w:rFonts w:ascii="Times New Roman Bold" w:hAnsi="Times New Roman Bold"/>
                <w:szCs w:val="20"/>
              </w:rPr>
              <w:t xml:space="preserve"> </w:t>
            </w:r>
            <w:r w:rsidRPr="00812ECB">
              <w:rPr>
                <w:szCs w:val="20"/>
              </w:rPr>
              <w:t>Reserve Discount Factors (RDFs) for Controllable Load Resources (LRDF_1 and LRDF_2) shall be subject to review and approval by TAC.</w:t>
            </w:r>
          </w:p>
          <w:p w14:paraId="0EEB2AE6" w14:textId="77777777" w:rsidR="00812ECB" w:rsidRPr="00812ECB" w:rsidRDefault="00812ECB" w:rsidP="00812ECB">
            <w:pPr>
              <w:ind w:left="720" w:hanging="720"/>
              <w:rPr>
                <w:szCs w:val="20"/>
              </w:rPr>
            </w:pPr>
            <w:r w:rsidRPr="00812ECB">
              <w:rPr>
                <w:szCs w:val="20"/>
              </w:rPr>
              <w:t xml:space="preserve">(3) </w:t>
            </w:r>
            <w:r w:rsidRPr="00812ECB">
              <w:rPr>
                <w:szCs w:val="20"/>
              </w:rPr>
              <w:tab/>
              <w:t>The RDFs used in the PRC calculation shall be posted to the ERCOT website no later than three Business Days after approval.</w:t>
            </w:r>
          </w:p>
          <w:p w14:paraId="6ED96622" w14:textId="77777777" w:rsidR="00812ECB" w:rsidRPr="00812ECB" w:rsidRDefault="00812ECB" w:rsidP="00812ECB">
            <w:pPr>
              <w:ind w:left="720" w:hanging="720"/>
              <w:rPr>
                <w:szCs w:val="20"/>
              </w:rPr>
            </w:pPr>
          </w:p>
          <w:p w14:paraId="2530297A" w14:textId="77777777" w:rsidR="00812ECB" w:rsidRPr="00812ECB" w:rsidRDefault="00812ECB" w:rsidP="00812ECB">
            <w:pPr>
              <w:spacing w:after="240"/>
              <w:ind w:left="720" w:hanging="720"/>
              <w:rPr>
                <w:szCs w:val="20"/>
              </w:rPr>
            </w:pPr>
            <w:r w:rsidRPr="00812ECB">
              <w:rPr>
                <w:szCs w:val="20"/>
              </w:rPr>
              <w:t>(4)</w:t>
            </w:r>
            <w:r w:rsidRPr="00812ECB">
              <w:rPr>
                <w:szCs w:val="20"/>
              </w:rPr>
              <w:tab/>
              <w:t>ERCOT shall display on the ERCOT website and update every ten seconds a rolling view of the ERCOT-wide PRC, as defined in paragraph (1)(p) above, for the current Operating Day.</w:t>
            </w:r>
          </w:p>
        </w:tc>
      </w:tr>
    </w:tbl>
    <w:p w14:paraId="6BCB89D7" w14:textId="77777777" w:rsidR="00812ECB" w:rsidRPr="00812ECB" w:rsidRDefault="00812ECB" w:rsidP="00812ECB">
      <w:pPr>
        <w:keepNext/>
        <w:tabs>
          <w:tab w:val="left" w:pos="1800"/>
        </w:tabs>
        <w:spacing w:before="480" w:after="240"/>
        <w:ind w:left="1800" w:hanging="1800"/>
        <w:outlineLvl w:val="5"/>
        <w:rPr>
          <w:b/>
          <w:bCs/>
          <w:szCs w:val="22"/>
        </w:rPr>
      </w:pPr>
      <w:r w:rsidRPr="00812ECB">
        <w:rPr>
          <w:b/>
          <w:bCs/>
          <w:szCs w:val="22"/>
        </w:rPr>
        <w:lastRenderedPageBreak/>
        <w:t>6.5.7.6.2.3</w:t>
      </w:r>
      <w:r w:rsidRPr="00812ECB">
        <w:rPr>
          <w:b/>
          <w:bCs/>
          <w:szCs w:val="22"/>
        </w:rPr>
        <w:tab/>
        <w:t xml:space="preserve">Non-Spinning Reserve Service Deployment </w:t>
      </w:r>
    </w:p>
    <w:p w14:paraId="68DC95E6" w14:textId="560387BE" w:rsidR="00935330" w:rsidRPr="00935330" w:rsidRDefault="00935330" w:rsidP="00935330">
      <w:pPr>
        <w:spacing w:after="240"/>
        <w:ind w:left="720" w:hanging="720"/>
        <w:rPr>
          <w:szCs w:val="20"/>
        </w:rPr>
      </w:pPr>
      <w:bookmarkStart w:id="872" w:name="_Toc397505003"/>
      <w:bookmarkStart w:id="873" w:name="_Toc402357131"/>
      <w:bookmarkStart w:id="874" w:name="_Toc422486510"/>
      <w:bookmarkStart w:id="875" w:name="_Toc433093362"/>
      <w:bookmarkStart w:id="876" w:name="_Toc433093520"/>
      <w:bookmarkStart w:id="877" w:name="_Toc440874748"/>
      <w:bookmarkStart w:id="878" w:name="_Toc448142303"/>
      <w:bookmarkStart w:id="879" w:name="_Toc448142460"/>
      <w:bookmarkStart w:id="880" w:name="_Toc458770297"/>
      <w:bookmarkStart w:id="881" w:name="_Toc459294265"/>
      <w:bookmarkStart w:id="882" w:name="_Toc463262758"/>
      <w:bookmarkStart w:id="883" w:name="_Toc468286831"/>
      <w:bookmarkStart w:id="884" w:name="_Toc481502877"/>
      <w:bookmarkStart w:id="885" w:name="_Toc496080045"/>
      <w:bookmarkStart w:id="886" w:name="_Toc80174742"/>
      <w:bookmarkStart w:id="887" w:name="_Toc103653333"/>
      <w:bookmarkStart w:id="888" w:name="_Toc109009382"/>
      <w:r w:rsidRPr="00935330">
        <w:rPr>
          <w:szCs w:val="20"/>
        </w:rPr>
        <w:t>(1)</w:t>
      </w:r>
      <w:r w:rsidRPr="00935330">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16F837A" w14:textId="77777777" w:rsidR="00935330" w:rsidRPr="00935330" w:rsidRDefault="00935330" w:rsidP="00935330">
      <w:pPr>
        <w:spacing w:after="240"/>
        <w:ind w:left="720" w:hanging="720"/>
        <w:rPr>
          <w:szCs w:val="20"/>
        </w:rPr>
      </w:pPr>
      <w:r w:rsidRPr="00935330">
        <w:rPr>
          <w:szCs w:val="20"/>
        </w:rPr>
        <w:t>(2)</w:t>
      </w:r>
      <w:r w:rsidRPr="00935330">
        <w:rPr>
          <w:szCs w:val="20"/>
        </w:rPr>
        <w:tab/>
        <w:t>Once Non-Spin capacity from Off-Line Generation Resources providing Non-Spin is deployed and the Generation Resources are On-Line, ERCOT shall use SCED to determine the amount of energy to be dispatched from those Resources.</w:t>
      </w:r>
    </w:p>
    <w:p w14:paraId="5E13C0E0" w14:textId="77777777" w:rsidR="00935330" w:rsidRPr="00935330" w:rsidRDefault="00935330" w:rsidP="00935330">
      <w:pPr>
        <w:spacing w:after="240"/>
        <w:ind w:left="720" w:hanging="720"/>
        <w:rPr>
          <w:szCs w:val="20"/>
        </w:rPr>
      </w:pPr>
      <w:r w:rsidRPr="00935330">
        <w:rPr>
          <w:szCs w:val="20"/>
        </w:rPr>
        <w:t>(3)</w:t>
      </w:r>
      <w:r w:rsidRPr="00935330">
        <w:rPr>
          <w:szCs w:val="20"/>
        </w:rPr>
        <w:tab/>
        <w:t xml:space="preserve">Off-Line Generation Resources providing Non-Spin (OFFNS Resource Status) are required to provide an Energy Offer Curve for use by SCED. </w:t>
      </w:r>
    </w:p>
    <w:p w14:paraId="36DB3E66" w14:textId="77777777" w:rsidR="00935330" w:rsidRPr="00935330" w:rsidRDefault="00935330" w:rsidP="00935330">
      <w:pPr>
        <w:spacing w:after="240"/>
        <w:ind w:left="720" w:hanging="720"/>
        <w:rPr>
          <w:szCs w:val="20"/>
        </w:rPr>
      </w:pPr>
      <w:r w:rsidRPr="00935330">
        <w:rPr>
          <w:szCs w:val="20"/>
        </w:rPr>
        <w:t>(4)</w:t>
      </w:r>
      <w:r w:rsidRPr="00935330">
        <w:rPr>
          <w:szCs w:val="20"/>
        </w:rPr>
        <w:tab/>
        <w:t>Non-Spin can be provided by Controllable Load Resources that are SCED qualified or by Load Resources that are not Controllable Load Resources but do not have an under-</w:t>
      </w:r>
      <w:r w:rsidRPr="00935330">
        <w:rPr>
          <w:szCs w:val="20"/>
        </w:rPr>
        <w:lastRenderedPageBreak/>
        <w:t>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3F58D8C" w14:textId="77777777" w:rsidR="00935330" w:rsidRPr="00935330" w:rsidRDefault="00935330" w:rsidP="00935330">
      <w:pPr>
        <w:spacing w:after="240"/>
        <w:ind w:left="720" w:hanging="720"/>
        <w:rPr>
          <w:szCs w:val="20"/>
        </w:rPr>
      </w:pPr>
      <w:r w:rsidRPr="00935330">
        <w:rPr>
          <w:szCs w:val="20"/>
        </w:rPr>
        <w:t>(5)</w:t>
      </w:r>
      <w:r w:rsidRPr="00935330">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4E43FA11" w14:textId="77777777" w:rsidR="00935330" w:rsidRPr="00935330" w:rsidRDefault="00935330" w:rsidP="00935330">
      <w:pPr>
        <w:spacing w:after="240"/>
        <w:ind w:left="1440" w:hanging="720"/>
        <w:rPr>
          <w:szCs w:val="20"/>
        </w:rPr>
      </w:pPr>
      <w:r w:rsidRPr="00935330">
        <w:rPr>
          <w:szCs w:val="20"/>
        </w:rPr>
        <w:t>(a)</w:t>
      </w:r>
      <w:r w:rsidRPr="00935330">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20DD3F96" w14:textId="77777777" w:rsidR="00935330" w:rsidRPr="00935330" w:rsidRDefault="00935330" w:rsidP="00935330">
      <w:pPr>
        <w:spacing w:after="240"/>
        <w:ind w:left="1440" w:hanging="720"/>
        <w:rPr>
          <w:szCs w:val="20"/>
        </w:rPr>
      </w:pPr>
      <w:r w:rsidRPr="00935330">
        <w:rPr>
          <w:szCs w:val="20"/>
        </w:rPr>
        <w:t>(b)</w:t>
      </w:r>
      <w:r w:rsidRPr="00935330">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2DD1610" w14:textId="77777777" w:rsidR="00935330" w:rsidRPr="00935330" w:rsidRDefault="00935330" w:rsidP="00935330">
      <w:pPr>
        <w:spacing w:after="240"/>
        <w:ind w:left="720" w:hanging="720"/>
        <w:rPr>
          <w:iCs/>
          <w:szCs w:val="20"/>
        </w:rPr>
      </w:pPr>
      <w:r w:rsidRPr="00935330">
        <w:rPr>
          <w:iCs/>
          <w:szCs w:val="20"/>
        </w:rPr>
        <w:t>(6)</w:t>
      </w:r>
      <w:r w:rsidRPr="00935330">
        <w:rPr>
          <w:iCs/>
          <w:szCs w:val="20"/>
        </w:rPr>
        <w:tab/>
        <w:t xml:space="preserve">Subject to the exceptions described in paragraphs (a) and (b) below, On-Line Generation Resources and Controllable Load Resources </w:t>
      </w:r>
      <w:r w:rsidRPr="00935330">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935330">
        <w:rPr>
          <w:iCs/>
          <w:szCs w:val="20"/>
        </w:rPr>
        <w:t xml:space="preserve">  For a Controllable Load Resource, the QSE shall set the Non-Spin Ancillary Service Schedule telemetry equal to 0.  As described in Section 6.5.7.2, Resource Limit Calculator, ERCOT shall adjust the HASL and LASL based on the QSE’s telemetered Non-Spin Ancillary Service </w:t>
      </w:r>
      <w:r w:rsidRPr="00935330">
        <w:rPr>
          <w:iCs/>
          <w:szCs w:val="20"/>
        </w:rPr>
        <w:lastRenderedPageBreak/>
        <w:t xml:space="preserve">Schedule to account for such deployment </w:t>
      </w:r>
      <w:r w:rsidRPr="00935330">
        <w:rPr>
          <w:szCs w:val="20"/>
        </w:rPr>
        <w:t>and to make the energy from the full amount of the Non-Spin Ancillary Service Resource Responsibility available to SCED</w:t>
      </w:r>
      <w:r w:rsidRPr="00935330">
        <w:rPr>
          <w:iCs/>
          <w:szCs w:val="20"/>
        </w:rPr>
        <w:t xml:space="preserve">.  </w:t>
      </w:r>
      <w:r w:rsidRPr="00935330">
        <w:rPr>
          <w:szCs w:val="20"/>
        </w:rPr>
        <w:t xml:space="preserve">A Non-Spin deployment Dispatch Instruction from ERCOT is not required and </w:t>
      </w:r>
      <w:r w:rsidRPr="00935330">
        <w:rPr>
          <w:iCs/>
          <w:szCs w:val="20"/>
        </w:rPr>
        <w:t>these Resources must be able to Dispatch their Non-Spin Ancillary Service Resource Responsibility in response to a SCED Base Point deployment instruction.  The provisions of this paragraph (5) do not apply to:</w:t>
      </w:r>
    </w:p>
    <w:p w14:paraId="56A442F8" w14:textId="77777777" w:rsidR="00935330" w:rsidRPr="00935330" w:rsidRDefault="00935330" w:rsidP="00935330">
      <w:pPr>
        <w:spacing w:after="240"/>
        <w:ind w:left="1440" w:hanging="720"/>
        <w:rPr>
          <w:iCs/>
          <w:szCs w:val="20"/>
        </w:rPr>
      </w:pPr>
      <w:r w:rsidRPr="00935330">
        <w:rPr>
          <w:iCs/>
          <w:szCs w:val="20"/>
        </w:rPr>
        <w:t>(a)</w:t>
      </w:r>
      <w:r w:rsidRPr="00935330">
        <w:rPr>
          <w:iCs/>
          <w:szCs w:val="20"/>
        </w:rPr>
        <w:tab/>
        <w:t>QSGRs assigned Off-Line Non-Spin Ancillary Service Resource Responsibility and provided to SCED for deployment, which must follow the provisions of Section 3.8.3, Quick Start Generation Resources; or</w:t>
      </w:r>
    </w:p>
    <w:p w14:paraId="76AA1828" w14:textId="77777777" w:rsidR="00935330" w:rsidRPr="00935330" w:rsidRDefault="00935330" w:rsidP="00935330">
      <w:pPr>
        <w:spacing w:after="240"/>
        <w:ind w:left="1440" w:hanging="720"/>
        <w:rPr>
          <w:szCs w:val="20"/>
        </w:rPr>
      </w:pPr>
      <w:r w:rsidRPr="00935330">
        <w:rPr>
          <w:szCs w:val="20"/>
        </w:rPr>
        <w:t>(b)</w:t>
      </w:r>
      <w:r w:rsidRPr="00935330">
        <w:rPr>
          <w:szCs w:val="20"/>
        </w:rPr>
        <w:tab/>
        <w:t>The portion of On-Line Generation Resources that is only available through power augmentation if participating as Off-Line Non-Spin.</w:t>
      </w:r>
    </w:p>
    <w:p w14:paraId="766D9E3B" w14:textId="77777777" w:rsidR="00935330" w:rsidRPr="00935330" w:rsidRDefault="00935330" w:rsidP="00935330">
      <w:pPr>
        <w:ind w:left="720" w:hanging="720"/>
        <w:rPr>
          <w:szCs w:val="20"/>
        </w:rPr>
      </w:pPr>
      <w:r w:rsidRPr="00935330">
        <w:rPr>
          <w:iCs/>
          <w:szCs w:val="20"/>
        </w:rPr>
        <w:t>(7)</w:t>
      </w:r>
      <w:r w:rsidRPr="00935330">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935330">
        <w:rPr>
          <w:bCs/>
          <w:iCs/>
          <w:szCs w:val="22"/>
        </w:rPr>
        <w:t xml:space="preserve">shall reduce the Non-Spin Ancillary Service Schedule by the amount of the deployment. </w:t>
      </w:r>
      <w:r w:rsidRPr="00935330">
        <w:rPr>
          <w:iCs/>
          <w:szCs w:val="20"/>
        </w:rPr>
        <w:t xml:space="preserve"> An Off-Line Generation Resource providing Non-Spin must also be brought On-Line with an Energy Offer Curve at an output level greater than or equal to P1 multiplied by LSL</w:t>
      </w:r>
      <w:r w:rsidRPr="00935330">
        <w:rPr>
          <w:bCs/>
          <w:iCs/>
          <w:szCs w:val="22"/>
        </w:rPr>
        <w:t xml:space="preserve"> where P1 is defined in the “ERCOT and QSE Operations Business Practices During the Operating Hour.”</w:t>
      </w:r>
      <w:r w:rsidRPr="00935330">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935330">
        <w:rPr>
          <w:bCs/>
          <w:iCs/>
          <w:szCs w:val="22"/>
        </w:rPr>
        <w:t>in paragraph (5)(b)(i) of Section 3.9.1, Current Operating Plan (COP) Criteria.</w:t>
      </w:r>
    </w:p>
    <w:p w14:paraId="665C2642" w14:textId="77777777" w:rsidR="00935330" w:rsidRPr="00935330" w:rsidRDefault="00935330" w:rsidP="00935330">
      <w:pPr>
        <w:spacing w:before="240" w:after="240"/>
        <w:ind w:left="720" w:hanging="720"/>
        <w:rPr>
          <w:szCs w:val="20"/>
        </w:rPr>
      </w:pPr>
      <w:r w:rsidRPr="00935330">
        <w:rPr>
          <w:szCs w:val="20"/>
        </w:rPr>
        <w:t>(8)</w:t>
      </w:r>
      <w:r w:rsidRPr="00935330">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7834904F" w14:textId="77777777" w:rsidR="00935330" w:rsidRPr="00935330" w:rsidRDefault="00935330" w:rsidP="00935330">
      <w:pPr>
        <w:spacing w:after="240"/>
        <w:ind w:left="720" w:hanging="720"/>
        <w:rPr>
          <w:szCs w:val="20"/>
        </w:rPr>
      </w:pPr>
      <w:r w:rsidRPr="00935330">
        <w:rPr>
          <w:szCs w:val="20"/>
        </w:rPr>
        <w:t>(9)</w:t>
      </w:r>
      <w:r w:rsidRPr="00935330">
        <w:rPr>
          <w:szCs w:val="20"/>
        </w:rPr>
        <w:tab/>
        <w:t xml:space="preserve">Base Points for On-Line Generation Resources and Controllable Load Resources providing Non-Spin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3911AD7" w14:textId="77777777" w:rsidR="00935330" w:rsidRPr="00935330" w:rsidRDefault="00935330" w:rsidP="00935330">
      <w:pPr>
        <w:spacing w:after="240"/>
        <w:ind w:left="720" w:hanging="720"/>
        <w:rPr>
          <w:szCs w:val="20"/>
        </w:rPr>
      </w:pPr>
      <w:r w:rsidRPr="00935330">
        <w:rPr>
          <w:szCs w:val="20"/>
        </w:rPr>
        <w:t>(10)</w:t>
      </w:r>
      <w:r w:rsidRPr="00935330">
        <w:rPr>
          <w:szCs w:val="20"/>
        </w:rPr>
        <w:tab/>
        <w:t xml:space="preserve">Each QSE providing Non-Spin from a Resource shall inform ERCOT of the Non-Spin Resource availability using the Resource Status and Non-Spin Ancillary Service </w:t>
      </w:r>
      <w:r w:rsidRPr="00935330">
        <w:rPr>
          <w:szCs w:val="20"/>
        </w:rPr>
        <w:lastRenderedPageBreak/>
        <w:t>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40BF7290" w14:textId="77777777" w:rsidR="00935330" w:rsidRPr="00935330" w:rsidRDefault="00935330" w:rsidP="00935330">
      <w:pPr>
        <w:spacing w:after="240"/>
        <w:ind w:left="720" w:hanging="720"/>
        <w:rPr>
          <w:szCs w:val="20"/>
        </w:rPr>
      </w:pPr>
      <w:r w:rsidRPr="00935330">
        <w:rPr>
          <w:szCs w:val="20"/>
        </w:rPr>
        <w:t>(11)</w:t>
      </w:r>
      <w:r w:rsidRPr="00935330">
        <w:rPr>
          <w:szCs w:val="20"/>
        </w:rPr>
        <w:tab/>
        <w:t>ERCOT may deploy Non-Spin at any time in a Settlement Interval.</w:t>
      </w:r>
    </w:p>
    <w:p w14:paraId="0B9ACA98" w14:textId="77777777" w:rsidR="00935330" w:rsidRPr="00935330" w:rsidRDefault="00935330" w:rsidP="00935330">
      <w:pPr>
        <w:spacing w:after="240"/>
        <w:ind w:left="720" w:hanging="720"/>
        <w:rPr>
          <w:szCs w:val="20"/>
        </w:rPr>
      </w:pPr>
      <w:r w:rsidRPr="00935330">
        <w:rPr>
          <w:szCs w:val="20"/>
        </w:rPr>
        <w:t>(12)</w:t>
      </w:r>
      <w:r w:rsidRPr="00935330">
        <w:rPr>
          <w:szCs w:val="20"/>
        </w:rPr>
        <w:tab/>
        <w:t>ERCOT’s Non-Spin deployment Dispatch Instructions must include:</w:t>
      </w:r>
    </w:p>
    <w:p w14:paraId="4C5AD93F" w14:textId="77777777" w:rsidR="00935330" w:rsidRPr="00935330" w:rsidRDefault="00935330" w:rsidP="00935330">
      <w:pPr>
        <w:spacing w:after="240"/>
        <w:ind w:left="1440" w:hanging="720"/>
        <w:rPr>
          <w:szCs w:val="20"/>
        </w:rPr>
      </w:pPr>
      <w:r w:rsidRPr="00935330">
        <w:rPr>
          <w:szCs w:val="20"/>
        </w:rPr>
        <w:t>(a)</w:t>
      </w:r>
      <w:r w:rsidRPr="00935330">
        <w:rPr>
          <w:szCs w:val="20"/>
        </w:rPr>
        <w:tab/>
        <w:t>The Resource name;</w:t>
      </w:r>
    </w:p>
    <w:p w14:paraId="544D3049" w14:textId="77777777" w:rsidR="00935330" w:rsidRPr="00935330" w:rsidRDefault="00935330" w:rsidP="00935330">
      <w:pPr>
        <w:spacing w:after="240"/>
        <w:ind w:left="1440" w:hanging="720"/>
        <w:rPr>
          <w:szCs w:val="20"/>
        </w:rPr>
      </w:pPr>
      <w:r w:rsidRPr="00935330">
        <w:rPr>
          <w:szCs w:val="20"/>
        </w:rPr>
        <w:t>(b)</w:t>
      </w:r>
      <w:r w:rsidRPr="00935330">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304237AA" w14:textId="77777777" w:rsidR="00935330" w:rsidRPr="00935330" w:rsidRDefault="00935330" w:rsidP="00935330">
      <w:pPr>
        <w:spacing w:after="240"/>
        <w:ind w:left="1440" w:hanging="720"/>
        <w:rPr>
          <w:szCs w:val="20"/>
        </w:rPr>
      </w:pPr>
      <w:r w:rsidRPr="00935330">
        <w:rPr>
          <w:szCs w:val="20"/>
        </w:rPr>
        <w:t>(c)</w:t>
      </w:r>
      <w:r w:rsidRPr="00935330">
        <w:rPr>
          <w:szCs w:val="20"/>
        </w:rPr>
        <w:tab/>
        <w:t>The anticipated duration of deployment.</w:t>
      </w:r>
    </w:p>
    <w:p w14:paraId="775E31BF" w14:textId="77777777" w:rsidR="00935330" w:rsidRPr="00935330" w:rsidRDefault="00935330" w:rsidP="00935330">
      <w:pPr>
        <w:spacing w:after="240"/>
        <w:ind w:left="720" w:hanging="720"/>
        <w:rPr>
          <w:szCs w:val="20"/>
        </w:rPr>
      </w:pPr>
      <w:r w:rsidRPr="00935330">
        <w:rPr>
          <w:iCs/>
          <w:szCs w:val="20"/>
        </w:rPr>
        <w:t>(13)</w:t>
      </w:r>
      <w:r w:rsidRPr="00935330">
        <w:rPr>
          <w:iCs/>
          <w:szCs w:val="20"/>
        </w:rPr>
        <w:tab/>
        <w:t>ERCOT shall provide a signal via ICCP to the QSE of a deployed Generation or Load Resource indicating that its Non-Spin capacity has been deployed.</w:t>
      </w:r>
    </w:p>
    <w:p w14:paraId="73A7670B" w14:textId="77777777" w:rsidR="00935330" w:rsidRPr="00935330" w:rsidRDefault="00935330" w:rsidP="00935330">
      <w:pPr>
        <w:spacing w:after="240"/>
        <w:ind w:left="720" w:hanging="720"/>
        <w:rPr>
          <w:szCs w:val="20"/>
        </w:rPr>
      </w:pPr>
      <w:r w:rsidRPr="00935330">
        <w:rPr>
          <w:szCs w:val="20"/>
        </w:rPr>
        <w:t>(14)</w:t>
      </w:r>
      <w:r w:rsidRPr="00935330">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828F82B" w14:textId="77777777" w:rsidR="00935330" w:rsidRPr="00935330" w:rsidRDefault="00935330" w:rsidP="00935330">
      <w:pPr>
        <w:spacing w:after="240"/>
        <w:ind w:left="720" w:hanging="720"/>
        <w:rPr>
          <w:iCs/>
          <w:szCs w:val="20"/>
        </w:rPr>
      </w:pPr>
      <w:r w:rsidRPr="00935330">
        <w:rPr>
          <w:iCs/>
          <w:szCs w:val="20"/>
        </w:rPr>
        <w:t>(15)</w:t>
      </w:r>
      <w:r w:rsidRPr="00935330">
        <w:rPr>
          <w:iCs/>
          <w:szCs w:val="20"/>
        </w:rPr>
        <w:tab/>
        <w:t xml:space="preserve">ERCOT shall provide a notification to all QSEs via the </w:t>
      </w:r>
      <w:r w:rsidRPr="00935330">
        <w:rPr>
          <w:szCs w:val="20"/>
        </w:rPr>
        <w:t>ERCOT website</w:t>
      </w:r>
      <w:r w:rsidRPr="00935330">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330" w:rsidRPr="00935330" w14:paraId="5A62FC2C" w14:textId="77777777" w:rsidTr="001C07AC">
        <w:trPr>
          <w:trHeight w:val="206"/>
        </w:trPr>
        <w:tc>
          <w:tcPr>
            <w:tcW w:w="9350" w:type="dxa"/>
            <w:shd w:val="pct12" w:color="auto" w:fill="auto"/>
          </w:tcPr>
          <w:p w14:paraId="56C58E78" w14:textId="77777777" w:rsidR="00935330" w:rsidRPr="00935330" w:rsidRDefault="00935330" w:rsidP="00935330">
            <w:pPr>
              <w:spacing w:before="120" w:after="240"/>
              <w:rPr>
                <w:b/>
                <w:i/>
                <w:iCs/>
              </w:rPr>
            </w:pPr>
            <w:r w:rsidRPr="00935330">
              <w:rPr>
                <w:b/>
                <w:i/>
                <w:iCs/>
              </w:rPr>
              <w:t>[NPRR1000 and NPRR1010:  Replace applicable portions of Section 6.5.7.6.2.3 above with the following upon system implementation for NPRR1000; or upon system implementation of the Real-Time Co-Optimization (RTC) project for NPRR1010:]</w:t>
            </w:r>
          </w:p>
          <w:p w14:paraId="73F76D61" w14:textId="77777777" w:rsidR="00935330" w:rsidRPr="00935330" w:rsidRDefault="00935330" w:rsidP="00935330">
            <w:pPr>
              <w:keepNext/>
              <w:tabs>
                <w:tab w:val="left" w:pos="1800"/>
              </w:tabs>
              <w:spacing w:before="240" w:after="240"/>
              <w:ind w:left="1800" w:hanging="1800"/>
              <w:outlineLvl w:val="5"/>
              <w:rPr>
                <w:b/>
                <w:bCs/>
                <w:szCs w:val="22"/>
              </w:rPr>
            </w:pPr>
            <w:r w:rsidRPr="00935330">
              <w:rPr>
                <w:b/>
                <w:bCs/>
                <w:szCs w:val="22"/>
              </w:rPr>
              <w:t>6.5.7.6.2.3</w:t>
            </w:r>
            <w:r w:rsidRPr="00935330">
              <w:rPr>
                <w:b/>
                <w:bCs/>
                <w:szCs w:val="22"/>
              </w:rPr>
              <w:tab/>
              <w:t xml:space="preserve">Non-Spinning Reserve Service Deployment </w:t>
            </w:r>
          </w:p>
          <w:p w14:paraId="762C0FA1" w14:textId="77777777" w:rsidR="00935330" w:rsidRPr="00935330" w:rsidRDefault="00935330" w:rsidP="00935330">
            <w:pPr>
              <w:spacing w:after="240"/>
              <w:ind w:left="720" w:hanging="720"/>
              <w:rPr>
                <w:szCs w:val="20"/>
              </w:rPr>
            </w:pPr>
            <w:r w:rsidRPr="00935330">
              <w:rPr>
                <w:szCs w:val="20"/>
              </w:rPr>
              <w:t>(1)</w:t>
            </w:r>
            <w:r w:rsidRPr="00935330">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w:t>
            </w:r>
            <w:r w:rsidRPr="00935330">
              <w:rPr>
                <w:szCs w:val="20"/>
              </w:rPr>
              <w:lastRenderedPageBreak/>
              <w:t>exist.  The deployment of Non-Spin must always be 100% of that awarded on an individual Resource.</w:t>
            </w:r>
          </w:p>
          <w:p w14:paraId="13609B30" w14:textId="77777777" w:rsidR="00935330" w:rsidRPr="00935330" w:rsidRDefault="00935330" w:rsidP="00935330">
            <w:pPr>
              <w:spacing w:after="240"/>
              <w:ind w:left="720" w:hanging="720"/>
              <w:rPr>
                <w:szCs w:val="20"/>
              </w:rPr>
            </w:pPr>
            <w:r w:rsidRPr="00935330">
              <w:rPr>
                <w:szCs w:val="20"/>
              </w:rPr>
              <w:t>(2)</w:t>
            </w:r>
            <w:r w:rsidRPr="00935330">
              <w:rPr>
                <w:szCs w:val="20"/>
              </w:rPr>
              <w:tab/>
              <w:t>Once Non-Spin capacity from Off-Line Generation Resources awarded Non-Spin is deployed and the Generation Resources are On-Line, ERCOT shall use SCED to determine the amount of energy to be dispatched from those Resources.</w:t>
            </w:r>
          </w:p>
          <w:p w14:paraId="7C2E321D" w14:textId="77777777" w:rsidR="00935330" w:rsidRPr="00935330" w:rsidRDefault="00935330" w:rsidP="00935330">
            <w:pPr>
              <w:spacing w:after="240"/>
              <w:ind w:left="720" w:hanging="720"/>
              <w:rPr>
                <w:szCs w:val="20"/>
              </w:rPr>
            </w:pPr>
            <w:r w:rsidRPr="00935330">
              <w:rPr>
                <w:szCs w:val="20"/>
              </w:rPr>
              <w:t>(3)</w:t>
            </w:r>
            <w:r w:rsidRPr="00935330">
              <w:rPr>
                <w:szCs w:val="20"/>
              </w:rPr>
              <w:tab/>
              <w:t xml:space="preserve">Off-Line Generation Resources offering to provide Non-Spin must provide an Energy Offer Curve for use by SCED. </w:t>
            </w:r>
          </w:p>
          <w:p w14:paraId="13456CC9" w14:textId="77777777" w:rsidR="00935330" w:rsidRPr="00935330" w:rsidRDefault="00935330" w:rsidP="00935330">
            <w:pPr>
              <w:spacing w:after="240"/>
              <w:ind w:left="720" w:hanging="720"/>
              <w:rPr>
                <w:iCs/>
                <w:szCs w:val="20"/>
              </w:rPr>
            </w:pPr>
            <w:r w:rsidRPr="00935330">
              <w:rPr>
                <w:iCs/>
                <w:szCs w:val="20"/>
              </w:rPr>
              <w:t>(4)</w:t>
            </w:r>
            <w:r w:rsidRPr="00935330">
              <w:rPr>
                <w:iCs/>
                <w:szCs w:val="20"/>
              </w:rPr>
              <w:tab/>
              <w:t>Non-Spin can be provided by Controllable Load Resources that are SCED qualified or by Load Resources that are not Controllable Load Resources but do not have an under-frequency relay or the under-frequency relay is unarmed.</w:t>
            </w:r>
          </w:p>
          <w:p w14:paraId="696B245F" w14:textId="7C39235C" w:rsidR="00935330" w:rsidRPr="00935330" w:rsidRDefault="00935330" w:rsidP="00935330">
            <w:pPr>
              <w:spacing w:after="240"/>
              <w:ind w:left="1415" w:hanging="720"/>
              <w:rPr>
                <w:iCs/>
                <w:szCs w:val="20"/>
              </w:rPr>
            </w:pPr>
            <w:r w:rsidRPr="00935330">
              <w:rPr>
                <w:iCs/>
                <w:szCs w:val="20"/>
              </w:rPr>
              <w:t>(a)</w:t>
            </w:r>
            <w:r w:rsidRPr="00935330">
              <w:rPr>
                <w:szCs w:val="20"/>
              </w:rPr>
              <w:tab/>
            </w:r>
            <w:r w:rsidRPr="00935330">
              <w:rPr>
                <w:iCs/>
                <w:szCs w:val="20"/>
              </w:rPr>
              <w:t xml:space="preserve">Controllable Load Resources awarded Non-Spin shall have an </w:t>
            </w:r>
            <w:del w:id="889" w:author="ERCOT" w:date="2024-09-16T10:29:00Z">
              <w:r w:rsidRPr="00935330" w:rsidDel="00935330">
                <w:rPr>
                  <w:iCs/>
                  <w:szCs w:val="20"/>
                </w:rPr>
                <w:delText xml:space="preserve">RTM </w:delText>
              </w:r>
            </w:del>
            <w:r w:rsidRPr="00935330">
              <w:rPr>
                <w:iCs/>
                <w:szCs w:val="20"/>
              </w:rPr>
              <w:t xml:space="preserve">Energy </w:t>
            </w:r>
            <w:del w:id="890" w:author="ERCOT" w:date="2024-09-16T10:29:00Z">
              <w:r w:rsidRPr="00935330" w:rsidDel="00935330">
                <w:rPr>
                  <w:iCs/>
                  <w:szCs w:val="20"/>
                </w:rPr>
                <w:delText>Bid</w:delText>
              </w:r>
            </w:del>
            <w:ins w:id="891" w:author="ERCOT" w:date="2024-09-16T10:29:00Z">
              <w:r>
                <w:rPr>
                  <w:iCs/>
                  <w:szCs w:val="20"/>
                </w:rPr>
                <w:t>Curve</w:t>
              </w:r>
            </w:ins>
            <w:r w:rsidRPr="00935330">
              <w:rPr>
                <w:iCs/>
                <w:szCs w:val="20"/>
              </w:rPr>
              <w:t xml:space="preserve"> for SCED and shall be capable of being Dispatched to its Non-Spin Ancillary Service award within 30 minutes, using the Resource’s Normal Ramp Rate curve.  An Aggregate Load Resource (ALR) must comply with all requirements in </w:t>
            </w:r>
            <w:r w:rsidRPr="00935330">
              <w:t>Section 22, Attachment O,</w:t>
            </w:r>
            <w:r w:rsidRPr="00935330">
              <w:rPr>
                <w:iCs/>
                <w:szCs w:val="20"/>
              </w:rPr>
              <w:t xml:space="preserve"> Requirements for Aggregate Load Resource Participation in the ERCOT Markets.</w:t>
            </w:r>
          </w:p>
          <w:p w14:paraId="4E5F4A0B" w14:textId="77777777" w:rsidR="00935330" w:rsidRPr="00935330" w:rsidRDefault="00935330" w:rsidP="00935330">
            <w:pPr>
              <w:spacing w:after="240"/>
              <w:ind w:left="1410" w:hanging="720"/>
              <w:rPr>
                <w:iCs/>
                <w:szCs w:val="20"/>
              </w:rPr>
            </w:pPr>
            <w:r w:rsidRPr="00935330">
              <w:rPr>
                <w:iCs/>
                <w:szCs w:val="20"/>
              </w:rPr>
              <w:t>(b)</w:t>
            </w:r>
            <w:r w:rsidRPr="00935330">
              <w:rPr>
                <w:szCs w:val="20"/>
              </w:rPr>
              <w:tab/>
            </w:r>
            <w:r w:rsidRPr="00935330">
              <w:rPr>
                <w:iCs/>
                <w:szCs w:val="20"/>
              </w:rPr>
              <w:t>A Load Resource that is not a Controllable Load Resource shall be capable of being Dispatched to its Non-Spin Ancillary Service Resource Responsibility within 30 minutes of a deployment instruction for capacity.</w:t>
            </w:r>
          </w:p>
          <w:p w14:paraId="38A879AA" w14:textId="77777777" w:rsidR="00935330" w:rsidRPr="00935330" w:rsidRDefault="00935330" w:rsidP="00935330">
            <w:pPr>
              <w:spacing w:after="240"/>
              <w:ind w:left="720" w:hanging="720"/>
              <w:rPr>
                <w:szCs w:val="20"/>
              </w:rPr>
            </w:pPr>
            <w:r w:rsidRPr="00935330">
              <w:rPr>
                <w:iCs/>
                <w:szCs w:val="20"/>
              </w:rPr>
              <w:t>(5)</w:t>
            </w:r>
            <w:r w:rsidRPr="00935330">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3250374A" w14:textId="77777777" w:rsidR="00935330" w:rsidRPr="00935330" w:rsidRDefault="00935330" w:rsidP="00935330">
            <w:pPr>
              <w:spacing w:after="240"/>
              <w:ind w:left="720" w:hanging="720"/>
              <w:rPr>
                <w:szCs w:val="20"/>
              </w:rPr>
            </w:pPr>
            <w:r w:rsidRPr="00935330">
              <w:rPr>
                <w:szCs w:val="20"/>
              </w:rPr>
              <w:t>(6)</w:t>
            </w:r>
            <w:r w:rsidRPr="00935330">
              <w:rPr>
                <w:szCs w:val="20"/>
              </w:rPr>
              <w:tab/>
              <w:t>ERCOT may deploy Non-Spin at any time in a Settlement Interval.</w:t>
            </w:r>
          </w:p>
          <w:p w14:paraId="4A65E521" w14:textId="77777777" w:rsidR="00935330" w:rsidRPr="00935330" w:rsidRDefault="00935330" w:rsidP="00935330">
            <w:pPr>
              <w:spacing w:after="240"/>
              <w:ind w:left="720" w:hanging="720"/>
              <w:rPr>
                <w:szCs w:val="20"/>
              </w:rPr>
            </w:pPr>
            <w:r w:rsidRPr="00935330">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4213F542" w14:textId="77777777" w:rsidR="00935330" w:rsidRPr="00935330" w:rsidRDefault="00935330" w:rsidP="00935330">
            <w:pPr>
              <w:spacing w:after="240"/>
              <w:ind w:left="1440" w:hanging="720"/>
              <w:rPr>
                <w:szCs w:val="20"/>
              </w:rPr>
            </w:pPr>
            <w:r w:rsidRPr="00935330">
              <w:rPr>
                <w:szCs w:val="20"/>
              </w:rPr>
              <w:t>(a)</w:t>
            </w:r>
            <w:r w:rsidRPr="00935330">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12B4CFC1" w14:textId="77777777" w:rsidR="00935330" w:rsidRPr="00935330" w:rsidRDefault="00935330" w:rsidP="00935330">
            <w:pPr>
              <w:spacing w:after="240"/>
              <w:ind w:left="1440" w:hanging="720"/>
              <w:rPr>
                <w:szCs w:val="20"/>
              </w:rPr>
            </w:pPr>
            <w:r w:rsidRPr="00935330">
              <w:rPr>
                <w:szCs w:val="20"/>
              </w:rPr>
              <w:t>(b)</w:t>
            </w:r>
            <w:r w:rsidRPr="00935330">
              <w:rPr>
                <w:szCs w:val="20"/>
              </w:rPr>
              <w:tab/>
              <w:t xml:space="preserve">Any Generation Resource providing Off-Line Non-Spin that did not previously receive group assignment will be automatically considered in Group 1.  Any Load Resource that is not a Controllable Load Resource providing Non-Spin in </w:t>
            </w:r>
            <w:r w:rsidRPr="00935330">
              <w:rPr>
                <w:szCs w:val="20"/>
              </w:rPr>
              <w:lastRenderedPageBreak/>
              <w:t>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3D92CC5F" w14:textId="77777777" w:rsidR="00935330" w:rsidRPr="00935330" w:rsidRDefault="00935330" w:rsidP="00935330">
            <w:pPr>
              <w:spacing w:after="240"/>
              <w:ind w:left="720" w:hanging="720"/>
              <w:rPr>
                <w:szCs w:val="20"/>
              </w:rPr>
            </w:pPr>
            <w:r w:rsidRPr="00935330">
              <w:rPr>
                <w:szCs w:val="20"/>
              </w:rPr>
              <w:t>(8)</w:t>
            </w:r>
            <w:r w:rsidRPr="00935330">
              <w:rPr>
                <w:szCs w:val="20"/>
              </w:rPr>
              <w:tab/>
              <w:t>ERCOT’s Non-Spin deployment Dispatch Instructions must include:</w:t>
            </w:r>
          </w:p>
          <w:p w14:paraId="43B72743" w14:textId="77777777" w:rsidR="00935330" w:rsidRPr="00935330" w:rsidRDefault="00935330" w:rsidP="00935330">
            <w:pPr>
              <w:spacing w:after="240"/>
              <w:ind w:left="1440" w:hanging="720"/>
              <w:rPr>
                <w:szCs w:val="20"/>
              </w:rPr>
            </w:pPr>
            <w:r w:rsidRPr="00935330">
              <w:rPr>
                <w:szCs w:val="20"/>
              </w:rPr>
              <w:t>(a)</w:t>
            </w:r>
            <w:r w:rsidRPr="00935330">
              <w:rPr>
                <w:szCs w:val="20"/>
              </w:rPr>
              <w:tab/>
              <w:t>The Resource name;</w:t>
            </w:r>
          </w:p>
          <w:p w14:paraId="646A0B81" w14:textId="77777777" w:rsidR="00935330" w:rsidRPr="00935330" w:rsidRDefault="00935330" w:rsidP="00935330">
            <w:pPr>
              <w:spacing w:after="240"/>
              <w:ind w:left="1440" w:hanging="720"/>
              <w:rPr>
                <w:szCs w:val="20"/>
              </w:rPr>
            </w:pPr>
            <w:r w:rsidRPr="00935330">
              <w:rPr>
                <w:szCs w:val="20"/>
              </w:rPr>
              <w:t>(b)</w:t>
            </w:r>
            <w:r w:rsidRPr="00935330">
              <w:rPr>
                <w:szCs w:val="20"/>
              </w:rPr>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53484FB8" w14:textId="77777777" w:rsidR="00935330" w:rsidRPr="00935330" w:rsidRDefault="00935330" w:rsidP="00935330">
            <w:pPr>
              <w:spacing w:after="240"/>
              <w:ind w:left="1440" w:hanging="720"/>
              <w:rPr>
                <w:szCs w:val="20"/>
              </w:rPr>
            </w:pPr>
            <w:r w:rsidRPr="00935330">
              <w:rPr>
                <w:szCs w:val="20"/>
              </w:rPr>
              <w:t>(c)</w:t>
            </w:r>
            <w:r w:rsidRPr="00935330">
              <w:rPr>
                <w:szCs w:val="20"/>
              </w:rPr>
              <w:tab/>
              <w:t>The anticipated duration of deployment.</w:t>
            </w:r>
          </w:p>
          <w:p w14:paraId="1827295A" w14:textId="77777777" w:rsidR="00935330" w:rsidRPr="00935330" w:rsidRDefault="00935330" w:rsidP="00935330">
            <w:pPr>
              <w:spacing w:after="240"/>
              <w:ind w:left="720" w:hanging="720"/>
              <w:rPr>
                <w:szCs w:val="20"/>
              </w:rPr>
            </w:pPr>
            <w:r w:rsidRPr="00935330">
              <w:rPr>
                <w:iCs/>
                <w:szCs w:val="20"/>
              </w:rPr>
              <w:t>(9)</w:t>
            </w:r>
            <w:r w:rsidRPr="00935330">
              <w:rPr>
                <w:iCs/>
                <w:szCs w:val="20"/>
              </w:rPr>
              <w:tab/>
              <w:t>ERCOT shall provide a signal via ICCP to the QSE of a deployed Generation or Load Resource indicating that its Non-Spin capacity has been deployed.</w:t>
            </w:r>
          </w:p>
          <w:p w14:paraId="316A1D90" w14:textId="77777777" w:rsidR="00935330" w:rsidRPr="00935330" w:rsidRDefault="00935330" w:rsidP="00935330">
            <w:pPr>
              <w:spacing w:after="240"/>
              <w:ind w:left="720" w:hanging="720"/>
              <w:rPr>
                <w:szCs w:val="20"/>
              </w:rPr>
            </w:pPr>
            <w:r w:rsidRPr="00935330">
              <w:rPr>
                <w:szCs w:val="20"/>
              </w:rPr>
              <w:t>(10)</w:t>
            </w:r>
            <w:r w:rsidRPr="00935330">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EFCFC2C" w14:textId="77777777" w:rsidR="00935330" w:rsidRPr="00935330" w:rsidRDefault="00935330" w:rsidP="00935330">
            <w:pPr>
              <w:spacing w:after="240"/>
              <w:ind w:left="720" w:hanging="720"/>
              <w:rPr>
                <w:iCs/>
                <w:szCs w:val="20"/>
              </w:rPr>
            </w:pPr>
            <w:r w:rsidRPr="00935330">
              <w:rPr>
                <w:iCs/>
                <w:szCs w:val="20"/>
              </w:rPr>
              <w:t>(11)</w:t>
            </w:r>
            <w:r w:rsidRPr="00935330">
              <w:rPr>
                <w:iCs/>
                <w:szCs w:val="20"/>
              </w:rPr>
              <w:tab/>
              <w:t xml:space="preserve">ERCOT shall provide a notification to all QSEs via the </w:t>
            </w:r>
            <w:r w:rsidRPr="00935330">
              <w:rPr>
                <w:szCs w:val="20"/>
              </w:rPr>
              <w:t>ERCOT website</w:t>
            </w:r>
            <w:r w:rsidRPr="00935330">
              <w:rPr>
                <w:iCs/>
                <w:szCs w:val="20"/>
              </w:rPr>
              <w:t xml:space="preserve"> when any Non-Spin capacity is deployed on the ERCOT System showing the time, MW quantity and the anticipated duration of the deployment.</w:t>
            </w:r>
          </w:p>
        </w:tc>
      </w:tr>
    </w:tbl>
    <w:p w14:paraId="67F4F988"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r w:rsidRPr="00812ECB">
        <w:rPr>
          <w:b/>
          <w:bCs/>
          <w:snapToGrid w:val="0"/>
          <w:szCs w:val="20"/>
        </w:rPr>
        <w:lastRenderedPageBreak/>
        <w:t>6.6.1.2</w:t>
      </w:r>
      <w:r w:rsidRPr="00812ECB">
        <w:rPr>
          <w:b/>
          <w:bCs/>
          <w:snapToGrid w:val="0"/>
          <w:szCs w:val="20"/>
        </w:rPr>
        <w:tab/>
        <w:t>Real-Time Settlement Point Price for a Load Zone</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3C15D5DC"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CBA31A3"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RTSPP</w:t>
      </w:r>
      <w:r w:rsidRPr="00812ECB">
        <w:rPr>
          <w:b/>
          <w:bCs/>
          <w:lang w:val="es-MX"/>
        </w:rPr>
        <w:tab/>
        <w:t>=</w:t>
      </w:r>
      <w:r w:rsidRPr="00812ECB">
        <w:rPr>
          <w:b/>
          <w:bCs/>
          <w:lang w:val="es-MX"/>
        </w:rPr>
        <w:tab/>
      </w:r>
      <w:r w:rsidRPr="00812ECB">
        <w:rPr>
          <w:b/>
          <w:bCs/>
        </w:rPr>
        <w:t>Max (-$251, (</w:t>
      </w:r>
      <w:r w:rsidRPr="00812ECB">
        <w:rPr>
          <w:b/>
          <w:bCs/>
          <w:lang w:val="es-MX"/>
        </w:rPr>
        <w:t>(</w:t>
      </w:r>
      <w:r w:rsidRPr="00812ECB">
        <w:rPr>
          <w:b/>
          <w:bCs/>
          <w:noProof/>
          <w:position w:val="-22"/>
        </w:rPr>
        <w:drawing>
          <wp:inline distT="0" distB="0" distL="0" distR="0" wp14:anchorId="5C73C39D" wp14:editId="60243AB8">
            <wp:extent cx="180975" cy="276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lang w:val="es-MX"/>
        </w:rPr>
        <w:t xml:space="preserve">TLMP </w:t>
      </w:r>
      <w:r w:rsidRPr="00812ECB">
        <w:rPr>
          <w:b/>
          <w:bCs/>
          <w:i/>
          <w:vertAlign w:val="subscript"/>
          <w:lang w:val="es-MX"/>
        </w:rPr>
        <w:t>y</w:t>
      </w:r>
      <w:r w:rsidRPr="00812ECB">
        <w:rPr>
          <w:b/>
          <w:bCs/>
          <w:lang w:val="es-MX"/>
        </w:rPr>
        <w:t xml:space="preserve"> * LZLMP </w:t>
      </w:r>
      <w:r w:rsidRPr="00812ECB">
        <w:rPr>
          <w:b/>
          <w:bCs/>
          <w:i/>
          <w:vertAlign w:val="subscript"/>
          <w:lang w:val="es-MX"/>
        </w:rPr>
        <w:t>y</w:t>
      </w:r>
      <w:r w:rsidRPr="00812ECB">
        <w:rPr>
          <w:b/>
          <w:bCs/>
          <w:lang w:val="es-MX"/>
        </w:rPr>
        <w:t xml:space="preserve">) / </w:t>
      </w:r>
      <w:r w:rsidRPr="00812ECB">
        <w:rPr>
          <w:b/>
          <w:bCs/>
          <w:noProof/>
          <w:position w:val="-22"/>
        </w:rPr>
        <w:drawing>
          <wp:inline distT="0" distB="0" distL="0" distR="0" wp14:anchorId="68ED9921" wp14:editId="7E188397">
            <wp:extent cx="180975" cy="2762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lang w:val="es-MX"/>
        </w:rPr>
        <w:t>TLMP</w:t>
      </w:r>
      <w:r w:rsidRPr="00812ECB">
        <w:rPr>
          <w:b/>
          <w:bCs/>
          <w:vertAlign w:val="subscript"/>
          <w:lang w:val="es-MX"/>
        </w:rPr>
        <w:t xml:space="preserve"> </w:t>
      </w:r>
      <w:r w:rsidRPr="00812ECB">
        <w:rPr>
          <w:b/>
          <w:bCs/>
          <w:i/>
          <w:vertAlign w:val="subscript"/>
          <w:lang w:val="es-MX"/>
        </w:rPr>
        <w:t>y</w:t>
      </w:r>
      <w:r w:rsidRPr="00812ECB">
        <w:rPr>
          <w:b/>
          <w:bCs/>
        </w:rPr>
        <w:t>) + RTRSVPOR + RTRDP)</w:t>
      </w:r>
      <w:r w:rsidRPr="00812ECB">
        <w:rPr>
          <w:b/>
          <w:bCs/>
          <w:lang w:val="es-MX"/>
        </w:rPr>
        <w:t xml:space="preserve"> </w:t>
      </w:r>
    </w:p>
    <w:p w14:paraId="7E0F1673" w14:textId="77777777" w:rsidR="00812ECB" w:rsidRPr="00812ECB" w:rsidRDefault="00812ECB" w:rsidP="00812ECB">
      <w:pPr>
        <w:spacing w:after="240"/>
        <w:ind w:left="720" w:hanging="720"/>
        <w:rPr>
          <w:iCs/>
          <w:szCs w:val="20"/>
        </w:rPr>
      </w:pPr>
      <w:r w:rsidRPr="00812ECB">
        <w:rPr>
          <w:iCs/>
          <w:szCs w:val="20"/>
        </w:rPr>
        <w:t xml:space="preserve">For all Load Zones except Direct Current Tie (DC Tie) Load Zones: </w:t>
      </w:r>
    </w:p>
    <w:p w14:paraId="23DD2A9F"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 xml:space="preserve">LZLMP </w:t>
      </w:r>
      <w:r w:rsidRPr="00812ECB">
        <w:rPr>
          <w:bCs/>
          <w:i/>
          <w:vertAlign w:val="subscript"/>
          <w:lang w:val="es-MX"/>
        </w:rPr>
        <w:t>y</w:t>
      </w:r>
      <w:r w:rsidRPr="00812ECB">
        <w:rPr>
          <w:bCs/>
          <w:lang w:val="es-MX"/>
        </w:rPr>
        <w:tab/>
        <w:t>=</w:t>
      </w:r>
      <w:r w:rsidRPr="00812ECB">
        <w:rPr>
          <w:bCs/>
          <w:lang w:val="es-MX"/>
        </w:rPr>
        <w:tab/>
      </w:r>
      <w:r w:rsidRPr="00812ECB">
        <w:rPr>
          <w:bCs/>
          <w:noProof/>
          <w:position w:val="-20"/>
        </w:rPr>
        <w:drawing>
          <wp:inline distT="0" distB="0" distL="0" distR="0" wp14:anchorId="0D7D3AAF" wp14:editId="184104BF">
            <wp:extent cx="180975" cy="2762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 xml:space="preserve"> (RTLMP </w:t>
      </w:r>
      <w:r w:rsidRPr="00812ECB">
        <w:rPr>
          <w:bCs/>
          <w:i/>
          <w:vertAlign w:val="subscript"/>
          <w:lang w:val="es-MX"/>
        </w:rPr>
        <w:t>b, y</w:t>
      </w:r>
      <w:r w:rsidRPr="00812ECB">
        <w:rPr>
          <w:bCs/>
          <w:lang w:val="es-MX"/>
        </w:rPr>
        <w:t xml:space="preserve"> * SEL</w:t>
      </w:r>
      <w:r w:rsidRPr="00812ECB">
        <w:rPr>
          <w:bCs/>
          <w:i/>
          <w:vertAlign w:val="subscript"/>
          <w:lang w:val="es-MX"/>
        </w:rPr>
        <w:t xml:space="preserve"> b, y</w:t>
      </w:r>
      <w:r w:rsidRPr="00812ECB">
        <w:rPr>
          <w:bCs/>
          <w:lang w:val="es-MX"/>
        </w:rPr>
        <w:t xml:space="preserve">) / </w:t>
      </w:r>
      <w:r w:rsidRPr="00812ECB">
        <w:rPr>
          <w:bCs/>
          <w:noProof/>
          <w:position w:val="-20"/>
        </w:rPr>
        <w:drawing>
          <wp:inline distT="0" distB="0" distL="0" distR="0" wp14:anchorId="115FDD92" wp14:editId="25C3D6C6">
            <wp:extent cx="180975" cy="2762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p>
    <w:p w14:paraId="76B8DE84" w14:textId="77777777" w:rsidR="00812ECB" w:rsidRPr="00812ECB" w:rsidRDefault="00812ECB" w:rsidP="00812ECB">
      <w:pPr>
        <w:spacing w:after="240"/>
        <w:rPr>
          <w:iCs/>
          <w:szCs w:val="20"/>
        </w:rPr>
      </w:pPr>
      <w:r w:rsidRPr="00812ECB">
        <w:rPr>
          <w:iCs/>
          <w:szCs w:val="20"/>
        </w:rPr>
        <w:lastRenderedPageBreak/>
        <w:t xml:space="preserve">For a DC Tie Load Zone: </w:t>
      </w:r>
    </w:p>
    <w:p w14:paraId="2D3D561B"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 xml:space="preserve">LZLMP </w:t>
      </w:r>
      <w:r w:rsidRPr="00812ECB">
        <w:rPr>
          <w:bCs/>
          <w:i/>
          <w:vertAlign w:val="subscript"/>
          <w:lang w:val="es-MX"/>
        </w:rPr>
        <w:t>y</w:t>
      </w:r>
      <w:r w:rsidRPr="00812ECB">
        <w:rPr>
          <w:bCs/>
          <w:lang w:val="es-MX"/>
        </w:rPr>
        <w:tab/>
        <w:t>=</w:t>
      </w:r>
      <w:r w:rsidRPr="00812ECB">
        <w:rPr>
          <w:bCs/>
          <w:lang w:val="es-MX"/>
        </w:rPr>
        <w:tab/>
        <w:t>RTLMP</w:t>
      </w:r>
      <w:r w:rsidRPr="00812ECB">
        <w:rPr>
          <w:bCs/>
          <w:i/>
          <w:vertAlign w:val="subscript"/>
          <w:lang w:val="es-MX"/>
        </w:rPr>
        <w:t xml:space="preserve"> b, y</w:t>
      </w:r>
      <w:r w:rsidRPr="00812ECB">
        <w:rPr>
          <w:bCs/>
          <w:lang w:val="es-MX"/>
        </w:rPr>
        <w:t xml:space="preserve"> </w:t>
      </w:r>
    </w:p>
    <w:p w14:paraId="251D0FDE" w14:textId="77777777" w:rsidR="00812ECB" w:rsidRPr="00812ECB" w:rsidRDefault="00812ECB" w:rsidP="00812ECB">
      <w:pPr>
        <w:spacing w:after="240"/>
        <w:rPr>
          <w:iCs/>
          <w:szCs w:val="20"/>
        </w:rPr>
      </w:pPr>
      <w:r w:rsidRPr="00812ECB">
        <w:rPr>
          <w:iCs/>
          <w:szCs w:val="20"/>
        </w:rPr>
        <w:t>Where:</w:t>
      </w:r>
    </w:p>
    <w:p w14:paraId="66F68B1E"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65132E43" wp14:editId="2BE2B35B">
            <wp:extent cx="146685" cy="293370"/>
            <wp:effectExtent l="0" t="0" r="0" b="0"/>
            <wp:docPr id="21"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RTORPA</w:t>
      </w:r>
      <w:r w:rsidRPr="00812ECB">
        <w:rPr>
          <w:i/>
          <w:iCs/>
          <w:szCs w:val="20"/>
          <w:vertAlign w:val="subscript"/>
        </w:rPr>
        <w:t xml:space="preserve"> y</w:t>
      </w:r>
      <w:r w:rsidRPr="00812ECB">
        <w:rPr>
          <w:szCs w:val="20"/>
        </w:rPr>
        <w:t>)</w:t>
      </w:r>
    </w:p>
    <w:p w14:paraId="1B43E514"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noProof/>
          <w:position w:val="-22"/>
          <w:szCs w:val="20"/>
        </w:rPr>
        <w:drawing>
          <wp:inline distT="0" distB="0" distL="0" distR="0" wp14:anchorId="33077CEE" wp14:editId="41508C41">
            <wp:extent cx="180975" cy="25908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RTORDPA</w:t>
      </w:r>
      <w:r w:rsidRPr="00812ECB">
        <w:rPr>
          <w:i/>
          <w:iCs/>
          <w:szCs w:val="20"/>
          <w:vertAlign w:val="subscript"/>
        </w:rPr>
        <w:t xml:space="preserve"> y</w:t>
      </w:r>
      <w:r w:rsidRPr="00812ECB">
        <w:rPr>
          <w:szCs w:val="20"/>
        </w:rPr>
        <w:t>)</w:t>
      </w:r>
    </w:p>
    <w:p w14:paraId="16B7E851"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rPr>
        <w:t xml:space="preserve">RNWF </w:t>
      </w:r>
      <w:r w:rsidRPr="00812ECB">
        <w:rPr>
          <w:bCs/>
          <w:i/>
          <w:vertAlign w:val="subscript"/>
        </w:rPr>
        <w:t>y</w:t>
      </w:r>
      <w:r w:rsidRPr="00812ECB">
        <w:rPr>
          <w:bCs/>
        </w:rPr>
        <w:t>=</w:t>
      </w:r>
      <w:r w:rsidRPr="00812ECB">
        <w:rPr>
          <w:bCs/>
        </w:rPr>
        <w:tab/>
      </w:r>
      <w:r w:rsidRPr="00812ECB">
        <w:rPr>
          <w:bCs/>
        </w:rPr>
        <w:tab/>
        <w:t xml:space="preserve">TLMP </w:t>
      </w:r>
      <w:r w:rsidRPr="00812ECB">
        <w:rPr>
          <w:bCs/>
          <w:i/>
          <w:vertAlign w:val="subscript"/>
        </w:rPr>
        <w:t>y</w:t>
      </w:r>
      <w:r w:rsidRPr="00812ECB">
        <w:rPr>
          <w:bCs/>
        </w:rPr>
        <w:t xml:space="preserve"> </w:t>
      </w:r>
      <w:r w:rsidRPr="00812ECB">
        <w:rPr>
          <w:bCs/>
          <w:color w:val="000000"/>
          <w:sz w:val="32"/>
          <w:szCs w:val="32"/>
        </w:rPr>
        <w:t>/</w:t>
      </w:r>
      <w:r w:rsidRPr="00812ECB">
        <w:rPr>
          <w:bCs/>
          <w:color w:val="000000"/>
        </w:rPr>
        <w:t xml:space="preserve"> </w:t>
      </w:r>
      <w:r w:rsidRPr="00812ECB">
        <w:rPr>
          <w:bCs/>
          <w:noProof/>
          <w:position w:val="-22"/>
        </w:rPr>
        <w:drawing>
          <wp:inline distT="0" distB="0" distL="0" distR="0" wp14:anchorId="4A2172A1" wp14:editId="00375C3D">
            <wp:extent cx="180975" cy="25908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TLMP </w:t>
      </w:r>
      <w:r w:rsidRPr="00812ECB">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EA1982B" w14:textId="77777777" w:rsidTr="008C7683">
        <w:trPr>
          <w:trHeight w:val="206"/>
        </w:trPr>
        <w:tc>
          <w:tcPr>
            <w:tcW w:w="9350" w:type="dxa"/>
            <w:shd w:val="pct12" w:color="auto" w:fill="auto"/>
          </w:tcPr>
          <w:p w14:paraId="285819CF" w14:textId="77777777" w:rsidR="00812ECB" w:rsidRPr="00812ECB" w:rsidRDefault="00812ECB" w:rsidP="00812ECB">
            <w:pPr>
              <w:spacing w:before="120" w:after="240"/>
              <w:rPr>
                <w:b/>
                <w:i/>
                <w:iCs/>
              </w:rPr>
            </w:pPr>
            <w:r w:rsidRPr="00812ECB">
              <w:rPr>
                <w:b/>
                <w:i/>
                <w:iCs/>
              </w:rPr>
              <w:t>[NPRR1010:  Replace paragraph (1) above with the following upon system implementation of the Real-Time Co-Optimization (RTC) project:]</w:t>
            </w:r>
          </w:p>
          <w:p w14:paraId="56E2DE6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587A3AAE" w14:textId="77777777" w:rsidR="00812ECB" w:rsidRPr="00812ECB" w:rsidRDefault="00812ECB" w:rsidP="00812ECB">
            <w:pPr>
              <w:tabs>
                <w:tab w:val="left" w:pos="2250"/>
                <w:tab w:val="left" w:pos="3150"/>
                <w:tab w:val="left" w:pos="3960"/>
              </w:tabs>
              <w:spacing w:after="240"/>
              <w:ind w:left="3960" w:hanging="3240"/>
              <w:rPr>
                <w:b/>
                <w:bCs/>
                <w:szCs w:val="20"/>
                <w:lang w:val="es-MX"/>
              </w:rPr>
            </w:pPr>
            <w:r w:rsidRPr="00812ECB">
              <w:rPr>
                <w:b/>
                <w:bCs/>
                <w:szCs w:val="20"/>
                <w:lang w:val="es-MX"/>
              </w:rPr>
              <w:t>RTSPP</w:t>
            </w:r>
            <w:r w:rsidRPr="00812ECB">
              <w:rPr>
                <w:b/>
                <w:bCs/>
                <w:szCs w:val="20"/>
                <w:lang w:val="es-MX"/>
              </w:rPr>
              <w:tab/>
              <w:t>=</w:t>
            </w:r>
            <w:r w:rsidRPr="00812ECB">
              <w:rPr>
                <w:b/>
                <w:bCs/>
                <w:szCs w:val="20"/>
                <w:lang w:val="es-MX"/>
              </w:rPr>
              <w:tab/>
            </w:r>
            <w:r w:rsidRPr="00812ECB">
              <w:rPr>
                <w:b/>
                <w:bCs/>
                <w:szCs w:val="20"/>
              </w:rPr>
              <w:t>Max (-$251, (</w:t>
            </w:r>
            <w:r w:rsidRPr="00812ECB">
              <w:rPr>
                <w:b/>
                <w:bCs/>
                <w:szCs w:val="20"/>
                <w:lang w:val="es-MX"/>
              </w:rPr>
              <w:t>(</w:t>
            </w:r>
            <w:r w:rsidRPr="00812ECB">
              <w:rPr>
                <w:b/>
                <w:bCs/>
                <w:noProof/>
                <w:position w:val="-22"/>
                <w:szCs w:val="20"/>
              </w:rPr>
              <w:drawing>
                <wp:inline distT="0" distB="0" distL="0" distR="0" wp14:anchorId="66DA4A27" wp14:editId="5F5BAAA3">
                  <wp:extent cx="180975" cy="2762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szCs w:val="20"/>
                <w:lang w:val="es-MX"/>
              </w:rPr>
              <w:t xml:space="preserve">TLMP </w:t>
            </w:r>
            <w:r w:rsidRPr="00812ECB">
              <w:rPr>
                <w:b/>
                <w:bCs/>
                <w:i/>
                <w:szCs w:val="20"/>
                <w:vertAlign w:val="subscript"/>
                <w:lang w:val="es-MX"/>
              </w:rPr>
              <w:t>y</w:t>
            </w:r>
            <w:r w:rsidRPr="00812ECB">
              <w:rPr>
                <w:b/>
                <w:bCs/>
                <w:szCs w:val="20"/>
                <w:lang w:val="es-MX"/>
              </w:rPr>
              <w:t xml:space="preserve"> * LZLMP </w:t>
            </w:r>
            <w:r w:rsidRPr="00812ECB">
              <w:rPr>
                <w:b/>
                <w:bCs/>
                <w:i/>
                <w:szCs w:val="20"/>
                <w:vertAlign w:val="subscript"/>
                <w:lang w:val="es-MX"/>
              </w:rPr>
              <w:t>y</w:t>
            </w:r>
            <w:r w:rsidRPr="00812ECB">
              <w:rPr>
                <w:b/>
                <w:bCs/>
                <w:szCs w:val="20"/>
                <w:lang w:val="es-MX"/>
              </w:rPr>
              <w:t xml:space="preserve">) / </w:t>
            </w:r>
            <w:r w:rsidRPr="00812ECB">
              <w:rPr>
                <w:b/>
                <w:bCs/>
                <w:noProof/>
                <w:position w:val="-22"/>
                <w:szCs w:val="20"/>
              </w:rPr>
              <w:drawing>
                <wp:inline distT="0" distB="0" distL="0" distR="0" wp14:anchorId="5AAE09BA" wp14:editId="61B80E98">
                  <wp:extent cx="180975" cy="2762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szCs w:val="20"/>
                <w:lang w:val="es-MX"/>
              </w:rPr>
              <w:t>TLMP</w:t>
            </w:r>
            <w:r w:rsidRPr="00812ECB">
              <w:rPr>
                <w:b/>
                <w:bCs/>
                <w:szCs w:val="20"/>
                <w:vertAlign w:val="subscript"/>
                <w:lang w:val="es-MX"/>
              </w:rPr>
              <w:t xml:space="preserve"> </w:t>
            </w:r>
            <w:r w:rsidRPr="00812ECB">
              <w:rPr>
                <w:b/>
                <w:bCs/>
                <w:i/>
                <w:szCs w:val="20"/>
                <w:vertAlign w:val="subscript"/>
                <w:lang w:val="es-MX"/>
              </w:rPr>
              <w:t>y</w:t>
            </w:r>
            <w:r w:rsidRPr="00812ECB">
              <w:rPr>
                <w:b/>
                <w:bCs/>
                <w:szCs w:val="20"/>
              </w:rPr>
              <w:t>) + RTRDP)</w:t>
            </w:r>
            <w:r w:rsidRPr="00812ECB">
              <w:rPr>
                <w:b/>
                <w:bCs/>
                <w:szCs w:val="20"/>
                <w:lang w:val="es-MX"/>
              </w:rPr>
              <w:t xml:space="preserve"> </w:t>
            </w:r>
          </w:p>
          <w:p w14:paraId="642A0052" w14:textId="77777777" w:rsidR="00812ECB" w:rsidRPr="00812ECB" w:rsidRDefault="00812ECB" w:rsidP="00812ECB">
            <w:pPr>
              <w:spacing w:after="240"/>
              <w:ind w:left="720" w:hanging="720"/>
              <w:rPr>
                <w:iCs/>
                <w:szCs w:val="20"/>
              </w:rPr>
            </w:pPr>
            <w:r w:rsidRPr="00812ECB">
              <w:rPr>
                <w:iCs/>
                <w:szCs w:val="20"/>
              </w:rPr>
              <w:t xml:space="preserve">For all Load Zones except Direct Current Tie (DC Tie) Load Zones: </w:t>
            </w:r>
          </w:p>
          <w:p w14:paraId="3A5B4532"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 xml:space="preserve">LZLMP </w:t>
            </w:r>
            <w:r w:rsidRPr="00812ECB">
              <w:rPr>
                <w:bCs/>
                <w:i/>
                <w:szCs w:val="20"/>
                <w:vertAlign w:val="subscript"/>
                <w:lang w:val="es-MX"/>
              </w:rPr>
              <w:t>y</w:t>
            </w:r>
            <w:r w:rsidRPr="00812ECB">
              <w:rPr>
                <w:bCs/>
                <w:szCs w:val="20"/>
                <w:lang w:val="es-MX"/>
              </w:rPr>
              <w:tab/>
              <w:t>=</w:t>
            </w:r>
            <w:r w:rsidRPr="00812ECB">
              <w:rPr>
                <w:bCs/>
                <w:szCs w:val="20"/>
                <w:lang w:val="es-MX"/>
              </w:rPr>
              <w:tab/>
            </w:r>
            <w:r w:rsidRPr="00812ECB">
              <w:rPr>
                <w:bCs/>
                <w:noProof/>
                <w:position w:val="-20"/>
                <w:szCs w:val="20"/>
              </w:rPr>
              <w:drawing>
                <wp:inline distT="0" distB="0" distL="0" distR="0" wp14:anchorId="6D14B7E1" wp14:editId="4EDF2AB3">
                  <wp:extent cx="180975" cy="3536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 xml:space="preserve"> (RTLMP </w:t>
            </w:r>
            <w:r w:rsidRPr="00812ECB">
              <w:rPr>
                <w:bCs/>
                <w:i/>
                <w:szCs w:val="20"/>
                <w:vertAlign w:val="subscript"/>
                <w:lang w:val="es-MX"/>
              </w:rPr>
              <w:t>b, y</w:t>
            </w:r>
            <w:r w:rsidRPr="00812ECB">
              <w:rPr>
                <w:bCs/>
                <w:szCs w:val="20"/>
                <w:lang w:val="es-MX"/>
              </w:rPr>
              <w:t xml:space="preserve"> * SEL</w:t>
            </w:r>
            <w:r w:rsidRPr="00812ECB">
              <w:rPr>
                <w:bCs/>
                <w:i/>
                <w:szCs w:val="20"/>
                <w:vertAlign w:val="subscript"/>
                <w:lang w:val="es-MX"/>
              </w:rPr>
              <w:t xml:space="preserve"> b, y</w:t>
            </w:r>
            <w:r w:rsidRPr="00812ECB">
              <w:rPr>
                <w:bCs/>
                <w:szCs w:val="20"/>
                <w:lang w:val="es-MX"/>
              </w:rPr>
              <w:t xml:space="preserve">) / </w:t>
            </w:r>
            <w:r w:rsidRPr="00812ECB">
              <w:rPr>
                <w:bCs/>
                <w:noProof/>
                <w:position w:val="-20"/>
                <w:szCs w:val="20"/>
              </w:rPr>
              <w:drawing>
                <wp:inline distT="0" distB="0" distL="0" distR="0" wp14:anchorId="6275E786" wp14:editId="603FD8FE">
                  <wp:extent cx="180975" cy="3536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p>
          <w:p w14:paraId="5A7A6F39" w14:textId="77777777" w:rsidR="00812ECB" w:rsidRPr="00812ECB" w:rsidRDefault="00812ECB" w:rsidP="00812ECB">
            <w:pPr>
              <w:spacing w:after="240"/>
              <w:rPr>
                <w:iCs/>
                <w:szCs w:val="20"/>
              </w:rPr>
            </w:pPr>
            <w:r w:rsidRPr="00812ECB">
              <w:rPr>
                <w:iCs/>
                <w:szCs w:val="20"/>
              </w:rPr>
              <w:t xml:space="preserve">For a DC Tie Load Zone: </w:t>
            </w:r>
          </w:p>
          <w:p w14:paraId="2609B24E"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 xml:space="preserve">LZLMP </w:t>
            </w:r>
            <w:r w:rsidRPr="00812ECB">
              <w:rPr>
                <w:bCs/>
                <w:i/>
                <w:szCs w:val="20"/>
                <w:vertAlign w:val="subscript"/>
                <w:lang w:val="es-MX"/>
              </w:rPr>
              <w:t>y</w:t>
            </w:r>
            <w:r w:rsidRPr="00812ECB">
              <w:rPr>
                <w:bCs/>
                <w:szCs w:val="20"/>
                <w:lang w:val="es-MX"/>
              </w:rPr>
              <w:tab/>
              <w:t>=</w:t>
            </w:r>
            <w:r w:rsidRPr="00812ECB">
              <w:rPr>
                <w:bCs/>
                <w:szCs w:val="20"/>
                <w:lang w:val="es-MX"/>
              </w:rPr>
              <w:tab/>
              <w:t>RTLMP</w:t>
            </w:r>
            <w:r w:rsidRPr="00812ECB">
              <w:rPr>
                <w:bCs/>
                <w:i/>
                <w:szCs w:val="20"/>
                <w:vertAlign w:val="subscript"/>
                <w:lang w:val="es-MX"/>
              </w:rPr>
              <w:t xml:space="preserve"> b, y</w:t>
            </w:r>
            <w:r w:rsidRPr="00812ECB">
              <w:rPr>
                <w:bCs/>
                <w:szCs w:val="20"/>
                <w:lang w:val="es-MX"/>
              </w:rPr>
              <w:t xml:space="preserve"> </w:t>
            </w:r>
          </w:p>
          <w:p w14:paraId="5D0A1095" w14:textId="77777777" w:rsidR="00812ECB" w:rsidRPr="00812ECB" w:rsidRDefault="00812ECB" w:rsidP="00812ECB">
            <w:pPr>
              <w:spacing w:after="240"/>
              <w:rPr>
                <w:iCs/>
                <w:szCs w:val="20"/>
              </w:rPr>
            </w:pPr>
            <w:r w:rsidRPr="00812ECB">
              <w:rPr>
                <w:iCs/>
                <w:szCs w:val="20"/>
              </w:rPr>
              <w:t>Where:</w:t>
            </w:r>
          </w:p>
          <w:p w14:paraId="662B1173"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noProof/>
                <w:position w:val="-22"/>
                <w:szCs w:val="20"/>
              </w:rPr>
              <w:drawing>
                <wp:inline distT="0" distB="0" distL="0" distR="0" wp14:anchorId="0C7475E6" wp14:editId="6ADBA210">
                  <wp:extent cx="276225" cy="25908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RTRDPA</w:t>
            </w:r>
            <w:r w:rsidRPr="00812ECB">
              <w:rPr>
                <w:i/>
                <w:iCs/>
                <w:szCs w:val="20"/>
                <w:vertAlign w:val="subscript"/>
              </w:rPr>
              <w:t xml:space="preserve"> y</w:t>
            </w:r>
            <w:r w:rsidRPr="00812ECB">
              <w:rPr>
                <w:szCs w:val="20"/>
              </w:rPr>
              <w:t>)</w:t>
            </w:r>
          </w:p>
          <w:p w14:paraId="1D494325"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rPr>
              <w:t xml:space="preserve">RNWF </w:t>
            </w:r>
            <w:r w:rsidRPr="00812ECB">
              <w:rPr>
                <w:bCs/>
                <w:i/>
                <w:szCs w:val="20"/>
                <w:vertAlign w:val="subscript"/>
              </w:rPr>
              <w:t>y</w:t>
            </w:r>
            <w:r w:rsidRPr="00812ECB">
              <w:rPr>
                <w:bCs/>
                <w:szCs w:val="20"/>
              </w:rPr>
              <w:t>=</w:t>
            </w:r>
            <w:r w:rsidRPr="00812ECB">
              <w:rPr>
                <w:bCs/>
                <w:szCs w:val="20"/>
              </w:rPr>
              <w:tab/>
            </w:r>
            <w:r w:rsidRPr="00812ECB">
              <w:rPr>
                <w:bCs/>
                <w:szCs w:val="20"/>
              </w:rPr>
              <w:tab/>
              <w:t xml:space="preserve">TLMP </w:t>
            </w:r>
            <w:r w:rsidRPr="00812ECB">
              <w:rPr>
                <w:bCs/>
                <w:i/>
                <w:szCs w:val="20"/>
                <w:vertAlign w:val="subscript"/>
              </w:rPr>
              <w:t>y</w:t>
            </w:r>
            <w:r w:rsidRPr="00812ECB">
              <w:rPr>
                <w:bCs/>
                <w:szCs w:val="20"/>
              </w:rPr>
              <w:t xml:space="preserve"> </w:t>
            </w:r>
            <w:r w:rsidRPr="00812ECB">
              <w:rPr>
                <w:bCs/>
                <w:color w:val="000000"/>
                <w:sz w:val="32"/>
                <w:szCs w:val="32"/>
              </w:rPr>
              <w:t>/</w:t>
            </w:r>
            <w:r w:rsidRPr="00812ECB">
              <w:rPr>
                <w:bCs/>
                <w:color w:val="000000"/>
                <w:szCs w:val="20"/>
              </w:rPr>
              <w:t xml:space="preserve"> </w:t>
            </w:r>
            <w:r w:rsidRPr="00812ECB">
              <w:rPr>
                <w:bCs/>
                <w:noProof/>
                <w:position w:val="-22"/>
                <w:szCs w:val="20"/>
              </w:rPr>
              <w:drawing>
                <wp:inline distT="0" distB="0" distL="0" distR="0" wp14:anchorId="06E531C8" wp14:editId="21B383C6">
                  <wp:extent cx="276225" cy="25908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bCs/>
                <w:szCs w:val="20"/>
              </w:rPr>
              <w:t xml:space="preserve">TLMP </w:t>
            </w:r>
            <w:r w:rsidRPr="00812ECB">
              <w:rPr>
                <w:bCs/>
                <w:i/>
                <w:szCs w:val="20"/>
                <w:vertAlign w:val="subscript"/>
              </w:rPr>
              <w:t>y</w:t>
            </w:r>
          </w:p>
        </w:tc>
      </w:tr>
    </w:tbl>
    <w:p w14:paraId="3857662A"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t>
      </w:r>
      <w:r w:rsidRPr="00812ECB">
        <w:rPr>
          <w:iCs/>
          <w:szCs w:val="20"/>
        </w:rPr>
        <w:lastRenderedPageBreak/>
        <w:t xml:space="preserve">with each SCED interval within the 15-minute Settlement Interval, an energy-weighted Real-Time Settlement Point Price shall be used and is calculated as follows: </w:t>
      </w:r>
    </w:p>
    <w:p w14:paraId="0BF72A1C" w14:textId="77777777" w:rsidR="00812ECB" w:rsidRPr="00812ECB" w:rsidRDefault="00812ECB" w:rsidP="00812ECB">
      <w:pPr>
        <w:spacing w:after="240"/>
        <w:ind w:left="3960" w:hanging="3240"/>
        <w:rPr>
          <w:b/>
          <w:iCs/>
          <w:szCs w:val="20"/>
          <w:lang w:val="es-MX"/>
        </w:rPr>
      </w:pPr>
      <w:r w:rsidRPr="00812ECB">
        <w:rPr>
          <w:b/>
          <w:iCs/>
          <w:szCs w:val="20"/>
          <w:lang w:val="es-MX"/>
        </w:rPr>
        <w:t>RTSPPEW              =</w:t>
      </w:r>
      <w:r w:rsidRPr="00812ECB">
        <w:rPr>
          <w:b/>
          <w:iCs/>
          <w:szCs w:val="20"/>
          <w:lang w:val="es-MX"/>
        </w:rPr>
        <w:tab/>
      </w:r>
      <w:r w:rsidRPr="00812ECB">
        <w:rPr>
          <w:b/>
          <w:iCs/>
          <w:szCs w:val="20"/>
        </w:rPr>
        <w:t>Max [-$251, (</w:t>
      </w:r>
      <w:r w:rsidRPr="00812ECB">
        <w:rPr>
          <w:b/>
          <w:iCs/>
          <w:noProof/>
          <w:position w:val="-22"/>
          <w:szCs w:val="20"/>
        </w:rPr>
        <w:drawing>
          <wp:inline distT="0" distB="0" distL="0" distR="0" wp14:anchorId="7ED30CA8" wp14:editId="01997F0C">
            <wp:extent cx="180975" cy="276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noProof/>
          <w:position w:val="-20"/>
          <w:szCs w:val="20"/>
        </w:rPr>
        <w:drawing>
          <wp:inline distT="0" distB="0" distL="0" distR="0" wp14:anchorId="78ABA621" wp14:editId="6C1137B9">
            <wp:extent cx="180975" cy="2762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szCs w:val="20"/>
          <w:lang w:val="es-MX"/>
        </w:rPr>
        <w:t>(RTLMP</w:t>
      </w:r>
      <w:r w:rsidRPr="00812ECB">
        <w:rPr>
          <w:b/>
          <w:iCs/>
          <w:szCs w:val="20"/>
          <w:vertAlign w:val="subscript"/>
          <w:lang w:val="es-MX"/>
        </w:rPr>
        <w:t xml:space="preserve"> </w:t>
      </w:r>
      <w:r w:rsidRPr="00812ECB">
        <w:rPr>
          <w:b/>
          <w:i/>
          <w:iCs/>
          <w:szCs w:val="20"/>
          <w:vertAlign w:val="subscript"/>
          <w:lang w:val="es-MX"/>
        </w:rPr>
        <w:t>b, y</w:t>
      </w:r>
      <w:r w:rsidRPr="00812ECB">
        <w:rPr>
          <w:b/>
          <w:iCs/>
          <w:szCs w:val="20"/>
          <w:lang w:val="es-MX"/>
        </w:rPr>
        <w:t xml:space="preserve"> * LZWF</w:t>
      </w:r>
      <w:r w:rsidRPr="00812ECB">
        <w:rPr>
          <w:b/>
          <w:i/>
          <w:iCs/>
          <w:szCs w:val="20"/>
          <w:vertAlign w:val="subscript"/>
          <w:lang w:val="es-MX"/>
        </w:rPr>
        <w:t xml:space="preserve"> b, y</w:t>
      </w:r>
      <w:r w:rsidRPr="00812ECB">
        <w:rPr>
          <w:b/>
          <w:iCs/>
          <w:szCs w:val="20"/>
          <w:lang w:val="es-MX"/>
        </w:rPr>
        <w:t xml:space="preserve">) </w:t>
      </w:r>
      <w:r w:rsidRPr="00812ECB">
        <w:rPr>
          <w:b/>
          <w:iCs/>
          <w:szCs w:val="20"/>
        </w:rPr>
        <w:t>+ RTRSVPOR + RTRDP)]</w:t>
      </w:r>
    </w:p>
    <w:p w14:paraId="24172746" w14:textId="77777777" w:rsidR="00812ECB" w:rsidRPr="00812ECB" w:rsidRDefault="00812ECB" w:rsidP="00812ECB">
      <w:pPr>
        <w:spacing w:after="240"/>
        <w:rPr>
          <w:iCs/>
          <w:szCs w:val="20"/>
        </w:rPr>
      </w:pPr>
      <w:r w:rsidRPr="00812ECB">
        <w:rPr>
          <w:iCs/>
          <w:szCs w:val="20"/>
        </w:rPr>
        <w:t>For all Load Zones except DC Tie Load Zones:</w:t>
      </w:r>
    </w:p>
    <w:p w14:paraId="274A7DA0"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LZWF</w:t>
      </w:r>
      <w:r w:rsidRPr="00812ECB">
        <w:rPr>
          <w:bCs/>
          <w:i/>
          <w:vertAlign w:val="subscript"/>
          <w:lang w:val="es-MX"/>
        </w:rPr>
        <w:t xml:space="preserve"> b, y</w:t>
      </w:r>
      <w:r w:rsidRPr="00812ECB">
        <w:rPr>
          <w:bCs/>
          <w:lang w:val="es-MX"/>
        </w:rPr>
        <w:t xml:space="preserve"> </w:t>
      </w:r>
      <w:r w:rsidRPr="00812ECB">
        <w:rPr>
          <w:bCs/>
          <w:lang w:val="es-MX"/>
        </w:rPr>
        <w:tab/>
        <w:t>=</w:t>
      </w:r>
      <w:r w:rsidRPr="00812ECB">
        <w:rPr>
          <w:bCs/>
          <w:lang w:val="es-MX"/>
        </w:rPr>
        <w:tab/>
        <w:t>(SEL</w:t>
      </w:r>
      <w:r w:rsidRPr="00812ECB">
        <w:rPr>
          <w:bCs/>
          <w:vertAlign w:val="subscript"/>
          <w:lang w:val="es-MX"/>
        </w:rPr>
        <w:t xml:space="preserve"> </w:t>
      </w:r>
      <w:r w:rsidRPr="00812ECB">
        <w:rPr>
          <w:bCs/>
          <w:i/>
          <w:vertAlign w:val="subscript"/>
          <w:lang w:val="es-MX"/>
        </w:rPr>
        <w:t>b, y</w:t>
      </w:r>
      <w:r w:rsidRPr="00812ECB">
        <w:rPr>
          <w:bCs/>
          <w:lang w:val="es-MX"/>
        </w:rPr>
        <w:t xml:space="preserve"> * TLMP </w:t>
      </w:r>
      <w:r w:rsidRPr="00812ECB">
        <w:rPr>
          <w:bCs/>
          <w:i/>
          <w:vertAlign w:val="subscript"/>
          <w:lang w:val="es-MX"/>
        </w:rPr>
        <w:t>y</w:t>
      </w:r>
      <w:r w:rsidRPr="00812ECB">
        <w:rPr>
          <w:bCs/>
          <w:lang w:val="es-MX"/>
        </w:rPr>
        <w:t xml:space="preserve">) </w:t>
      </w:r>
      <w:r w:rsidRPr="00812ECB">
        <w:rPr>
          <w:b/>
          <w:bCs/>
          <w:sz w:val="32"/>
          <w:szCs w:val="32"/>
          <w:lang w:val="es-MX"/>
        </w:rPr>
        <w:t>/</w:t>
      </w:r>
      <w:r w:rsidRPr="00812ECB">
        <w:rPr>
          <w:bCs/>
          <w:lang w:val="es-MX"/>
        </w:rPr>
        <w:t xml:space="preserve"> [</w:t>
      </w:r>
      <w:r w:rsidRPr="00812ECB">
        <w:rPr>
          <w:bCs/>
          <w:noProof/>
          <w:position w:val="-22"/>
        </w:rPr>
        <w:drawing>
          <wp:inline distT="0" distB="0" distL="0" distR="0" wp14:anchorId="6B93A3A0" wp14:editId="19F90EDD">
            <wp:extent cx="1809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rPr>
        <w:drawing>
          <wp:inline distT="0" distB="0" distL="0" distR="0" wp14:anchorId="02BBF0C2" wp14:editId="7F0FE5FD">
            <wp:extent cx="180975" cy="2762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lang w:val="es-MX"/>
        </w:rPr>
        <w:t xml:space="preserve"> * TLMP</w:t>
      </w:r>
      <w:r w:rsidRPr="00812ECB">
        <w:rPr>
          <w:bCs/>
          <w:vertAlign w:val="subscript"/>
          <w:lang w:val="es-MX"/>
        </w:rPr>
        <w:t xml:space="preserve"> </w:t>
      </w:r>
      <w:r w:rsidRPr="00812ECB">
        <w:rPr>
          <w:bCs/>
          <w:i/>
          <w:vertAlign w:val="subscript"/>
          <w:lang w:val="es-MX"/>
        </w:rPr>
        <w:t>y</w:t>
      </w:r>
      <w:r w:rsidRPr="00812ECB">
        <w:rPr>
          <w:bCs/>
          <w:lang w:val="es-MX"/>
        </w:rPr>
        <w:t>)]</w:t>
      </w:r>
    </w:p>
    <w:p w14:paraId="6FC22AC1" w14:textId="77777777" w:rsidR="00812ECB" w:rsidRPr="00812ECB" w:rsidRDefault="00812ECB" w:rsidP="00812ECB">
      <w:pPr>
        <w:spacing w:after="240"/>
        <w:rPr>
          <w:iCs/>
          <w:szCs w:val="20"/>
        </w:rPr>
      </w:pPr>
      <w:r w:rsidRPr="00812ECB">
        <w:rPr>
          <w:iCs/>
          <w:szCs w:val="20"/>
        </w:rPr>
        <w:t xml:space="preserve">For a DC Tie Load Zone: </w:t>
      </w:r>
    </w:p>
    <w:p w14:paraId="06EF20D5"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LZWF</w:t>
      </w:r>
      <w:r w:rsidRPr="00812ECB">
        <w:rPr>
          <w:bCs/>
          <w:i/>
          <w:vertAlign w:val="subscript"/>
          <w:lang w:val="es-MX"/>
        </w:rPr>
        <w:t xml:space="preserve"> b, y</w:t>
      </w:r>
      <w:r w:rsidRPr="00812ECB">
        <w:rPr>
          <w:bCs/>
          <w:lang w:val="es-MX"/>
        </w:rPr>
        <w:t xml:space="preserve"> </w:t>
      </w:r>
      <w:r w:rsidRPr="00812ECB">
        <w:rPr>
          <w:bCs/>
          <w:lang w:val="es-MX"/>
        </w:rPr>
        <w:tab/>
        <w:t>=</w:t>
      </w:r>
      <w:r w:rsidRPr="00812ECB">
        <w:rPr>
          <w:bCs/>
          <w:lang w:val="es-MX"/>
        </w:rPr>
        <w:tab/>
        <w:t>(SEL</w:t>
      </w:r>
      <w:r w:rsidRPr="00812ECB">
        <w:rPr>
          <w:bCs/>
          <w:vertAlign w:val="subscript"/>
          <w:lang w:val="es-MX"/>
        </w:rPr>
        <w:t xml:space="preserve"> </w:t>
      </w:r>
      <w:r w:rsidRPr="00812ECB">
        <w:rPr>
          <w:bCs/>
          <w:i/>
          <w:vertAlign w:val="subscript"/>
          <w:lang w:val="es-MX"/>
        </w:rPr>
        <w:t>b, y</w:t>
      </w:r>
      <w:r w:rsidRPr="00812ECB">
        <w:rPr>
          <w:bCs/>
          <w:lang w:val="es-MX"/>
        </w:rPr>
        <w:t xml:space="preserve"> * TLMP </w:t>
      </w:r>
      <w:r w:rsidRPr="00812ECB">
        <w:rPr>
          <w:bCs/>
          <w:i/>
          <w:vertAlign w:val="subscript"/>
          <w:lang w:val="es-MX"/>
        </w:rPr>
        <w:t>y</w:t>
      </w:r>
      <w:r w:rsidRPr="00812ECB">
        <w:rPr>
          <w:bCs/>
          <w:lang w:val="es-MX"/>
        </w:rPr>
        <w:t xml:space="preserve">) </w:t>
      </w:r>
      <w:r w:rsidRPr="00812ECB">
        <w:rPr>
          <w:b/>
          <w:bCs/>
          <w:sz w:val="32"/>
          <w:szCs w:val="32"/>
          <w:lang w:val="es-MX"/>
        </w:rPr>
        <w:t>/</w:t>
      </w:r>
      <w:r w:rsidRPr="00812ECB">
        <w:rPr>
          <w:bCs/>
          <w:lang w:val="es-MX"/>
        </w:rPr>
        <w:t xml:space="preserve"> [</w:t>
      </w:r>
      <w:r w:rsidRPr="00812ECB">
        <w:rPr>
          <w:bCs/>
          <w:noProof/>
          <w:position w:val="-22"/>
        </w:rPr>
        <w:drawing>
          <wp:inline distT="0" distB="0" distL="0" distR="0" wp14:anchorId="1FF71EDD" wp14:editId="6667C9BE">
            <wp:extent cx="180975" cy="27622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rPr>
        <w:drawing>
          <wp:inline distT="0" distB="0" distL="0" distR="0" wp14:anchorId="36B36679" wp14:editId="1B6F11BE">
            <wp:extent cx="180975" cy="2762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lang w:val="es-MX"/>
        </w:rPr>
        <w:t xml:space="preserve"> * TLMP</w:t>
      </w:r>
      <w:r w:rsidRPr="00812ECB">
        <w:rPr>
          <w:bCs/>
          <w:vertAlign w:val="subscript"/>
          <w:lang w:val="es-MX"/>
        </w:rPr>
        <w:t xml:space="preserve"> </w:t>
      </w:r>
      <w:r w:rsidRPr="00812ECB">
        <w:rPr>
          <w:bCs/>
          <w:i/>
          <w:vertAlign w:val="subscript"/>
          <w:lang w:val="es-MX"/>
        </w:rPr>
        <w:t>y</w:t>
      </w:r>
      <w:r w:rsidRPr="00812ECB">
        <w:rPr>
          <w:bCs/>
          <w:lang w:val="es-MX"/>
        </w:rPr>
        <w:t>)]</w:t>
      </w:r>
    </w:p>
    <w:p w14:paraId="1ECB4274"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i/>
          <w:vertAlign w:val="subscript"/>
          <w:lang w:val="es-MX"/>
        </w:rPr>
        <w:tab/>
      </w:r>
      <w:r w:rsidRPr="00812ECB">
        <w:rPr>
          <w:bCs/>
          <w:lang w:val="es-MX"/>
        </w:rPr>
        <w:t>=</w:t>
      </w:r>
      <w:r w:rsidRPr="00812ECB">
        <w:rPr>
          <w:bCs/>
          <w:lang w:val="es-MX"/>
        </w:rPr>
        <w:tab/>
        <w:t>1</w:t>
      </w:r>
    </w:p>
    <w:p w14:paraId="76C12305" w14:textId="77777777" w:rsidR="00812ECB" w:rsidRPr="00812ECB" w:rsidRDefault="00812ECB" w:rsidP="00812ECB">
      <w:pPr>
        <w:tabs>
          <w:tab w:val="left" w:pos="2160"/>
          <w:tab w:val="left" w:pos="2880"/>
        </w:tabs>
        <w:spacing w:after="240"/>
        <w:ind w:leftChars="31" w:left="374" w:hangingChars="125" w:hanging="300"/>
        <w:rPr>
          <w:bCs/>
        </w:rPr>
      </w:pPr>
      <w:r w:rsidRPr="00812ECB">
        <w:rPr>
          <w:bCs/>
        </w:rPr>
        <w:t>Where:</w:t>
      </w:r>
    </w:p>
    <w:p w14:paraId="6A697093"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0F085B13" wp14:editId="4E9AB275">
            <wp:extent cx="146685" cy="293370"/>
            <wp:effectExtent l="0" t="0" r="0" b="0"/>
            <wp:docPr id="36"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RTORPA</w:t>
      </w:r>
      <w:r w:rsidRPr="00812ECB">
        <w:rPr>
          <w:i/>
          <w:iCs/>
          <w:szCs w:val="20"/>
          <w:vertAlign w:val="subscript"/>
        </w:rPr>
        <w:t xml:space="preserve"> y</w:t>
      </w:r>
      <w:r w:rsidRPr="00812ECB">
        <w:rPr>
          <w:szCs w:val="20"/>
        </w:rPr>
        <w:t>)</w:t>
      </w:r>
    </w:p>
    <w:p w14:paraId="6A1097AF" w14:textId="77777777" w:rsidR="00812ECB" w:rsidRPr="00812ECB" w:rsidRDefault="00812ECB" w:rsidP="00812ECB">
      <w:pPr>
        <w:tabs>
          <w:tab w:val="left" w:pos="2160"/>
          <w:tab w:val="left" w:pos="2880"/>
        </w:tabs>
        <w:spacing w:after="240"/>
        <w:ind w:leftChars="300" w:left="2880" w:hangingChars="900" w:hanging="2160"/>
        <w:rPr>
          <w:bCs/>
        </w:rPr>
      </w:pPr>
      <w:r w:rsidRPr="00812ECB">
        <w:rPr>
          <w:bCs/>
        </w:rPr>
        <w:t>RTRDP =</w:t>
      </w:r>
      <w:r w:rsidRPr="00812ECB">
        <w:rPr>
          <w:bCs/>
        </w:rPr>
        <w:tab/>
      </w:r>
      <w:r w:rsidRPr="00812ECB">
        <w:rPr>
          <w:bCs/>
          <w:noProof/>
          <w:position w:val="-22"/>
        </w:rPr>
        <w:drawing>
          <wp:inline distT="0" distB="0" distL="0" distR="0" wp14:anchorId="1FBD0214" wp14:editId="31058F5C">
            <wp:extent cx="180975" cy="25908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(RNWF </w:t>
      </w:r>
      <w:r w:rsidRPr="00812ECB">
        <w:rPr>
          <w:bCs/>
          <w:i/>
          <w:iCs/>
          <w:vertAlign w:val="subscript"/>
        </w:rPr>
        <w:t xml:space="preserve">y </w:t>
      </w:r>
      <w:r w:rsidRPr="00812ECB">
        <w:rPr>
          <w:bCs/>
        </w:rPr>
        <w:t>* RTORDPA</w:t>
      </w:r>
      <w:r w:rsidRPr="00812ECB">
        <w:rPr>
          <w:bCs/>
          <w:i/>
          <w:iCs/>
          <w:vertAlign w:val="subscript"/>
        </w:rPr>
        <w:t xml:space="preserve"> y</w:t>
      </w:r>
      <w:r w:rsidRPr="00812ECB">
        <w:rPr>
          <w:bCs/>
        </w:rPr>
        <w:t xml:space="preserve">) </w:t>
      </w:r>
    </w:p>
    <w:p w14:paraId="1997FE13" w14:textId="77777777" w:rsidR="00812ECB" w:rsidRPr="00812ECB" w:rsidRDefault="00812ECB" w:rsidP="00812ECB">
      <w:pPr>
        <w:spacing w:after="240"/>
        <w:ind w:left="720"/>
        <w:rPr>
          <w:szCs w:val="20"/>
        </w:rPr>
      </w:pPr>
      <w:r w:rsidRPr="00812ECB">
        <w:rPr>
          <w:szCs w:val="20"/>
        </w:rPr>
        <w:t>RNWF</w:t>
      </w:r>
      <w:r w:rsidRPr="00812ECB">
        <w:rPr>
          <w:i/>
          <w:szCs w:val="20"/>
          <w:vertAlign w:val="subscript"/>
        </w:rPr>
        <w:t xml:space="preserve"> y</w:t>
      </w:r>
      <w:r w:rsidRPr="00812ECB">
        <w:rPr>
          <w:i/>
          <w:szCs w:val="20"/>
          <w:vertAlign w:val="subscript"/>
        </w:rPr>
        <w:tab/>
      </w:r>
      <w:r w:rsidRPr="00812ECB">
        <w:rPr>
          <w:szCs w:val="20"/>
        </w:rPr>
        <w:t>=</w:t>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noProof/>
          <w:position w:val="-22"/>
          <w:szCs w:val="20"/>
        </w:rPr>
        <w:drawing>
          <wp:inline distT="0" distB="0" distL="0" distR="0" wp14:anchorId="3D598AF2" wp14:editId="2F344D8B">
            <wp:extent cx="180975" cy="2590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76FAEF26"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12ECB" w:rsidRPr="00812ECB" w14:paraId="102EF85E" w14:textId="77777777" w:rsidTr="008C7683">
        <w:tc>
          <w:tcPr>
            <w:tcW w:w="1264" w:type="dxa"/>
          </w:tcPr>
          <w:p w14:paraId="13B57341" w14:textId="77777777" w:rsidR="00812ECB" w:rsidRPr="00812ECB" w:rsidRDefault="00812ECB" w:rsidP="00812ECB">
            <w:pPr>
              <w:spacing w:after="120"/>
              <w:rPr>
                <w:b/>
                <w:iCs/>
                <w:sz w:val="20"/>
                <w:szCs w:val="20"/>
              </w:rPr>
            </w:pPr>
            <w:r w:rsidRPr="00812ECB">
              <w:rPr>
                <w:b/>
                <w:iCs/>
                <w:sz w:val="20"/>
                <w:szCs w:val="20"/>
              </w:rPr>
              <w:t>Variable</w:t>
            </w:r>
          </w:p>
        </w:tc>
        <w:tc>
          <w:tcPr>
            <w:tcW w:w="899" w:type="dxa"/>
          </w:tcPr>
          <w:p w14:paraId="33132E33" w14:textId="77777777" w:rsidR="00812ECB" w:rsidRPr="00812ECB" w:rsidRDefault="00812ECB" w:rsidP="00812ECB">
            <w:pPr>
              <w:spacing w:after="120"/>
              <w:rPr>
                <w:b/>
                <w:iCs/>
                <w:sz w:val="20"/>
                <w:szCs w:val="20"/>
              </w:rPr>
            </w:pPr>
            <w:r w:rsidRPr="00812ECB">
              <w:rPr>
                <w:b/>
                <w:iCs/>
                <w:sz w:val="20"/>
                <w:szCs w:val="20"/>
              </w:rPr>
              <w:t>Unit</w:t>
            </w:r>
          </w:p>
        </w:tc>
        <w:tc>
          <w:tcPr>
            <w:tcW w:w="7107" w:type="dxa"/>
          </w:tcPr>
          <w:p w14:paraId="01E02D1A"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05FCDA48" w14:textId="77777777" w:rsidTr="008C7683">
        <w:tc>
          <w:tcPr>
            <w:tcW w:w="1264" w:type="dxa"/>
          </w:tcPr>
          <w:p w14:paraId="74FAF149" w14:textId="77777777" w:rsidR="00812ECB" w:rsidRPr="00812ECB" w:rsidRDefault="00812ECB" w:rsidP="00812ECB">
            <w:pPr>
              <w:spacing w:after="60"/>
              <w:rPr>
                <w:iCs/>
                <w:sz w:val="20"/>
                <w:szCs w:val="20"/>
              </w:rPr>
            </w:pPr>
            <w:r w:rsidRPr="00812ECB">
              <w:rPr>
                <w:iCs/>
                <w:sz w:val="20"/>
                <w:szCs w:val="20"/>
              </w:rPr>
              <w:t>RTSPP</w:t>
            </w:r>
          </w:p>
        </w:tc>
        <w:tc>
          <w:tcPr>
            <w:tcW w:w="899" w:type="dxa"/>
          </w:tcPr>
          <w:p w14:paraId="5A0764C5" w14:textId="77777777" w:rsidR="00812ECB" w:rsidRPr="00812ECB" w:rsidRDefault="00812ECB" w:rsidP="00812ECB">
            <w:pPr>
              <w:spacing w:after="60"/>
              <w:rPr>
                <w:i/>
                <w:iCs/>
                <w:sz w:val="20"/>
                <w:szCs w:val="20"/>
              </w:rPr>
            </w:pPr>
            <w:r w:rsidRPr="00812ECB">
              <w:rPr>
                <w:iCs/>
                <w:sz w:val="20"/>
                <w:szCs w:val="20"/>
              </w:rPr>
              <w:t>$/MWh</w:t>
            </w:r>
          </w:p>
        </w:tc>
        <w:tc>
          <w:tcPr>
            <w:tcW w:w="7107" w:type="dxa"/>
          </w:tcPr>
          <w:p w14:paraId="68B1BF18"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sym w:font="Symbol" w:char="F0BE"/>
            </w:r>
            <w:r w:rsidRPr="00812ECB">
              <w:rPr>
                <w:iCs/>
                <w:sz w:val="20"/>
                <w:szCs w:val="20"/>
              </w:rPr>
              <w:t>The Real-Time Settlement Point Price at the Settlement Point, for the 15-minute Settlement Interval.</w:t>
            </w:r>
          </w:p>
        </w:tc>
      </w:tr>
      <w:tr w:rsidR="00812ECB" w:rsidRPr="00812ECB" w14:paraId="40A031C4" w14:textId="77777777" w:rsidTr="008C7683">
        <w:tc>
          <w:tcPr>
            <w:tcW w:w="1264" w:type="dxa"/>
          </w:tcPr>
          <w:p w14:paraId="504EB879" w14:textId="77777777" w:rsidR="00812ECB" w:rsidRPr="00812ECB" w:rsidRDefault="00812ECB" w:rsidP="00812ECB">
            <w:pPr>
              <w:spacing w:after="60"/>
              <w:rPr>
                <w:iCs/>
                <w:sz w:val="20"/>
                <w:szCs w:val="20"/>
              </w:rPr>
            </w:pPr>
            <w:r w:rsidRPr="00812ECB">
              <w:rPr>
                <w:iCs/>
                <w:sz w:val="20"/>
                <w:szCs w:val="20"/>
              </w:rPr>
              <w:t>RTSPPEW</w:t>
            </w:r>
          </w:p>
        </w:tc>
        <w:tc>
          <w:tcPr>
            <w:tcW w:w="899" w:type="dxa"/>
          </w:tcPr>
          <w:p w14:paraId="7707DC43"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399DC2C"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state-estimated Load of the Load Zone of each SCED interval within the 15-minute Settlement Interval.</w:t>
            </w:r>
          </w:p>
        </w:tc>
      </w:tr>
      <w:tr w:rsidR="00812ECB" w:rsidRPr="00812ECB" w14:paraId="1B721FFE" w14:textId="77777777" w:rsidTr="008C7683">
        <w:tc>
          <w:tcPr>
            <w:tcW w:w="1264" w:type="dxa"/>
          </w:tcPr>
          <w:p w14:paraId="5CA2055E" w14:textId="77777777" w:rsidR="00812ECB" w:rsidRPr="00812ECB" w:rsidRDefault="00812ECB" w:rsidP="00812ECB">
            <w:pPr>
              <w:spacing w:after="60"/>
              <w:rPr>
                <w:iCs/>
                <w:sz w:val="20"/>
                <w:szCs w:val="20"/>
              </w:rPr>
            </w:pPr>
            <w:r w:rsidRPr="00812ECB">
              <w:rPr>
                <w:iCs/>
                <w:sz w:val="20"/>
                <w:szCs w:val="20"/>
              </w:rPr>
              <w:t xml:space="preserve">RTLMP </w:t>
            </w:r>
            <w:r w:rsidRPr="00812ECB">
              <w:rPr>
                <w:i/>
                <w:iCs/>
                <w:sz w:val="20"/>
                <w:szCs w:val="20"/>
                <w:vertAlign w:val="subscript"/>
              </w:rPr>
              <w:t>b, y</w:t>
            </w:r>
          </w:p>
        </w:tc>
        <w:tc>
          <w:tcPr>
            <w:tcW w:w="899" w:type="dxa"/>
          </w:tcPr>
          <w:p w14:paraId="4EB4C6D5"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83CB180" w14:textId="77777777" w:rsidR="00812ECB" w:rsidRPr="00812ECB" w:rsidRDefault="00812ECB" w:rsidP="00812ECB">
            <w:pPr>
              <w:spacing w:after="60"/>
              <w:rPr>
                <w:iCs/>
                <w:sz w:val="20"/>
                <w:szCs w:val="20"/>
              </w:rPr>
            </w:pPr>
            <w:r w:rsidRPr="00812ECB">
              <w:rPr>
                <w:i/>
                <w:iCs/>
                <w:sz w:val="20"/>
                <w:szCs w:val="20"/>
              </w:rPr>
              <w:t>Real-Time Locational Marginal Price at bus per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180AFD01" w14:textId="77777777" w:rsidTr="008C7683">
        <w:tc>
          <w:tcPr>
            <w:tcW w:w="1264" w:type="dxa"/>
          </w:tcPr>
          <w:p w14:paraId="0442185C" w14:textId="77777777" w:rsidR="00812ECB" w:rsidRPr="00812ECB" w:rsidRDefault="00812ECB" w:rsidP="00812ECB">
            <w:pPr>
              <w:spacing w:after="60"/>
              <w:rPr>
                <w:iCs/>
                <w:sz w:val="20"/>
                <w:szCs w:val="20"/>
              </w:rPr>
            </w:pPr>
            <w:r w:rsidRPr="00812ECB">
              <w:rPr>
                <w:iCs/>
                <w:sz w:val="20"/>
                <w:szCs w:val="20"/>
              </w:rPr>
              <w:t>RTRSVPOR</w:t>
            </w:r>
          </w:p>
        </w:tc>
        <w:tc>
          <w:tcPr>
            <w:tcW w:w="899" w:type="dxa"/>
          </w:tcPr>
          <w:p w14:paraId="76AD4707"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708ACDED" w14:textId="77777777" w:rsidR="00812ECB" w:rsidRPr="00812ECB" w:rsidRDefault="00812ECB" w:rsidP="00812ECB">
            <w:pPr>
              <w:spacing w:after="60"/>
              <w:rPr>
                <w:i/>
                <w:iCs/>
                <w:sz w:val="20"/>
                <w:szCs w:val="20"/>
              </w:rPr>
            </w:pPr>
            <w:r w:rsidRPr="00812ECB">
              <w:rPr>
                <w:i/>
                <w:iCs/>
                <w:sz w:val="20"/>
                <w:szCs w:val="20"/>
              </w:rPr>
              <w:t>Real-Time Reserve Price for On-Line Reserves</w:t>
            </w:r>
            <w:r w:rsidRPr="00812ECB">
              <w:rPr>
                <w:iCs/>
                <w:sz w:val="20"/>
                <w:szCs w:val="20"/>
              </w:rPr>
              <w:sym w:font="Symbol" w:char="F0BE"/>
            </w:r>
            <w:r w:rsidRPr="00812ECB">
              <w:rPr>
                <w:iCs/>
                <w:sz w:val="20"/>
                <w:szCs w:val="20"/>
              </w:rPr>
              <w:t>The Real-Time Reserve Price for On-Line Reserves for the 15-minute Settlement Interval.</w:t>
            </w:r>
          </w:p>
        </w:tc>
      </w:tr>
      <w:tr w:rsidR="00812ECB" w:rsidRPr="00812ECB" w14:paraId="1E25C808" w14:textId="77777777" w:rsidTr="008C7683">
        <w:tc>
          <w:tcPr>
            <w:tcW w:w="1264" w:type="dxa"/>
          </w:tcPr>
          <w:p w14:paraId="7898C53C" w14:textId="77777777" w:rsidR="00812ECB" w:rsidRPr="00812ECB" w:rsidRDefault="00812ECB" w:rsidP="00812ECB">
            <w:pPr>
              <w:spacing w:after="60"/>
              <w:rPr>
                <w:iCs/>
                <w:sz w:val="20"/>
                <w:szCs w:val="20"/>
              </w:rPr>
            </w:pPr>
            <w:r w:rsidRPr="00812ECB">
              <w:rPr>
                <w:iCs/>
                <w:sz w:val="20"/>
                <w:szCs w:val="20"/>
              </w:rPr>
              <w:t>RTORPA</w:t>
            </w:r>
            <w:r w:rsidRPr="00812ECB">
              <w:rPr>
                <w:iCs/>
                <w:sz w:val="20"/>
                <w:szCs w:val="20"/>
                <w:vertAlign w:val="subscript"/>
              </w:rPr>
              <w:t xml:space="preserve"> </w:t>
            </w:r>
            <w:r w:rsidRPr="00812ECB">
              <w:rPr>
                <w:i/>
                <w:iCs/>
                <w:sz w:val="20"/>
                <w:szCs w:val="20"/>
                <w:vertAlign w:val="subscript"/>
              </w:rPr>
              <w:t>y</w:t>
            </w:r>
          </w:p>
        </w:tc>
        <w:tc>
          <w:tcPr>
            <w:tcW w:w="899" w:type="dxa"/>
          </w:tcPr>
          <w:p w14:paraId="17D37FA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27D47F56" w14:textId="77777777" w:rsidR="00812ECB" w:rsidRPr="00812ECB" w:rsidRDefault="00812ECB" w:rsidP="00812ECB">
            <w:pPr>
              <w:spacing w:after="60"/>
              <w:rPr>
                <w:i/>
                <w:iCs/>
                <w:sz w:val="20"/>
                <w:szCs w:val="20"/>
              </w:rPr>
            </w:pPr>
            <w:r w:rsidRPr="00812ECB">
              <w:rPr>
                <w:i/>
                <w:iCs/>
                <w:sz w:val="20"/>
                <w:szCs w:val="20"/>
              </w:rPr>
              <w:t>Real-Time On-Line Reserve Price Adder per interval</w:t>
            </w:r>
            <w:r w:rsidRPr="00812ECB">
              <w:rPr>
                <w:iCs/>
                <w:sz w:val="20"/>
                <w:szCs w:val="20"/>
              </w:rPr>
              <w:sym w:font="Symbol" w:char="F0BE"/>
            </w:r>
            <w:r w:rsidRPr="00812ECB">
              <w:rPr>
                <w:iCs/>
                <w:sz w:val="20"/>
                <w:szCs w:val="20"/>
              </w:rPr>
              <w:t xml:space="preserve">The Real-Time Price Adder for On-Line Reserves for the SCED interval </w:t>
            </w:r>
            <w:r w:rsidRPr="00812ECB">
              <w:rPr>
                <w:i/>
                <w:iCs/>
                <w:sz w:val="20"/>
                <w:szCs w:val="20"/>
              </w:rPr>
              <w:t>y</w:t>
            </w:r>
            <w:r w:rsidRPr="00812ECB">
              <w:rPr>
                <w:iCs/>
                <w:sz w:val="20"/>
                <w:szCs w:val="20"/>
              </w:rPr>
              <w:t>.</w:t>
            </w:r>
          </w:p>
        </w:tc>
      </w:tr>
      <w:tr w:rsidR="00812ECB" w:rsidRPr="00812ECB" w14:paraId="2FDAA565" w14:textId="77777777" w:rsidTr="008C7683">
        <w:tc>
          <w:tcPr>
            <w:tcW w:w="1264" w:type="dxa"/>
          </w:tcPr>
          <w:p w14:paraId="2A77A0D1" w14:textId="77777777" w:rsidR="00812ECB" w:rsidRPr="00812ECB" w:rsidRDefault="00812ECB" w:rsidP="00812ECB">
            <w:pPr>
              <w:spacing w:after="60"/>
              <w:rPr>
                <w:iCs/>
                <w:sz w:val="20"/>
                <w:szCs w:val="20"/>
              </w:rPr>
            </w:pPr>
            <w:r w:rsidRPr="00812ECB">
              <w:rPr>
                <w:iCs/>
                <w:sz w:val="20"/>
                <w:szCs w:val="20"/>
              </w:rPr>
              <w:t>RTRDP</w:t>
            </w:r>
          </w:p>
        </w:tc>
        <w:tc>
          <w:tcPr>
            <w:tcW w:w="899" w:type="dxa"/>
          </w:tcPr>
          <w:p w14:paraId="4A613775"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E9972ED" w14:textId="77777777" w:rsidR="00812ECB" w:rsidRPr="00812ECB" w:rsidRDefault="00812ECB" w:rsidP="00812ECB">
            <w:pPr>
              <w:spacing w:after="60"/>
              <w:rPr>
                <w:i/>
                <w:iCs/>
                <w:sz w:val="20"/>
                <w:szCs w:val="20"/>
              </w:rPr>
            </w:pPr>
            <w:r w:rsidRPr="00812ECB">
              <w:rPr>
                <w:i/>
                <w:iCs/>
                <w:sz w:val="20"/>
                <w:szCs w:val="20"/>
              </w:rPr>
              <w:t>Real-Time On-Line Reliability Deployment Price</w:t>
            </w:r>
            <w:r w:rsidRPr="00812ECB">
              <w:rPr>
                <w:iCs/>
                <w:sz w:val="20"/>
                <w:szCs w:val="20"/>
              </w:rPr>
              <w:sym w:font="Symbol" w:char="F0BE"/>
            </w:r>
            <w:r w:rsidRPr="00812ECB">
              <w:rPr>
                <w:iCs/>
                <w:sz w:val="20"/>
                <w:szCs w:val="20"/>
              </w:rPr>
              <w:t xml:space="preserve">The Real-Time price for the 15-minute Settlement Interval, reflecting the impact of reliability deployments on energy prices that is calculated </w:t>
            </w:r>
            <w:r w:rsidRPr="00812ECB">
              <w:rPr>
                <w:bCs/>
                <w:iCs/>
                <w:sz w:val="20"/>
                <w:szCs w:val="20"/>
              </w:rPr>
              <w:t>from the Real-Time On-Line Reliability Deployment Price Adder</w:t>
            </w:r>
            <w:r w:rsidRPr="00812ECB">
              <w:rPr>
                <w:iCs/>
                <w:sz w:val="20"/>
                <w:szCs w:val="20"/>
              </w:rPr>
              <w:t>.</w:t>
            </w:r>
          </w:p>
        </w:tc>
      </w:tr>
      <w:tr w:rsidR="00812ECB" w:rsidRPr="00812ECB" w14:paraId="3EBF4487" w14:textId="77777777" w:rsidTr="008C7683">
        <w:tc>
          <w:tcPr>
            <w:tcW w:w="1264" w:type="dxa"/>
          </w:tcPr>
          <w:p w14:paraId="7207EF7A" w14:textId="77777777" w:rsidR="00812ECB" w:rsidRPr="00812ECB" w:rsidRDefault="00812ECB" w:rsidP="00812ECB">
            <w:pPr>
              <w:spacing w:after="60"/>
              <w:rPr>
                <w:iCs/>
                <w:sz w:val="20"/>
                <w:szCs w:val="20"/>
              </w:rPr>
            </w:pPr>
            <w:r w:rsidRPr="00812ECB">
              <w:rPr>
                <w:iCs/>
                <w:sz w:val="20"/>
                <w:szCs w:val="20"/>
              </w:rPr>
              <w:lastRenderedPageBreak/>
              <w:t>RTORDPA</w:t>
            </w:r>
            <w:r w:rsidRPr="00812ECB">
              <w:rPr>
                <w:iCs/>
                <w:sz w:val="20"/>
                <w:szCs w:val="20"/>
                <w:vertAlign w:val="subscript"/>
              </w:rPr>
              <w:t xml:space="preserve"> </w:t>
            </w:r>
            <w:r w:rsidRPr="00812ECB">
              <w:rPr>
                <w:i/>
                <w:iCs/>
                <w:sz w:val="20"/>
                <w:szCs w:val="20"/>
                <w:vertAlign w:val="subscript"/>
              </w:rPr>
              <w:t>y</w:t>
            </w:r>
          </w:p>
        </w:tc>
        <w:tc>
          <w:tcPr>
            <w:tcW w:w="899" w:type="dxa"/>
          </w:tcPr>
          <w:p w14:paraId="357B08B7"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4C0A35D0" w14:textId="77777777" w:rsidR="00812ECB" w:rsidRPr="00812ECB" w:rsidRDefault="00812ECB" w:rsidP="00812ECB">
            <w:pPr>
              <w:spacing w:after="60"/>
              <w:rPr>
                <w:i/>
                <w:iCs/>
                <w:sz w:val="20"/>
                <w:szCs w:val="20"/>
              </w:rPr>
            </w:pPr>
            <w:r w:rsidRPr="00812ECB">
              <w:rPr>
                <w:i/>
                <w:iCs/>
                <w:sz w:val="20"/>
                <w:szCs w:val="20"/>
              </w:rPr>
              <w:t>Real-Time On-Line Reliability Deployment Price Adder</w:t>
            </w:r>
            <w:r w:rsidRPr="00812ECB">
              <w:rPr>
                <w:iCs/>
                <w:sz w:val="20"/>
                <w:szCs w:val="20"/>
              </w:rPr>
              <w:sym w:font="Symbol" w:char="F0BE"/>
            </w:r>
            <w:r w:rsidRPr="00812ECB">
              <w:rPr>
                <w:iCs/>
                <w:sz w:val="20"/>
                <w:szCs w:val="20"/>
              </w:rPr>
              <w:t xml:space="preserve">The Real-Time Price Adder that captures the impact of reliability deployments on energy prices for the SCED interval </w:t>
            </w:r>
            <w:r w:rsidRPr="00812ECB">
              <w:rPr>
                <w:i/>
                <w:iCs/>
                <w:sz w:val="20"/>
                <w:szCs w:val="20"/>
              </w:rPr>
              <w:t>y</w:t>
            </w:r>
            <w:r w:rsidRPr="00812ECB">
              <w:rPr>
                <w:iCs/>
                <w:sz w:val="20"/>
                <w:szCs w:val="20"/>
              </w:rPr>
              <w:t>.</w:t>
            </w:r>
          </w:p>
        </w:tc>
      </w:tr>
      <w:tr w:rsidR="00812ECB" w:rsidRPr="00812ECB" w14:paraId="527B3190" w14:textId="77777777" w:rsidTr="008C7683">
        <w:tc>
          <w:tcPr>
            <w:tcW w:w="1264" w:type="dxa"/>
          </w:tcPr>
          <w:p w14:paraId="4AB4D253" w14:textId="77777777" w:rsidR="00812ECB" w:rsidRPr="00812ECB" w:rsidRDefault="00812ECB" w:rsidP="00812ECB">
            <w:pPr>
              <w:spacing w:after="60"/>
              <w:rPr>
                <w:iCs/>
                <w:sz w:val="20"/>
                <w:szCs w:val="20"/>
              </w:rPr>
            </w:pPr>
            <w:r w:rsidRPr="00812ECB">
              <w:rPr>
                <w:iCs/>
                <w:sz w:val="20"/>
                <w:szCs w:val="20"/>
              </w:rPr>
              <w:t xml:space="preserve">RNWF </w:t>
            </w:r>
            <w:r w:rsidRPr="00812ECB">
              <w:rPr>
                <w:i/>
                <w:iCs/>
                <w:sz w:val="20"/>
                <w:szCs w:val="20"/>
                <w:vertAlign w:val="subscript"/>
              </w:rPr>
              <w:t>y</w:t>
            </w:r>
          </w:p>
        </w:tc>
        <w:tc>
          <w:tcPr>
            <w:tcW w:w="899" w:type="dxa"/>
          </w:tcPr>
          <w:p w14:paraId="15F5877B"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075B3E8C" w14:textId="77777777" w:rsidR="00812ECB" w:rsidRPr="00812ECB" w:rsidRDefault="00812ECB" w:rsidP="00812ECB">
            <w:pPr>
              <w:spacing w:after="60"/>
              <w:rPr>
                <w:i/>
                <w:iCs/>
                <w:sz w:val="20"/>
                <w:szCs w:val="20"/>
              </w:rPr>
            </w:pPr>
            <w:r w:rsidRPr="00812ECB">
              <w:rPr>
                <w:i/>
                <w:iCs/>
                <w:sz w:val="20"/>
                <w:szCs w:val="20"/>
              </w:rPr>
              <w:t>Resource Node Weighting Factor per interval</w:t>
            </w:r>
            <w:r w:rsidRPr="00812ECB">
              <w:rPr>
                <w:iCs/>
                <w:sz w:val="20"/>
                <w:szCs w:val="20"/>
              </w:rPr>
              <w:sym w:font="Symbol" w:char="F0BE"/>
            </w:r>
            <w:r w:rsidRPr="00812ECB">
              <w:rPr>
                <w:iCs/>
                <w:sz w:val="20"/>
                <w:szCs w:val="20"/>
              </w:rPr>
              <w:t xml:space="preserve">The weight used in the Resource Node Settlement Point Price calculation for the portion of the SCED interval </w:t>
            </w:r>
            <w:r w:rsidRPr="00812ECB">
              <w:rPr>
                <w:i/>
                <w:iCs/>
                <w:sz w:val="20"/>
                <w:szCs w:val="20"/>
              </w:rPr>
              <w:t>y</w:t>
            </w:r>
            <w:r w:rsidRPr="00812ECB">
              <w:rPr>
                <w:iCs/>
                <w:sz w:val="20"/>
                <w:szCs w:val="20"/>
              </w:rPr>
              <w:t xml:space="preserve"> within the Settlement Interval.</w:t>
            </w:r>
          </w:p>
        </w:tc>
      </w:tr>
      <w:tr w:rsidR="00812ECB" w:rsidRPr="00812ECB" w14:paraId="59798241" w14:textId="77777777" w:rsidTr="008C7683">
        <w:tc>
          <w:tcPr>
            <w:tcW w:w="1264" w:type="dxa"/>
          </w:tcPr>
          <w:p w14:paraId="5B293DB3"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899" w:type="dxa"/>
          </w:tcPr>
          <w:p w14:paraId="5830D471"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6452D9C7" w14:textId="77777777" w:rsidR="00812ECB" w:rsidRPr="00812ECB" w:rsidRDefault="00812ECB" w:rsidP="00812ECB">
            <w:pPr>
              <w:spacing w:after="60"/>
              <w:rPr>
                <w:i/>
                <w:iCs/>
                <w:sz w:val="20"/>
                <w:szCs w:val="20"/>
              </w:rPr>
            </w:pPr>
            <w:r w:rsidRPr="00812ECB">
              <w:rPr>
                <w:i/>
                <w:iCs/>
                <w:sz w:val="20"/>
                <w:szCs w:val="20"/>
              </w:rPr>
              <w:t>Load Zone Weighting Factor per bus per interval</w:t>
            </w:r>
            <w:r w:rsidRPr="00812ECB">
              <w:rPr>
                <w:iCs/>
                <w:sz w:val="20"/>
                <w:szCs w:val="20"/>
              </w:rPr>
              <w:sym w:font="Symbol" w:char="F0BE"/>
            </w:r>
            <w:r w:rsidRPr="00812ECB">
              <w:rPr>
                <w:iCs/>
                <w:sz w:val="20"/>
                <w:szCs w:val="20"/>
              </w:rPr>
              <w:t xml:space="preserve">The weight used in the Load Zone Settlement Point Price calculation for Electrical Bus </w:t>
            </w:r>
            <w:r w:rsidRPr="00812ECB">
              <w:rPr>
                <w:i/>
                <w:iCs/>
                <w:sz w:val="20"/>
                <w:szCs w:val="20"/>
              </w:rPr>
              <w:t>b</w:t>
            </w:r>
            <w:r w:rsidRPr="00812ECB">
              <w:rPr>
                <w:iCs/>
                <w:sz w:val="20"/>
                <w:szCs w:val="20"/>
              </w:rPr>
              <w:t xml:space="preserve">, for the portion of the SCED interval </w:t>
            </w:r>
            <w:r w:rsidRPr="00812ECB">
              <w:rPr>
                <w:i/>
                <w:iCs/>
                <w:sz w:val="20"/>
                <w:szCs w:val="20"/>
              </w:rPr>
              <w:t>y</w:t>
            </w:r>
            <w:r w:rsidRPr="00812ECB">
              <w:rPr>
                <w:iCs/>
                <w:sz w:val="20"/>
                <w:szCs w:val="20"/>
              </w:rPr>
              <w:t xml:space="preserve"> within the 15-minute Settlement Interval.</w:t>
            </w:r>
          </w:p>
        </w:tc>
      </w:tr>
      <w:tr w:rsidR="00812ECB" w:rsidRPr="00812ECB" w14:paraId="582807FD" w14:textId="77777777" w:rsidTr="008C7683">
        <w:tc>
          <w:tcPr>
            <w:tcW w:w="1264" w:type="dxa"/>
          </w:tcPr>
          <w:p w14:paraId="2586E516"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899" w:type="dxa"/>
          </w:tcPr>
          <w:p w14:paraId="430F3EEE"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3AEE044E" w14:textId="77777777" w:rsidR="00812ECB" w:rsidRPr="00812ECB" w:rsidRDefault="00812ECB" w:rsidP="00812ECB">
            <w:pPr>
              <w:spacing w:after="60"/>
              <w:rPr>
                <w:i/>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28AD21C7" w14:textId="77777777" w:rsidTr="008C7683">
        <w:tc>
          <w:tcPr>
            <w:tcW w:w="1264" w:type="dxa"/>
          </w:tcPr>
          <w:p w14:paraId="12C76515"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899" w:type="dxa"/>
          </w:tcPr>
          <w:p w14:paraId="067D86E3" w14:textId="77777777" w:rsidR="00812ECB" w:rsidRPr="00812ECB" w:rsidRDefault="00812ECB" w:rsidP="00812ECB">
            <w:pPr>
              <w:spacing w:after="60"/>
              <w:rPr>
                <w:iCs/>
                <w:sz w:val="20"/>
                <w:szCs w:val="20"/>
              </w:rPr>
            </w:pPr>
            <w:r w:rsidRPr="00812ECB">
              <w:rPr>
                <w:iCs/>
                <w:sz w:val="20"/>
                <w:szCs w:val="20"/>
              </w:rPr>
              <w:t>MW</w:t>
            </w:r>
          </w:p>
        </w:tc>
        <w:tc>
          <w:tcPr>
            <w:tcW w:w="7107" w:type="dxa"/>
          </w:tcPr>
          <w:p w14:paraId="18AC650B" w14:textId="77777777" w:rsidR="00812ECB" w:rsidRPr="00812ECB" w:rsidRDefault="00812ECB" w:rsidP="00812ECB">
            <w:pPr>
              <w:spacing w:after="60"/>
              <w:rPr>
                <w:iCs/>
                <w:sz w:val="20"/>
                <w:szCs w:val="20"/>
              </w:rPr>
            </w:pPr>
            <w:r w:rsidRPr="00812ECB">
              <w:rPr>
                <w:i/>
                <w:iCs/>
                <w:sz w:val="20"/>
                <w:szCs w:val="20"/>
              </w:rPr>
              <w:t>State Estimator Load at bus per interval</w:t>
            </w:r>
            <w:r w:rsidRPr="00812ECB">
              <w:rPr>
                <w:iCs/>
                <w:sz w:val="20"/>
                <w:szCs w:val="20"/>
              </w:rPr>
              <w:sym w:font="Symbol" w:char="F0BE"/>
            </w:r>
            <w:r w:rsidRPr="00812ECB">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892" w:author="ERCOT" w:date="2022-06-26T11:59:00Z">
              <w:r w:rsidRPr="00812ECB">
                <w:rPr>
                  <w:iCs/>
                  <w:sz w:val="20"/>
                  <w:szCs w:val="20"/>
                </w:rPr>
                <w:t>C</w:t>
              </w:r>
            </w:ins>
            <w:ins w:id="893" w:author="ERCOT" w:date="2023-05-31T11:46:00Z">
              <w:r w:rsidRPr="00812ECB">
                <w:rPr>
                  <w:iCs/>
                  <w:sz w:val="20"/>
                  <w:szCs w:val="20"/>
                </w:rPr>
                <w:t xml:space="preserve">ontrollable </w:t>
              </w:r>
            </w:ins>
            <w:ins w:id="894" w:author="ERCOT" w:date="2022-06-26T11:59:00Z">
              <w:r w:rsidRPr="00812ECB">
                <w:rPr>
                  <w:iCs/>
                  <w:sz w:val="20"/>
                  <w:szCs w:val="20"/>
                </w:rPr>
                <w:t>L</w:t>
              </w:r>
            </w:ins>
            <w:ins w:id="895" w:author="ERCOT" w:date="2023-05-31T11:47:00Z">
              <w:r w:rsidRPr="00812ECB">
                <w:rPr>
                  <w:iCs/>
                  <w:sz w:val="20"/>
                  <w:szCs w:val="20"/>
                </w:rPr>
                <w:t xml:space="preserve">oad </w:t>
              </w:r>
            </w:ins>
            <w:ins w:id="896" w:author="ERCOT" w:date="2022-06-26T11:59:00Z">
              <w:r w:rsidRPr="00812ECB">
                <w:rPr>
                  <w:iCs/>
                  <w:sz w:val="20"/>
                  <w:szCs w:val="20"/>
                </w:rPr>
                <w:t>R</w:t>
              </w:r>
            </w:ins>
            <w:ins w:id="897" w:author="ERCOT" w:date="2023-05-31T11:47:00Z">
              <w:r w:rsidRPr="00812ECB">
                <w:rPr>
                  <w:iCs/>
                  <w:sz w:val="20"/>
                  <w:szCs w:val="20"/>
                </w:rPr>
                <w:t>esource</w:t>
              </w:r>
            </w:ins>
            <w:ins w:id="898" w:author="ERCOT" w:date="2022-06-26T11:59:00Z">
              <w:r w:rsidRPr="00812ECB">
                <w:rPr>
                  <w:iCs/>
                  <w:sz w:val="20"/>
                  <w:szCs w:val="20"/>
                </w:rPr>
                <w:t xml:space="preserve"> </w:t>
              </w:r>
            </w:ins>
            <w:ins w:id="899" w:author="ERCOT" w:date="2023-06-13T11:12:00Z">
              <w:r w:rsidRPr="00812ECB">
                <w:rPr>
                  <w:iCs/>
                  <w:sz w:val="20"/>
                  <w:szCs w:val="20"/>
                </w:rPr>
                <w:t xml:space="preserve">(CLR) </w:t>
              </w:r>
            </w:ins>
            <w:ins w:id="900" w:author="ERCOT" w:date="2022-06-26T11:59:00Z">
              <w:r w:rsidRPr="00812ECB">
                <w:rPr>
                  <w:iCs/>
                  <w:sz w:val="20"/>
                  <w:szCs w:val="20"/>
                </w:rPr>
                <w:t xml:space="preserve">Load that is not an ALR, </w:t>
              </w:r>
            </w:ins>
            <w:r w:rsidRPr="00812ECB">
              <w:rPr>
                <w:iCs/>
                <w:sz w:val="20"/>
                <w:szCs w:val="20"/>
              </w:rPr>
              <w:t xml:space="preserve">Wholesale Storage Load (WSL) and Non-WSL Energy Storage Resource (ESR) Charging Load for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5D62E3D" w14:textId="77777777" w:rsidTr="008C7683">
        <w:tc>
          <w:tcPr>
            <w:tcW w:w="1264" w:type="dxa"/>
          </w:tcPr>
          <w:p w14:paraId="14F58D69" w14:textId="77777777" w:rsidR="00812ECB" w:rsidRPr="00812ECB" w:rsidRDefault="00812ECB" w:rsidP="00812ECB">
            <w:pPr>
              <w:spacing w:after="60"/>
              <w:rPr>
                <w:iCs/>
                <w:sz w:val="20"/>
                <w:szCs w:val="20"/>
              </w:rPr>
            </w:pPr>
            <w:r w:rsidRPr="00812ECB">
              <w:rPr>
                <w:iCs/>
                <w:sz w:val="20"/>
                <w:szCs w:val="20"/>
              </w:rPr>
              <w:t xml:space="preserve">TLMP </w:t>
            </w:r>
            <w:r w:rsidRPr="00812ECB">
              <w:rPr>
                <w:i/>
                <w:iCs/>
                <w:sz w:val="20"/>
                <w:szCs w:val="20"/>
                <w:vertAlign w:val="subscript"/>
              </w:rPr>
              <w:t>y</w:t>
            </w:r>
          </w:p>
        </w:tc>
        <w:tc>
          <w:tcPr>
            <w:tcW w:w="899" w:type="dxa"/>
          </w:tcPr>
          <w:p w14:paraId="2B3EBEE0" w14:textId="77777777" w:rsidR="00812ECB" w:rsidRPr="00812ECB" w:rsidRDefault="00812ECB" w:rsidP="00812ECB">
            <w:pPr>
              <w:spacing w:after="60"/>
              <w:rPr>
                <w:sz w:val="20"/>
                <w:szCs w:val="20"/>
              </w:rPr>
            </w:pPr>
            <w:r w:rsidRPr="00812ECB">
              <w:rPr>
                <w:iCs/>
                <w:sz w:val="20"/>
                <w:szCs w:val="20"/>
              </w:rPr>
              <w:t>second</w:t>
            </w:r>
          </w:p>
        </w:tc>
        <w:tc>
          <w:tcPr>
            <w:tcW w:w="7107" w:type="dxa"/>
          </w:tcPr>
          <w:p w14:paraId="212D6707" w14:textId="77777777" w:rsidR="00812ECB" w:rsidRPr="00812ECB" w:rsidRDefault="00812ECB" w:rsidP="00812ECB">
            <w:pPr>
              <w:spacing w:after="60"/>
              <w:rPr>
                <w:iCs/>
                <w:sz w:val="20"/>
                <w:szCs w:val="20"/>
              </w:rPr>
            </w:pPr>
            <w:r w:rsidRPr="00812ECB">
              <w:rPr>
                <w:i/>
                <w:sz w:val="20"/>
                <w:szCs w:val="20"/>
              </w:rPr>
              <w:t xml:space="preserve">Duration of </w:t>
            </w:r>
            <w:r w:rsidRPr="00812ECB">
              <w:rPr>
                <w:i/>
                <w:iCs/>
                <w:sz w:val="20"/>
                <w:szCs w:val="20"/>
              </w:rPr>
              <w:t>SCED</w:t>
            </w:r>
            <w:r w:rsidRPr="00812ECB">
              <w:rPr>
                <w:i/>
                <w:sz w:val="20"/>
                <w:szCs w:val="20"/>
              </w:rPr>
              <w:t xml:space="preserve"> interval per interval</w:t>
            </w:r>
            <w:r w:rsidRPr="00812ECB">
              <w:rPr>
                <w:iCs/>
                <w:sz w:val="20"/>
                <w:szCs w:val="20"/>
              </w:rPr>
              <w:sym w:font="Symbol" w:char="F0BE"/>
            </w:r>
            <w:r w:rsidRPr="00812ECB">
              <w:rPr>
                <w:iCs/>
                <w:sz w:val="20"/>
                <w:szCs w:val="20"/>
              </w:rPr>
              <w:t xml:space="preserve">The duration of the portion of the SCED interval </w:t>
            </w:r>
            <w:r w:rsidRPr="00812ECB">
              <w:rPr>
                <w:i/>
                <w:sz w:val="20"/>
                <w:szCs w:val="20"/>
              </w:rPr>
              <w:t>y</w:t>
            </w:r>
            <w:r w:rsidRPr="00812ECB">
              <w:rPr>
                <w:iCs/>
                <w:sz w:val="20"/>
                <w:szCs w:val="20"/>
              </w:rPr>
              <w:t xml:space="preserve"> within the Settlement Interval.</w:t>
            </w:r>
          </w:p>
        </w:tc>
      </w:tr>
      <w:tr w:rsidR="00812ECB" w:rsidRPr="00812ECB" w14:paraId="67A09DA5" w14:textId="77777777" w:rsidTr="008C7683">
        <w:tc>
          <w:tcPr>
            <w:tcW w:w="1264" w:type="dxa"/>
          </w:tcPr>
          <w:p w14:paraId="64B8CAED" w14:textId="77777777" w:rsidR="00812ECB" w:rsidRPr="00812ECB" w:rsidRDefault="00812ECB" w:rsidP="00812ECB">
            <w:pPr>
              <w:spacing w:after="60"/>
              <w:rPr>
                <w:i/>
                <w:iCs/>
                <w:sz w:val="20"/>
                <w:szCs w:val="20"/>
              </w:rPr>
            </w:pPr>
            <w:r w:rsidRPr="00812ECB">
              <w:rPr>
                <w:i/>
                <w:iCs/>
                <w:sz w:val="20"/>
                <w:szCs w:val="20"/>
              </w:rPr>
              <w:t>y</w:t>
            </w:r>
          </w:p>
        </w:tc>
        <w:tc>
          <w:tcPr>
            <w:tcW w:w="899" w:type="dxa"/>
          </w:tcPr>
          <w:p w14:paraId="204DCE1A"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63E8736A" w14:textId="77777777" w:rsidR="00812ECB" w:rsidRPr="00812ECB" w:rsidRDefault="00812ECB" w:rsidP="00812ECB">
            <w:pPr>
              <w:spacing w:after="60"/>
              <w:rPr>
                <w:iCs/>
                <w:sz w:val="20"/>
                <w:szCs w:val="20"/>
              </w:rPr>
            </w:pPr>
            <w:r w:rsidRPr="00812ECB">
              <w:rPr>
                <w:iCs/>
                <w:sz w:val="20"/>
                <w:szCs w:val="20"/>
              </w:rPr>
              <w:t>A SCED interval in the 15-minute Settlement Interval.  The summation is over the total number of SCED runs that cover the 15-minute Settlement Interval.</w:t>
            </w:r>
          </w:p>
        </w:tc>
      </w:tr>
      <w:tr w:rsidR="00812ECB" w:rsidRPr="00812ECB" w14:paraId="555FA3E0" w14:textId="77777777" w:rsidTr="008C7683">
        <w:tc>
          <w:tcPr>
            <w:tcW w:w="1264" w:type="dxa"/>
          </w:tcPr>
          <w:p w14:paraId="17CCB19D" w14:textId="77777777" w:rsidR="00812ECB" w:rsidRPr="00812ECB" w:rsidRDefault="00812ECB" w:rsidP="00812ECB">
            <w:pPr>
              <w:spacing w:after="60"/>
              <w:rPr>
                <w:i/>
                <w:iCs/>
                <w:sz w:val="20"/>
                <w:szCs w:val="20"/>
              </w:rPr>
            </w:pPr>
            <w:r w:rsidRPr="00812ECB">
              <w:rPr>
                <w:i/>
                <w:iCs/>
                <w:sz w:val="20"/>
                <w:szCs w:val="20"/>
              </w:rPr>
              <w:t>b</w:t>
            </w:r>
          </w:p>
        </w:tc>
        <w:tc>
          <w:tcPr>
            <w:tcW w:w="899" w:type="dxa"/>
          </w:tcPr>
          <w:p w14:paraId="22C69261"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36EA4B83"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bookmarkEnd w:id="887"/>
      <w:bookmarkEnd w:id="888"/>
    </w:tbl>
    <w:p w14:paraId="511EA68F" w14:textId="77777777" w:rsidR="00812ECB" w:rsidRPr="00812ECB" w:rsidRDefault="00812ECB" w:rsidP="00812ECB">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0EC8E117" w14:textId="77777777" w:rsidTr="008C7683">
        <w:trPr>
          <w:trHeight w:val="206"/>
        </w:trPr>
        <w:tc>
          <w:tcPr>
            <w:tcW w:w="9445" w:type="dxa"/>
            <w:shd w:val="pct12" w:color="auto" w:fill="auto"/>
          </w:tcPr>
          <w:p w14:paraId="1FE8A227" w14:textId="77777777" w:rsidR="00812ECB" w:rsidRPr="00812ECB" w:rsidRDefault="00812ECB" w:rsidP="00812ECB">
            <w:pPr>
              <w:spacing w:before="120" w:after="240"/>
              <w:rPr>
                <w:b/>
                <w:i/>
                <w:iCs/>
              </w:rPr>
            </w:pPr>
            <w:r w:rsidRPr="00812ECB">
              <w:rPr>
                <w:b/>
                <w:i/>
                <w:iCs/>
              </w:rPr>
              <w:t>[NPRR1010:  Replace paragraph (2) above with the following upon system implementation of the Real-Time Co-Optimization (RTC) project:]</w:t>
            </w:r>
          </w:p>
          <w:p w14:paraId="3AA182B7"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61208A6F" w14:textId="77777777" w:rsidR="00812ECB" w:rsidRPr="00812ECB" w:rsidRDefault="00812ECB" w:rsidP="00812ECB">
            <w:pPr>
              <w:spacing w:after="240"/>
              <w:ind w:left="3960" w:hanging="3240"/>
              <w:rPr>
                <w:b/>
                <w:iCs/>
                <w:szCs w:val="20"/>
                <w:lang w:val="es-MX"/>
              </w:rPr>
            </w:pPr>
            <w:r w:rsidRPr="00812ECB">
              <w:rPr>
                <w:b/>
                <w:iCs/>
                <w:szCs w:val="20"/>
                <w:lang w:val="es-MX"/>
              </w:rPr>
              <w:t>RTSPPEW              =</w:t>
            </w:r>
            <w:r w:rsidRPr="00812ECB">
              <w:rPr>
                <w:b/>
                <w:iCs/>
                <w:szCs w:val="20"/>
                <w:lang w:val="es-MX"/>
              </w:rPr>
              <w:tab/>
            </w:r>
            <w:r w:rsidRPr="00812ECB">
              <w:rPr>
                <w:b/>
                <w:iCs/>
                <w:szCs w:val="20"/>
              </w:rPr>
              <w:t>Max [-$251, (</w:t>
            </w:r>
            <w:r w:rsidRPr="00812ECB">
              <w:rPr>
                <w:b/>
                <w:iCs/>
                <w:noProof/>
                <w:position w:val="-22"/>
                <w:szCs w:val="20"/>
              </w:rPr>
              <w:drawing>
                <wp:inline distT="0" distB="0" distL="0" distR="0" wp14:anchorId="048F88FE" wp14:editId="1187344B">
                  <wp:extent cx="180975" cy="35369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iCs/>
                <w:noProof/>
                <w:position w:val="-20"/>
                <w:szCs w:val="20"/>
              </w:rPr>
              <w:drawing>
                <wp:inline distT="0" distB="0" distL="0" distR="0" wp14:anchorId="0AEDE7AF" wp14:editId="63DDCE28">
                  <wp:extent cx="180975" cy="35369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iCs/>
                <w:szCs w:val="20"/>
                <w:lang w:val="es-MX"/>
              </w:rPr>
              <w:t>(RTLMP</w:t>
            </w:r>
            <w:r w:rsidRPr="00812ECB">
              <w:rPr>
                <w:b/>
                <w:iCs/>
                <w:szCs w:val="20"/>
                <w:vertAlign w:val="subscript"/>
                <w:lang w:val="es-MX"/>
              </w:rPr>
              <w:t xml:space="preserve"> </w:t>
            </w:r>
            <w:r w:rsidRPr="00812ECB">
              <w:rPr>
                <w:b/>
                <w:i/>
                <w:iCs/>
                <w:szCs w:val="20"/>
                <w:vertAlign w:val="subscript"/>
                <w:lang w:val="es-MX"/>
              </w:rPr>
              <w:t>b, y</w:t>
            </w:r>
            <w:r w:rsidRPr="00812ECB">
              <w:rPr>
                <w:b/>
                <w:iCs/>
                <w:szCs w:val="20"/>
                <w:lang w:val="es-MX"/>
              </w:rPr>
              <w:t xml:space="preserve"> * LZWF</w:t>
            </w:r>
            <w:r w:rsidRPr="00812ECB">
              <w:rPr>
                <w:b/>
                <w:i/>
                <w:iCs/>
                <w:szCs w:val="20"/>
                <w:vertAlign w:val="subscript"/>
                <w:lang w:val="es-MX"/>
              </w:rPr>
              <w:t xml:space="preserve"> b, y</w:t>
            </w:r>
            <w:r w:rsidRPr="00812ECB">
              <w:rPr>
                <w:b/>
                <w:iCs/>
                <w:szCs w:val="20"/>
                <w:lang w:val="es-MX"/>
              </w:rPr>
              <w:t xml:space="preserve">) </w:t>
            </w:r>
            <w:r w:rsidRPr="00812ECB">
              <w:rPr>
                <w:b/>
                <w:iCs/>
                <w:szCs w:val="20"/>
              </w:rPr>
              <w:t>+ RTRDP)]</w:t>
            </w:r>
          </w:p>
          <w:p w14:paraId="386BAA01" w14:textId="77777777" w:rsidR="00812ECB" w:rsidRPr="00812ECB" w:rsidRDefault="00812ECB" w:rsidP="00812ECB">
            <w:pPr>
              <w:spacing w:after="240"/>
              <w:rPr>
                <w:iCs/>
                <w:szCs w:val="20"/>
              </w:rPr>
            </w:pPr>
            <w:r w:rsidRPr="00812ECB">
              <w:rPr>
                <w:iCs/>
                <w:szCs w:val="20"/>
              </w:rPr>
              <w:t>For all Load Zones except DC Tie Load Zones:</w:t>
            </w:r>
          </w:p>
          <w:p w14:paraId="1565AE80"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LZWF</w:t>
            </w:r>
            <w:r w:rsidRPr="00812ECB">
              <w:rPr>
                <w:bCs/>
                <w:i/>
                <w:szCs w:val="20"/>
                <w:vertAlign w:val="subscript"/>
                <w:lang w:val="es-MX"/>
              </w:rPr>
              <w:t xml:space="preserve"> b, y</w:t>
            </w:r>
            <w:r w:rsidRPr="00812ECB">
              <w:rPr>
                <w:bCs/>
                <w:szCs w:val="20"/>
                <w:lang w:val="es-MX"/>
              </w:rPr>
              <w:t xml:space="preserve"> </w:t>
            </w:r>
            <w:r w:rsidRPr="00812ECB">
              <w:rPr>
                <w:bCs/>
                <w:szCs w:val="20"/>
                <w:lang w:val="es-MX"/>
              </w:rPr>
              <w:tab/>
              <w:t>=</w:t>
            </w:r>
            <w:r w:rsidRPr="00812ECB">
              <w:rPr>
                <w:bCs/>
                <w:szCs w:val="20"/>
                <w:lang w:val="es-MX"/>
              </w:rPr>
              <w:tab/>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 </w:t>
            </w:r>
            <w:r w:rsidRPr="00812ECB">
              <w:rPr>
                <w:bCs/>
                <w:i/>
                <w:szCs w:val="20"/>
                <w:vertAlign w:val="subscript"/>
                <w:lang w:val="es-MX"/>
              </w:rPr>
              <w:t>y</w:t>
            </w:r>
            <w:r w:rsidRPr="00812ECB">
              <w:rPr>
                <w:bCs/>
                <w:szCs w:val="20"/>
                <w:lang w:val="es-MX"/>
              </w:rPr>
              <w:t xml:space="preserve">) </w:t>
            </w:r>
            <w:r w:rsidRPr="00812ECB">
              <w:rPr>
                <w:b/>
                <w:bCs/>
                <w:sz w:val="32"/>
                <w:szCs w:val="32"/>
                <w:lang w:val="es-MX"/>
              </w:rPr>
              <w:t>/</w:t>
            </w:r>
            <w:r w:rsidRPr="00812ECB">
              <w:rPr>
                <w:bCs/>
                <w:szCs w:val="20"/>
                <w:lang w:val="es-MX"/>
              </w:rPr>
              <w:t xml:space="preserve"> [</w:t>
            </w:r>
            <w:r w:rsidRPr="00812ECB">
              <w:rPr>
                <w:bCs/>
                <w:noProof/>
                <w:position w:val="-22"/>
                <w:szCs w:val="20"/>
              </w:rPr>
              <w:drawing>
                <wp:inline distT="0" distB="0" distL="0" distR="0" wp14:anchorId="4F3ACD77" wp14:editId="1DE92E84">
                  <wp:extent cx="180975" cy="2762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szCs w:val="20"/>
              </w:rPr>
              <w:drawing>
                <wp:inline distT="0" distB="0" distL="0" distR="0" wp14:anchorId="15AA4117" wp14:editId="3F8FDF9B">
                  <wp:extent cx="180975" cy="35369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w:t>
            </w:r>
            <w:r w:rsidRPr="00812ECB">
              <w:rPr>
                <w:bCs/>
                <w:szCs w:val="20"/>
                <w:vertAlign w:val="subscript"/>
                <w:lang w:val="es-MX"/>
              </w:rPr>
              <w:t xml:space="preserve"> </w:t>
            </w:r>
            <w:r w:rsidRPr="00812ECB">
              <w:rPr>
                <w:bCs/>
                <w:i/>
                <w:szCs w:val="20"/>
                <w:vertAlign w:val="subscript"/>
                <w:lang w:val="es-MX"/>
              </w:rPr>
              <w:t>y</w:t>
            </w:r>
            <w:r w:rsidRPr="00812ECB">
              <w:rPr>
                <w:bCs/>
                <w:szCs w:val="20"/>
                <w:lang w:val="es-MX"/>
              </w:rPr>
              <w:t>)]</w:t>
            </w:r>
          </w:p>
          <w:p w14:paraId="78E41892" w14:textId="77777777" w:rsidR="00812ECB" w:rsidRPr="00812ECB" w:rsidRDefault="00812ECB" w:rsidP="00812ECB">
            <w:pPr>
              <w:spacing w:after="240"/>
              <w:rPr>
                <w:iCs/>
                <w:szCs w:val="20"/>
              </w:rPr>
            </w:pPr>
            <w:r w:rsidRPr="00812ECB">
              <w:rPr>
                <w:iCs/>
                <w:szCs w:val="20"/>
              </w:rPr>
              <w:t xml:space="preserve">For a DC Tie Load Zone: </w:t>
            </w:r>
          </w:p>
          <w:p w14:paraId="618FA275"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LZWF</w:t>
            </w:r>
            <w:r w:rsidRPr="00812ECB">
              <w:rPr>
                <w:bCs/>
                <w:i/>
                <w:szCs w:val="20"/>
                <w:vertAlign w:val="subscript"/>
                <w:lang w:val="es-MX"/>
              </w:rPr>
              <w:t xml:space="preserve"> b, y</w:t>
            </w:r>
            <w:r w:rsidRPr="00812ECB">
              <w:rPr>
                <w:bCs/>
                <w:szCs w:val="20"/>
                <w:lang w:val="es-MX"/>
              </w:rPr>
              <w:t xml:space="preserve"> </w:t>
            </w:r>
            <w:r w:rsidRPr="00812ECB">
              <w:rPr>
                <w:bCs/>
                <w:szCs w:val="20"/>
                <w:lang w:val="es-MX"/>
              </w:rPr>
              <w:tab/>
              <w:t>=</w:t>
            </w:r>
            <w:r w:rsidRPr="00812ECB">
              <w:rPr>
                <w:bCs/>
                <w:szCs w:val="20"/>
                <w:lang w:val="es-MX"/>
              </w:rPr>
              <w:tab/>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 </w:t>
            </w:r>
            <w:r w:rsidRPr="00812ECB">
              <w:rPr>
                <w:bCs/>
                <w:i/>
                <w:szCs w:val="20"/>
                <w:vertAlign w:val="subscript"/>
                <w:lang w:val="es-MX"/>
              </w:rPr>
              <w:t>y</w:t>
            </w:r>
            <w:r w:rsidRPr="00812ECB">
              <w:rPr>
                <w:bCs/>
                <w:szCs w:val="20"/>
                <w:lang w:val="es-MX"/>
              </w:rPr>
              <w:t xml:space="preserve">) </w:t>
            </w:r>
            <w:r w:rsidRPr="00812ECB">
              <w:rPr>
                <w:b/>
                <w:bCs/>
                <w:sz w:val="32"/>
                <w:szCs w:val="32"/>
                <w:lang w:val="es-MX"/>
              </w:rPr>
              <w:t>/</w:t>
            </w:r>
            <w:r w:rsidRPr="00812ECB">
              <w:rPr>
                <w:bCs/>
                <w:szCs w:val="20"/>
                <w:lang w:val="es-MX"/>
              </w:rPr>
              <w:t xml:space="preserve"> [</w:t>
            </w:r>
            <w:r w:rsidRPr="00812ECB">
              <w:rPr>
                <w:bCs/>
                <w:noProof/>
                <w:position w:val="-22"/>
                <w:szCs w:val="20"/>
              </w:rPr>
              <w:drawing>
                <wp:inline distT="0" distB="0" distL="0" distR="0" wp14:anchorId="0D820565" wp14:editId="50159D20">
                  <wp:extent cx="276225" cy="35369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76225" cy="353695"/>
                          </a:xfrm>
                          <a:prstGeom prst="rect">
                            <a:avLst/>
                          </a:prstGeom>
                          <a:noFill/>
                          <a:ln>
                            <a:noFill/>
                          </a:ln>
                        </pic:spPr>
                      </pic:pic>
                    </a:graphicData>
                  </a:graphic>
                </wp:inline>
              </w:drawing>
            </w:r>
            <w:r w:rsidRPr="00812ECB">
              <w:rPr>
                <w:bCs/>
                <w:noProof/>
                <w:position w:val="-20"/>
                <w:szCs w:val="20"/>
              </w:rPr>
              <w:drawing>
                <wp:inline distT="0" distB="0" distL="0" distR="0" wp14:anchorId="6839BF9F" wp14:editId="0A791F4A">
                  <wp:extent cx="180975" cy="35369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w:t>
            </w:r>
            <w:r w:rsidRPr="00812ECB">
              <w:rPr>
                <w:bCs/>
                <w:szCs w:val="20"/>
                <w:vertAlign w:val="subscript"/>
                <w:lang w:val="es-MX"/>
              </w:rPr>
              <w:t xml:space="preserve"> </w:t>
            </w:r>
            <w:r w:rsidRPr="00812ECB">
              <w:rPr>
                <w:bCs/>
                <w:i/>
                <w:szCs w:val="20"/>
                <w:vertAlign w:val="subscript"/>
                <w:lang w:val="es-MX"/>
              </w:rPr>
              <w:t>y</w:t>
            </w:r>
            <w:r w:rsidRPr="00812ECB">
              <w:rPr>
                <w:bCs/>
                <w:szCs w:val="20"/>
                <w:lang w:val="es-MX"/>
              </w:rPr>
              <w:t>)]</w:t>
            </w:r>
          </w:p>
          <w:p w14:paraId="5E584170"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lastRenderedPageBreak/>
              <w:t>SEL</w:t>
            </w:r>
            <w:r w:rsidRPr="00812ECB">
              <w:rPr>
                <w:bCs/>
                <w:szCs w:val="20"/>
                <w:vertAlign w:val="subscript"/>
                <w:lang w:val="es-MX"/>
              </w:rPr>
              <w:t xml:space="preserve"> </w:t>
            </w:r>
            <w:r w:rsidRPr="00812ECB">
              <w:rPr>
                <w:bCs/>
                <w:i/>
                <w:szCs w:val="20"/>
                <w:vertAlign w:val="subscript"/>
                <w:lang w:val="es-MX"/>
              </w:rPr>
              <w:t>b, y</w:t>
            </w:r>
            <w:r w:rsidRPr="00812ECB">
              <w:rPr>
                <w:bCs/>
                <w:i/>
                <w:szCs w:val="20"/>
                <w:vertAlign w:val="subscript"/>
                <w:lang w:val="es-MX"/>
              </w:rPr>
              <w:tab/>
            </w:r>
            <w:r w:rsidRPr="00812ECB">
              <w:rPr>
                <w:bCs/>
                <w:szCs w:val="20"/>
                <w:lang w:val="es-MX"/>
              </w:rPr>
              <w:t>=</w:t>
            </w:r>
            <w:r w:rsidRPr="00812ECB">
              <w:rPr>
                <w:bCs/>
                <w:szCs w:val="20"/>
                <w:lang w:val="es-MX"/>
              </w:rPr>
              <w:tab/>
              <w:t>1</w:t>
            </w:r>
          </w:p>
          <w:p w14:paraId="7AD344D8" w14:textId="77777777" w:rsidR="00812ECB" w:rsidRPr="00812ECB" w:rsidRDefault="00812ECB" w:rsidP="00812ECB">
            <w:pPr>
              <w:tabs>
                <w:tab w:val="left" w:pos="2160"/>
                <w:tab w:val="left" w:pos="2880"/>
              </w:tabs>
              <w:spacing w:after="240"/>
              <w:ind w:leftChars="31" w:left="374" w:hangingChars="125" w:hanging="300"/>
              <w:rPr>
                <w:bCs/>
                <w:szCs w:val="20"/>
              </w:rPr>
            </w:pPr>
            <w:r w:rsidRPr="00812ECB">
              <w:rPr>
                <w:bCs/>
                <w:szCs w:val="20"/>
              </w:rPr>
              <w:t>Where:</w:t>
            </w:r>
          </w:p>
          <w:p w14:paraId="16050689" w14:textId="77777777" w:rsidR="00812ECB" w:rsidRPr="00812ECB" w:rsidRDefault="00812ECB" w:rsidP="00812ECB">
            <w:pPr>
              <w:tabs>
                <w:tab w:val="left" w:pos="2160"/>
                <w:tab w:val="left" w:pos="2880"/>
              </w:tabs>
              <w:spacing w:after="240"/>
              <w:ind w:leftChars="300" w:left="2880" w:hangingChars="900" w:hanging="2160"/>
              <w:rPr>
                <w:bCs/>
                <w:szCs w:val="20"/>
              </w:rPr>
            </w:pPr>
            <w:r w:rsidRPr="00812ECB">
              <w:rPr>
                <w:bCs/>
                <w:szCs w:val="20"/>
              </w:rPr>
              <w:t>RTRDP =</w:t>
            </w:r>
            <w:r w:rsidRPr="00812ECB">
              <w:rPr>
                <w:bCs/>
                <w:szCs w:val="20"/>
              </w:rPr>
              <w:tab/>
            </w:r>
            <w:r w:rsidRPr="00812ECB">
              <w:rPr>
                <w:bCs/>
                <w:noProof/>
                <w:position w:val="-22"/>
                <w:szCs w:val="20"/>
              </w:rPr>
              <w:drawing>
                <wp:inline distT="0" distB="0" distL="0" distR="0" wp14:anchorId="63B21C44" wp14:editId="42F35A5C">
                  <wp:extent cx="180975" cy="18097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812ECB">
              <w:rPr>
                <w:bCs/>
                <w:szCs w:val="20"/>
              </w:rPr>
              <w:t xml:space="preserve">(RNWF </w:t>
            </w:r>
            <w:r w:rsidRPr="00812ECB">
              <w:rPr>
                <w:bCs/>
                <w:i/>
                <w:iCs/>
                <w:szCs w:val="20"/>
                <w:vertAlign w:val="subscript"/>
              </w:rPr>
              <w:t xml:space="preserve">y </w:t>
            </w:r>
            <w:r w:rsidRPr="00812ECB">
              <w:rPr>
                <w:bCs/>
                <w:szCs w:val="20"/>
              </w:rPr>
              <w:t>* RTRDPA</w:t>
            </w:r>
            <w:r w:rsidRPr="00812ECB">
              <w:rPr>
                <w:bCs/>
                <w:i/>
                <w:iCs/>
                <w:szCs w:val="20"/>
                <w:vertAlign w:val="subscript"/>
              </w:rPr>
              <w:t xml:space="preserve"> y</w:t>
            </w:r>
            <w:r w:rsidRPr="00812ECB">
              <w:rPr>
                <w:bCs/>
                <w:szCs w:val="20"/>
              </w:rPr>
              <w:t xml:space="preserve">) </w:t>
            </w:r>
          </w:p>
          <w:p w14:paraId="59D8772E" w14:textId="77777777" w:rsidR="00812ECB" w:rsidRPr="00812ECB" w:rsidRDefault="00812ECB" w:rsidP="00812ECB">
            <w:pPr>
              <w:spacing w:after="240"/>
              <w:ind w:left="720"/>
              <w:rPr>
                <w:szCs w:val="20"/>
              </w:rPr>
            </w:pPr>
            <w:r w:rsidRPr="00812ECB">
              <w:rPr>
                <w:szCs w:val="20"/>
              </w:rPr>
              <w:t>RNWF</w:t>
            </w:r>
            <w:r w:rsidRPr="00812ECB">
              <w:rPr>
                <w:i/>
                <w:szCs w:val="20"/>
                <w:vertAlign w:val="subscript"/>
              </w:rPr>
              <w:t xml:space="preserve"> y</w:t>
            </w:r>
            <w:r w:rsidRPr="00812ECB">
              <w:rPr>
                <w:i/>
                <w:szCs w:val="20"/>
                <w:vertAlign w:val="subscript"/>
              </w:rPr>
              <w:tab/>
            </w:r>
            <w:r w:rsidRPr="00812ECB">
              <w:rPr>
                <w:szCs w:val="20"/>
              </w:rPr>
              <w:t>=</w:t>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noProof/>
                <w:position w:val="-22"/>
                <w:szCs w:val="20"/>
              </w:rPr>
              <w:drawing>
                <wp:inline distT="0" distB="0" distL="0" distR="0" wp14:anchorId="0CDE465B" wp14:editId="463DB6BF">
                  <wp:extent cx="353695" cy="35369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60610F81"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12ECB" w:rsidRPr="00812ECB" w14:paraId="1A1E44EE" w14:textId="77777777" w:rsidTr="008C7683">
              <w:tc>
                <w:tcPr>
                  <w:tcW w:w="1264" w:type="dxa"/>
                </w:tcPr>
                <w:p w14:paraId="069CA201" w14:textId="77777777" w:rsidR="00812ECB" w:rsidRPr="00812ECB" w:rsidRDefault="00812ECB" w:rsidP="00812ECB">
                  <w:pPr>
                    <w:spacing w:after="120"/>
                    <w:rPr>
                      <w:b/>
                      <w:iCs/>
                      <w:sz w:val="20"/>
                      <w:szCs w:val="20"/>
                    </w:rPr>
                  </w:pPr>
                  <w:r w:rsidRPr="00812ECB">
                    <w:rPr>
                      <w:b/>
                      <w:iCs/>
                      <w:sz w:val="20"/>
                      <w:szCs w:val="20"/>
                    </w:rPr>
                    <w:t>Variable</w:t>
                  </w:r>
                </w:p>
              </w:tc>
              <w:tc>
                <w:tcPr>
                  <w:tcW w:w="899" w:type="dxa"/>
                </w:tcPr>
                <w:p w14:paraId="41FFC78C" w14:textId="77777777" w:rsidR="00812ECB" w:rsidRPr="00812ECB" w:rsidRDefault="00812ECB" w:rsidP="00812ECB">
                  <w:pPr>
                    <w:spacing w:after="120"/>
                    <w:rPr>
                      <w:b/>
                      <w:iCs/>
                      <w:sz w:val="20"/>
                      <w:szCs w:val="20"/>
                    </w:rPr>
                  </w:pPr>
                  <w:r w:rsidRPr="00812ECB">
                    <w:rPr>
                      <w:b/>
                      <w:iCs/>
                      <w:sz w:val="20"/>
                      <w:szCs w:val="20"/>
                    </w:rPr>
                    <w:t>Unit</w:t>
                  </w:r>
                </w:p>
              </w:tc>
              <w:tc>
                <w:tcPr>
                  <w:tcW w:w="7107" w:type="dxa"/>
                </w:tcPr>
                <w:p w14:paraId="0C970EC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14EEB0DE" w14:textId="77777777" w:rsidTr="008C7683">
              <w:tc>
                <w:tcPr>
                  <w:tcW w:w="1264" w:type="dxa"/>
                </w:tcPr>
                <w:p w14:paraId="16471C21" w14:textId="77777777" w:rsidR="00812ECB" w:rsidRPr="00812ECB" w:rsidRDefault="00812ECB" w:rsidP="00812ECB">
                  <w:pPr>
                    <w:spacing w:after="60"/>
                    <w:rPr>
                      <w:iCs/>
                      <w:sz w:val="20"/>
                      <w:szCs w:val="20"/>
                    </w:rPr>
                  </w:pPr>
                  <w:r w:rsidRPr="00812ECB">
                    <w:rPr>
                      <w:iCs/>
                      <w:sz w:val="20"/>
                      <w:szCs w:val="20"/>
                    </w:rPr>
                    <w:t>RTSPP</w:t>
                  </w:r>
                </w:p>
              </w:tc>
              <w:tc>
                <w:tcPr>
                  <w:tcW w:w="899" w:type="dxa"/>
                </w:tcPr>
                <w:p w14:paraId="410EE445" w14:textId="77777777" w:rsidR="00812ECB" w:rsidRPr="00812ECB" w:rsidRDefault="00812ECB" w:rsidP="00812ECB">
                  <w:pPr>
                    <w:spacing w:after="60"/>
                    <w:rPr>
                      <w:i/>
                      <w:iCs/>
                      <w:sz w:val="20"/>
                      <w:szCs w:val="20"/>
                    </w:rPr>
                  </w:pPr>
                  <w:r w:rsidRPr="00812ECB">
                    <w:rPr>
                      <w:iCs/>
                      <w:sz w:val="20"/>
                      <w:szCs w:val="20"/>
                    </w:rPr>
                    <w:t>$/MWh</w:t>
                  </w:r>
                </w:p>
              </w:tc>
              <w:tc>
                <w:tcPr>
                  <w:tcW w:w="7107" w:type="dxa"/>
                </w:tcPr>
                <w:p w14:paraId="73581370"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sym w:font="Symbol" w:char="F0BE"/>
                  </w:r>
                  <w:r w:rsidRPr="00812ECB">
                    <w:rPr>
                      <w:iCs/>
                      <w:sz w:val="20"/>
                      <w:szCs w:val="20"/>
                    </w:rPr>
                    <w:t>The Real-Time Settlement Point Price at the Settlement Point, for the 15-minute Settlement Interval.</w:t>
                  </w:r>
                </w:p>
              </w:tc>
            </w:tr>
            <w:tr w:rsidR="00812ECB" w:rsidRPr="00812ECB" w14:paraId="64A193A2" w14:textId="77777777" w:rsidTr="008C7683">
              <w:tc>
                <w:tcPr>
                  <w:tcW w:w="1264" w:type="dxa"/>
                </w:tcPr>
                <w:p w14:paraId="2403EDD2" w14:textId="77777777" w:rsidR="00812ECB" w:rsidRPr="00812ECB" w:rsidRDefault="00812ECB" w:rsidP="00812ECB">
                  <w:pPr>
                    <w:spacing w:after="60"/>
                    <w:rPr>
                      <w:iCs/>
                      <w:sz w:val="20"/>
                      <w:szCs w:val="20"/>
                    </w:rPr>
                  </w:pPr>
                  <w:r w:rsidRPr="00812ECB">
                    <w:rPr>
                      <w:iCs/>
                      <w:sz w:val="20"/>
                      <w:szCs w:val="20"/>
                    </w:rPr>
                    <w:t>RTSPPEW</w:t>
                  </w:r>
                </w:p>
              </w:tc>
              <w:tc>
                <w:tcPr>
                  <w:tcW w:w="899" w:type="dxa"/>
                </w:tcPr>
                <w:p w14:paraId="45C75B78"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C0CDDB1"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state-estimated Load of the Load Zone of each SCED interval within the 15-minute Settlement Interval.</w:t>
                  </w:r>
                </w:p>
              </w:tc>
            </w:tr>
            <w:tr w:rsidR="00812ECB" w:rsidRPr="00812ECB" w14:paraId="7B8B6E42" w14:textId="77777777" w:rsidTr="008C7683">
              <w:tc>
                <w:tcPr>
                  <w:tcW w:w="1264" w:type="dxa"/>
                </w:tcPr>
                <w:p w14:paraId="25A9A0DE" w14:textId="77777777" w:rsidR="00812ECB" w:rsidRPr="00812ECB" w:rsidRDefault="00812ECB" w:rsidP="00812ECB">
                  <w:pPr>
                    <w:spacing w:after="60"/>
                    <w:rPr>
                      <w:iCs/>
                      <w:sz w:val="20"/>
                      <w:szCs w:val="20"/>
                    </w:rPr>
                  </w:pPr>
                  <w:r w:rsidRPr="00812ECB">
                    <w:rPr>
                      <w:iCs/>
                      <w:sz w:val="20"/>
                      <w:szCs w:val="20"/>
                    </w:rPr>
                    <w:t xml:space="preserve">RTLMP </w:t>
                  </w:r>
                  <w:r w:rsidRPr="00812ECB">
                    <w:rPr>
                      <w:i/>
                      <w:iCs/>
                      <w:sz w:val="20"/>
                      <w:szCs w:val="20"/>
                      <w:vertAlign w:val="subscript"/>
                    </w:rPr>
                    <w:t>b, y</w:t>
                  </w:r>
                </w:p>
              </w:tc>
              <w:tc>
                <w:tcPr>
                  <w:tcW w:w="899" w:type="dxa"/>
                </w:tcPr>
                <w:p w14:paraId="778D378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7F97BF1B" w14:textId="77777777" w:rsidR="00812ECB" w:rsidRPr="00812ECB" w:rsidRDefault="00812ECB" w:rsidP="00812ECB">
                  <w:pPr>
                    <w:spacing w:after="60"/>
                    <w:rPr>
                      <w:iCs/>
                      <w:sz w:val="20"/>
                      <w:szCs w:val="20"/>
                    </w:rPr>
                  </w:pPr>
                  <w:r w:rsidRPr="00812ECB">
                    <w:rPr>
                      <w:i/>
                      <w:iCs/>
                      <w:sz w:val="20"/>
                      <w:szCs w:val="20"/>
                    </w:rPr>
                    <w:t>Real-Time Locational Marginal Price at bus per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FFE758C" w14:textId="77777777" w:rsidTr="008C7683">
              <w:tc>
                <w:tcPr>
                  <w:tcW w:w="1264" w:type="dxa"/>
                </w:tcPr>
                <w:p w14:paraId="2F11D922" w14:textId="77777777" w:rsidR="00812ECB" w:rsidRPr="00812ECB" w:rsidRDefault="00812ECB" w:rsidP="00812ECB">
                  <w:pPr>
                    <w:spacing w:after="60"/>
                    <w:rPr>
                      <w:iCs/>
                      <w:sz w:val="20"/>
                      <w:szCs w:val="20"/>
                    </w:rPr>
                  </w:pPr>
                  <w:r w:rsidRPr="00812ECB">
                    <w:rPr>
                      <w:iCs/>
                      <w:sz w:val="20"/>
                      <w:szCs w:val="20"/>
                    </w:rPr>
                    <w:t>RTRDP</w:t>
                  </w:r>
                </w:p>
              </w:tc>
              <w:tc>
                <w:tcPr>
                  <w:tcW w:w="899" w:type="dxa"/>
                </w:tcPr>
                <w:p w14:paraId="5AC3AA4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1F67E665" w14:textId="77777777" w:rsidR="00812ECB" w:rsidRPr="00812ECB" w:rsidRDefault="00812ECB" w:rsidP="00812ECB">
                  <w:pPr>
                    <w:spacing w:after="60"/>
                    <w:rPr>
                      <w:i/>
                      <w:iCs/>
                      <w:sz w:val="20"/>
                      <w:szCs w:val="20"/>
                    </w:rPr>
                  </w:pPr>
                  <w:r w:rsidRPr="00812ECB">
                    <w:rPr>
                      <w:i/>
                      <w:iCs/>
                      <w:sz w:val="20"/>
                      <w:szCs w:val="20"/>
                    </w:rPr>
                    <w:t>Real-Time Reliability Deployment Price for Energy</w:t>
                  </w:r>
                  <w:r w:rsidRPr="00812ECB">
                    <w:rPr>
                      <w:iCs/>
                      <w:sz w:val="20"/>
                      <w:szCs w:val="20"/>
                    </w:rPr>
                    <w:sym w:font="Symbol" w:char="F0BE"/>
                  </w:r>
                  <w:r w:rsidRPr="00812ECB">
                    <w:rPr>
                      <w:iCs/>
                      <w:sz w:val="20"/>
                      <w:szCs w:val="20"/>
                    </w:rPr>
                    <w:t xml:space="preserve">The Real-Time price for the 15-minute Settlement Interval, reflecting the impact of reliability deployments on energy prices that is calculated </w:t>
                  </w:r>
                  <w:r w:rsidRPr="00812ECB">
                    <w:rPr>
                      <w:bCs/>
                      <w:iCs/>
                      <w:sz w:val="20"/>
                      <w:szCs w:val="20"/>
                    </w:rPr>
                    <w:t>from the Real-Time Reliability Deployment Price Adder for Energy</w:t>
                  </w:r>
                  <w:r w:rsidRPr="00812ECB">
                    <w:rPr>
                      <w:iCs/>
                      <w:sz w:val="20"/>
                      <w:szCs w:val="20"/>
                    </w:rPr>
                    <w:t>.</w:t>
                  </w:r>
                </w:p>
              </w:tc>
            </w:tr>
            <w:tr w:rsidR="00812ECB" w:rsidRPr="00812ECB" w14:paraId="6A816430" w14:textId="77777777" w:rsidTr="008C7683">
              <w:tc>
                <w:tcPr>
                  <w:tcW w:w="1264" w:type="dxa"/>
                </w:tcPr>
                <w:p w14:paraId="0FF0794B" w14:textId="77777777" w:rsidR="00812ECB" w:rsidRPr="00812ECB" w:rsidRDefault="00812ECB" w:rsidP="00812ECB">
                  <w:pPr>
                    <w:spacing w:after="60"/>
                    <w:rPr>
                      <w:iCs/>
                      <w:sz w:val="20"/>
                      <w:szCs w:val="20"/>
                    </w:rPr>
                  </w:pPr>
                  <w:r w:rsidRPr="00812ECB">
                    <w:rPr>
                      <w:iCs/>
                      <w:sz w:val="20"/>
                      <w:szCs w:val="20"/>
                    </w:rPr>
                    <w:t>RTRDPA</w:t>
                  </w:r>
                  <w:r w:rsidRPr="00812ECB">
                    <w:rPr>
                      <w:iCs/>
                      <w:sz w:val="20"/>
                      <w:szCs w:val="20"/>
                      <w:vertAlign w:val="subscript"/>
                    </w:rPr>
                    <w:t xml:space="preserve"> </w:t>
                  </w:r>
                  <w:r w:rsidRPr="00812ECB">
                    <w:rPr>
                      <w:i/>
                      <w:iCs/>
                      <w:sz w:val="20"/>
                      <w:szCs w:val="20"/>
                      <w:vertAlign w:val="subscript"/>
                    </w:rPr>
                    <w:t>y</w:t>
                  </w:r>
                </w:p>
              </w:tc>
              <w:tc>
                <w:tcPr>
                  <w:tcW w:w="899" w:type="dxa"/>
                </w:tcPr>
                <w:p w14:paraId="1769E86C"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55063739" w14:textId="77777777" w:rsidR="00812ECB" w:rsidRPr="00812ECB" w:rsidRDefault="00812ECB" w:rsidP="00812ECB">
                  <w:pPr>
                    <w:spacing w:after="60"/>
                    <w:rPr>
                      <w:i/>
                      <w:iCs/>
                      <w:sz w:val="20"/>
                      <w:szCs w:val="20"/>
                    </w:rPr>
                  </w:pPr>
                  <w:r w:rsidRPr="00812ECB">
                    <w:rPr>
                      <w:i/>
                      <w:iCs/>
                      <w:sz w:val="20"/>
                      <w:szCs w:val="20"/>
                    </w:rPr>
                    <w:t>Real-Time Reliability Deployment Price Adder for Energy</w:t>
                  </w:r>
                  <w:r w:rsidRPr="00812ECB">
                    <w:rPr>
                      <w:iCs/>
                      <w:sz w:val="20"/>
                      <w:szCs w:val="20"/>
                    </w:rPr>
                    <w:sym w:font="Symbol" w:char="F0BE"/>
                  </w:r>
                  <w:r w:rsidRPr="00812ECB">
                    <w:rPr>
                      <w:iCs/>
                      <w:sz w:val="20"/>
                      <w:szCs w:val="20"/>
                    </w:rPr>
                    <w:t xml:space="preserve">The Real-Time price adder that captures the impact of reliability deployments on energy prices for the SCED interval </w:t>
                  </w:r>
                  <w:r w:rsidRPr="00812ECB">
                    <w:rPr>
                      <w:i/>
                      <w:iCs/>
                      <w:sz w:val="20"/>
                      <w:szCs w:val="20"/>
                    </w:rPr>
                    <w:t>y</w:t>
                  </w:r>
                  <w:r w:rsidRPr="00812ECB">
                    <w:rPr>
                      <w:iCs/>
                      <w:sz w:val="20"/>
                      <w:szCs w:val="20"/>
                    </w:rPr>
                    <w:t>.</w:t>
                  </w:r>
                </w:p>
              </w:tc>
            </w:tr>
            <w:tr w:rsidR="00812ECB" w:rsidRPr="00812ECB" w14:paraId="13D8D860" w14:textId="77777777" w:rsidTr="008C7683">
              <w:tc>
                <w:tcPr>
                  <w:tcW w:w="1264" w:type="dxa"/>
                </w:tcPr>
                <w:p w14:paraId="00ED8784" w14:textId="77777777" w:rsidR="00812ECB" w:rsidRPr="00812ECB" w:rsidRDefault="00812ECB" w:rsidP="00812ECB">
                  <w:pPr>
                    <w:spacing w:after="60"/>
                    <w:rPr>
                      <w:iCs/>
                      <w:sz w:val="20"/>
                      <w:szCs w:val="20"/>
                    </w:rPr>
                  </w:pPr>
                  <w:r w:rsidRPr="00812ECB">
                    <w:rPr>
                      <w:iCs/>
                      <w:sz w:val="20"/>
                      <w:szCs w:val="20"/>
                    </w:rPr>
                    <w:t xml:space="preserve">RNWF </w:t>
                  </w:r>
                  <w:r w:rsidRPr="00812ECB">
                    <w:rPr>
                      <w:i/>
                      <w:iCs/>
                      <w:sz w:val="20"/>
                      <w:szCs w:val="20"/>
                      <w:vertAlign w:val="subscript"/>
                    </w:rPr>
                    <w:t>y</w:t>
                  </w:r>
                </w:p>
              </w:tc>
              <w:tc>
                <w:tcPr>
                  <w:tcW w:w="899" w:type="dxa"/>
                </w:tcPr>
                <w:p w14:paraId="33749305"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1A38E5E9" w14:textId="77777777" w:rsidR="00812ECB" w:rsidRPr="00812ECB" w:rsidRDefault="00812ECB" w:rsidP="00812ECB">
                  <w:pPr>
                    <w:spacing w:after="60"/>
                    <w:rPr>
                      <w:i/>
                      <w:iCs/>
                      <w:sz w:val="20"/>
                      <w:szCs w:val="20"/>
                    </w:rPr>
                  </w:pPr>
                  <w:r w:rsidRPr="00812ECB">
                    <w:rPr>
                      <w:i/>
                      <w:iCs/>
                      <w:sz w:val="20"/>
                      <w:szCs w:val="20"/>
                    </w:rPr>
                    <w:t>Resource Node Weighting Factor per interval</w:t>
                  </w:r>
                  <w:r w:rsidRPr="00812ECB">
                    <w:rPr>
                      <w:iCs/>
                      <w:sz w:val="20"/>
                      <w:szCs w:val="20"/>
                    </w:rPr>
                    <w:sym w:font="Symbol" w:char="F0BE"/>
                  </w:r>
                  <w:r w:rsidRPr="00812ECB">
                    <w:rPr>
                      <w:iCs/>
                      <w:sz w:val="20"/>
                      <w:szCs w:val="20"/>
                    </w:rPr>
                    <w:t xml:space="preserve">The weight used in the Resource Node Settlement Point Price calculation for the portion of the SCED interval </w:t>
                  </w:r>
                  <w:r w:rsidRPr="00812ECB">
                    <w:rPr>
                      <w:i/>
                      <w:iCs/>
                      <w:sz w:val="20"/>
                      <w:szCs w:val="20"/>
                    </w:rPr>
                    <w:t>y</w:t>
                  </w:r>
                  <w:r w:rsidRPr="00812ECB">
                    <w:rPr>
                      <w:iCs/>
                      <w:sz w:val="20"/>
                      <w:szCs w:val="20"/>
                    </w:rPr>
                    <w:t xml:space="preserve"> within the Settlement Interval.</w:t>
                  </w:r>
                </w:p>
              </w:tc>
            </w:tr>
            <w:tr w:rsidR="00812ECB" w:rsidRPr="00812ECB" w14:paraId="1DA2D195" w14:textId="77777777" w:rsidTr="008C7683">
              <w:tc>
                <w:tcPr>
                  <w:tcW w:w="1264" w:type="dxa"/>
                </w:tcPr>
                <w:p w14:paraId="00F1A9F7"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899" w:type="dxa"/>
                </w:tcPr>
                <w:p w14:paraId="521224B6"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1D173040" w14:textId="77777777" w:rsidR="00812ECB" w:rsidRPr="00812ECB" w:rsidRDefault="00812ECB" w:rsidP="00812ECB">
                  <w:pPr>
                    <w:spacing w:after="60"/>
                    <w:rPr>
                      <w:i/>
                      <w:iCs/>
                      <w:sz w:val="20"/>
                      <w:szCs w:val="20"/>
                    </w:rPr>
                  </w:pPr>
                  <w:r w:rsidRPr="00812ECB">
                    <w:rPr>
                      <w:i/>
                      <w:iCs/>
                      <w:sz w:val="20"/>
                      <w:szCs w:val="20"/>
                    </w:rPr>
                    <w:t>Load Zone Weighting Factor per bus per interval</w:t>
                  </w:r>
                  <w:r w:rsidRPr="00812ECB">
                    <w:rPr>
                      <w:iCs/>
                      <w:sz w:val="20"/>
                      <w:szCs w:val="20"/>
                    </w:rPr>
                    <w:sym w:font="Symbol" w:char="F0BE"/>
                  </w:r>
                  <w:r w:rsidRPr="00812ECB">
                    <w:rPr>
                      <w:iCs/>
                      <w:sz w:val="20"/>
                      <w:szCs w:val="20"/>
                    </w:rPr>
                    <w:t xml:space="preserve">The weight used in the Load Zone Settlement Point Price calculation for Electrical Bus </w:t>
                  </w:r>
                  <w:r w:rsidRPr="00812ECB">
                    <w:rPr>
                      <w:i/>
                      <w:iCs/>
                      <w:sz w:val="20"/>
                      <w:szCs w:val="20"/>
                    </w:rPr>
                    <w:t>b</w:t>
                  </w:r>
                  <w:r w:rsidRPr="00812ECB">
                    <w:rPr>
                      <w:iCs/>
                      <w:sz w:val="20"/>
                      <w:szCs w:val="20"/>
                    </w:rPr>
                    <w:t xml:space="preserve">, for the portion of the SCED interval </w:t>
                  </w:r>
                  <w:r w:rsidRPr="00812ECB">
                    <w:rPr>
                      <w:i/>
                      <w:iCs/>
                      <w:sz w:val="20"/>
                      <w:szCs w:val="20"/>
                    </w:rPr>
                    <w:t>y</w:t>
                  </w:r>
                  <w:r w:rsidRPr="00812ECB">
                    <w:rPr>
                      <w:iCs/>
                      <w:sz w:val="20"/>
                      <w:szCs w:val="20"/>
                    </w:rPr>
                    <w:t xml:space="preserve"> within the 15-minute Settlement Interval.</w:t>
                  </w:r>
                </w:p>
              </w:tc>
            </w:tr>
            <w:tr w:rsidR="00812ECB" w:rsidRPr="00812ECB" w14:paraId="55302E18" w14:textId="77777777" w:rsidTr="008C7683">
              <w:tc>
                <w:tcPr>
                  <w:tcW w:w="1264" w:type="dxa"/>
                </w:tcPr>
                <w:p w14:paraId="0A4EFBCD"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899" w:type="dxa"/>
                </w:tcPr>
                <w:p w14:paraId="131EA391"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1975BF14" w14:textId="77777777" w:rsidR="00812ECB" w:rsidRPr="00812ECB" w:rsidRDefault="00812ECB" w:rsidP="00812ECB">
                  <w:pPr>
                    <w:spacing w:after="60"/>
                    <w:rPr>
                      <w:i/>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5646EBBD" w14:textId="77777777" w:rsidTr="008C7683">
              <w:tc>
                <w:tcPr>
                  <w:tcW w:w="1264" w:type="dxa"/>
                </w:tcPr>
                <w:p w14:paraId="346521AA"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899" w:type="dxa"/>
                </w:tcPr>
                <w:p w14:paraId="26C95385" w14:textId="77777777" w:rsidR="00812ECB" w:rsidRPr="00812ECB" w:rsidRDefault="00812ECB" w:rsidP="00812ECB">
                  <w:pPr>
                    <w:spacing w:after="60"/>
                    <w:rPr>
                      <w:iCs/>
                      <w:sz w:val="20"/>
                      <w:szCs w:val="20"/>
                    </w:rPr>
                  </w:pPr>
                  <w:r w:rsidRPr="00812ECB">
                    <w:rPr>
                      <w:iCs/>
                      <w:sz w:val="20"/>
                      <w:szCs w:val="20"/>
                    </w:rPr>
                    <w:t>MW</w:t>
                  </w:r>
                </w:p>
              </w:tc>
              <w:tc>
                <w:tcPr>
                  <w:tcW w:w="7107" w:type="dxa"/>
                </w:tcPr>
                <w:p w14:paraId="1495EA37" w14:textId="77777777" w:rsidR="00812ECB" w:rsidRPr="00812ECB" w:rsidRDefault="00812ECB" w:rsidP="00812ECB">
                  <w:pPr>
                    <w:spacing w:after="60"/>
                    <w:rPr>
                      <w:iCs/>
                      <w:sz w:val="20"/>
                      <w:szCs w:val="20"/>
                    </w:rPr>
                  </w:pPr>
                  <w:r w:rsidRPr="00812ECB">
                    <w:rPr>
                      <w:i/>
                      <w:sz w:val="20"/>
                    </w:rPr>
                    <w:t>State Estimator Load at bus per interval</w:t>
                  </w:r>
                  <w:r w:rsidRPr="00812ECB">
                    <w:rPr>
                      <w:sz w:val="20"/>
                    </w:rPr>
                    <w:sym w:font="Symbol" w:char="F0BE"/>
                  </w:r>
                  <w:r w:rsidRPr="00812ECB">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01" w:author="ERCOT" w:date="2022-06-26T12:05:00Z">
                    <w:r w:rsidRPr="00812ECB">
                      <w:rPr>
                        <w:iCs/>
                        <w:sz w:val="20"/>
                        <w:szCs w:val="20"/>
                      </w:rPr>
                      <w:t>C</w:t>
                    </w:r>
                  </w:ins>
                  <w:ins w:id="902" w:author="ERCOT" w:date="2023-05-31T11:54:00Z">
                    <w:r w:rsidRPr="00812ECB">
                      <w:rPr>
                        <w:iCs/>
                        <w:sz w:val="20"/>
                        <w:szCs w:val="20"/>
                      </w:rPr>
                      <w:t xml:space="preserve">ontrollable </w:t>
                    </w:r>
                  </w:ins>
                  <w:ins w:id="903" w:author="ERCOT" w:date="2022-06-26T12:05:00Z">
                    <w:r w:rsidRPr="00812ECB">
                      <w:rPr>
                        <w:iCs/>
                        <w:sz w:val="20"/>
                        <w:szCs w:val="20"/>
                      </w:rPr>
                      <w:t>L</w:t>
                    </w:r>
                  </w:ins>
                  <w:ins w:id="904" w:author="ERCOT" w:date="2023-05-31T11:54:00Z">
                    <w:r w:rsidRPr="00812ECB">
                      <w:rPr>
                        <w:iCs/>
                        <w:sz w:val="20"/>
                        <w:szCs w:val="20"/>
                      </w:rPr>
                      <w:t xml:space="preserve">oad </w:t>
                    </w:r>
                  </w:ins>
                  <w:ins w:id="905" w:author="ERCOT" w:date="2022-06-26T12:05:00Z">
                    <w:r w:rsidRPr="00812ECB">
                      <w:rPr>
                        <w:iCs/>
                        <w:sz w:val="20"/>
                        <w:szCs w:val="20"/>
                      </w:rPr>
                      <w:t>R</w:t>
                    </w:r>
                  </w:ins>
                  <w:ins w:id="906" w:author="ERCOT" w:date="2023-05-31T11:54:00Z">
                    <w:r w:rsidRPr="00812ECB">
                      <w:rPr>
                        <w:iCs/>
                        <w:sz w:val="20"/>
                        <w:szCs w:val="20"/>
                      </w:rPr>
                      <w:t>esource</w:t>
                    </w:r>
                  </w:ins>
                  <w:ins w:id="907" w:author="ERCOT" w:date="2022-06-26T12:05:00Z">
                    <w:r w:rsidRPr="00812ECB">
                      <w:rPr>
                        <w:iCs/>
                        <w:sz w:val="20"/>
                        <w:szCs w:val="20"/>
                      </w:rPr>
                      <w:t xml:space="preserve"> </w:t>
                    </w:r>
                  </w:ins>
                  <w:ins w:id="908" w:author="ERCOT" w:date="2023-06-13T11:12:00Z">
                    <w:r w:rsidRPr="00812ECB">
                      <w:rPr>
                        <w:iCs/>
                        <w:sz w:val="20"/>
                        <w:szCs w:val="20"/>
                      </w:rPr>
                      <w:t xml:space="preserve">(CLR) </w:t>
                    </w:r>
                  </w:ins>
                  <w:ins w:id="909" w:author="ERCOT" w:date="2022-06-26T12:05:00Z">
                    <w:r w:rsidRPr="00812ECB">
                      <w:rPr>
                        <w:iCs/>
                        <w:sz w:val="20"/>
                        <w:szCs w:val="20"/>
                      </w:rPr>
                      <w:t xml:space="preserve">Load that is not an ALR, </w:t>
                    </w:r>
                  </w:ins>
                  <w:r w:rsidRPr="00812ECB">
                    <w:rPr>
                      <w:sz w:val="20"/>
                    </w:rPr>
                    <w:t xml:space="preserve">Wholesale Storage Load (WSL) </w:t>
                  </w:r>
                  <w:r w:rsidRPr="00812ECB">
                    <w:rPr>
                      <w:sz w:val="20"/>
                      <w:szCs w:val="20"/>
                    </w:rPr>
                    <w:t xml:space="preserve">and Non-WSL Energy Storage Resource (ESR) Charging Load, </w:t>
                  </w:r>
                  <w:r w:rsidRPr="00812ECB">
                    <w:rPr>
                      <w:sz w:val="20"/>
                    </w:rPr>
                    <w:t xml:space="preserve">for Electrical Bus </w:t>
                  </w:r>
                  <w:r w:rsidRPr="00812ECB">
                    <w:rPr>
                      <w:i/>
                      <w:sz w:val="20"/>
                    </w:rPr>
                    <w:t>b</w:t>
                  </w:r>
                  <w:r w:rsidRPr="00812ECB">
                    <w:rPr>
                      <w:sz w:val="20"/>
                    </w:rPr>
                    <w:t xml:space="preserve"> in the Load Zone, for the SCED interval </w:t>
                  </w:r>
                  <w:r w:rsidRPr="00812ECB">
                    <w:rPr>
                      <w:i/>
                      <w:sz w:val="20"/>
                    </w:rPr>
                    <w:t>y</w:t>
                  </w:r>
                  <w:r w:rsidRPr="00812ECB">
                    <w:rPr>
                      <w:sz w:val="20"/>
                    </w:rPr>
                    <w:t>.</w:t>
                  </w:r>
                </w:p>
              </w:tc>
            </w:tr>
            <w:tr w:rsidR="00812ECB" w:rsidRPr="00812ECB" w14:paraId="12A43CF5" w14:textId="77777777" w:rsidTr="008C7683">
              <w:tc>
                <w:tcPr>
                  <w:tcW w:w="1264" w:type="dxa"/>
                </w:tcPr>
                <w:p w14:paraId="79CE8E7E" w14:textId="77777777" w:rsidR="00812ECB" w:rsidRPr="00812ECB" w:rsidRDefault="00812ECB" w:rsidP="00812ECB">
                  <w:pPr>
                    <w:spacing w:after="60"/>
                    <w:rPr>
                      <w:iCs/>
                      <w:sz w:val="20"/>
                      <w:szCs w:val="20"/>
                    </w:rPr>
                  </w:pPr>
                  <w:r w:rsidRPr="00812ECB">
                    <w:rPr>
                      <w:iCs/>
                      <w:sz w:val="20"/>
                      <w:szCs w:val="20"/>
                    </w:rPr>
                    <w:t xml:space="preserve">TLMP </w:t>
                  </w:r>
                  <w:r w:rsidRPr="00812ECB">
                    <w:rPr>
                      <w:i/>
                      <w:iCs/>
                      <w:sz w:val="20"/>
                      <w:szCs w:val="20"/>
                      <w:vertAlign w:val="subscript"/>
                    </w:rPr>
                    <w:t>y</w:t>
                  </w:r>
                </w:p>
              </w:tc>
              <w:tc>
                <w:tcPr>
                  <w:tcW w:w="899" w:type="dxa"/>
                </w:tcPr>
                <w:p w14:paraId="043D7A01" w14:textId="77777777" w:rsidR="00812ECB" w:rsidRPr="00812ECB" w:rsidRDefault="00812ECB" w:rsidP="00812ECB">
                  <w:pPr>
                    <w:spacing w:after="60"/>
                    <w:rPr>
                      <w:sz w:val="20"/>
                      <w:szCs w:val="20"/>
                    </w:rPr>
                  </w:pPr>
                  <w:r w:rsidRPr="00812ECB">
                    <w:rPr>
                      <w:iCs/>
                      <w:sz w:val="20"/>
                      <w:szCs w:val="20"/>
                    </w:rPr>
                    <w:t>second</w:t>
                  </w:r>
                </w:p>
              </w:tc>
              <w:tc>
                <w:tcPr>
                  <w:tcW w:w="7107" w:type="dxa"/>
                </w:tcPr>
                <w:p w14:paraId="457E2026" w14:textId="77777777" w:rsidR="00812ECB" w:rsidRPr="00812ECB" w:rsidRDefault="00812ECB" w:rsidP="00812ECB">
                  <w:pPr>
                    <w:spacing w:after="60"/>
                    <w:rPr>
                      <w:iCs/>
                      <w:sz w:val="20"/>
                      <w:szCs w:val="20"/>
                    </w:rPr>
                  </w:pPr>
                  <w:r w:rsidRPr="00812ECB">
                    <w:rPr>
                      <w:i/>
                      <w:sz w:val="20"/>
                      <w:szCs w:val="20"/>
                    </w:rPr>
                    <w:t xml:space="preserve">Duration of </w:t>
                  </w:r>
                  <w:r w:rsidRPr="00812ECB">
                    <w:rPr>
                      <w:i/>
                      <w:iCs/>
                      <w:sz w:val="20"/>
                      <w:szCs w:val="20"/>
                    </w:rPr>
                    <w:t>SCED</w:t>
                  </w:r>
                  <w:r w:rsidRPr="00812ECB">
                    <w:rPr>
                      <w:i/>
                      <w:sz w:val="20"/>
                      <w:szCs w:val="20"/>
                    </w:rPr>
                    <w:t xml:space="preserve"> interval per interval</w:t>
                  </w:r>
                  <w:r w:rsidRPr="00812ECB">
                    <w:rPr>
                      <w:iCs/>
                      <w:sz w:val="20"/>
                      <w:szCs w:val="20"/>
                    </w:rPr>
                    <w:sym w:font="Symbol" w:char="F0BE"/>
                  </w:r>
                  <w:r w:rsidRPr="00812ECB">
                    <w:rPr>
                      <w:iCs/>
                      <w:sz w:val="20"/>
                      <w:szCs w:val="20"/>
                    </w:rPr>
                    <w:t xml:space="preserve">The duration of the portion of the SCED interval </w:t>
                  </w:r>
                  <w:r w:rsidRPr="00812ECB">
                    <w:rPr>
                      <w:i/>
                      <w:sz w:val="20"/>
                      <w:szCs w:val="20"/>
                    </w:rPr>
                    <w:t>y</w:t>
                  </w:r>
                  <w:r w:rsidRPr="00812ECB">
                    <w:rPr>
                      <w:iCs/>
                      <w:sz w:val="20"/>
                      <w:szCs w:val="20"/>
                    </w:rPr>
                    <w:t xml:space="preserve"> within the Settlement Interval.</w:t>
                  </w:r>
                </w:p>
              </w:tc>
            </w:tr>
            <w:tr w:rsidR="00812ECB" w:rsidRPr="00812ECB" w14:paraId="202DA9B8" w14:textId="77777777" w:rsidTr="008C7683">
              <w:tc>
                <w:tcPr>
                  <w:tcW w:w="1264" w:type="dxa"/>
                </w:tcPr>
                <w:p w14:paraId="41C32CBD" w14:textId="77777777" w:rsidR="00812ECB" w:rsidRPr="00812ECB" w:rsidRDefault="00812ECB" w:rsidP="00812ECB">
                  <w:pPr>
                    <w:spacing w:after="60"/>
                    <w:rPr>
                      <w:i/>
                      <w:iCs/>
                      <w:sz w:val="20"/>
                      <w:szCs w:val="20"/>
                    </w:rPr>
                  </w:pPr>
                  <w:r w:rsidRPr="00812ECB">
                    <w:rPr>
                      <w:i/>
                      <w:iCs/>
                      <w:sz w:val="20"/>
                      <w:szCs w:val="20"/>
                    </w:rPr>
                    <w:t>y</w:t>
                  </w:r>
                </w:p>
              </w:tc>
              <w:tc>
                <w:tcPr>
                  <w:tcW w:w="899" w:type="dxa"/>
                </w:tcPr>
                <w:p w14:paraId="77982F2A"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24565CAA" w14:textId="77777777" w:rsidR="00812ECB" w:rsidRPr="00812ECB" w:rsidRDefault="00812ECB" w:rsidP="00812ECB">
                  <w:pPr>
                    <w:spacing w:after="60"/>
                    <w:rPr>
                      <w:iCs/>
                      <w:sz w:val="20"/>
                      <w:szCs w:val="20"/>
                    </w:rPr>
                  </w:pPr>
                  <w:r w:rsidRPr="00812ECB">
                    <w:rPr>
                      <w:iCs/>
                      <w:sz w:val="20"/>
                      <w:szCs w:val="20"/>
                    </w:rPr>
                    <w:t>A SCED interval in the 15-minute Settlement Interval.  The summation is over the total number of SCED runs that cover the 15-minute Settlement Interval.</w:t>
                  </w:r>
                </w:p>
              </w:tc>
            </w:tr>
            <w:tr w:rsidR="00812ECB" w:rsidRPr="00812ECB" w14:paraId="55EEA1DC" w14:textId="77777777" w:rsidTr="008C7683">
              <w:tc>
                <w:tcPr>
                  <w:tcW w:w="1264" w:type="dxa"/>
                </w:tcPr>
                <w:p w14:paraId="12D4C805" w14:textId="77777777" w:rsidR="00812ECB" w:rsidRPr="00812ECB" w:rsidRDefault="00812ECB" w:rsidP="00812ECB">
                  <w:pPr>
                    <w:spacing w:after="60"/>
                    <w:rPr>
                      <w:i/>
                      <w:iCs/>
                      <w:sz w:val="20"/>
                      <w:szCs w:val="20"/>
                    </w:rPr>
                  </w:pPr>
                  <w:r w:rsidRPr="00812ECB">
                    <w:rPr>
                      <w:i/>
                      <w:iCs/>
                      <w:sz w:val="20"/>
                      <w:szCs w:val="20"/>
                    </w:rPr>
                    <w:t>b</w:t>
                  </w:r>
                </w:p>
              </w:tc>
              <w:tc>
                <w:tcPr>
                  <w:tcW w:w="899" w:type="dxa"/>
                </w:tcPr>
                <w:p w14:paraId="080A28EF"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08D10662"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tbl>
          <w:p w14:paraId="3EC460F8" w14:textId="77777777" w:rsidR="00812ECB" w:rsidRPr="00812ECB" w:rsidRDefault="00812ECB" w:rsidP="00812ECB">
            <w:pPr>
              <w:tabs>
                <w:tab w:val="left" w:pos="2160"/>
                <w:tab w:val="left" w:pos="2880"/>
              </w:tabs>
              <w:spacing w:after="240"/>
              <w:ind w:leftChars="300" w:left="2880" w:hangingChars="900" w:hanging="2160"/>
              <w:rPr>
                <w:bCs/>
                <w:szCs w:val="20"/>
                <w:lang w:val="es-MX"/>
              </w:rPr>
            </w:pPr>
          </w:p>
        </w:tc>
      </w:tr>
    </w:tbl>
    <w:p w14:paraId="4B6FDE69"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910" w:name="_Toc397505006"/>
      <w:bookmarkStart w:id="911" w:name="_Toc402357134"/>
      <w:bookmarkStart w:id="912" w:name="_Toc422486512"/>
      <w:bookmarkStart w:id="913" w:name="_Toc433093364"/>
      <w:bookmarkStart w:id="914" w:name="_Toc433093522"/>
      <w:bookmarkStart w:id="915" w:name="_Toc440874750"/>
      <w:bookmarkStart w:id="916" w:name="_Toc448142305"/>
      <w:bookmarkStart w:id="917" w:name="_Toc448142462"/>
      <w:bookmarkStart w:id="918" w:name="_Toc458770299"/>
      <w:bookmarkStart w:id="919" w:name="_Toc459294267"/>
      <w:bookmarkStart w:id="920" w:name="_Toc463262760"/>
      <w:bookmarkStart w:id="921" w:name="_Toc468286833"/>
      <w:bookmarkStart w:id="922" w:name="_Toc481502879"/>
      <w:bookmarkStart w:id="923" w:name="_Toc496080047"/>
      <w:bookmarkStart w:id="924" w:name="_Toc80174744"/>
      <w:r w:rsidRPr="00812ECB">
        <w:rPr>
          <w:b/>
          <w:bCs/>
          <w:snapToGrid w:val="0"/>
          <w:szCs w:val="20"/>
        </w:rPr>
        <w:lastRenderedPageBreak/>
        <w:t>6.6.1.4</w:t>
      </w:r>
      <w:r w:rsidRPr="00812ECB">
        <w:rPr>
          <w:b/>
          <w:bCs/>
          <w:snapToGrid w:val="0"/>
          <w:szCs w:val="20"/>
        </w:rPr>
        <w:tab/>
        <w:t>Load Zone LMPs</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1DB43EAF"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26D57F91"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LZLMP</w:t>
      </w:r>
      <w:r w:rsidRPr="00812ECB">
        <w:rPr>
          <w:b/>
          <w:bCs/>
          <w:i/>
          <w:vertAlign w:val="subscript"/>
          <w:lang w:val="es-MX"/>
        </w:rPr>
        <w:t xml:space="preserve"> y</w:t>
      </w:r>
      <w:r w:rsidRPr="00812ECB">
        <w:rPr>
          <w:b/>
          <w:bCs/>
          <w:lang w:val="es-MX"/>
        </w:rPr>
        <w:tab/>
        <w:t>=</w:t>
      </w:r>
      <w:r w:rsidRPr="00812ECB">
        <w:rPr>
          <w:b/>
          <w:bCs/>
          <w:lang w:val="es-MX"/>
        </w:rPr>
        <w:tab/>
      </w:r>
      <w:r w:rsidRPr="00812ECB">
        <w:rPr>
          <w:b/>
          <w:bCs/>
          <w:noProof/>
          <w:position w:val="-20"/>
        </w:rPr>
        <w:drawing>
          <wp:inline distT="0" distB="0" distL="0" distR="0" wp14:anchorId="4898A53D" wp14:editId="2307E58F">
            <wp:extent cx="180975" cy="25908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lang w:val="es-MX"/>
        </w:rPr>
        <w:t xml:space="preserve"> (RTLMP</w:t>
      </w:r>
      <w:r w:rsidRPr="00812ECB">
        <w:rPr>
          <w:b/>
          <w:bCs/>
          <w:vertAlign w:val="subscript"/>
          <w:lang w:val="es-MX"/>
        </w:rPr>
        <w:t xml:space="preserve"> </w:t>
      </w:r>
      <w:r w:rsidRPr="00812ECB">
        <w:rPr>
          <w:b/>
          <w:bCs/>
          <w:i/>
          <w:vertAlign w:val="subscript"/>
          <w:lang w:val="es-MX"/>
        </w:rPr>
        <w:t>b, y</w:t>
      </w:r>
      <w:r w:rsidRPr="00812ECB">
        <w:rPr>
          <w:b/>
          <w:bCs/>
          <w:lang w:val="es-MX"/>
        </w:rPr>
        <w:t xml:space="preserve"> * LZWF</w:t>
      </w:r>
      <w:r w:rsidRPr="00812ECB">
        <w:rPr>
          <w:b/>
          <w:bCs/>
          <w:i/>
          <w:vertAlign w:val="subscript"/>
          <w:lang w:val="es-MX"/>
        </w:rPr>
        <w:t xml:space="preserve"> b, y</w:t>
      </w:r>
      <w:r w:rsidRPr="00812ECB">
        <w:rPr>
          <w:b/>
          <w:bCs/>
          <w:lang w:val="es-MX"/>
        </w:rPr>
        <w:t>)</w:t>
      </w:r>
    </w:p>
    <w:p w14:paraId="678B95CC" w14:textId="77777777" w:rsidR="00812ECB" w:rsidRPr="00812ECB" w:rsidRDefault="00812ECB" w:rsidP="00812ECB">
      <w:pPr>
        <w:spacing w:after="240"/>
        <w:rPr>
          <w:iCs/>
          <w:szCs w:val="20"/>
        </w:rPr>
      </w:pPr>
      <w:r w:rsidRPr="00812ECB">
        <w:rPr>
          <w:iCs/>
          <w:szCs w:val="20"/>
        </w:rPr>
        <w:t xml:space="preserve">For all Load Zones except DC Tie Load Zones: </w:t>
      </w:r>
    </w:p>
    <w:p w14:paraId="70FE8ED2"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LZWF</w:t>
      </w:r>
      <w:r w:rsidRPr="00812ECB">
        <w:rPr>
          <w:b/>
          <w:bCs/>
          <w:i/>
          <w:vertAlign w:val="subscript"/>
          <w:lang w:val="es-MX"/>
        </w:rPr>
        <w:t xml:space="preserve"> b, y</w:t>
      </w:r>
      <w:r w:rsidRPr="00812ECB">
        <w:rPr>
          <w:b/>
          <w:bCs/>
          <w:lang w:val="es-MX"/>
        </w:rPr>
        <w:t xml:space="preserve"> </w:t>
      </w:r>
      <w:r w:rsidRPr="00812ECB">
        <w:rPr>
          <w:b/>
          <w:bCs/>
          <w:lang w:val="es-MX"/>
        </w:rPr>
        <w:tab/>
        <w:t>=</w:t>
      </w:r>
      <w:r w:rsidRPr="00812ECB">
        <w:rPr>
          <w:b/>
          <w:bCs/>
          <w:lang w:val="es-MX"/>
        </w:rPr>
        <w:tab/>
        <w:t>SEL</w:t>
      </w:r>
      <w:r w:rsidRPr="00812ECB">
        <w:rPr>
          <w:b/>
          <w:bCs/>
          <w:vertAlign w:val="subscript"/>
          <w:lang w:val="es-MX"/>
        </w:rPr>
        <w:t xml:space="preserve"> </w:t>
      </w:r>
      <w:r w:rsidRPr="00812ECB">
        <w:rPr>
          <w:b/>
          <w:bCs/>
          <w:i/>
          <w:vertAlign w:val="subscript"/>
          <w:lang w:val="es-MX"/>
        </w:rPr>
        <w:t>b, y</w:t>
      </w:r>
      <w:r w:rsidRPr="00812ECB">
        <w:rPr>
          <w:b/>
          <w:bCs/>
          <w:lang w:val="es-MX"/>
        </w:rPr>
        <w:t xml:space="preserve"> </w:t>
      </w:r>
      <w:r w:rsidRPr="00812ECB">
        <w:rPr>
          <w:bCs/>
          <w:sz w:val="32"/>
          <w:szCs w:val="32"/>
          <w:lang w:val="es-MX"/>
        </w:rPr>
        <w:t>/</w:t>
      </w:r>
      <w:r w:rsidRPr="00812ECB">
        <w:rPr>
          <w:b/>
          <w:bCs/>
          <w:lang w:val="es-MX"/>
        </w:rPr>
        <w:t xml:space="preserve"> (</w:t>
      </w:r>
      <w:r w:rsidRPr="00812ECB">
        <w:rPr>
          <w:b/>
          <w:bCs/>
          <w:noProof/>
          <w:position w:val="-20"/>
        </w:rPr>
        <w:drawing>
          <wp:inline distT="0" distB="0" distL="0" distR="0" wp14:anchorId="00FE74F9" wp14:editId="3CDA15A7">
            <wp:extent cx="180975" cy="25908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lang w:val="es-MX"/>
        </w:rPr>
        <w:t>SEL</w:t>
      </w:r>
      <w:r w:rsidRPr="00812ECB">
        <w:rPr>
          <w:b/>
          <w:bCs/>
          <w:vertAlign w:val="subscript"/>
          <w:lang w:val="es-MX"/>
        </w:rPr>
        <w:t xml:space="preserve"> </w:t>
      </w:r>
      <w:r w:rsidRPr="00812ECB">
        <w:rPr>
          <w:b/>
          <w:bCs/>
          <w:i/>
          <w:vertAlign w:val="subscript"/>
          <w:lang w:val="es-MX"/>
        </w:rPr>
        <w:t>b, y</w:t>
      </w:r>
      <w:r w:rsidRPr="00812ECB">
        <w:rPr>
          <w:b/>
          <w:bCs/>
          <w:lang w:val="es-MX"/>
        </w:rPr>
        <w:t>)</w:t>
      </w:r>
    </w:p>
    <w:p w14:paraId="70B9F4B7" w14:textId="77777777" w:rsidR="00812ECB" w:rsidRPr="00812ECB" w:rsidRDefault="00812ECB" w:rsidP="00812ECB">
      <w:pPr>
        <w:spacing w:after="240"/>
        <w:rPr>
          <w:iCs/>
          <w:szCs w:val="20"/>
        </w:rPr>
      </w:pPr>
      <w:r w:rsidRPr="00812ECB">
        <w:rPr>
          <w:iCs/>
          <w:szCs w:val="20"/>
        </w:rPr>
        <w:t>For a DC Tie Load Zone:</w:t>
      </w:r>
    </w:p>
    <w:p w14:paraId="28EDF603"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LZWF</w:t>
      </w:r>
      <w:r w:rsidRPr="00812ECB">
        <w:rPr>
          <w:b/>
          <w:bCs/>
          <w:i/>
          <w:vertAlign w:val="subscript"/>
          <w:lang w:val="es-MX"/>
        </w:rPr>
        <w:t xml:space="preserve"> b, y</w:t>
      </w:r>
      <w:r w:rsidRPr="00812ECB">
        <w:rPr>
          <w:b/>
          <w:bCs/>
          <w:lang w:val="es-MX"/>
        </w:rPr>
        <w:t xml:space="preserve"> </w:t>
      </w:r>
      <w:r w:rsidRPr="00812ECB">
        <w:rPr>
          <w:b/>
          <w:bCs/>
          <w:lang w:val="es-MX"/>
        </w:rPr>
        <w:tab/>
        <w:t>=</w:t>
      </w:r>
      <w:r w:rsidRPr="00812ECB">
        <w:rPr>
          <w:b/>
          <w:bCs/>
          <w:lang w:val="es-MX"/>
        </w:rPr>
        <w:tab/>
        <w:t>[Max (0.001, SEL</w:t>
      </w:r>
      <w:r w:rsidRPr="00812ECB">
        <w:rPr>
          <w:b/>
          <w:bCs/>
          <w:vertAlign w:val="subscript"/>
          <w:lang w:val="es-MX"/>
        </w:rPr>
        <w:t xml:space="preserve"> b, y</w:t>
      </w:r>
      <w:r w:rsidRPr="00812ECB">
        <w:rPr>
          <w:b/>
          <w:bCs/>
          <w:lang w:val="es-MX"/>
        </w:rPr>
        <w:t xml:space="preserve">)]  </w:t>
      </w:r>
      <w:r w:rsidRPr="00812ECB">
        <w:rPr>
          <w:b/>
          <w:bCs/>
          <w:sz w:val="32"/>
          <w:szCs w:val="32"/>
          <w:lang w:val="es-MX"/>
        </w:rPr>
        <w:t>/</w:t>
      </w:r>
      <w:r w:rsidRPr="00812ECB">
        <w:rPr>
          <w:b/>
          <w:bCs/>
          <w:lang w:val="es-MX"/>
        </w:rPr>
        <w:t xml:space="preserve">  [Max (0.001, SEL</w:t>
      </w:r>
      <w:r w:rsidRPr="00812ECB">
        <w:rPr>
          <w:b/>
          <w:bCs/>
          <w:vertAlign w:val="subscript"/>
          <w:lang w:val="es-MX"/>
        </w:rPr>
        <w:t xml:space="preserve"> b, y</w:t>
      </w:r>
      <w:r w:rsidRPr="00812ECB">
        <w:rPr>
          <w:b/>
          <w:bCs/>
          <w:lang w:val="es-MX"/>
        </w:rPr>
        <w:t>)]</w:t>
      </w:r>
    </w:p>
    <w:p w14:paraId="4C03895C"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812ECB" w:rsidRPr="00812ECB" w14:paraId="345FB7B2" w14:textId="77777777" w:rsidTr="008C7683">
        <w:tc>
          <w:tcPr>
            <w:tcW w:w="1195" w:type="dxa"/>
          </w:tcPr>
          <w:p w14:paraId="3EB97812" w14:textId="77777777" w:rsidR="00812ECB" w:rsidRPr="00812ECB" w:rsidRDefault="00812ECB" w:rsidP="00812ECB">
            <w:pPr>
              <w:spacing w:after="120"/>
              <w:rPr>
                <w:b/>
                <w:iCs/>
                <w:sz w:val="20"/>
                <w:szCs w:val="20"/>
              </w:rPr>
            </w:pPr>
            <w:r w:rsidRPr="00812ECB">
              <w:rPr>
                <w:b/>
                <w:iCs/>
                <w:sz w:val="20"/>
                <w:szCs w:val="20"/>
              </w:rPr>
              <w:t>Variable</w:t>
            </w:r>
          </w:p>
        </w:tc>
        <w:tc>
          <w:tcPr>
            <w:tcW w:w="900" w:type="dxa"/>
          </w:tcPr>
          <w:p w14:paraId="6C4028B9" w14:textId="77777777" w:rsidR="00812ECB" w:rsidRPr="00812ECB" w:rsidRDefault="00812ECB" w:rsidP="00812ECB">
            <w:pPr>
              <w:spacing w:after="120"/>
              <w:rPr>
                <w:b/>
                <w:iCs/>
                <w:sz w:val="20"/>
                <w:szCs w:val="20"/>
              </w:rPr>
            </w:pPr>
            <w:r w:rsidRPr="00812ECB">
              <w:rPr>
                <w:b/>
                <w:iCs/>
                <w:sz w:val="20"/>
                <w:szCs w:val="20"/>
              </w:rPr>
              <w:t>Unit</w:t>
            </w:r>
          </w:p>
        </w:tc>
        <w:tc>
          <w:tcPr>
            <w:tcW w:w="7175" w:type="dxa"/>
          </w:tcPr>
          <w:p w14:paraId="74672768"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40A3EE0" w14:textId="77777777" w:rsidTr="008C7683">
        <w:tc>
          <w:tcPr>
            <w:tcW w:w="1195" w:type="dxa"/>
          </w:tcPr>
          <w:p w14:paraId="5716E554"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900" w:type="dxa"/>
          </w:tcPr>
          <w:p w14:paraId="2468B42A" w14:textId="77777777" w:rsidR="00812ECB" w:rsidRPr="00812ECB" w:rsidRDefault="00812ECB" w:rsidP="00812ECB">
            <w:pPr>
              <w:spacing w:after="60"/>
              <w:rPr>
                <w:i/>
                <w:iCs/>
                <w:sz w:val="20"/>
                <w:szCs w:val="20"/>
              </w:rPr>
            </w:pPr>
            <w:r w:rsidRPr="00812ECB">
              <w:rPr>
                <w:iCs/>
                <w:sz w:val="20"/>
                <w:szCs w:val="20"/>
              </w:rPr>
              <w:t>$/MWh</w:t>
            </w:r>
          </w:p>
        </w:tc>
        <w:tc>
          <w:tcPr>
            <w:tcW w:w="7175" w:type="dxa"/>
          </w:tcPr>
          <w:p w14:paraId="5FD47145" w14:textId="77777777" w:rsidR="00812ECB" w:rsidRPr="00812ECB" w:rsidRDefault="00812ECB" w:rsidP="00812ECB">
            <w:pPr>
              <w:spacing w:after="60"/>
              <w:rPr>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310A8ACB" w14:textId="77777777" w:rsidTr="008C7683">
        <w:tc>
          <w:tcPr>
            <w:tcW w:w="1195" w:type="dxa"/>
          </w:tcPr>
          <w:p w14:paraId="481B1D46" w14:textId="77777777" w:rsidR="00812ECB" w:rsidRPr="00812ECB" w:rsidRDefault="00812ECB" w:rsidP="00812ECB">
            <w:pPr>
              <w:spacing w:after="60"/>
              <w:rPr>
                <w:iCs/>
                <w:sz w:val="20"/>
                <w:szCs w:val="20"/>
              </w:rPr>
            </w:pPr>
            <w:r w:rsidRPr="00812ECB">
              <w:rPr>
                <w:iCs/>
                <w:sz w:val="20"/>
                <w:szCs w:val="20"/>
              </w:rPr>
              <w:t xml:space="preserve">RTLMP </w:t>
            </w:r>
            <w:r w:rsidRPr="00812ECB">
              <w:rPr>
                <w:i/>
                <w:iCs/>
                <w:sz w:val="20"/>
                <w:szCs w:val="20"/>
                <w:vertAlign w:val="subscript"/>
              </w:rPr>
              <w:t>b, y</w:t>
            </w:r>
          </w:p>
        </w:tc>
        <w:tc>
          <w:tcPr>
            <w:tcW w:w="900" w:type="dxa"/>
          </w:tcPr>
          <w:p w14:paraId="533ED0AF" w14:textId="77777777" w:rsidR="00812ECB" w:rsidRPr="00812ECB" w:rsidRDefault="00812ECB" w:rsidP="00812ECB">
            <w:pPr>
              <w:spacing w:after="60"/>
              <w:rPr>
                <w:iCs/>
                <w:sz w:val="20"/>
                <w:szCs w:val="20"/>
              </w:rPr>
            </w:pPr>
            <w:r w:rsidRPr="00812ECB">
              <w:rPr>
                <w:iCs/>
                <w:sz w:val="20"/>
                <w:szCs w:val="20"/>
              </w:rPr>
              <w:t>$/MWh</w:t>
            </w:r>
          </w:p>
        </w:tc>
        <w:tc>
          <w:tcPr>
            <w:tcW w:w="7175" w:type="dxa"/>
          </w:tcPr>
          <w:p w14:paraId="2BD8A3A4" w14:textId="77777777" w:rsidR="00812ECB" w:rsidRPr="00812ECB" w:rsidRDefault="00812ECB" w:rsidP="00812ECB">
            <w:pPr>
              <w:spacing w:after="60"/>
              <w:rPr>
                <w:iCs/>
                <w:sz w:val="20"/>
                <w:szCs w:val="20"/>
              </w:rPr>
            </w:pPr>
            <w:r w:rsidRPr="00812ECB">
              <w:rPr>
                <w:i/>
                <w:iCs/>
                <w:sz w:val="20"/>
                <w:szCs w:val="20"/>
              </w:rPr>
              <w:t>Real-Time Locational Marginal Price at bus per SCED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22EBEBA" w14:textId="77777777" w:rsidTr="008C7683">
        <w:tc>
          <w:tcPr>
            <w:tcW w:w="1195" w:type="dxa"/>
          </w:tcPr>
          <w:p w14:paraId="7C7B5AC5"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900" w:type="dxa"/>
          </w:tcPr>
          <w:p w14:paraId="23562D48"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3C13E46B" w14:textId="77777777" w:rsidR="00812ECB" w:rsidRPr="00812ECB" w:rsidRDefault="00812ECB" w:rsidP="00812ECB">
            <w:pPr>
              <w:spacing w:after="60"/>
              <w:rPr>
                <w:i/>
                <w:iCs/>
                <w:sz w:val="20"/>
                <w:szCs w:val="20"/>
              </w:rPr>
            </w:pPr>
            <w:r w:rsidRPr="00812ECB">
              <w:rPr>
                <w:i/>
                <w:iCs/>
                <w:sz w:val="20"/>
                <w:szCs w:val="20"/>
              </w:rPr>
              <w:t>Load Zone State Estimator Load Weighting Factor per bus per SCED interval</w:t>
            </w:r>
            <w:r w:rsidRPr="00812ECB">
              <w:rPr>
                <w:iCs/>
                <w:sz w:val="20"/>
                <w:szCs w:val="20"/>
              </w:rPr>
              <w:sym w:font="Symbol" w:char="F0BE"/>
            </w:r>
            <w:r w:rsidRPr="00812ECB">
              <w:rPr>
                <w:iCs/>
                <w:sz w:val="20"/>
                <w:szCs w:val="20"/>
              </w:rPr>
              <w:t xml:space="preserve">The weight used in the Load Zone LMP calculation for Electrical Bus </w:t>
            </w:r>
            <w:r w:rsidRPr="00812ECB">
              <w:rPr>
                <w:i/>
                <w:iCs/>
                <w:sz w:val="20"/>
                <w:szCs w:val="20"/>
              </w:rPr>
              <w:t>b</w:t>
            </w:r>
            <w:r w:rsidRPr="00812ECB">
              <w:rPr>
                <w:iCs/>
                <w:sz w:val="20"/>
                <w:szCs w:val="20"/>
              </w:rPr>
              <w:t xml:space="preserve"> for the SCED interval </w:t>
            </w:r>
            <w:r w:rsidRPr="00812ECB">
              <w:rPr>
                <w:i/>
                <w:iCs/>
                <w:sz w:val="20"/>
                <w:szCs w:val="20"/>
              </w:rPr>
              <w:t>y</w:t>
            </w:r>
            <w:r w:rsidRPr="00812ECB">
              <w:rPr>
                <w:iCs/>
                <w:sz w:val="20"/>
                <w:szCs w:val="20"/>
              </w:rPr>
              <w:t>.</w:t>
            </w:r>
          </w:p>
        </w:tc>
      </w:tr>
      <w:tr w:rsidR="00812ECB" w:rsidRPr="00812ECB" w14:paraId="1AF4B7C5" w14:textId="77777777" w:rsidTr="008C7683">
        <w:tc>
          <w:tcPr>
            <w:tcW w:w="1195" w:type="dxa"/>
          </w:tcPr>
          <w:p w14:paraId="3657C7F4"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900" w:type="dxa"/>
          </w:tcPr>
          <w:p w14:paraId="609EA212" w14:textId="77777777" w:rsidR="00812ECB" w:rsidRPr="00812ECB" w:rsidRDefault="00812ECB" w:rsidP="00812ECB">
            <w:pPr>
              <w:spacing w:after="60"/>
              <w:rPr>
                <w:iCs/>
                <w:sz w:val="20"/>
                <w:szCs w:val="20"/>
              </w:rPr>
            </w:pPr>
            <w:r w:rsidRPr="00812ECB">
              <w:rPr>
                <w:iCs/>
                <w:sz w:val="20"/>
                <w:szCs w:val="20"/>
              </w:rPr>
              <w:t>MW</w:t>
            </w:r>
          </w:p>
        </w:tc>
        <w:tc>
          <w:tcPr>
            <w:tcW w:w="7175" w:type="dxa"/>
          </w:tcPr>
          <w:p w14:paraId="40BC82DA" w14:textId="77777777" w:rsidR="00812ECB" w:rsidRPr="00812ECB" w:rsidRDefault="00812ECB" w:rsidP="00812ECB">
            <w:pPr>
              <w:spacing w:after="60"/>
              <w:rPr>
                <w:iCs/>
                <w:sz w:val="20"/>
                <w:szCs w:val="20"/>
              </w:rPr>
            </w:pPr>
            <w:r w:rsidRPr="00812ECB">
              <w:rPr>
                <w:i/>
                <w:iCs/>
                <w:sz w:val="20"/>
                <w:szCs w:val="20"/>
              </w:rPr>
              <w:t>State Estimator Load at bus per SCED interval</w:t>
            </w:r>
            <w:r w:rsidRPr="00812ECB">
              <w:rPr>
                <w:iCs/>
                <w:sz w:val="20"/>
                <w:szCs w:val="20"/>
              </w:rPr>
              <w:sym w:font="Symbol" w:char="F0BE"/>
            </w:r>
            <w:r w:rsidRPr="00812ECB">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25" w:author="ERCOT" w:date="2022-06-26T12:06:00Z">
              <w:r w:rsidRPr="00812ECB">
                <w:rPr>
                  <w:iCs/>
                  <w:sz w:val="20"/>
                  <w:szCs w:val="20"/>
                </w:rPr>
                <w:t xml:space="preserve">CLR Load that is not an ALR, </w:t>
              </w:r>
            </w:ins>
            <w:r w:rsidRPr="00812ECB">
              <w:rPr>
                <w:iCs/>
                <w:sz w:val="20"/>
                <w:szCs w:val="20"/>
              </w:rPr>
              <w:t xml:space="preserve">WSL and Non-WSL ESR Charging Load for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55AF4940" w14:textId="77777777" w:rsidTr="008C7683">
        <w:tc>
          <w:tcPr>
            <w:tcW w:w="1195" w:type="dxa"/>
          </w:tcPr>
          <w:p w14:paraId="393ABA7D" w14:textId="77777777" w:rsidR="00812ECB" w:rsidRPr="00812ECB" w:rsidRDefault="00812ECB" w:rsidP="00812ECB">
            <w:pPr>
              <w:spacing w:after="60"/>
              <w:rPr>
                <w:i/>
                <w:iCs/>
                <w:sz w:val="20"/>
                <w:szCs w:val="20"/>
              </w:rPr>
            </w:pPr>
            <w:r w:rsidRPr="00812ECB">
              <w:rPr>
                <w:i/>
                <w:iCs/>
                <w:sz w:val="20"/>
                <w:szCs w:val="20"/>
              </w:rPr>
              <w:t xml:space="preserve">y </w:t>
            </w:r>
          </w:p>
        </w:tc>
        <w:tc>
          <w:tcPr>
            <w:tcW w:w="900" w:type="dxa"/>
          </w:tcPr>
          <w:p w14:paraId="1D11108C"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32B49B1C" w14:textId="77777777" w:rsidR="00812ECB" w:rsidRPr="00812ECB" w:rsidRDefault="00812ECB" w:rsidP="00812ECB">
            <w:pPr>
              <w:spacing w:after="60"/>
              <w:rPr>
                <w:iCs/>
                <w:sz w:val="20"/>
                <w:szCs w:val="20"/>
              </w:rPr>
            </w:pPr>
            <w:r w:rsidRPr="00812ECB">
              <w:rPr>
                <w:iCs/>
                <w:sz w:val="20"/>
                <w:szCs w:val="20"/>
              </w:rPr>
              <w:t>A SCED interval.</w:t>
            </w:r>
          </w:p>
        </w:tc>
      </w:tr>
      <w:tr w:rsidR="00812ECB" w:rsidRPr="00812ECB" w14:paraId="29146EC6" w14:textId="77777777" w:rsidTr="008C7683">
        <w:tc>
          <w:tcPr>
            <w:tcW w:w="1195" w:type="dxa"/>
          </w:tcPr>
          <w:p w14:paraId="409A126A" w14:textId="77777777" w:rsidR="00812ECB" w:rsidRPr="00812ECB" w:rsidRDefault="00812ECB" w:rsidP="00812ECB">
            <w:pPr>
              <w:spacing w:after="60"/>
              <w:rPr>
                <w:i/>
                <w:iCs/>
                <w:sz w:val="20"/>
                <w:szCs w:val="20"/>
              </w:rPr>
            </w:pPr>
            <w:r w:rsidRPr="00812ECB">
              <w:rPr>
                <w:i/>
                <w:iCs/>
                <w:sz w:val="20"/>
                <w:szCs w:val="20"/>
              </w:rPr>
              <w:t>b</w:t>
            </w:r>
          </w:p>
        </w:tc>
        <w:tc>
          <w:tcPr>
            <w:tcW w:w="900" w:type="dxa"/>
          </w:tcPr>
          <w:p w14:paraId="71C13124"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1B871A9B"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tbl>
    <w:p w14:paraId="0FEA59D4"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926" w:name="_Toc87951785"/>
      <w:bookmarkStart w:id="927" w:name="_Toc109009389"/>
      <w:bookmarkStart w:id="928" w:name="_Toc397505013"/>
      <w:bookmarkStart w:id="929" w:name="_Toc402357141"/>
      <w:bookmarkStart w:id="930" w:name="_Toc422486519"/>
      <w:bookmarkStart w:id="931" w:name="_Toc433093371"/>
      <w:bookmarkStart w:id="932" w:name="_Toc433093529"/>
      <w:bookmarkStart w:id="933" w:name="_Toc440874757"/>
      <w:bookmarkStart w:id="934" w:name="_Toc448142312"/>
      <w:bookmarkStart w:id="935" w:name="_Toc448142469"/>
      <w:bookmarkStart w:id="936" w:name="_Toc458770310"/>
      <w:bookmarkStart w:id="937" w:name="_Toc459294278"/>
      <w:bookmarkStart w:id="938" w:name="_Toc463262771"/>
      <w:bookmarkStart w:id="939" w:name="_Toc468286844"/>
      <w:bookmarkStart w:id="940" w:name="_Toc481502887"/>
      <w:bookmarkStart w:id="941" w:name="_Toc496080055"/>
      <w:bookmarkStart w:id="942" w:name="_Toc80174759"/>
      <w:r w:rsidRPr="00812ECB">
        <w:rPr>
          <w:b/>
          <w:bCs/>
          <w:snapToGrid w:val="0"/>
          <w:szCs w:val="20"/>
        </w:rPr>
        <w:t>6.6.3.1</w:t>
      </w:r>
      <w:r w:rsidRPr="00812ECB">
        <w:rPr>
          <w:b/>
          <w:bCs/>
          <w:snapToGrid w:val="0"/>
          <w:szCs w:val="20"/>
        </w:rPr>
        <w:tab/>
        <w:t xml:space="preserve">Real-Time Energy </w:t>
      </w:r>
      <w:bookmarkEnd w:id="926"/>
      <w:bookmarkEnd w:id="927"/>
      <w:r w:rsidRPr="00812ECB">
        <w:rPr>
          <w:b/>
          <w:bCs/>
          <w:snapToGrid w:val="0"/>
          <w:szCs w:val="20"/>
        </w:rPr>
        <w:t>Imbalance Payment or Charge at a Resource Node</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2C84E0D3" w14:textId="77777777" w:rsidR="00812ECB" w:rsidRPr="00812ECB" w:rsidRDefault="00812ECB" w:rsidP="00812ECB">
      <w:pPr>
        <w:spacing w:after="240"/>
        <w:ind w:left="720" w:hanging="720"/>
        <w:rPr>
          <w:szCs w:val="20"/>
        </w:rPr>
      </w:pPr>
      <w:bookmarkStart w:id="943" w:name="_Toc118199816"/>
      <w:bookmarkStart w:id="944" w:name="_Toc118200328"/>
      <w:bookmarkStart w:id="945" w:name="_Toc118908571"/>
      <w:bookmarkStart w:id="946" w:name="_Toc119180742"/>
      <w:bookmarkStart w:id="947" w:name="_Toc87951786"/>
      <w:bookmarkStart w:id="948" w:name="_Toc109009390"/>
      <w:r w:rsidRPr="00812ECB">
        <w:rPr>
          <w:szCs w:val="20"/>
        </w:rPr>
        <w:t>(1)</w:t>
      </w:r>
      <w:r w:rsidRPr="00812ECB">
        <w:rPr>
          <w:szCs w:val="20"/>
        </w:rPr>
        <w:tab/>
        <w:t>The payment or charge to each QSE for Energy Imbalance Service is calculated based on the Real-Time Settlement Point Price for the following amounts at a particular Resource Node Settlement Point:</w:t>
      </w:r>
    </w:p>
    <w:p w14:paraId="00B1CB15" w14:textId="77777777" w:rsidR="00812ECB" w:rsidRPr="00812ECB" w:rsidRDefault="00812ECB" w:rsidP="00812ECB">
      <w:pPr>
        <w:spacing w:after="240"/>
        <w:ind w:left="1440" w:hanging="720"/>
        <w:rPr>
          <w:szCs w:val="20"/>
        </w:rPr>
      </w:pPr>
      <w:r w:rsidRPr="00812ECB">
        <w:rPr>
          <w:szCs w:val="20"/>
        </w:rPr>
        <w:t>(a)</w:t>
      </w:r>
      <w:r w:rsidRPr="00812ECB">
        <w:rPr>
          <w:szCs w:val="20"/>
        </w:rPr>
        <w:tab/>
      </w:r>
      <w:bookmarkStart w:id="949" w:name="_Hlk115958550"/>
      <w:r w:rsidRPr="00812ECB">
        <w:rPr>
          <w:szCs w:val="20"/>
        </w:rPr>
        <w:t>The energy produced</w:t>
      </w:r>
      <w:ins w:id="950" w:author="ERCOT" w:date="2023-06-08T12:01:00Z">
        <w:r w:rsidRPr="00812ECB">
          <w:rPr>
            <w:szCs w:val="20"/>
          </w:rPr>
          <w:t xml:space="preserve"> or consumed</w:t>
        </w:r>
      </w:ins>
      <w:r w:rsidRPr="00812ECB">
        <w:rPr>
          <w:szCs w:val="20"/>
        </w:rPr>
        <w:t xml:space="preserve"> </w:t>
      </w:r>
      <w:ins w:id="951" w:author="ERCOT" w:date="2023-05-31T13:25:00Z">
        <w:r w:rsidRPr="00812ECB">
          <w:rPr>
            <w:szCs w:val="20"/>
          </w:rPr>
          <w:t xml:space="preserve">at the Settlement Point </w:t>
        </w:r>
      </w:ins>
      <w:r w:rsidRPr="00812ECB">
        <w:rPr>
          <w:szCs w:val="20"/>
        </w:rPr>
        <w:t xml:space="preserve">by all its Generation Resources, </w:t>
      </w:r>
      <w:ins w:id="952" w:author="ERCOT" w:date="2023-06-08T12:01:00Z">
        <w:r w:rsidRPr="00812ECB">
          <w:rPr>
            <w:szCs w:val="20"/>
          </w:rPr>
          <w:t xml:space="preserve">ESR Charging Load with WSL treatment, </w:t>
        </w:r>
        <w:r w:rsidRPr="00812ECB">
          <w:t>ESR Charging Load with Non-WSL treatment, or CLRs that are not Aggregate Load Resources (ALRs)</w:t>
        </w:r>
      </w:ins>
      <w:del w:id="953" w:author="ERCOT" w:date="2023-06-08T12:01:00Z">
        <w:r w:rsidRPr="00812ECB" w:rsidDel="00687E46">
          <w:rPr>
            <w:szCs w:val="20"/>
          </w:rPr>
          <w:delText>consumed as WSL, or consumed as Non-WSL ESR Charging Load at the Settlement Point</w:delText>
        </w:r>
      </w:del>
      <w:r w:rsidRPr="00812ECB">
        <w:rPr>
          <w:szCs w:val="20"/>
        </w:rPr>
        <w:t>; plus</w:t>
      </w:r>
    </w:p>
    <w:bookmarkEnd w:id="949"/>
    <w:p w14:paraId="3FC8A298" w14:textId="77777777" w:rsidR="00812ECB" w:rsidRPr="00812ECB" w:rsidRDefault="00812ECB" w:rsidP="00812ECB">
      <w:pPr>
        <w:spacing w:after="240"/>
        <w:ind w:left="1440" w:hanging="720"/>
        <w:rPr>
          <w:szCs w:val="20"/>
        </w:rPr>
      </w:pPr>
      <w:r w:rsidRPr="00812ECB">
        <w:rPr>
          <w:szCs w:val="20"/>
        </w:rPr>
        <w:lastRenderedPageBreak/>
        <w:t>(b)</w:t>
      </w:r>
      <w:r w:rsidRPr="00812ECB">
        <w:rPr>
          <w:szCs w:val="20"/>
        </w:rPr>
        <w:tab/>
        <w:t>The amount of its Self-Schedules with sink specified at the Settlement Point; plus</w:t>
      </w:r>
    </w:p>
    <w:p w14:paraId="0F128361" w14:textId="77777777" w:rsidR="00812ECB" w:rsidRPr="00812ECB" w:rsidRDefault="00812ECB" w:rsidP="00812ECB">
      <w:pPr>
        <w:spacing w:after="240"/>
        <w:ind w:left="1440" w:hanging="720"/>
        <w:rPr>
          <w:szCs w:val="20"/>
        </w:rPr>
      </w:pPr>
      <w:r w:rsidRPr="00812ECB">
        <w:rPr>
          <w:szCs w:val="20"/>
        </w:rPr>
        <w:t>(c)</w:t>
      </w:r>
      <w:r w:rsidRPr="00812ECB">
        <w:rPr>
          <w:szCs w:val="20"/>
        </w:rPr>
        <w:tab/>
        <w:t>The amount of its Day-Ahead Market (DAM) Energy Bids cleared in the DAM at the Settlement Point; plus</w:t>
      </w:r>
    </w:p>
    <w:p w14:paraId="5446DD3B" w14:textId="77777777" w:rsidR="00812ECB" w:rsidRPr="00812ECB" w:rsidRDefault="00812ECB" w:rsidP="00812ECB">
      <w:pPr>
        <w:spacing w:after="240"/>
        <w:ind w:left="1440" w:hanging="720"/>
        <w:rPr>
          <w:szCs w:val="20"/>
        </w:rPr>
      </w:pPr>
      <w:r w:rsidRPr="00812ECB">
        <w:rPr>
          <w:szCs w:val="20"/>
        </w:rPr>
        <w:t>(d)</w:t>
      </w:r>
      <w:r w:rsidRPr="00812ECB">
        <w:rPr>
          <w:szCs w:val="20"/>
        </w:rPr>
        <w:tab/>
        <w:t>The amount of its Energy Trades at the Settlement Point where the QSE is the buyer; minus</w:t>
      </w:r>
    </w:p>
    <w:p w14:paraId="3DA1F4BA" w14:textId="77777777" w:rsidR="00812ECB" w:rsidRPr="00812ECB" w:rsidRDefault="00812ECB" w:rsidP="00812ECB">
      <w:pPr>
        <w:spacing w:after="240"/>
        <w:ind w:left="1440" w:hanging="720"/>
        <w:rPr>
          <w:szCs w:val="20"/>
        </w:rPr>
      </w:pPr>
      <w:r w:rsidRPr="00812ECB">
        <w:rPr>
          <w:szCs w:val="20"/>
        </w:rPr>
        <w:t>(e)</w:t>
      </w:r>
      <w:r w:rsidRPr="00812ECB">
        <w:rPr>
          <w:szCs w:val="20"/>
        </w:rPr>
        <w:tab/>
        <w:t>The amount of its Self-Schedules with source specified at the Settlement Point; minus</w:t>
      </w:r>
    </w:p>
    <w:p w14:paraId="09366AAD"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amount of its energy offers cleared in the DAM at the Settlement Point; minus </w:t>
      </w:r>
    </w:p>
    <w:p w14:paraId="07A71FEE"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The amount of its Energy Trades at the Settlement Point where the QSE is the seller. </w:t>
      </w:r>
    </w:p>
    <w:p w14:paraId="31809FF7"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The payment or charge to each QSE for Energy Imbalance Service at a Resource Node Settlement Point for a given 15-minute Settlement Interval is calculated as follows:</w:t>
      </w:r>
    </w:p>
    <w:p w14:paraId="2E858A8B"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 xml:space="preserve">RTEIAMT </w:t>
      </w:r>
      <w:r w:rsidRPr="00812ECB">
        <w:rPr>
          <w:b/>
          <w:bCs/>
          <w:i/>
          <w:vertAlign w:val="subscript"/>
        </w:rPr>
        <w:t>q, p</w:t>
      </w:r>
      <w:r w:rsidRPr="00812ECB">
        <w:rPr>
          <w:b/>
          <w:bCs/>
        </w:rPr>
        <w:tab/>
      </w:r>
      <w:r w:rsidRPr="00812ECB">
        <w:rPr>
          <w:b/>
          <w:bCs/>
        </w:rPr>
        <w:tab/>
        <w:t>= (-1) * {</w:t>
      </w:r>
      <w:r w:rsidRPr="00812ECB">
        <w:rPr>
          <w:b/>
          <w:bCs/>
          <w:noProof/>
          <w:position w:val="-22"/>
        </w:rPr>
        <w:drawing>
          <wp:inline distT="0" distB="0" distL="0" distR="0" wp14:anchorId="157D6D0E" wp14:editId="07CD78AC">
            <wp:extent cx="180975" cy="27622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b/>
          <w:bCs/>
        </w:rPr>
        <w:t>(</w:t>
      </w:r>
      <w:r w:rsidRPr="00812ECB">
        <w:rPr>
          <w:b/>
          <w:bCs/>
          <w:noProof/>
          <w:position w:val="-18"/>
        </w:rPr>
        <w:drawing>
          <wp:inline distT="0" distB="0" distL="0" distR="0" wp14:anchorId="709B1601" wp14:editId="08A8150F">
            <wp:extent cx="180975" cy="27622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(RESREV</w:t>
      </w:r>
      <w:r w:rsidRPr="00812ECB">
        <w:rPr>
          <w:b/>
          <w:bCs/>
          <w:i/>
          <w:vertAlign w:val="subscript"/>
        </w:rPr>
        <w:t xml:space="preserve"> q, r, </w:t>
      </w:r>
      <w:proofErr w:type="spellStart"/>
      <w:r w:rsidRPr="00812ECB">
        <w:rPr>
          <w:b/>
          <w:bCs/>
          <w:i/>
          <w:vertAlign w:val="subscript"/>
        </w:rPr>
        <w:t>gsc</w:t>
      </w:r>
      <w:proofErr w:type="spellEnd"/>
      <w:r w:rsidRPr="00812ECB">
        <w:rPr>
          <w:b/>
          <w:bCs/>
          <w:i/>
          <w:vertAlign w:val="subscript"/>
        </w:rPr>
        <w:t>, p</w:t>
      </w:r>
      <w:r w:rsidRPr="00812ECB">
        <w:rPr>
          <w:b/>
          <w:bCs/>
        </w:rPr>
        <w:t>)) + (</w:t>
      </w:r>
      <w:r w:rsidRPr="00812ECB">
        <w:rPr>
          <w:b/>
          <w:bCs/>
          <w:noProof/>
          <w:position w:val="-18"/>
        </w:rPr>
        <w:drawing>
          <wp:inline distT="0" distB="0" distL="0" distR="0" wp14:anchorId="333C9B1F" wp14:editId="3717B05B">
            <wp:extent cx="180975" cy="27622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WSLAMTTOT</w:t>
      </w:r>
      <w:r w:rsidRPr="00812ECB">
        <w:rPr>
          <w:b/>
          <w:bCs/>
          <w:i/>
          <w:sz w:val="28"/>
          <w:szCs w:val="28"/>
          <w:vertAlign w:val="subscript"/>
        </w:rPr>
        <w:t xml:space="preserve"> </w:t>
      </w:r>
      <w:r w:rsidRPr="00812ECB">
        <w:rPr>
          <w:b/>
          <w:bCs/>
          <w:i/>
          <w:vertAlign w:val="subscript"/>
        </w:rPr>
        <w:t>q, r, p</w:t>
      </w:r>
      <w:r w:rsidRPr="00812ECB">
        <w:rPr>
          <w:b/>
          <w:bCs/>
        </w:rPr>
        <w:t xml:space="preserve">) </w:t>
      </w:r>
      <w:ins w:id="954" w:author="ERCOT" w:date="2022-06-26T12:15:00Z">
        <w:r w:rsidRPr="00812ECB">
          <w:rPr>
            <w:b/>
            <w:bCs/>
          </w:rPr>
          <w:t>+ (</w:t>
        </w:r>
        <w:r w:rsidRPr="00812ECB">
          <w:rPr>
            <w:b/>
            <w:bCs/>
            <w:noProof/>
            <w:position w:val="-18"/>
          </w:rPr>
          <w:drawing>
            <wp:inline distT="0" distB="0" distL="0" distR="0" wp14:anchorId="22D56076" wp14:editId="6EE25AB1">
              <wp:extent cx="180975" cy="2762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CLRAMTTOT</w:t>
        </w:r>
        <w:r w:rsidRPr="00812ECB">
          <w:rPr>
            <w:b/>
            <w:bCs/>
            <w:i/>
            <w:sz w:val="28"/>
            <w:szCs w:val="28"/>
            <w:vertAlign w:val="subscript"/>
          </w:rPr>
          <w:t xml:space="preserve"> </w:t>
        </w:r>
        <w:r w:rsidRPr="00812ECB">
          <w:rPr>
            <w:b/>
            <w:bCs/>
            <w:i/>
            <w:vertAlign w:val="subscript"/>
          </w:rPr>
          <w:t>q, r, p</w:t>
        </w:r>
        <w:r w:rsidRPr="00812ECB">
          <w:rPr>
            <w:b/>
            <w:bCs/>
          </w:rPr>
          <w:t xml:space="preserve">) </w:t>
        </w:r>
      </w:ins>
      <w:r w:rsidRPr="00812ECB">
        <w:rPr>
          <w:b/>
          <w:bCs/>
        </w:rPr>
        <w:t>+ (</w:t>
      </w:r>
      <w:r w:rsidRPr="00812ECB">
        <w:rPr>
          <w:b/>
          <w:bCs/>
          <w:noProof/>
          <w:position w:val="-18"/>
        </w:rPr>
        <w:drawing>
          <wp:inline distT="0" distB="0" distL="0" distR="0" wp14:anchorId="7CBE319B" wp14:editId="27820A83">
            <wp:extent cx="180975" cy="27622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ESRNWSLAMTTOT</w:t>
      </w:r>
      <w:r w:rsidRPr="00812ECB">
        <w:rPr>
          <w:b/>
          <w:bCs/>
          <w:i/>
          <w:sz w:val="28"/>
          <w:szCs w:val="28"/>
          <w:vertAlign w:val="subscript"/>
        </w:rPr>
        <w:t xml:space="preserve"> </w:t>
      </w:r>
      <w:r w:rsidRPr="00812ECB">
        <w:rPr>
          <w:b/>
          <w:bCs/>
          <w:i/>
          <w:vertAlign w:val="subscript"/>
        </w:rPr>
        <w:t>q, r, p</w:t>
      </w:r>
      <w:r w:rsidRPr="00812ECB">
        <w:rPr>
          <w:b/>
          <w:bCs/>
        </w:rPr>
        <w:t xml:space="preserve">) + RTSPP </w:t>
      </w:r>
      <w:r w:rsidRPr="00812ECB">
        <w:rPr>
          <w:b/>
          <w:bCs/>
          <w:i/>
          <w:vertAlign w:val="subscript"/>
        </w:rPr>
        <w:t>p</w:t>
      </w:r>
      <w:r w:rsidRPr="00812ECB">
        <w:rPr>
          <w:b/>
          <w:bCs/>
        </w:rPr>
        <w:t xml:space="preserve"> * [(SSSK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w:t>
      </w:r>
      <w:r w:rsidRPr="00812ECB">
        <w:rPr>
          <w:b/>
          <w:bCs/>
          <w:sz w:val="32"/>
        </w:rPr>
        <w:t>}</w:t>
      </w:r>
    </w:p>
    <w:p w14:paraId="5420B8BB" w14:textId="77777777" w:rsidR="00812ECB" w:rsidRPr="00812ECB" w:rsidRDefault="00812ECB" w:rsidP="00812ECB">
      <w:pPr>
        <w:tabs>
          <w:tab w:val="left" w:pos="2250"/>
          <w:tab w:val="left" w:pos="3150"/>
          <w:tab w:val="left" w:pos="3960"/>
        </w:tabs>
        <w:spacing w:after="240"/>
        <w:ind w:left="3960" w:hanging="3240"/>
        <w:rPr>
          <w:bCs/>
        </w:rPr>
      </w:pPr>
      <w:r w:rsidRPr="00812ECB">
        <w:rPr>
          <w:bCs/>
        </w:rPr>
        <w:t>Where:</w:t>
      </w:r>
    </w:p>
    <w:p w14:paraId="065BCDA8" w14:textId="77777777" w:rsidR="00812ECB" w:rsidRPr="00812ECB" w:rsidRDefault="00812ECB" w:rsidP="00812ECB">
      <w:pPr>
        <w:tabs>
          <w:tab w:val="left" w:pos="2250"/>
          <w:tab w:val="left" w:pos="3150"/>
          <w:tab w:val="left" w:pos="3960"/>
        </w:tabs>
        <w:spacing w:after="240"/>
        <w:ind w:left="3150" w:hanging="2430"/>
        <w:rPr>
          <w:bCs/>
          <w:i/>
          <w:sz w:val="28"/>
          <w:szCs w:val="28"/>
          <w:vertAlign w:val="subscript"/>
        </w:rPr>
      </w:pPr>
      <w:r w:rsidRPr="00812ECB">
        <w:rPr>
          <w:bCs/>
        </w:rPr>
        <w:t>RESREV</w:t>
      </w:r>
      <w:r w:rsidRPr="00812ECB">
        <w:rPr>
          <w:bCs/>
          <w:i/>
          <w:vertAlign w:val="subscript"/>
        </w:rPr>
        <w:t xml:space="preserve"> q, r, </w:t>
      </w:r>
      <w:proofErr w:type="spellStart"/>
      <w:r w:rsidRPr="00812ECB">
        <w:rPr>
          <w:bCs/>
          <w:i/>
          <w:vertAlign w:val="subscript"/>
        </w:rPr>
        <w:t>gsc</w:t>
      </w:r>
      <w:proofErr w:type="spellEnd"/>
      <w:r w:rsidRPr="00812ECB">
        <w:rPr>
          <w:bCs/>
          <w:i/>
          <w:vertAlign w:val="subscript"/>
        </w:rPr>
        <w:t>, p</w:t>
      </w:r>
      <w:r w:rsidRPr="00812ECB">
        <w:rPr>
          <w:bCs/>
        </w:rPr>
        <w:tab/>
        <w:t xml:space="preserve">= GSPLITPER </w:t>
      </w:r>
      <w:r w:rsidRPr="00812ECB">
        <w:rPr>
          <w:bCs/>
          <w:i/>
          <w:vertAlign w:val="subscript"/>
        </w:rPr>
        <w:t xml:space="preserve">q, r, </w:t>
      </w:r>
      <w:proofErr w:type="spellStart"/>
      <w:r w:rsidRPr="00812ECB">
        <w:rPr>
          <w:bCs/>
          <w:i/>
          <w:vertAlign w:val="subscript"/>
        </w:rPr>
        <w:t>gsc</w:t>
      </w:r>
      <w:proofErr w:type="spellEnd"/>
      <w:r w:rsidRPr="00812ECB">
        <w:rPr>
          <w:bCs/>
          <w:i/>
          <w:vertAlign w:val="subscript"/>
        </w:rPr>
        <w:t>, p</w:t>
      </w:r>
      <w:r w:rsidRPr="00812ECB">
        <w:rPr>
          <w:bCs/>
        </w:rPr>
        <w:t xml:space="preserve"> * NMSAMTTOT </w:t>
      </w:r>
      <w:proofErr w:type="spellStart"/>
      <w:r w:rsidRPr="00812ECB">
        <w:rPr>
          <w:bCs/>
          <w:i/>
          <w:szCs w:val="28"/>
          <w:vertAlign w:val="subscript"/>
        </w:rPr>
        <w:t>gsc</w:t>
      </w:r>
      <w:proofErr w:type="spellEnd"/>
    </w:p>
    <w:p w14:paraId="0AED52D8" w14:textId="77777777" w:rsidR="00812ECB" w:rsidRPr="00812ECB" w:rsidRDefault="00812ECB" w:rsidP="00812ECB">
      <w:pPr>
        <w:tabs>
          <w:tab w:val="left" w:pos="2250"/>
          <w:tab w:val="left" w:pos="3150"/>
          <w:tab w:val="left" w:pos="3960"/>
        </w:tabs>
        <w:spacing w:after="240"/>
        <w:ind w:left="3150" w:hanging="2430"/>
        <w:rPr>
          <w:bCs/>
          <w:i/>
          <w:vertAlign w:val="subscript"/>
        </w:rPr>
      </w:pPr>
      <w:r w:rsidRPr="00812ECB">
        <w:rPr>
          <w:bCs/>
        </w:rPr>
        <w:t>RESMEB</w:t>
      </w:r>
      <w:r w:rsidRPr="00812ECB">
        <w:rPr>
          <w:bCs/>
          <w:i/>
          <w:vertAlign w:val="subscript"/>
        </w:rPr>
        <w:t xml:space="preserve"> q, r, </w:t>
      </w:r>
      <w:proofErr w:type="spellStart"/>
      <w:r w:rsidRPr="00812ECB">
        <w:rPr>
          <w:bCs/>
          <w:i/>
          <w:vertAlign w:val="subscript"/>
        </w:rPr>
        <w:t>gsc</w:t>
      </w:r>
      <w:proofErr w:type="spellEnd"/>
      <w:r w:rsidRPr="00812ECB">
        <w:rPr>
          <w:bCs/>
          <w:i/>
          <w:vertAlign w:val="subscript"/>
        </w:rPr>
        <w:t>, p</w:t>
      </w:r>
      <w:r w:rsidRPr="00812ECB">
        <w:rPr>
          <w:bCs/>
          <w:i/>
          <w:vertAlign w:val="subscript"/>
        </w:rPr>
        <w:tab/>
      </w:r>
      <w:r w:rsidRPr="00812ECB">
        <w:rPr>
          <w:bCs/>
        </w:rPr>
        <w:t xml:space="preserve">= GSPLITPER </w:t>
      </w:r>
      <w:r w:rsidRPr="00812ECB">
        <w:rPr>
          <w:bCs/>
          <w:i/>
          <w:vertAlign w:val="subscript"/>
        </w:rPr>
        <w:t xml:space="preserve">q, r, </w:t>
      </w:r>
      <w:proofErr w:type="spellStart"/>
      <w:r w:rsidRPr="00812ECB">
        <w:rPr>
          <w:bCs/>
          <w:i/>
          <w:vertAlign w:val="subscript"/>
        </w:rPr>
        <w:t>gsc</w:t>
      </w:r>
      <w:proofErr w:type="spellEnd"/>
      <w:r w:rsidRPr="00812ECB">
        <w:rPr>
          <w:bCs/>
          <w:i/>
          <w:vertAlign w:val="subscript"/>
        </w:rPr>
        <w:t>, p</w:t>
      </w:r>
      <w:r w:rsidRPr="00812ECB">
        <w:rPr>
          <w:bCs/>
        </w:rPr>
        <w:t xml:space="preserve"> * NMRTETOT</w:t>
      </w:r>
      <w:r w:rsidRPr="00812ECB">
        <w:rPr>
          <w:bCs/>
          <w:i/>
          <w:vertAlign w:val="subscript"/>
        </w:rPr>
        <w:t xml:space="preserve"> </w:t>
      </w:r>
      <w:proofErr w:type="spellStart"/>
      <w:r w:rsidRPr="00812ECB">
        <w:rPr>
          <w:bCs/>
          <w:i/>
          <w:vertAlign w:val="subscript"/>
        </w:rPr>
        <w:t>gsc</w:t>
      </w:r>
      <w:proofErr w:type="spellEnd"/>
    </w:p>
    <w:p w14:paraId="4D8FCD68" w14:textId="77777777" w:rsidR="00812ECB" w:rsidRPr="00812ECB" w:rsidRDefault="00812ECB" w:rsidP="00812ECB">
      <w:pPr>
        <w:tabs>
          <w:tab w:val="left" w:pos="2250"/>
          <w:tab w:val="left" w:pos="3150"/>
          <w:tab w:val="left" w:pos="3960"/>
        </w:tabs>
        <w:spacing w:after="240"/>
        <w:ind w:left="3150" w:hanging="2430"/>
        <w:rPr>
          <w:i/>
        </w:rPr>
      </w:pPr>
      <w:r w:rsidRPr="00812ECB">
        <w:t>WSLTOT</w:t>
      </w:r>
      <w:r w:rsidRPr="00812ECB">
        <w:rPr>
          <w:i/>
          <w:vertAlign w:val="subscript"/>
        </w:rPr>
        <w:t xml:space="preserve"> q, p</w:t>
      </w:r>
      <w:r w:rsidRPr="00812ECB">
        <w:rPr>
          <w:bCs/>
          <w:i/>
          <w:vertAlign w:val="subscript"/>
        </w:rPr>
        <w:tab/>
      </w:r>
      <w:r w:rsidRPr="00812ECB">
        <w:rPr>
          <w:bCs/>
          <w:vertAlign w:val="subscript"/>
        </w:rPr>
        <w:tab/>
      </w:r>
      <w:r w:rsidRPr="00812ECB">
        <w:t xml:space="preserve">= </w:t>
      </w:r>
      <w:r w:rsidRPr="00812ECB">
        <w:rPr>
          <w:bCs/>
          <w:noProof/>
          <w:position w:val="-18"/>
        </w:rPr>
        <w:drawing>
          <wp:inline distT="0" distB="0" distL="0" distR="0" wp14:anchorId="42D9F92A" wp14:editId="3F38953A">
            <wp:extent cx="180975" cy="2762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position w:val="-22"/>
        </w:rPr>
        <w:t xml:space="preserve"> </w:t>
      </w:r>
      <w:r w:rsidRPr="00812ECB">
        <w:rPr>
          <w:rFonts w:ascii="Times New Roman Bold" w:hAnsi="Times New Roman Bold"/>
          <w:bCs/>
        </w:rPr>
        <w:t>(</w:t>
      </w:r>
      <w:r w:rsidRPr="00812ECB">
        <w:rPr>
          <w:bCs/>
          <w:noProof/>
          <w:position w:val="-20"/>
        </w:rPr>
        <w:drawing>
          <wp:inline distT="0" distB="0" distL="0" distR="0" wp14:anchorId="78C1AB28" wp14:editId="38D01C9C">
            <wp:extent cx="180975" cy="25908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 </w:t>
      </w:r>
      <w:r w:rsidRPr="00812ECB">
        <w:rPr>
          <w:bCs/>
        </w:rPr>
        <w:t>MEBL</w:t>
      </w:r>
      <w:r w:rsidRPr="00812ECB">
        <w:t xml:space="preserve"> </w:t>
      </w:r>
      <w:r w:rsidRPr="00812ECB">
        <w:rPr>
          <w:i/>
          <w:vertAlign w:val="subscript"/>
        </w:rPr>
        <w:t>q, r, b</w:t>
      </w:r>
      <w:r w:rsidRPr="00812ECB">
        <w:rPr>
          <w:bCs/>
        </w:rPr>
        <w:t>)</w:t>
      </w:r>
    </w:p>
    <w:p w14:paraId="20C7FDAD" w14:textId="77777777" w:rsidR="00812ECB" w:rsidRPr="00812ECB" w:rsidRDefault="00812ECB" w:rsidP="00812ECB">
      <w:pPr>
        <w:tabs>
          <w:tab w:val="left" w:pos="2250"/>
          <w:tab w:val="left" w:pos="3150"/>
          <w:tab w:val="left" w:pos="3960"/>
        </w:tabs>
        <w:spacing w:after="240"/>
        <w:ind w:left="3960" w:hanging="3240"/>
        <w:rPr>
          <w:ins w:id="955" w:author="ERCOT" w:date="2022-06-26T12:17:00Z"/>
        </w:rPr>
      </w:pPr>
      <w:ins w:id="956" w:author="ERCOT" w:date="2022-06-26T12:16:00Z">
        <w:r w:rsidRPr="00812ECB">
          <w:t>CLRTOT</w:t>
        </w:r>
        <w:r w:rsidRPr="00812ECB">
          <w:rPr>
            <w:i/>
            <w:vertAlign w:val="subscript"/>
          </w:rPr>
          <w:t xml:space="preserve"> q, p</w:t>
        </w:r>
        <w:r w:rsidRPr="00812ECB">
          <w:rPr>
            <w:i/>
            <w:vertAlign w:val="subscript"/>
          </w:rPr>
          <w:tab/>
        </w:r>
        <w:r w:rsidRPr="00812ECB">
          <w:rPr>
            <w:i/>
            <w:vertAlign w:val="subscript"/>
          </w:rPr>
          <w:tab/>
        </w:r>
        <w:r w:rsidRPr="00812ECB">
          <w:t xml:space="preserve">= </w:t>
        </w:r>
        <w:r w:rsidRPr="00812ECB">
          <w:rPr>
            <w:noProof/>
            <w:position w:val="-18"/>
          </w:rPr>
          <w:drawing>
            <wp:inline distT="0" distB="0" distL="0" distR="0" wp14:anchorId="22E668E9" wp14:editId="7C537D1F">
              <wp:extent cx="180975" cy="27622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rPr>
          <w:t>(</w:t>
        </w:r>
        <w:r w:rsidRPr="00812ECB">
          <w:rPr>
            <w:noProof/>
            <w:position w:val="-20"/>
          </w:rPr>
          <w:drawing>
            <wp:inline distT="0" distB="0" distL="0" distR="0" wp14:anchorId="29F3FD3B" wp14:editId="10469ABA">
              <wp:extent cx="180975" cy="25908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MEBCL </w:t>
        </w:r>
        <w:r w:rsidRPr="00812ECB">
          <w:rPr>
            <w:i/>
            <w:vertAlign w:val="subscript"/>
          </w:rPr>
          <w:t>q, r, b</w:t>
        </w:r>
        <w:r w:rsidRPr="00812ECB">
          <w:t>)</w:t>
        </w:r>
      </w:ins>
    </w:p>
    <w:p w14:paraId="335BA918" w14:textId="77777777" w:rsidR="00812ECB" w:rsidRPr="00812ECB" w:rsidRDefault="00812ECB" w:rsidP="00812ECB">
      <w:pPr>
        <w:tabs>
          <w:tab w:val="left" w:pos="2250"/>
          <w:tab w:val="left" w:pos="3150"/>
          <w:tab w:val="left" w:pos="3960"/>
        </w:tabs>
        <w:spacing w:after="240"/>
        <w:ind w:left="3960" w:hanging="3240"/>
        <w:rPr>
          <w:bCs/>
          <w:i/>
        </w:rPr>
      </w:pPr>
      <w:r w:rsidRPr="00812ECB">
        <w:rPr>
          <w:bCs/>
        </w:rPr>
        <w:t>ESRNWSLTOT</w:t>
      </w:r>
      <w:r w:rsidRPr="00812ECB">
        <w:rPr>
          <w:bCs/>
          <w:i/>
          <w:vertAlign w:val="subscript"/>
        </w:rPr>
        <w:t xml:space="preserve"> q, p</w:t>
      </w:r>
      <w:r w:rsidRPr="00812ECB">
        <w:rPr>
          <w:bCs/>
          <w:i/>
          <w:vertAlign w:val="subscript"/>
        </w:rPr>
        <w:tab/>
      </w:r>
      <w:r w:rsidRPr="00812ECB">
        <w:rPr>
          <w:bCs/>
        </w:rPr>
        <w:t xml:space="preserve">= </w:t>
      </w:r>
      <w:r w:rsidRPr="00812ECB">
        <w:rPr>
          <w:bCs/>
          <w:noProof/>
          <w:position w:val="-18"/>
        </w:rPr>
        <w:drawing>
          <wp:inline distT="0" distB="0" distL="0" distR="0" wp14:anchorId="7FAA8052" wp14:editId="4B09D72E">
            <wp:extent cx="180975" cy="27622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position w:val="-22"/>
        </w:rPr>
        <w:t xml:space="preserve"> </w:t>
      </w:r>
      <w:r w:rsidRPr="00812ECB">
        <w:rPr>
          <w:rFonts w:ascii="Times New Roman Bold" w:hAnsi="Times New Roman Bold"/>
          <w:bCs/>
        </w:rPr>
        <w:t>(</w:t>
      </w:r>
      <w:r w:rsidRPr="00812ECB">
        <w:rPr>
          <w:bCs/>
          <w:noProof/>
          <w:position w:val="-20"/>
        </w:rPr>
        <w:drawing>
          <wp:inline distT="0" distB="0" distL="0" distR="0" wp14:anchorId="5390D042" wp14:editId="759257EE">
            <wp:extent cx="180975" cy="25908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 MEBR </w:t>
      </w:r>
      <w:r w:rsidRPr="00812ECB">
        <w:rPr>
          <w:bCs/>
          <w:i/>
          <w:vertAlign w:val="subscript"/>
        </w:rPr>
        <w:t>q, r, b</w:t>
      </w:r>
      <w:r w:rsidRPr="00812ECB">
        <w:rPr>
          <w:bCs/>
        </w:rPr>
        <w:t>)</w:t>
      </w:r>
    </w:p>
    <w:p w14:paraId="5E72CFFD" w14:textId="77777777" w:rsidR="00812ECB" w:rsidRPr="00812ECB" w:rsidRDefault="00812ECB" w:rsidP="00812ECB">
      <w:pPr>
        <w:ind w:left="2880" w:hanging="2160"/>
        <w:rPr>
          <w:szCs w:val="20"/>
        </w:rPr>
      </w:pPr>
      <w:r w:rsidRPr="00812ECB">
        <w:rPr>
          <w:szCs w:val="20"/>
        </w:rPr>
        <w:t>RNIMBAL</w:t>
      </w:r>
      <w:r w:rsidRPr="00812ECB">
        <w:rPr>
          <w:i/>
          <w:szCs w:val="20"/>
          <w:vertAlign w:val="subscript"/>
        </w:rPr>
        <w:t xml:space="preserve"> q, p</w:t>
      </w:r>
      <w:r w:rsidRPr="00812ECB">
        <w:rPr>
          <w:i/>
          <w:szCs w:val="20"/>
          <w:vertAlign w:val="subscript"/>
        </w:rPr>
        <w:tab/>
      </w:r>
      <w:r w:rsidRPr="00812ECB">
        <w:rPr>
          <w:i/>
          <w:szCs w:val="20"/>
        </w:rPr>
        <w:t xml:space="preserve">= </w:t>
      </w:r>
      <w:r w:rsidRPr="00812ECB">
        <w:rPr>
          <w:noProof/>
          <w:position w:val="-22"/>
          <w:szCs w:val="20"/>
        </w:rPr>
        <w:drawing>
          <wp:inline distT="0" distB="0" distL="0" distR="0" wp14:anchorId="0A442B24" wp14:editId="7437CA48">
            <wp:extent cx="180975" cy="2762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szCs w:val="20"/>
        </w:rPr>
        <w:t>(</w:t>
      </w:r>
      <w:r w:rsidRPr="00812ECB">
        <w:rPr>
          <w:noProof/>
          <w:position w:val="-18"/>
          <w:szCs w:val="20"/>
        </w:rPr>
        <w:drawing>
          <wp:inline distT="0" distB="0" distL="0" distR="0" wp14:anchorId="1B5833EE" wp14:editId="21CCEA09">
            <wp:extent cx="180975" cy="2762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szCs w:val="20"/>
        </w:rPr>
        <w:t>RESMEB</w:t>
      </w:r>
      <w:r w:rsidRPr="00812ECB">
        <w:rPr>
          <w:i/>
          <w:szCs w:val="20"/>
          <w:vertAlign w:val="subscript"/>
        </w:rPr>
        <w:t xml:space="preserve"> q, r, </w:t>
      </w:r>
      <w:proofErr w:type="spellStart"/>
      <w:r w:rsidRPr="00812ECB">
        <w:rPr>
          <w:i/>
          <w:szCs w:val="20"/>
          <w:vertAlign w:val="subscript"/>
        </w:rPr>
        <w:t>gsc</w:t>
      </w:r>
      <w:proofErr w:type="spellEnd"/>
      <w:r w:rsidRPr="00812ECB">
        <w:rPr>
          <w:i/>
          <w:szCs w:val="20"/>
          <w:vertAlign w:val="subscript"/>
        </w:rPr>
        <w:t>, p</w:t>
      </w:r>
      <w:r w:rsidRPr="00812ECB">
        <w:rPr>
          <w:szCs w:val="20"/>
        </w:rPr>
        <w:t>) + WSLTOT</w:t>
      </w:r>
      <w:r w:rsidRPr="00812ECB">
        <w:rPr>
          <w:i/>
          <w:szCs w:val="20"/>
          <w:vertAlign w:val="subscript"/>
        </w:rPr>
        <w:t xml:space="preserve"> q, p</w:t>
      </w:r>
      <w:r w:rsidRPr="00812ECB">
        <w:rPr>
          <w:szCs w:val="20"/>
        </w:rPr>
        <w:t xml:space="preserve"> </w:t>
      </w:r>
      <w:ins w:id="957" w:author="ERCOT" w:date="2022-06-26T12:17:00Z">
        <w:r w:rsidRPr="00812ECB">
          <w:t>+ CLRTOT</w:t>
        </w:r>
        <w:r w:rsidRPr="00812ECB">
          <w:rPr>
            <w:i/>
            <w:vertAlign w:val="subscript"/>
          </w:rPr>
          <w:t xml:space="preserve"> q, p</w:t>
        </w:r>
      </w:ins>
      <w:ins w:id="958" w:author="ERCOT" w:date="2022-06-26T12:18:00Z">
        <w:r w:rsidRPr="00812ECB">
          <w:rPr>
            <w:szCs w:val="20"/>
          </w:rPr>
          <w:t xml:space="preserve"> </w:t>
        </w:r>
      </w:ins>
      <w:r w:rsidRPr="00812ECB">
        <w:rPr>
          <w:szCs w:val="20"/>
        </w:rPr>
        <w:t>+ ESRNWSLTOT</w:t>
      </w:r>
      <w:r w:rsidRPr="00812ECB">
        <w:rPr>
          <w:i/>
          <w:szCs w:val="20"/>
          <w:vertAlign w:val="subscript"/>
        </w:rPr>
        <w:t xml:space="preserve"> q, p</w:t>
      </w:r>
      <w:r w:rsidRPr="00812ECB">
        <w:rPr>
          <w:szCs w:val="20"/>
        </w:rPr>
        <w:t xml:space="preserve"> + (SSSK </w:t>
      </w:r>
      <w:r w:rsidRPr="00812ECB">
        <w:rPr>
          <w:i/>
          <w:szCs w:val="20"/>
          <w:vertAlign w:val="subscript"/>
        </w:rPr>
        <w:t>q, p</w:t>
      </w:r>
      <w:r w:rsidRPr="00812ECB">
        <w:rPr>
          <w:szCs w:val="20"/>
        </w:rPr>
        <w:t xml:space="preserve"> * ¼) + (DAEP </w:t>
      </w:r>
      <w:r w:rsidRPr="00812ECB">
        <w:rPr>
          <w:i/>
          <w:szCs w:val="20"/>
          <w:vertAlign w:val="subscript"/>
        </w:rPr>
        <w:t>q, p</w:t>
      </w:r>
      <w:r w:rsidRPr="00812ECB">
        <w:rPr>
          <w:szCs w:val="20"/>
        </w:rPr>
        <w:t xml:space="preserve"> * ¼) + (RTQQEP </w:t>
      </w:r>
      <w:r w:rsidRPr="00812ECB">
        <w:rPr>
          <w:i/>
          <w:szCs w:val="20"/>
          <w:vertAlign w:val="subscript"/>
        </w:rPr>
        <w:t>q, p</w:t>
      </w:r>
      <w:r w:rsidRPr="00812ECB">
        <w:rPr>
          <w:szCs w:val="20"/>
        </w:rPr>
        <w:t xml:space="preserve"> * ¼) – (SSSR </w:t>
      </w:r>
      <w:r w:rsidRPr="00812ECB">
        <w:rPr>
          <w:i/>
          <w:szCs w:val="20"/>
          <w:vertAlign w:val="subscript"/>
        </w:rPr>
        <w:t>q, p</w:t>
      </w:r>
      <w:r w:rsidRPr="00812ECB">
        <w:rPr>
          <w:szCs w:val="20"/>
        </w:rPr>
        <w:t xml:space="preserve"> * ¼) – (DAES </w:t>
      </w:r>
      <w:r w:rsidRPr="00812ECB">
        <w:rPr>
          <w:i/>
          <w:szCs w:val="20"/>
          <w:vertAlign w:val="subscript"/>
        </w:rPr>
        <w:t>q, p</w:t>
      </w:r>
      <w:r w:rsidRPr="00812ECB">
        <w:rPr>
          <w:szCs w:val="20"/>
        </w:rPr>
        <w:t xml:space="preserve"> * ¼) – (RTQQES </w:t>
      </w:r>
      <w:r w:rsidRPr="00812ECB">
        <w:rPr>
          <w:i/>
          <w:szCs w:val="20"/>
          <w:vertAlign w:val="subscript"/>
        </w:rPr>
        <w:t>q, p</w:t>
      </w:r>
      <w:r w:rsidRPr="00812ECB">
        <w:rPr>
          <w:szCs w:val="20"/>
        </w:rPr>
        <w:t xml:space="preserve"> * ¼)</w:t>
      </w:r>
    </w:p>
    <w:p w14:paraId="75A207AE" w14:textId="77777777" w:rsidR="00812ECB" w:rsidRPr="00812ECB" w:rsidRDefault="00812ECB" w:rsidP="00812ECB">
      <w:pPr>
        <w:rPr>
          <w:szCs w:val="20"/>
        </w:rPr>
      </w:pPr>
    </w:p>
    <w:p w14:paraId="640D9831" w14:textId="77777777" w:rsidR="00812ECB" w:rsidRPr="00812ECB" w:rsidRDefault="00812ECB" w:rsidP="00812ECB">
      <w:pPr>
        <w:rPr>
          <w:szCs w:val="20"/>
        </w:rPr>
      </w:pPr>
      <w:r w:rsidRPr="00812ECB">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812ECB" w:rsidRPr="00812ECB" w14:paraId="164F356E" w14:textId="77777777" w:rsidTr="008C7683">
        <w:trPr>
          <w:cantSplit/>
          <w:tblHeader/>
        </w:trPr>
        <w:tc>
          <w:tcPr>
            <w:tcW w:w="2357" w:type="dxa"/>
          </w:tcPr>
          <w:p w14:paraId="789484E9" w14:textId="77777777" w:rsidR="00812ECB" w:rsidRPr="00812ECB" w:rsidRDefault="00812ECB" w:rsidP="00812ECB">
            <w:pPr>
              <w:spacing w:after="120"/>
              <w:rPr>
                <w:b/>
                <w:iCs/>
                <w:sz w:val="20"/>
                <w:szCs w:val="20"/>
              </w:rPr>
            </w:pPr>
            <w:r w:rsidRPr="00812ECB">
              <w:rPr>
                <w:b/>
                <w:iCs/>
                <w:sz w:val="20"/>
                <w:szCs w:val="20"/>
              </w:rPr>
              <w:lastRenderedPageBreak/>
              <w:t>Variable</w:t>
            </w:r>
          </w:p>
        </w:tc>
        <w:tc>
          <w:tcPr>
            <w:tcW w:w="0" w:type="auto"/>
          </w:tcPr>
          <w:p w14:paraId="74BBDB2C" w14:textId="77777777" w:rsidR="00812ECB" w:rsidRPr="00812ECB" w:rsidRDefault="00812ECB" w:rsidP="00812ECB">
            <w:pPr>
              <w:spacing w:after="120"/>
              <w:rPr>
                <w:b/>
                <w:iCs/>
                <w:sz w:val="20"/>
                <w:szCs w:val="20"/>
              </w:rPr>
            </w:pPr>
            <w:r w:rsidRPr="00812ECB">
              <w:rPr>
                <w:b/>
                <w:iCs/>
                <w:sz w:val="20"/>
                <w:szCs w:val="20"/>
              </w:rPr>
              <w:t>Unit</w:t>
            </w:r>
          </w:p>
        </w:tc>
        <w:tc>
          <w:tcPr>
            <w:tcW w:w="6145" w:type="dxa"/>
          </w:tcPr>
          <w:p w14:paraId="65D422FD"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27090EB" w14:textId="77777777" w:rsidTr="008C7683">
        <w:trPr>
          <w:cantSplit/>
        </w:trPr>
        <w:tc>
          <w:tcPr>
            <w:tcW w:w="2357" w:type="dxa"/>
          </w:tcPr>
          <w:p w14:paraId="77C1778D"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0" w:type="auto"/>
          </w:tcPr>
          <w:p w14:paraId="54145E13" w14:textId="77777777" w:rsidR="00812ECB" w:rsidRPr="00812ECB" w:rsidRDefault="00812ECB" w:rsidP="00812ECB">
            <w:pPr>
              <w:spacing w:after="60"/>
              <w:rPr>
                <w:iCs/>
                <w:sz w:val="20"/>
                <w:szCs w:val="20"/>
              </w:rPr>
            </w:pPr>
            <w:r w:rsidRPr="00812ECB">
              <w:rPr>
                <w:iCs/>
                <w:sz w:val="20"/>
                <w:szCs w:val="20"/>
              </w:rPr>
              <w:t>$</w:t>
            </w:r>
          </w:p>
        </w:tc>
        <w:tc>
          <w:tcPr>
            <w:tcW w:w="6145" w:type="dxa"/>
          </w:tcPr>
          <w:p w14:paraId="2C69D080"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17FECF17" w14:textId="77777777" w:rsidTr="008C7683">
        <w:trPr>
          <w:cantSplit/>
        </w:trPr>
        <w:tc>
          <w:tcPr>
            <w:tcW w:w="2357" w:type="dxa"/>
          </w:tcPr>
          <w:p w14:paraId="63748014" w14:textId="77777777" w:rsidR="00812ECB" w:rsidRPr="00812ECB" w:rsidRDefault="00812ECB" w:rsidP="00812ECB">
            <w:pPr>
              <w:spacing w:after="60"/>
              <w:rPr>
                <w:iCs/>
                <w:sz w:val="20"/>
                <w:szCs w:val="20"/>
              </w:rPr>
            </w:pPr>
            <w:r w:rsidRPr="00812ECB">
              <w:rPr>
                <w:iCs/>
                <w:sz w:val="20"/>
                <w:szCs w:val="20"/>
              </w:rPr>
              <w:t>RNIMBAL</w:t>
            </w:r>
            <w:r w:rsidRPr="00812ECB">
              <w:rPr>
                <w:i/>
                <w:iCs/>
                <w:sz w:val="20"/>
                <w:szCs w:val="20"/>
                <w:vertAlign w:val="subscript"/>
              </w:rPr>
              <w:t xml:space="preserve"> q, p</w:t>
            </w:r>
          </w:p>
        </w:tc>
        <w:tc>
          <w:tcPr>
            <w:tcW w:w="0" w:type="auto"/>
          </w:tcPr>
          <w:p w14:paraId="07627116"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66990918" w14:textId="77777777" w:rsidR="00812ECB" w:rsidRPr="00812ECB" w:rsidRDefault="00812ECB" w:rsidP="00812ECB">
            <w:pPr>
              <w:spacing w:after="60"/>
              <w:rPr>
                <w:i/>
                <w:iCs/>
                <w:sz w:val="20"/>
                <w:szCs w:val="20"/>
              </w:rPr>
            </w:pPr>
            <w:r w:rsidRPr="00812ECB">
              <w:rPr>
                <w:i/>
                <w:iCs/>
                <w:sz w:val="20"/>
                <w:szCs w:val="20"/>
              </w:rPr>
              <w:t>Resource Node Energy Imbalance per QSE per Settlement Point</w:t>
            </w:r>
            <w:r w:rsidRPr="00812ECB">
              <w:rPr>
                <w:iCs/>
                <w:sz w:val="20"/>
                <w:szCs w:val="20"/>
              </w:rPr>
              <w:t xml:space="preserve">—The Resource Node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75CADD4E" w14:textId="77777777" w:rsidTr="008C7683">
        <w:trPr>
          <w:cantSplit/>
        </w:trPr>
        <w:tc>
          <w:tcPr>
            <w:tcW w:w="2357" w:type="dxa"/>
          </w:tcPr>
          <w:p w14:paraId="255B5204" w14:textId="77777777" w:rsidR="00812ECB" w:rsidRPr="00812ECB" w:rsidRDefault="00812ECB" w:rsidP="00812ECB">
            <w:pPr>
              <w:spacing w:after="60"/>
              <w:rPr>
                <w:iCs/>
                <w:sz w:val="20"/>
                <w:szCs w:val="20"/>
              </w:rPr>
            </w:pPr>
            <w:r w:rsidRPr="00812ECB">
              <w:rPr>
                <w:iCs/>
                <w:sz w:val="20"/>
                <w:szCs w:val="20"/>
              </w:rPr>
              <w:t xml:space="preserve">RTSPP </w:t>
            </w:r>
            <w:r w:rsidRPr="00812ECB">
              <w:rPr>
                <w:i/>
                <w:iCs/>
                <w:sz w:val="20"/>
                <w:szCs w:val="20"/>
                <w:vertAlign w:val="subscript"/>
              </w:rPr>
              <w:t>p</w:t>
            </w:r>
          </w:p>
        </w:tc>
        <w:tc>
          <w:tcPr>
            <w:tcW w:w="0" w:type="auto"/>
          </w:tcPr>
          <w:p w14:paraId="3B6620D2"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5805E910"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73C5D0E0" w14:textId="77777777" w:rsidTr="008C7683">
        <w:trPr>
          <w:cantSplit/>
        </w:trPr>
        <w:tc>
          <w:tcPr>
            <w:tcW w:w="2357" w:type="dxa"/>
          </w:tcPr>
          <w:p w14:paraId="0298F905"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0" w:type="auto"/>
          </w:tcPr>
          <w:p w14:paraId="4195D5B6"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2C3476FF" w14:textId="77777777" w:rsidR="00812ECB" w:rsidRPr="00812ECB" w:rsidRDefault="00812ECB" w:rsidP="00812ECB">
            <w:pPr>
              <w:spacing w:after="60"/>
              <w:rPr>
                <w:i/>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7839316F" w14:textId="77777777" w:rsidTr="008C7683">
        <w:trPr>
          <w:cantSplit/>
        </w:trPr>
        <w:tc>
          <w:tcPr>
            <w:tcW w:w="2357" w:type="dxa"/>
          </w:tcPr>
          <w:p w14:paraId="06EB2314"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0" w:type="auto"/>
          </w:tcPr>
          <w:p w14:paraId="05AD79EE"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6B2B53C2"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’s DAM Energy Bids</w:t>
            </w:r>
            <w:ins w:id="959" w:author="ERCOT" w:date="2022-06-26T12:20:00Z">
              <w:r w:rsidRPr="00812ECB">
                <w:t xml:space="preserve"> </w:t>
              </w:r>
              <w:r w:rsidRPr="00812ECB">
                <w:rPr>
                  <w:iCs/>
                  <w:sz w:val="20"/>
                  <w:szCs w:val="20"/>
                </w:rPr>
                <w:t>and Energy Bid Curves</w:t>
              </w:r>
            </w:ins>
            <w:r w:rsidRPr="00812ECB">
              <w:rPr>
                <w:iCs/>
                <w:sz w:val="20"/>
                <w:szCs w:val="20"/>
              </w:rPr>
              <w:t xml:space="preserve"> at Settlement Point </w:t>
            </w:r>
            <w:r w:rsidRPr="00812ECB">
              <w:rPr>
                <w:i/>
                <w:iCs/>
                <w:sz w:val="20"/>
                <w:szCs w:val="20"/>
              </w:rPr>
              <w:t>p</w:t>
            </w:r>
            <w:ins w:id="960" w:author="ERCOT" w:date="2023-06-01T11:50:00Z">
              <w:r w:rsidRPr="00812ECB">
                <w:rPr>
                  <w:sz w:val="20"/>
                  <w:szCs w:val="20"/>
                </w:rPr>
                <w:t>,</w:t>
              </w:r>
            </w:ins>
            <w:r w:rsidRPr="00812ECB">
              <w:rPr>
                <w:iCs/>
                <w:sz w:val="20"/>
                <w:szCs w:val="20"/>
              </w:rPr>
              <w:t xml:space="preserve"> cleared in the DAM, for the hour that includes the 15-minute Settlement Interval.</w:t>
            </w:r>
          </w:p>
        </w:tc>
      </w:tr>
      <w:tr w:rsidR="00812ECB" w:rsidRPr="00812ECB" w14:paraId="42779742" w14:textId="77777777" w:rsidTr="008C7683">
        <w:trPr>
          <w:cantSplit/>
        </w:trPr>
        <w:tc>
          <w:tcPr>
            <w:tcW w:w="2357" w:type="dxa"/>
          </w:tcPr>
          <w:p w14:paraId="452A682F"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0" w:type="auto"/>
          </w:tcPr>
          <w:p w14:paraId="06EBAC78"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1A441F75"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406A95B6" w14:textId="77777777" w:rsidTr="008C7683">
        <w:trPr>
          <w:cantSplit/>
        </w:trPr>
        <w:tc>
          <w:tcPr>
            <w:tcW w:w="2357" w:type="dxa"/>
          </w:tcPr>
          <w:p w14:paraId="00F28AF5" w14:textId="77777777" w:rsidR="00812ECB" w:rsidRPr="00812ECB" w:rsidRDefault="00812ECB" w:rsidP="00812ECB">
            <w:pPr>
              <w:spacing w:after="60"/>
              <w:rPr>
                <w:iCs/>
                <w:sz w:val="20"/>
                <w:szCs w:val="20"/>
              </w:rPr>
            </w:pPr>
            <w:r w:rsidRPr="00812ECB">
              <w:rPr>
                <w:iCs/>
                <w:sz w:val="20"/>
                <w:szCs w:val="20"/>
              </w:rPr>
              <w:t xml:space="preserve">SSSR </w:t>
            </w:r>
            <w:r w:rsidRPr="00812ECB">
              <w:rPr>
                <w:i/>
                <w:iCs/>
                <w:sz w:val="20"/>
                <w:szCs w:val="20"/>
                <w:vertAlign w:val="subscript"/>
              </w:rPr>
              <w:t>q, p</w:t>
            </w:r>
          </w:p>
        </w:tc>
        <w:tc>
          <w:tcPr>
            <w:tcW w:w="0" w:type="auto"/>
          </w:tcPr>
          <w:p w14:paraId="73C99385"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172D5034"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6AECCD99" w14:textId="77777777" w:rsidTr="008C7683">
        <w:trPr>
          <w:cantSplit/>
        </w:trPr>
        <w:tc>
          <w:tcPr>
            <w:tcW w:w="2357" w:type="dxa"/>
          </w:tcPr>
          <w:p w14:paraId="53FE3125"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0" w:type="auto"/>
          </w:tcPr>
          <w:p w14:paraId="59B043F6"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5A2C274E"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0D6B95BB" w14:textId="77777777" w:rsidTr="008C7683">
        <w:trPr>
          <w:cantSplit/>
        </w:trPr>
        <w:tc>
          <w:tcPr>
            <w:tcW w:w="2357" w:type="dxa"/>
          </w:tcPr>
          <w:p w14:paraId="199866DD"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0" w:type="auto"/>
          </w:tcPr>
          <w:p w14:paraId="06AEDE91"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7D9D0F94"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5F04A005" w14:textId="77777777" w:rsidTr="008C7683">
        <w:trPr>
          <w:cantSplit/>
        </w:trPr>
        <w:tc>
          <w:tcPr>
            <w:tcW w:w="2357" w:type="dxa"/>
          </w:tcPr>
          <w:p w14:paraId="735BEF3D" w14:textId="77777777" w:rsidR="00812ECB" w:rsidRPr="00812ECB" w:rsidRDefault="00812ECB" w:rsidP="00812ECB">
            <w:pPr>
              <w:spacing w:after="60"/>
              <w:rPr>
                <w:iCs/>
                <w:sz w:val="20"/>
                <w:szCs w:val="20"/>
              </w:rPr>
            </w:pPr>
            <w:r w:rsidRPr="00812ECB">
              <w:rPr>
                <w:iCs/>
                <w:sz w:val="20"/>
                <w:szCs w:val="20"/>
              </w:rPr>
              <w:t xml:space="preserve">RESREV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Pr>
          <w:p w14:paraId="28F5DBDE" w14:textId="77777777" w:rsidR="00812ECB" w:rsidRPr="00812ECB" w:rsidRDefault="00812ECB" w:rsidP="00812ECB">
            <w:pPr>
              <w:spacing w:after="60"/>
              <w:rPr>
                <w:iCs/>
                <w:sz w:val="20"/>
                <w:szCs w:val="20"/>
              </w:rPr>
            </w:pPr>
            <w:r w:rsidRPr="00812ECB">
              <w:rPr>
                <w:iCs/>
                <w:sz w:val="20"/>
                <w:szCs w:val="20"/>
              </w:rPr>
              <w:t>$</w:t>
            </w:r>
          </w:p>
        </w:tc>
        <w:tc>
          <w:tcPr>
            <w:tcW w:w="6145" w:type="dxa"/>
          </w:tcPr>
          <w:p w14:paraId="7B008BEB" w14:textId="77777777" w:rsidR="00812ECB" w:rsidRPr="00812ECB" w:rsidRDefault="00812ECB" w:rsidP="00812ECB">
            <w:pPr>
              <w:spacing w:after="60"/>
              <w:rPr>
                <w:i/>
                <w:iCs/>
                <w:sz w:val="20"/>
                <w:szCs w:val="20"/>
              </w:rPr>
            </w:pPr>
            <w:r w:rsidRPr="00812ECB">
              <w:rPr>
                <w:i/>
                <w:iCs/>
                <w:sz w:val="20"/>
                <w:szCs w:val="20"/>
              </w:rPr>
              <w:t>Resource Share Revenue Settlement Payment</w:t>
            </w:r>
            <w:r w:rsidRPr="00812ECB">
              <w:rPr>
                <w:iCs/>
                <w:sz w:val="20"/>
                <w:szCs w:val="20"/>
              </w:rPr>
              <w:t xml:space="preserve">—The Resource share of the total payment to the entire Facility with a net metering arrangement attributed to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w:t>
            </w:r>
          </w:p>
        </w:tc>
      </w:tr>
      <w:tr w:rsidR="00812ECB" w:rsidRPr="00812ECB" w14:paraId="37FDE80C" w14:textId="77777777" w:rsidTr="008C7683">
        <w:trPr>
          <w:cantSplit/>
        </w:trPr>
        <w:tc>
          <w:tcPr>
            <w:tcW w:w="2357" w:type="dxa"/>
          </w:tcPr>
          <w:p w14:paraId="4F7BBE27" w14:textId="77777777" w:rsidR="00812ECB" w:rsidRPr="00812ECB" w:rsidRDefault="00812ECB" w:rsidP="00812ECB">
            <w:pPr>
              <w:spacing w:after="60"/>
              <w:rPr>
                <w:iCs/>
                <w:sz w:val="20"/>
                <w:szCs w:val="20"/>
              </w:rPr>
            </w:pPr>
            <w:r w:rsidRPr="00812ECB">
              <w:rPr>
                <w:iCs/>
                <w:sz w:val="20"/>
                <w:szCs w:val="20"/>
              </w:rPr>
              <w:t xml:space="preserve">RESMEB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Pr>
          <w:p w14:paraId="593AABF1"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3AE32B38" w14:textId="77777777" w:rsidR="00812ECB" w:rsidRPr="00812ECB" w:rsidRDefault="00812ECB" w:rsidP="00812ECB">
            <w:pPr>
              <w:spacing w:after="60"/>
              <w:rPr>
                <w:i/>
                <w:iCs/>
                <w:sz w:val="20"/>
                <w:szCs w:val="20"/>
              </w:rPr>
            </w:pPr>
            <w:r w:rsidRPr="00812ECB">
              <w:rPr>
                <w:i/>
                <w:iCs/>
                <w:sz w:val="20"/>
                <w:szCs w:val="20"/>
              </w:rPr>
              <w:t>Resource Share Net Meter Real-Time Energy Total</w:t>
            </w:r>
            <w:r w:rsidRPr="00812ECB">
              <w:rPr>
                <w:iCs/>
                <w:sz w:val="20"/>
                <w:szCs w:val="20"/>
              </w:rPr>
              <w:t xml:space="preserve">—The Resource share of the net sum for all Settlement Meters attributed to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610DC792" w14:textId="77777777" w:rsidTr="008C7683">
        <w:trPr>
          <w:cantSplit/>
        </w:trPr>
        <w:tc>
          <w:tcPr>
            <w:tcW w:w="2357" w:type="dxa"/>
          </w:tcPr>
          <w:p w14:paraId="22BBF2FF" w14:textId="77777777" w:rsidR="00812ECB" w:rsidRPr="00812ECB" w:rsidRDefault="00812ECB" w:rsidP="00812ECB">
            <w:pPr>
              <w:spacing w:after="60"/>
              <w:rPr>
                <w:iCs/>
                <w:sz w:val="20"/>
                <w:szCs w:val="20"/>
              </w:rPr>
            </w:pPr>
            <w:r w:rsidRPr="00812ECB">
              <w:rPr>
                <w:iCs/>
                <w:sz w:val="20"/>
                <w:szCs w:val="20"/>
              </w:rPr>
              <w:t xml:space="preserve">WSLTOT </w:t>
            </w:r>
            <w:r w:rsidRPr="00812ECB">
              <w:rPr>
                <w:i/>
                <w:iCs/>
                <w:sz w:val="20"/>
                <w:szCs w:val="20"/>
                <w:vertAlign w:val="subscript"/>
              </w:rPr>
              <w:t>q, p</w:t>
            </w:r>
          </w:p>
        </w:tc>
        <w:tc>
          <w:tcPr>
            <w:tcW w:w="0" w:type="auto"/>
          </w:tcPr>
          <w:p w14:paraId="1F65E3ED"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22E5B2EC" w14:textId="77777777" w:rsidR="00812ECB" w:rsidRPr="00812ECB" w:rsidRDefault="00812ECB" w:rsidP="00812ECB">
            <w:pPr>
              <w:spacing w:after="60"/>
              <w:rPr>
                <w:i/>
                <w:iCs/>
                <w:sz w:val="20"/>
                <w:szCs w:val="20"/>
              </w:rPr>
            </w:pPr>
            <w:r w:rsidRPr="00812ECB">
              <w:rPr>
                <w:i/>
                <w:iCs/>
                <w:sz w:val="20"/>
                <w:szCs w:val="20"/>
              </w:rPr>
              <w:t>WSL Total</w:t>
            </w:r>
            <w:r w:rsidRPr="00812ECB">
              <w:rPr>
                <w:iCs/>
                <w:sz w:val="20"/>
                <w:szCs w:val="20"/>
              </w:rPr>
              <w:t xml:space="preserve">—The total WSL energy metered by the Settlement Meters which measure WSL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3A47AFBE" w14:textId="77777777" w:rsidTr="008C7683">
        <w:trPr>
          <w:cantSplit/>
          <w:ins w:id="961" w:author="ERCOT" w:date="2022-06-26T12:21:00Z"/>
        </w:trPr>
        <w:tc>
          <w:tcPr>
            <w:tcW w:w="2357" w:type="dxa"/>
          </w:tcPr>
          <w:p w14:paraId="68AE22F3" w14:textId="77777777" w:rsidR="00812ECB" w:rsidRPr="00812ECB" w:rsidRDefault="00812ECB" w:rsidP="00812ECB">
            <w:pPr>
              <w:spacing w:after="60"/>
              <w:rPr>
                <w:ins w:id="962" w:author="ERCOT" w:date="2022-06-26T12:21:00Z"/>
                <w:iCs/>
                <w:sz w:val="20"/>
                <w:szCs w:val="20"/>
              </w:rPr>
            </w:pPr>
            <w:ins w:id="963" w:author="ERCOT" w:date="2022-06-26T12:21:00Z">
              <w:r w:rsidRPr="00812ECB">
                <w:rPr>
                  <w:sz w:val="20"/>
                  <w:szCs w:val="20"/>
                </w:rPr>
                <w:t xml:space="preserve">CLRTOT </w:t>
              </w:r>
              <w:r w:rsidRPr="00812ECB">
                <w:rPr>
                  <w:i/>
                  <w:sz w:val="20"/>
                  <w:szCs w:val="20"/>
                  <w:vertAlign w:val="subscript"/>
                </w:rPr>
                <w:t>q, p</w:t>
              </w:r>
            </w:ins>
          </w:p>
        </w:tc>
        <w:tc>
          <w:tcPr>
            <w:tcW w:w="0" w:type="auto"/>
          </w:tcPr>
          <w:p w14:paraId="7B7FA83A" w14:textId="77777777" w:rsidR="00812ECB" w:rsidRPr="00812ECB" w:rsidRDefault="00812ECB" w:rsidP="00812ECB">
            <w:pPr>
              <w:spacing w:after="60"/>
              <w:rPr>
                <w:ins w:id="964" w:author="ERCOT" w:date="2022-06-26T12:21:00Z"/>
                <w:iCs/>
                <w:sz w:val="20"/>
                <w:szCs w:val="20"/>
              </w:rPr>
            </w:pPr>
            <w:ins w:id="965" w:author="ERCOT" w:date="2022-06-26T12:21:00Z">
              <w:r w:rsidRPr="00812ECB">
                <w:rPr>
                  <w:sz w:val="20"/>
                  <w:szCs w:val="20"/>
                </w:rPr>
                <w:t>MWh</w:t>
              </w:r>
            </w:ins>
          </w:p>
        </w:tc>
        <w:tc>
          <w:tcPr>
            <w:tcW w:w="6145" w:type="dxa"/>
          </w:tcPr>
          <w:p w14:paraId="6B65C51C" w14:textId="77777777" w:rsidR="00812ECB" w:rsidRPr="00812ECB" w:rsidRDefault="00812ECB" w:rsidP="00812ECB">
            <w:pPr>
              <w:spacing w:after="60"/>
              <w:rPr>
                <w:ins w:id="966" w:author="ERCOT" w:date="2022-06-26T12:21:00Z"/>
                <w:i/>
                <w:iCs/>
                <w:sz w:val="20"/>
                <w:szCs w:val="20"/>
              </w:rPr>
            </w:pPr>
            <w:ins w:id="967" w:author="ERCOT" w:date="2022-06-26T12:21:00Z">
              <w:r w:rsidRPr="00812ECB">
                <w:rPr>
                  <w:i/>
                  <w:sz w:val="20"/>
                  <w:szCs w:val="20"/>
                </w:rPr>
                <w:t>CLR Load Total</w:t>
              </w:r>
              <w:r w:rsidRPr="00812ECB">
                <w:rPr>
                  <w:sz w:val="20"/>
                  <w:szCs w:val="20"/>
                </w:rPr>
                <w:t xml:space="preserve">—The total energy metered by the Settlement Meters which measures CLR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ins>
          </w:p>
        </w:tc>
      </w:tr>
      <w:tr w:rsidR="00812ECB" w:rsidRPr="00812ECB" w14:paraId="6B365599" w14:textId="77777777" w:rsidTr="008C7683">
        <w:trPr>
          <w:cantSplit/>
        </w:trPr>
        <w:tc>
          <w:tcPr>
            <w:tcW w:w="2357" w:type="dxa"/>
          </w:tcPr>
          <w:p w14:paraId="6B2DED81" w14:textId="77777777" w:rsidR="00812ECB" w:rsidRPr="00812ECB" w:rsidRDefault="00812ECB" w:rsidP="00812ECB">
            <w:pPr>
              <w:spacing w:after="60"/>
              <w:rPr>
                <w:iCs/>
                <w:sz w:val="20"/>
                <w:szCs w:val="20"/>
              </w:rPr>
            </w:pPr>
            <w:r w:rsidRPr="00812ECB">
              <w:rPr>
                <w:iCs/>
                <w:sz w:val="20"/>
                <w:szCs w:val="20"/>
              </w:rPr>
              <w:t xml:space="preserve">ESRNWSLTOT </w:t>
            </w:r>
            <w:r w:rsidRPr="00812ECB">
              <w:rPr>
                <w:i/>
                <w:iCs/>
                <w:sz w:val="20"/>
                <w:szCs w:val="20"/>
                <w:vertAlign w:val="subscript"/>
              </w:rPr>
              <w:t>q, p</w:t>
            </w:r>
          </w:p>
        </w:tc>
        <w:tc>
          <w:tcPr>
            <w:tcW w:w="0" w:type="auto"/>
          </w:tcPr>
          <w:p w14:paraId="5BFD53C4"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2083613E" w14:textId="77777777" w:rsidR="00812ECB" w:rsidRPr="00812ECB" w:rsidRDefault="00812ECB" w:rsidP="00812ECB">
            <w:pPr>
              <w:spacing w:after="60"/>
              <w:rPr>
                <w:i/>
                <w:iCs/>
                <w:sz w:val="20"/>
                <w:szCs w:val="20"/>
              </w:rPr>
            </w:pPr>
            <w:r w:rsidRPr="00812ECB">
              <w:rPr>
                <w:i/>
                <w:iCs/>
                <w:sz w:val="20"/>
                <w:szCs w:val="20"/>
              </w:rPr>
              <w:t>ESR Non-WSL Total</w:t>
            </w:r>
            <w:r w:rsidRPr="00812ECB">
              <w:rPr>
                <w:iCs/>
                <w:sz w:val="20"/>
                <w:szCs w:val="20"/>
              </w:rPr>
              <w:t>—The total energy metered by the Settlement Meters which measure</w:t>
            </w:r>
            <w:del w:id="968" w:author="ERCOT" w:date="2023-06-01T11:51:00Z">
              <w:r w:rsidRPr="00812ECB" w:rsidDel="00F02B9E">
                <w:rPr>
                  <w:iCs/>
                  <w:sz w:val="20"/>
                  <w:szCs w:val="20"/>
                </w:rPr>
                <w:delText>s</w:delText>
              </w:r>
            </w:del>
            <w:r w:rsidRPr="00812ECB">
              <w:rPr>
                <w:iCs/>
                <w:sz w:val="20"/>
                <w:szCs w:val="20"/>
              </w:rPr>
              <w:t xml:space="preserve"> Non-WSL ESR Charging Load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78A88B94" w14:textId="77777777" w:rsidTr="008C7683">
        <w:trPr>
          <w:cantSplit/>
        </w:trPr>
        <w:tc>
          <w:tcPr>
            <w:tcW w:w="2357" w:type="dxa"/>
          </w:tcPr>
          <w:p w14:paraId="1E7EB2C3" w14:textId="77777777" w:rsidR="00812ECB" w:rsidRPr="00812ECB" w:rsidRDefault="00812ECB" w:rsidP="00812ECB">
            <w:pPr>
              <w:spacing w:after="60"/>
              <w:rPr>
                <w:iCs/>
                <w:sz w:val="20"/>
                <w:szCs w:val="20"/>
              </w:rPr>
            </w:pPr>
            <w:r w:rsidRPr="00812ECB">
              <w:rPr>
                <w:bCs/>
                <w:iCs/>
                <w:sz w:val="20"/>
                <w:szCs w:val="20"/>
              </w:rPr>
              <w:t xml:space="preserve">MEBL </w:t>
            </w:r>
            <w:proofErr w:type="spellStart"/>
            <w:r w:rsidRPr="00812ECB">
              <w:rPr>
                <w:bCs/>
                <w:i/>
                <w:iCs/>
                <w:sz w:val="20"/>
                <w:szCs w:val="20"/>
                <w:vertAlign w:val="subscript"/>
              </w:rPr>
              <w:t>q,r,b</w:t>
            </w:r>
            <w:proofErr w:type="spellEnd"/>
          </w:p>
        </w:tc>
        <w:tc>
          <w:tcPr>
            <w:tcW w:w="0" w:type="auto"/>
          </w:tcPr>
          <w:p w14:paraId="7D9CB721"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002A7A75" w14:textId="77777777" w:rsidR="00812ECB" w:rsidRPr="00812ECB" w:rsidRDefault="00812ECB" w:rsidP="00812ECB">
            <w:pPr>
              <w:spacing w:after="60"/>
              <w:rPr>
                <w:i/>
                <w:iCs/>
                <w:sz w:val="20"/>
                <w:szCs w:val="20"/>
              </w:rPr>
            </w:pPr>
            <w:r w:rsidRPr="00812ECB">
              <w:rPr>
                <w:i/>
                <w:iCs/>
                <w:sz w:val="20"/>
                <w:szCs w:val="20"/>
              </w:rPr>
              <w:t>Metered Energy for Wholesale Storage Load at bus</w:t>
            </w:r>
            <w:r w:rsidRPr="00812ECB">
              <w:rPr>
                <w:iCs/>
                <w:sz w:val="20"/>
                <w:szCs w:val="20"/>
              </w:rPr>
              <w:sym w:font="Symbol" w:char="F0BE"/>
            </w:r>
            <w:r w:rsidRPr="00812ECB">
              <w:rPr>
                <w:iCs/>
                <w:sz w:val="20"/>
                <w:szCs w:val="20"/>
              </w:rPr>
              <w:t xml:space="preserve">The WSL energy metered by the Settlement Meter which measures WSL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p>
        </w:tc>
      </w:tr>
      <w:tr w:rsidR="00812ECB" w:rsidRPr="00812ECB" w14:paraId="18A794B0" w14:textId="77777777" w:rsidTr="008C7683">
        <w:trPr>
          <w:cantSplit/>
          <w:ins w:id="969" w:author="ERCOT" w:date="2022-06-26T12:22:00Z"/>
        </w:trPr>
        <w:tc>
          <w:tcPr>
            <w:tcW w:w="2357" w:type="dxa"/>
          </w:tcPr>
          <w:p w14:paraId="74FFABFE" w14:textId="77777777" w:rsidR="00812ECB" w:rsidRPr="00812ECB" w:rsidRDefault="00812ECB" w:rsidP="00812ECB">
            <w:pPr>
              <w:spacing w:after="60"/>
              <w:rPr>
                <w:ins w:id="970" w:author="ERCOT" w:date="2022-06-26T12:22:00Z"/>
                <w:bCs/>
                <w:iCs/>
                <w:sz w:val="20"/>
                <w:szCs w:val="20"/>
              </w:rPr>
            </w:pPr>
            <w:ins w:id="971" w:author="ERCOT" w:date="2022-06-26T12:23:00Z">
              <w:r w:rsidRPr="00812ECB">
                <w:rPr>
                  <w:sz w:val="20"/>
                  <w:szCs w:val="20"/>
                </w:rPr>
                <w:lastRenderedPageBreak/>
                <w:t xml:space="preserve">MEBCL </w:t>
              </w:r>
              <w:r w:rsidRPr="00812ECB">
                <w:rPr>
                  <w:i/>
                  <w:sz w:val="20"/>
                  <w:szCs w:val="20"/>
                  <w:vertAlign w:val="subscript"/>
                </w:rPr>
                <w:t>q, r, b</w:t>
              </w:r>
            </w:ins>
          </w:p>
        </w:tc>
        <w:tc>
          <w:tcPr>
            <w:tcW w:w="0" w:type="auto"/>
          </w:tcPr>
          <w:p w14:paraId="0F7627D6" w14:textId="77777777" w:rsidR="00812ECB" w:rsidRPr="00812ECB" w:rsidRDefault="00812ECB" w:rsidP="00812ECB">
            <w:pPr>
              <w:spacing w:after="60"/>
              <w:rPr>
                <w:ins w:id="972" w:author="ERCOT" w:date="2022-06-26T12:22:00Z"/>
                <w:iCs/>
                <w:sz w:val="20"/>
                <w:szCs w:val="20"/>
              </w:rPr>
            </w:pPr>
            <w:ins w:id="973" w:author="ERCOT" w:date="2022-06-26T12:23:00Z">
              <w:r w:rsidRPr="00812ECB">
                <w:rPr>
                  <w:sz w:val="20"/>
                  <w:szCs w:val="20"/>
                </w:rPr>
                <w:t>MWh</w:t>
              </w:r>
            </w:ins>
          </w:p>
        </w:tc>
        <w:tc>
          <w:tcPr>
            <w:tcW w:w="6145" w:type="dxa"/>
          </w:tcPr>
          <w:p w14:paraId="42E2FA42" w14:textId="77777777" w:rsidR="00812ECB" w:rsidRPr="00812ECB" w:rsidRDefault="00812ECB" w:rsidP="00812ECB">
            <w:pPr>
              <w:spacing w:after="60"/>
              <w:rPr>
                <w:ins w:id="974" w:author="ERCOT" w:date="2022-06-26T12:22:00Z"/>
                <w:i/>
                <w:iCs/>
                <w:sz w:val="20"/>
                <w:szCs w:val="20"/>
              </w:rPr>
            </w:pPr>
            <w:ins w:id="975" w:author="ERCOT" w:date="2022-07-29T10:14:00Z">
              <w:r w:rsidRPr="00812ECB">
                <w:rPr>
                  <w:i/>
                  <w:sz w:val="20"/>
                  <w:szCs w:val="20"/>
                </w:rPr>
                <w:t>Calculated Metered Energy for CLR Load at Bus</w:t>
              </w:r>
              <w:r w:rsidRPr="00812ECB">
                <w:rPr>
                  <w:sz w:val="20"/>
                  <w:szCs w:val="20"/>
                </w:rPr>
                <w:t xml:space="preserve">—The calculated CLR </w:t>
              </w:r>
            </w:ins>
            <w:ins w:id="976" w:author="ERCOT" w:date="2023-02-17T11:13:00Z">
              <w:r w:rsidRPr="00812ECB">
                <w:rPr>
                  <w:sz w:val="20"/>
                  <w:szCs w:val="20"/>
                </w:rPr>
                <w:t xml:space="preserve">Load, adjusted for </w:t>
              </w:r>
            </w:ins>
            <w:ins w:id="977" w:author="ERCOT" w:date="2023-06-01T11:06:00Z">
              <w:r w:rsidRPr="00812ECB">
                <w:rPr>
                  <w:sz w:val="20"/>
                  <w:szCs w:val="20"/>
                </w:rPr>
                <w:t>Unaccounted For Energy (</w:t>
              </w:r>
            </w:ins>
            <w:ins w:id="978" w:author="ERCOT" w:date="2023-02-17T11:13:00Z">
              <w:r w:rsidRPr="00812ECB">
                <w:rPr>
                  <w:sz w:val="20"/>
                  <w:szCs w:val="20"/>
                </w:rPr>
                <w:t>UFE</w:t>
              </w:r>
            </w:ins>
            <w:ins w:id="979" w:author="ERCOT" w:date="2023-06-01T11:06:00Z">
              <w:r w:rsidRPr="00812ECB">
                <w:rPr>
                  <w:sz w:val="20"/>
                  <w:szCs w:val="20"/>
                </w:rPr>
                <w:t>)</w:t>
              </w:r>
            </w:ins>
            <w:ins w:id="980" w:author="ERCOT" w:date="2023-02-17T11:13:00Z">
              <w:r w:rsidRPr="00812ECB">
                <w:rPr>
                  <w:sz w:val="20"/>
                  <w:szCs w:val="20"/>
                </w:rPr>
                <w:t xml:space="preserve">, for </w:t>
              </w:r>
            </w:ins>
            <w:ins w:id="981" w:author="ERCOT" w:date="2022-07-29T10:14:00Z">
              <w:r w:rsidRPr="00812ECB">
                <w:rPr>
                  <w:sz w:val="20"/>
                  <w:szCs w:val="20"/>
                </w:rPr>
                <w:t xml:space="preserve">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557A3E0D" w14:textId="77777777" w:rsidTr="008C7683">
        <w:trPr>
          <w:cantSplit/>
        </w:trPr>
        <w:tc>
          <w:tcPr>
            <w:tcW w:w="2357" w:type="dxa"/>
          </w:tcPr>
          <w:p w14:paraId="6FFFEE30" w14:textId="77777777" w:rsidR="00812ECB" w:rsidRPr="00812ECB" w:rsidRDefault="00812ECB" w:rsidP="00812ECB">
            <w:pPr>
              <w:spacing w:after="60"/>
              <w:rPr>
                <w:bCs/>
                <w:iCs/>
                <w:sz w:val="20"/>
                <w:szCs w:val="20"/>
              </w:rPr>
            </w:pPr>
            <w:r w:rsidRPr="00812ECB">
              <w:rPr>
                <w:iCs/>
                <w:sz w:val="20"/>
                <w:szCs w:val="20"/>
              </w:rPr>
              <w:t xml:space="preserve">MEBR </w:t>
            </w:r>
            <w:r w:rsidRPr="00812ECB">
              <w:rPr>
                <w:i/>
                <w:iCs/>
                <w:sz w:val="20"/>
                <w:szCs w:val="20"/>
                <w:vertAlign w:val="subscript"/>
              </w:rPr>
              <w:t>q, r, b</w:t>
            </w:r>
          </w:p>
        </w:tc>
        <w:tc>
          <w:tcPr>
            <w:tcW w:w="0" w:type="auto"/>
          </w:tcPr>
          <w:p w14:paraId="4861A7DD"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6571B003" w14:textId="77777777" w:rsidR="00812ECB" w:rsidRPr="00812ECB" w:rsidRDefault="00812ECB" w:rsidP="00812ECB">
            <w:pPr>
              <w:spacing w:after="60"/>
              <w:rPr>
                <w:i/>
                <w:iCs/>
                <w:sz w:val="20"/>
                <w:szCs w:val="20"/>
              </w:rPr>
            </w:pPr>
            <w:ins w:id="982" w:author="ERCOT" w:date="2022-07-29T10:14:00Z">
              <w:r w:rsidRPr="00812ECB">
                <w:rPr>
                  <w:i/>
                  <w:iCs/>
                  <w:sz w:val="20"/>
                  <w:szCs w:val="20"/>
                </w:rPr>
                <w:t xml:space="preserve">Calculated </w:t>
              </w:r>
            </w:ins>
            <w:r w:rsidRPr="00812ECB">
              <w:rPr>
                <w:i/>
                <w:iCs/>
                <w:sz w:val="20"/>
                <w:szCs w:val="20"/>
              </w:rPr>
              <w:t>Metered Energy for Energy Storage Resource Load at Bus</w:t>
            </w:r>
            <w:r w:rsidRPr="00812ECB">
              <w:rPr>
                <w:iCs/>
                <w:sz w:val="20"/>
                <w:szCs w:val="20"/>
              </w:rPr>
              <w:t xml:space="preserve">—The </w:t>
            </w:r>
            <w:ins w:id="983" w:author="ERCOT" w:date="2022-07-29T10:14:00Z">
              <w:r w:rsidRPr="00812ECB">
                <w:rPr>
                  <w:iCs/>
                  <w:sz w:val="20"/>
                  <w:szCs w:val="20"/>
                </w:rPr>
                <w:t xml:space="preserve">calculated </w:t>
              </w:r>
            </w:ins>
            <w:del w:id="984" w:author="ERCOT" w:date="2022-07-29T10:14:00Z">
              <w:r w:rsidRPr="00812ECB" w:rsidDel="0001186E">
                <w:rPr>
                  <w:iCs/>
                  <w:sz w:val="20"/>
                  <w:szCs w:val="20"/>
                </w:rPr>
                <w:delText xml:space="preserve">energy metered by the Settlement Meter which measures </w:delText>
              </w:r>
            </w:del>
            <w:r w:rsidRPr="00812ECB">
              <w:rPr>
                <w:iCs/>
                <w:sz w:val="20"/>
                <w:szCs w:val="20"/>
              </w:rPr>
              <w:t>Non-WSL ESR Charging Load</w:t>
            </w:r>
            <w:ins w:id="985" w:author="ERCOT" w:date="2023-02-17T11:13:00Z">
              <w:r w:rsidRPr="00812ECB">
                <w:rPr>
                  <w:iCs/>
                  <w:sz w:val="20"/>
                  <w:szCs w:val="20"/>
                </w:rPr>
                <w:t>, adjusted for UFE,</w:t>
              </w:r>
            </w:ins>
            <w:r w:rsidRPr="00812ECB">
              <w:rPr>
                <w:iCs/>
                <w:sz w:val="20"/>
                <w:szCs w:val="20"/>
              </w:rPr>
              <w:t xml:space="preserve">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r w:rsidRPr="00812ECB">
              <w:rPr>
                <w:i/>
                <w:iCs/>
                <w:sz w:val="20"/>
                <w:szCs w:val="20"/>
              </w:rPr>
              <w:t xml:space="preserve"> </w:t>
            </w:r>
          </w:p>
        </w:tc>
      </w:tr>
      <w:tr w:rsidR="00812ECB" w:rsidRPr="00812ECB" w14:paraId="5FD06D89" w14:textId="77777777" w:rsidTr="008C7683">
        <w:trPr>
          <w:cantSplit/>
        </w:trPr>
        <w:tc>
          <w:tcPr>
            <w:tcW w:w="2357" w:type="dxa"/>
          </w:tcPr>
          <w:p w14:paraId="4DAB6631" w14:textId="77777777" w:rsidR="00812ECB" w:rsidRPr="00812ECB" w:rsidRDefault="00812ECB" w:rsidP="00812ECB">
            <w:pPr>
              <w:spacing w:after="60"/>
              <w:rPr>
                <w:iCs/>
                <w:sz w:val="20"/>
                <w:szCs w:val="20"/>
              </w:rPr>
            </w:pPr>
            <w:r w:rsidRPr="00812ECB">
              <w:rPr>
                <w:iCs/>
                <w:sz w:val="20"/>
                <w:szCs w:val="20"/>
              </w:rPr>
              <w:t xml:space="preserve">NMSAMTTOT </w:t>
            </w:r>
            <w:proofErr w:type="spellStart"/>
            <w:r w:rsidRPr="00812ECB">
              <w:rPr>
                <w:i/>
                <w:iCs/>
                <w:sz w:val="20"/>
                <w:szCs w:val="20"/>
                <w:vertAlign w:val="subscript"/>
              </w:rPr>
              <w:t>gsc</w:t>
            </w:r>
            <w:proofErr w:type="spellEnd"/>
          </w:p>
        </w:tc>
        <w:tc>
          <w:tcPr>
            <w:tcW w:w="0" w:type="auto"/>
          </w:tcPr>
          <w:p w14:paraId="437C4E1A" w14:textId="77777777" w:rsidR="00812ECB" w:rsidRPr="00812ECB" w:rsidRDefault="00812ECB" w:rsidP="00812ECB">
            <w:pPr>
              <w:spacing w:after="60"/>
              <w:rPr>
                <w:iCs/>
                <w:sz w:val="20"/>
                <w:szCs w:val="20"/>
              </w:rPr>
            </w:pPr>
            <w:r w:rsidRPr="00812ECB">
              <w:rPr>
                <w:iCs/>
                <w:sz w:val="20"/>
                <w:szCs w:val="20"/>
              </w:rPr>
              <w:t>$</w:t>
            </w:r>
          </w:p>
        </w:tc>
        <w:tc>
          <w:tcPr>
            <w:tcW w:w="6145" w:type="dxa"/>
          </w:tcPr>
          <w:p w14:paraId="12CD0F4B" w14:textId="77777777" w:rsidR="00812ECB" w:rsidRPr="00812ECB" w:rsidRDefault="00812ECB" w:rsidP="00812ECB">
            <w:pPr>
              <w:spacing w:after="60"/>
              <w:rPr>
                <w:iCs/>
                <w:sz w:val="20"/>
                <w:szCs w:val="20"/>
              </w:rPr>
            </w:pPr>
            <w:r w:rsidRPr="00812ECB">
              <w:rPr>
                <w:i/>
                <w:iCs/>
                <w:sz w:val="20"/>
                <w:szCs w:val="20"/>
              </w:rPr>
              <w:t>Net Metering Settlement</w:t>
            </w:r>
            <w:r w:rsidRPr="00812ECB">
              <w:rPr>
                <w:iCs/>
                <w:sz w:val="20"/>
                <w:szCs w:val="20"/>
              </w:rPr>
              <w:t>—The total payment or charge to a generation site with a net metering arrangement.</w:t>
            </w:r>
          </w:p>
        </w:tc>
      </w:tr>
      <w:tr w:rsidR="00812ECB" w:rsidRPr="00812ECB" w14:paraId="41835D12" w14:textId="77777777" w:rsidTr="008C7683">
        <w:trPr>
          <w:cantSplit/>
        </w:trPr>
        <w:tc>
          <w:tcPr>
            <w:tcW w:w="2357" w:type="dxa"/>
          </w:tcPr>
          <w:p w14:paraId="5A0710F0" w14:textId="77777777" w:rsidR="00812ECB" w:rsidRPr="00812ECB" w:rsidRDefault="00812ECB" w:rsidP="00812ECB">
            <w:pPr>
              <w:spacing w:after="60"/>
              <w:rPr>
                <w:iCs/>
                <w:sz w:val="20"/>
                <w:szCs w:val="20"/>
              </w:rPr>
            </w:pPr>
            <w:r w:rsidRPr="00812ECB">
              <w:rPr>
                <w:iCs/>
                <w:sz w:val="20"/>
                <w:szCs w:val="20"/>
              </w:rPr>
              <w:t>WSLAMTTOT</w:t>
            </w:r>
            <w:r w:rsidRPr="00812ECB">
              <w:rPr>
                <w:iCs/>
                <w:sz w:val="20"/>
                <w:szCs w:val="20"/>
                <w:vertAlign w:val="subscript"/>
              </w:rPr>
              <w:t xml:space="preserve"> </w:t>
            </w:r>
            <w:r w:rsidRPr="00812ECB">
              <w:rPr>
                <w:i/>
                <w:iCs/>
                <w:sz w:val="20"/>
                <w:szCs w:val="20"/>
                <w:vertAlign w:val="subscript"/>
              </w:rPr>
              <w:t>q, r, p</w:t>
            </w:r>
            <w:r w:rsidRPr="00812ECB">
              <w:rPr>
                <w:iCs/>
                <w:sz w:val="20"/>
                <w:szCs w:val="20"/>
                <w:vertAlign w:val="subscript"/>
              </w:rPr>
              <w:t xml:space="preserve">  </w:t>
            </w:r>
          </w:p>
        </w:tc>
        <w:tc>
          <w:tcPr>
            <w:tcW w:w="0" w:type="auto"/>
          </w:tcPr>
          <w:p w14:paraId="5C219DCE" w14:textId="77777777" w:rsidR="00812ECB" w:rsidRPr="00812ECB" w:rsidRDefault="00812ECB" w:rsidP="00812ECB">
            <w:pPr>
              <w:spacing w:after="60"/>
              <w:rPr>
                <w:iCs/>
                <w:sz w:val="20"/>
                <w:szCs w:val="20"/>
              </w:rPr>
            </w:pPr>
            <w:r w:rsidRPr="00812ECB">
              <w:rPr>
                <w:iCs/>
                <w:sz w:val="20"/>
                <w:szCs w:val="20"/>
              </w:rPr>
              <w:t>$</w:t>
            </w:r>
          </w:p>
        </w:tc>
        <w:tc>
          <w:tcPr>
            <w:tcW w:w="6145" w:type="dxa"/>
          </w:tcPr>
          <w:p w14:paraId="10AFC0C7" w14:textId="77777777" w:rsidR="00812ECB" w:rsidRPr="00812ECB" w:rsidRDefault="00812ECB" w:rsidP="00812ECB">
            <w:pPr>
              <w:spacing w:after="60"/>
              <w:rPr>
                <w:i/>
                <w:iCs/>
                <w:sz w:val="20"/>
                <w:szCs w:val="20"/>
              </w:rPr>
            </w:pPr>
            <w:r w:rsidRPr="00812ECB">
              <w:rPr>
                <w:i/>
                <w:iCs/>
                <w:sz w:val="20"/>
                <w:szCs w:val="20"/>
              </w:rPr>
              <w:t>Wholesale Storage Load Settlement</w:t>
            </w:r>
            <w:r w:rsidRPr="00812ECB">
              <w:rPr>
                <w:iCs/>
                <w:sz w:val="20"/>
                <w:szCs w:val="20"/>
              </w:rPr>
              <w: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xml:space="preserve">, </w:t>
            </w:r>
            <w:r w:rsidRPr="00812ECB">
              <w:rPr>
                <w:iCs/>
                <w:sz w:val="20"/>
                <w:szCs w:val="20"/>
              </w:rPr>
              <w:t xml:space="preserve">for WSL </w:t>
            </w:r>
            <w:r w:rsidRPr="00812ECB">
              <w:rPr>
                <w:sz w:val="20"/>
                <w:szCs w:val="20"/>
              </w:rPr>
              <w:t>for each 15-minute Settlement Interval.</w:t>
            </w:r>
          </w:p>
        </w:tc>
      </w:tr>
      <w:tr w:rsidR="00812ECB" w:rsidRPr="00812ECB" w14:paraId="0E182B4A" w14:textId="77777777" w:rsidTr="008C7683">
        <w:trPr>
          <w:cantSplit/>
          <w:ins w:id="986" w:author="ERCOT" w:date="2022-06-26T12:26:00Z"/>
        </w:trPr>
        <w:tc>
          <w:tcPr>
            <w:tcW w:w="2357" w:type="dxa"/>
          </w:tcPr>
          <w:p w14:paraId="67966004" w14:textId="77777777" w:rsidR="00812ECB" w:rsidRPr="00812ECB" w:rsidRDefault="00812ECB" w:rsidP="00812ECB">
            <w:pPr>
              <w:spacing w:after="60"/>
              <w:rPr>
                <w:ins w:id="987" w:author="ERCOT" w:date="2022-06-26T12:26:00Z"/>
                <w:iCs/>
                <w:sz w:val="20"/>
                <w:szCs w:val="20"/>
              </w:rPr>
            </w:pPr>
            <w:ins w:id="988" w:author="ERCOT" w:date="2022-06-26T12:26: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0" w:type="auto"/>
          </w:tcPr>
          <w:p w14:paraId="0EEE698D" w14:textId="77777777" w:rsidR="00812ECB" w:rsidRPr="00812ECB" w:rsidRDefault="00812ECB" w:rsidP="00812ECB">
            <w:pPr>
              <w:spacing w:after="60"/>
              <w:rPr>
                <w:ins w:id="989" w:author="ERCOT" w:date="2022-06-26T12:26:00Z"/>
                <w:iCs/>
                <w:sz w:val="20"/>
                <w:szCs w:val="20"/>
              </w:rPr>
            </w:pPr>
            <w:ins w:id="990" w:author="ERCOT" w:date="2022-06-26T12:26:00Z">
              <w:r w:rsidRPr="00812ECB">
                <w:rPr>
                  <w:sz w:val="20"/>
                  <w:szCs w:val="20"/>
                </w:rPr>
                <w:t>$</w:t>
              </w:r>
            </w:ins>
          </w:p>
        </w:tc>
        <w:tc>
          <w:tcPr>
            <w:tcW w:w="6145" w:type="dxa"/>
          </w:tcPr>
          <w:p w14:paraId="6B53EF81" w14:textId="77777777" w:rsidR="00812ECB" w:rsidRPr="00812ECB" w:rsidRDefault="00812ECB" w:rsidP="00812ECB">
            <w:pPr>
              <w:spacing w:after="60"/>
              <w:rPr>
                <w:ins w:id="991" w:author="ERCOT" w:date="2022-06-26T12:26:00Z"/>
                <w:i/>
                <w:iCs/>
                <w:sz w:val="20"/>
                <w:szCs w:val="20"/>
              </w:rPr>
            </w:pPr>
            <w:ins w:id="992" w:author="ERCOT" w:date="2022-06-26T12:26:00Z">
              <w:r w:rsidRPr="00812ECB">
                <w:rPr>
                  <w:i/>
                  <w:sz w:val="20"/>
                  <w:szCs w:val="20"/>
                </w:rPr>
                <w:t>CLR Load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CLR Load for each 15-minute Settlement Interval.</w:t>
              </w:r>
            </w:ins>
          </w:p>
        </w:tc>
      </w:tr>
      <w:tr w:rsidR="00812ECB" w:rsidRPr="00812ECB" w14:paraId="2068A8ED" w14:textId="77777777" w:rsidTr="008C7683">
        <w:trPr>
          <w:cantSplit/>
        </w:trPr>
        <w:tc>
          <w:tcPr>
            <w:tcW w:w="2357" w:type="dxa"/>
          </w:tcPr>
          <w:p w14:paraId="50418070" w14:textId="77777777" w:rsidR="00812ECB" w:rsidRPr="00812ECB" w:rsidRDefault="00812ECB" w:rsidP="00812ECB">
            <w:pPr>
              <w:spacing w:after="60"/>
              <w:rPr>
                <w:iCs/>
                <w:sz w:val="20"/>
                <w:szCs w:val="20"/>
              </w:rPr>
            </w:pPr>
            <w:r w:rsidRPr="00812ECB">
              <w:rPr>
                <w:iCs/>
                <w:sz w:val="20"/>
                <w:szCs w:val="20"/>
              </w:rPr>
              <w:t>ESRNWSLAMTTOT</w:t>
            </w:r>
            <w:r w:rsidRPr="00812ECB">
              <w:rPr>
                <w:iCs/>
                <w:sz w:val="20"/>
                <w:szCs w:val="20"/>
                <w:vertAlign w:val="subscript"/>
              </w:rPr>
              <w:t xml:space="preserve"> </w:t>
            </w:r>
            <w:r w:rsidRPr="00812ECB">
              <w:rPr>
                <w:i/>
                <w:iCs/>
                <w:sz w:val="20"/>
                <w:szCs w:val="20"/>
                <w:vertAlign w:val="subscript"/>
              </w:rPr>
              <w:t>q, r, p</w:t>
            </w:r>
          </w:p>
        </w:tc>
        <w:tc>
          <w:tcPr>
            <w:tcW w:w="0" w:type="auto"/>
          </w:tcPr>
          <w:p w14:paraId="7BE91842" w14:textId="77777777" w:rsidR="00812ECB" w:rsidRPr="00812ECB" w:rsidRDefault="00812ECB" w:rsidP="00812ECB">
            <w:pPr>
              <w:spacing w:after="60"/>
              <w:rPr>
                <w:iCs/>
                <w:sz w:val="20"/>
                <w:szCs w:val="20"/>
              </w:rPr>
            </w:pPr>
            <w:r w:rsidRPr="00812ECB">
              <w:rPr>
                <w:iCs/>
                <w:sz w:val="20"/>
                <w:szCs w:val="20"/>
              </w:rPr>
              <w:t>$</w:t>
            </w:r>
          </w:p>
        </w:tc>
        <w:tc>
          <w:tcPr>
            <w:tcW w:w="6145" w:type="dxa"/>
          </w:tcPr>
          <w:p w14:paraId="3854986F" w14:textId="77777777" w:rsidR="00812ECB" w:rsidRPr="00812ECB" w:rsidRDefault="00812ECB" w:rsidP="00812ECB">
            <w:pPr>
              <w:spacing w:after="60"/>
              <w:rPr>
                <w:i/>
                <w:iCs/>
                <w:sz w:val="20"/>
                <w:szCs w:val="20"/>
              </w:rPr>
            </w:pPr>
            <w:r w:rsidRPr="00812ECB">
              <w:rPr>
                <w:i/>
                <w:iCs/>
                <w:sz w:val="20"/>
                <w:szCs w:val="20"/>
              </w:rPr>
              <w:t>Energy Storage Resource Non-WSL Settlement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for Non-WSL ESR Charging Load for each 15-minute Settlement Interval.</w:t>
            </w:r>
          </w:p>
        </w:tc>
      </w:tr>
      <w:tr w:rsidR="00812ECB" w:rsidRPr="00812ECB" w14:paraId="5E4E19A3" w14:textId="77777777" w:rsidTr="008C7683">
        <w:trPr>
          <w:cantSplit/>
        </w:trPr>
        <w:tc>
          <w:tcPr>
            <w:tcW w:w="2357" w:type="dxa"/>
          </w:tcPr>
          <w:p w14:paraId="6A255454" w14:textId="77777777" w:rsidR="00812ECB" w:rsidRPr="00812ECB" w:rsidRDefault="00812ECB" w:rsidP="00812ECB">
            <w:pPr>
              <w:spacing w:after="60"/>
              <w:rPr>
                <w:iCs/>
                <w:sz w:val="20"/>
                <w:szCs w:val="20"/>
              </w:rPr>
            </w:pPr>
            <w:r w:rsidRPr="00812ECB">
              <w:rPr>
                <w:iCs/>
                <w:sz w:val="20"/>
                <w:szCs w:val="20"/>
              </w:rPr>
              <w:t xml:space="preserve">NMRTETOT </w:t>
            </w:r>
            <w:proofErr w:type="spellStart"/>
            <w:r w:rsidRPr="00812ECB">
              <w:rPr>
                <w:i/>
                <w:iCs/>
                <w:sz w:val="20"/>
                <w:szCs w:val="20"/>
                <w:vertAlign w:val="subscript"/>
              </w:rPr>
              <w:t>gsc</w:t>
            </w:r>
            <w:proofErr w:type="spellEnd"/>
          </w:p>
        </w:tc>
        <w:tc>
          <w:tcPr>
            <w:tcW w:w="0" w:type="auto"/>
          </w:tcPr>
          <w:p w14:paraId="3520F840"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4CE09201" w14:textId="77777777" w:rsidR="00812ECB" w:rsidRPr="00812ECB" w:rsidRDefault="00812ECB" w:rsidP="00812ECB">
            <w:pPr>
              <w:spacing w:after="60"/>
              <w:rPr>
                <w:i/>
                <w:iCs/>
                <w:sz w:val="20"/>
                <w:szCs w:val="20"/>
              </w:rPr>
            </w:pPr>
            <w:r w:rsidRPr="00812ECB">
              <w:rPr>
                <w:i/>
                <w:iCs/>
                <w:sz w:val="20"/>
                <w:szCs w:val="20"/>
              </w:rPr>
              <w:t>Net Meter Real-Time Energy Total</w:t>
            </w:r>
            <w:r w:rsidRPr="00812ECB">
              <w:rPr>
                <w:iCs/>
                <w:sz w:val="20"/>
                <w:szCs w:val="20"/>
              </w:rPr>
              <w:t xml:space="preserve">—The net sum for all Settlement Meters included in generation site code </w:t>
            </w:r>
            <w:proofErr w:type="spellStart"/>
            <w:r w:rsidRPr="00812ECB">
              <w:rPr>
                <w:i/>
                <w:iCs/>
                <w:sz w:val="20"/>
                <w:szCs w:val="20"/>
              </w:rPr>
              <w:t>gsc</w:t>
            </w:r>
            <w:proofErr w:type="spellEnd"/>
            <w:r w:rsidRPr="00812ECB">
              <w:rPr>
                <w:iCs/>
                <w:sz w:val="20"/>
                <w:szCs w:val="20"/>
              </w:rPr>
              <w:t>.  A positive value indicates an injection of power to the ERCOT System.</w:t>
            </w:r>
          </w:p>
        </w:tc>
      </w:tr>
      <w:tr w:rsidR="00812ECB" w:rsidRPr="00812ECB" w14:paraId="1A15BD0A" w14:textId="77777777" w:rsidTr="008C7683">
        <w:trPr>
          <w:cantSplit/>
        </w:trPr>
        <w:tc>
          <w:tcPr>
            <w:tcW w:w="2357" w:type="dxa"/>
          </w:tcPr>
          <w:p w14:paraId="753A63EB"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Pr>
          <w:p w14:paraId="5C18292D"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25F09876"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net metering arrangement.  GSPLITPER is calculated by taking the Supervisory Control and Data Acquisition (SCADA) values (GSSPLITSCA) for a particular Generation Resource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50F63C63" w14:textId="77777777" w:rsidTr="008C7683">
        <w:trPr>
          <w:cantSplit/>
        </w:trPr>
        <w:tc>
          <w:tcPr>
            <w:tcW w:w="2357" w:type="dxa"/>
          </w:tcPr>
          <w:p w14:paraId="4F01D7C3" w14:textId="77777777" w:rsidR="00812ECB" w:rsidRPr="00812ECB" w:rsidRDefault="00812ECB" w:rsidP="00812ECB">
            <w:pPr>
              <w:spacing w:after="60"/>
              <w:rPr>
                <w:i/>
                <w:iCs/>
                <w:sz w:val="20"/>
                <w:szCs w:val="20"/>
              </w:rPr>
            </w:pPr>
            <w:r w:rsidRPr="00812ECB">
              <w:rPr>
                <w:i/>
                <w:iCs/>
                <w:sz w:val="20"/>
                <w:szCs w:val="20"/>
              </w:rPr>
              <w:t>q</w:t>
            </w:r>
          </w:p>
        </w:tc>
        <w:tc>
          <w:tcPr>
            <w:tcW w:w="0" w:type="auto"/>
          </w:tcPr>
          <w:p w14:paraId="14BF3759"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06BB0D34"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076B229" w14:textId="77777777" w:rsidTr="008C7683">
        <w:trPr>
          <w:cantSplit/>
        </w:trPr>
        <w:tc>
          <w:tcPr>
            <w:tcW w:w="2357" w:type="dxa"/>
          </w:tcPr>
          <w:p w14:paraId="11777A29" w14:textId="77777777" w:rsidR="00812ECB" w:rsidRPr="00812ECB" w:rsidRDefault="00812ECB" w:rsidP="00812ECB">
            <w:pPr>
              <w:spacing w:after="60"/>
              <w:rPr>
                <w:i/>
                <w:iCs/>
                <w:sz w:val="20"/>
                <w:szCs w:val="20"/>
              </w:rPr>
            </w:pPr>
            <w:r w:rsidRPr="00812ECB">
              <w:rPr>
                <w:i/>
                <w:iCs/>
                <w:sz w:val="20"/>
                <w:szCs w:val="20"/>
              </w:rPr>
              <w:t>p</w:t>
            </w:r>
          </w:p>
        </w:tc>
        <w:tc>
          <w:tcPr>
            <w:tcW w:w="0" w:type="auto"/>
          </w:tcPr>
          <w:p w14:paraId="2F96225B"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2DB0BE06" w14:textId="77777777" w:rsidR="00812ECB" w:rsidRPr="00812ECB" w:rsidRDefault="00812ECB" w:rsidP="00812ECB">
            <w:pPr>
              <w:spacing w:after="60"/>
              <w:rPr>
                <w:iCs/>
                <w:sz w:val="20"/>
                <w:szCs w:val="20"/>
              </w:rPr>
            </w:pPr>
            <w:r w:rsidRPr="00812ECB">
              <w:rPr>
                <w:iCs/>
                <w:sz w:val="20"/>
                <w:szCs w:val="20"/>
              </w:rPr>
              <w:t>A Resource Node Settlement Point.</w:t>
            </w:r>
          </w:p>
        </w:tc>
      </w:tr>
      <w:tr w:rsidR="00812ECB" w:rsidRPr="00812ECB" w14:paraId="07DF74E5" w14:textId="77777777" w:rsidTr="008C7683">
        <w:trPr>
          <w:cantSplit/>
        </w:trPr>
        <w:tc>
          <w:tcPr>
            <w:tcW w:w="2357" w:type="dxa"/>
          </w:tcPr>
          <w:p w14:paraId="149DC1C3" w14:textId="77777777" w:rsidR="00812ECB" w:rsidRPr="00812ECB" w:rsidRDefault="00812ECB" w:rsidP="00812ECB">
            <w:pPr>
              <w:spacing w:after="60"/>
              <w:rPr>
                <w:i/>
                <w:iCs/>
                <w:sz w:val="20"/>
                <w:szCs w:val="20"/>
              </w:rPr>
            </w:pPr>
            <w:r w:rsidRPr="00812ECB">
              <w:rPr>
                <w:i/>
                <w:iCs/>
                <w:sz w:val="20"/>
                <w:szCs w:val="20"/>
              </w:rPr>
              <w:t>r</w:t>
            </w:r>
          </w:p>
        </w:tc>
        <w:tc>
          <w:tcPr>
            <w:tcW w:w="0" w:type="auto"/>
          </w:tcPr>
          <w:p w14:paraId="031F1ADA"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5B55DBD6" w14:textId="77777777" w:rsidR="00812ECB" w:rsidRPr="00812ECB" w:rsidRDefault="00812ECB" w:rsidP="00812ECB">
            <w:pPr>
              <w:spacing w:after="60"/>
              <w:rPr>
                <w:iCs/>
                <w:sz w:val="20"/>
                <w:szCs w:val="20"/>
              </w:rPr>
            </w:pPr>
            <w:r w:rsidRPr="00812ECB">
              <w:rPr>
                <w:iCs/>
                <w:sz w:val="20"/>
                <w:szCs w:val="20"/>
              </w:rPr>
              <w:t>A Generation Resource</w:t>
            </w:r>
            <w:ins w:id="993" w:author="ERCOT" w:date="2022-06-26T12:29:00Z">
              <w:r w:rsidRPr="00812ECB">
                <w:rPr>
                  <w:iCs/>
                  <w:sz w:val="20"/>
                  <w:szCs w:val="20"/>
                </w:rPr>
                <w:t>,</w:t>
              </w:r>
            </w:ins>
            <w:del w:id="994" w:author="ERCOT" w:date="2022-06-26T12:29:00Z">
              <w:r w:rsidRPr="00812ECB" w:rsidDel="00C4584F">
                <w:rPr>
                  <w:iCs/>
                  <w:sz w:val="20"/>
                  <w:szCs w:val="20"/>
                </w:rPr>
                <w:delText xml:space="preserve"> or</w:delText>
              </w:r>
            </w:del>
            <w:r w:rsidRPr="00812ECB">
              <w:rPr>
                <w:iCs/>
                <w:sz w:val="20"/>
                <w:szCs w:val="20"/>
              </w:rPr>
              <w:t xml:space="preserve"> a </w:t>
            </w:r>
            <w:del w:id="995" w:author="ERCOT" w:date="2023-06-01T11:48:00Z">
              <w:r w:rsidRPr="00812ECB" w:rsidDel="00F02B9E">
                <w:rPr>
                  <w:iCs/>
                  <w:sz w:val="20"/>
                  <w:szCs w:val="20"/>
                </w:rPr>
                <w:delText>Controllable Load Resource</w:delText>
              </w:r>
            </w:del>
            <w:ins w:id="996" w:author="ERCOT" w:date="2022-06-26T12:30:00Z">
              <w:r w:rsidRPr="00812ECB">
                <w:rPr>
                  <w:iCs/>
                  <w:sz w:val="20"/>
                  <w:szCs w:val="20"/>
                </w:rPr>
                <w:t>CLR</w:t>
              </w:r>
            </w:ins>
            <w:r w:rsidRPr="00812ECB">
              <w:rPr>
                <w:iCs/>
                <w:sz w:val="20"/>
                <w:szCs w:val="20"/>
              </w:rPr>
              <w:t xml:space="preserve"> that is </w:t>
            </w:r>
            <w:ins w:id="997" w:author="ERCOT" w:date="2022-06-26T12:29:00Z">
              <w:r w:rsidRPr="00812ECB">
                <w:rPr>
                  <w:iCs/>
                  <w:sz w:val="20"/>
                  <w:szCs w:val="20"/>
                </w:rPr>
                <w:t>not an AL</w:t>
              </w:r>
            </w:ins>
            <w:ins w:id="998" w:author="ERCOT" w:date="2022-06-26T12:30:00Z">
              <w:r w:rsidRPr="00812ECB">
                <w:rPr>
                  <w:iCs/>
                  <w:sz w:val="20"/>
                  <w:szCs w:val="20"/>
                </w:rPr>
                <w:t xml:space="preserve">R, or a CLR that is </w:t>
              </w:r>
            </w:ins>
            <w:r w:rsidRPr="00812ECB">
              <w:rPr>
                <w:iCs/>
                <w:sz w:val="20"/>
                <w:szCs w:val="20"/>
              </w:rPr>
              <w:t>part of an ESR</w:t>
            </w:r>
            <w:ins w:id="999" w:author="ERCOT" w:date="2022-06-26T12:30:00Z">
              <w:r w:rsidRPr="00812ECB">
                <w:rPr>
                  <w:iCs/>
                  <w:sz w:val="20"/>
                  <w:szCs w:val="20"/>
                </w:rPr>
                <w:t>,</w:t>
              </w:r>
            </w:ins>
            <w:r w:rsidRPr="00812ECB">
              <w:rPr>
                <w:iCs/>
                <w:sz w:val="20"/>
                <w:szCs w:val="20"/>
              </w:rPr>
              <w:t xml:space="preserve"> that is located at the Facility with net metering.</w:t>
            </w:r>
          </w:p>
        </w:tc>
      </w:tr>
      <w:tr w:rsidR="00812ECB" w:rsidRPr="00812ECB" w14:paraId="09FD938D" w14:textId="77777777" w:rsidTr="008C7683">
        <w:trPr>
          <w:cantSplit/>
        </w:trPr>
        <w:tc>
          <w:tcPr>
            <w:tcW w:w="2357" w:type="dxa"/>
          </w:tcPr>
          <w:p w14:paraId="229418A2" w14:textId="77777777" w:rsidR="00812ECB" w:rsidRPr="00812ECB" w:rsidRDefault="00812ECB" w:rsidP="00812ECB">
            <w:pPr>
              <w:spacing w:after="60"/>
              <w:rPr>
                <w:i/>
                <w:iCs/>
                <w:sz w:val="20"/>
                <w:szCs w:val="20"/>
              </w:rPr>
            </w:pPr>
            <w:proofErr w:type="spellStart"/>
            <w:r w:rsidRPr="00812ECB">
              <w:rPr>
                <w:i/>
                <w:iCs/>
                <w:sz w:val="20"/>
                <w:szCs w:val="20"/>
              </w:rPr>
              <w:t>gsc</w:t>
            </w:r>
            <w:proofErr w:type="spellEnd"/>
          </w:p>
        </w:tc>
        <w:tc>
          <w:tcPr>
            <w:tcW w:w="0" w:type="auto"/>
          </w:tcPr>
          <w:p w14:paraId="2681D578"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5DE73588"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6209BAE3" w14:textId="77777777" w:rsidTr="008C7683">
        <w:trPr>
          <w:cantSplit/>
        </w:trPr>
        <w:tc>
          <w:tcPr>
            <w:tcW w:w="2357" w:type="dxa"/>
          </w:tcPr>
          <w:p w14:paraId="60124656" w14:textId="77777777" w:rsidR="00812ECB" w:rsidRPr="00812ECB" w:rsidRDefault="00812ECB" w:rsidP="00812ECB">
            <w:pPr>
              <w:spacing w:after="60"/>
              <w:rPr>
                <w:i/>
                <w:iCs/>
                <w:sz w:val="20"/>
                <w:szCs w:val="20"/>
              </w:rPr>
            </w:pPr>
            <w:r w:rsidRPr="00812ECB">
              <w:rPr>
                <w:i/>
                <w:iCs/>
                <w:sz w:val="20"/>
                <w:szCs w:val="20"/>
              </w:rPr>
              <w:t>b</w:t>
            </w:r>
          </w:p>
        </w:tc>
        <w:tc>
          <w:tcPr>
            <w:tcW w:w="0" w:type="auto"/>
          </w:tcPr>
          <w:p w14:paraId="38214156"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6ED44FE3" w14:textId="77777777" w:rsidR="00812ECB" w:rsidRPr="00812ECB" w:rsidRDefault="00812ECB" w:rsidP="00812ECB">
            <w:pPr>
              <w:spacing w:after="60"/>
              <w:rPr>
                <w:iCs/>
                <w:sz w:val="20"/>
                <w:szCs w:val="20"/>
              </w:rPr>
            </w:pPr>
            <w:r w:rsidRPr="00812ECB">
              <w:rPr>
                <w:iCs/>
                <w:sz w:val="20"/>
                <w:szCs w:val="20"/>
              </w:rPr>
              <w:t>An Electrical Bus.</w:t>
            </w:r>
          </w:p>
        </w:tc>
      </w:tr>
    </w:tbl>
    <w:p w14:paraId="2A538762" w14:textId="77777777" w:rsidR="00812ECB" w:rsidRPr="00812ECB" w:rsidRDefault="00812ECB" w:rsidP="00812ECB">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7307EDEB" w14:textId="77777777" w:rsidTr="008C7683">
        <w:trPr>
          <w:trHeight w:val="206"/>
        </w:trPr>
        <w:tc>
          <w:tcPr>
            <w:tcW w:w="5000" w:type="pct"/>
            <w:shd w:val="pct12" w:color="auto" w:fill="auto"/>
          </w:tcPr>
          <w:p w14:paraId="617D8A2C" w14:textId="77777777" w:rsidR="00812ECB" w:rsidRPr="00812ECB" w:rsidRDefault="00812ECB" w:rsidP="00812ECB">
            <w:pPr>
              <w:spacing w:before="120" w:after="240"/>
              <w:rPr>
                <w:b/>
                <w:i/>
                <w:iCs/>
              </w:rPr>
            </w:pPr>
            <w:r w:rsidRPr="00812ECB">
              <w:rPr>
                <w:b/>
                <w:i/>
                <w:iCs/>
              </w:rPr>
              <w:t>[NPRR1014:  Replace paragraph (2) above with the following upon system implementation:]</w:t>
            </w:r>
          </w:p>
          <w:p w14:paraId="282AB67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The payment or charge to each QSE for Energy Imbalance Service at a Resource Node Settlement Point for a given 15-minute Settlement Interval is calculated as follows:</w:t>
            </w:r>
          </w:p>
          <w:p w14:paraId="09A5DB94"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lastRenderedPageBreak/>
              <w:t xml:space="preserve">RTEIAMT </w:t>
            </w:r>
            <w:r w:rsidRPr="00812ECB">
              <w:rPr>
                <w:b/>
                <w:bCs/>
                <w:i/>
                <w:szCs w:val="20"/>
                <w:vertAlign w:val="subscript"/>
              </w:rPr>
              <w:t>q, p</w:t>
            </w:r>
            <w:r w:rsidRPr="00812ECB">
              <w:rPr>
                <w:b/>
                <w:bCs/>
                <w:szCs w:val="20"/>
              </w:rPr>
              <w:tab/>
            </w:r>
            <w:r w:rsidRPr="00812ECB">
              <w:rPr>
                <w:b/>
                <w:bCs/>
                <w:szCs w:val="20"/>
              </w:rPr>
              <w:tab/>
              <w:t>= (-1) * {</w:t>
            </w:r>
            <w:r w:rsidRPr="00812ECB">
              <w:rPr>
                <w:b/>
                <w:bCs/>
                <w:noProof/>
                <w:position w:val="-22"/>
                <w:szCs w:val="20"/>
              </w:rPr>
              <w:drawing>
                <wp:inline distT="0" distB="0" distL="0" distR="0" wp14:anchorId="4D3B1411" wp14:editId="6E7D9DE0">
                  <wp:extent cx="180975" cy="35369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rFonts w:ascii="Times New Roman Bold" w:hAnsi="Times New Roman Bold"/>
                <w:b/>
                <w:bCs/>
                <w:szCs w:val="20"/>
              </w:rPr>
              <w:t>(</w:t>
            </w:r>
            <w:r w:rsidRPr="00812ECB">
              <w:rPr>
                <w:b/>
                <w:bCs/>
                <w:noProof/>
                <w:position w:val="-18"/>
                <w:szCs w:val="20"/>
              </w:rPr>
              <w:drawing>
                <wp:inline distT="0" distB="0" distL="0" distR="0" wp14:anchorId="641E8213" wp14:editId="0170FBBB">
                  <wp:extent cx="180975" cy="35369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(RESREV</w:t>
            </w:r>
            <w:r w:rsidRPr="00812ECB">
              <w:rPr>
                <w:b/>
                <w:bCs/>
                <w:i/>
                <w:szCs w:val="20"/>
                <w:vertAlign w:val="subscript"/>
              </w:rPr>
              <w:t xml:space="preserve"> q, r, </w:t>
            </w:r>
            <w:proofErr w:type="spellStart"/>
            <w:r w:rsidRPr="00812ECB">
              <w:rPr>
                <w:b/>
                <w:bCs/>
                <w:i/>
                <w:szCs w:val="20"/>
                <w:vertAlign w:val="subscript"/>
              </w:rPr>
              <w:t>gsc</w:t>
            </w:r>
            <w:proofErr w:type="spellEnd"/>
            <w:r w:rsidRPr="00812ECB">
              <w:rPr>
                <w:b/>
                <w:bCs/>
                <w:i/>
                <w:szCs w:val="20"/>
                <w:vertAlign w:val="subscript"/>
              </w:rPr>
              <w:t>, p</w:t>
            </w:r>
            <w:r w:rsidRPr="00812ECB">
              <w:rPr>
                <w:b/>
                <w:bCs/>
                <w:szCs w:val="20"/>
              </w:rPr>
              <w:t>)) + (</w:t>
            </w:r>
            <w:r w:rsidRPr="00812ECB">
              <w:rPr>
                <w:b/>
                <w:bCs/>
                <w:noProof/>
                <w:position w:val="-18"/>
                <w:szCs w:val="20"/>
              </w:rPr>
              <w:drawing>
                <wp:inline distT="0" distB="0" distL="0" distR="0" wp14:anchorId="6675ECD4" wp14:editId="550B6E30">
                  <wp:extent cx="180975" cy="35369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WSLAMTTOT</w:t>
            </w:r>
            <w:r w:rsidRPr="00812ECB">
              <w:rPr>
                <w:b/>
                <w:bCs/>
                <w:i/>
                <w:sz w:val="28"/>
                <w:szCs w:val="28"/>
                <w:vertAlign w:val="subscript"/>
              </w:rPr>
              <w:t xml:space="preserve"> </w:t>
            </w:r>
            <w:r w:rsidRPr="00812ECB">
              <w:rPr>
                <w:b/>
                <w:bCs/>
                <w:i/>
                <w:szCs w:val="20"/>
                <w:vertAlign w:val="subscript"/>
              </w:rPr>
              <w:t>q, r, p</w:t>
            </w:r>
            <w:r w:rsidRPr="00812ECB">
              <w:rPr>
                <w:b/>
                <w:bCs/>
                <w:szCs w:val="20"/>
              </w:rPr>
              <w:t xml:space="preserve">) </w:t>
            </w:r>
            <w:ins w:id="1000" w:author="ERCOT" w:date="2022-06-26T12:32:00Z">
              <w:r w:rsidRPr="00812ECB">
                <w:rPr>
                  <w:b/>
                  <w:bCs/>
                </w:rPr>
                <w:t>+ (</w:t>
              </w:r>
              <w:r w:rsidRPr="00812ECB">
                <w:rPr>
                  <w:b/>
                  <w:bCs/>
                  <w:noProof/>
                  <w:position w:val="-18"/>
                </w:rPr>
                <w:drawing>
                  <wp:inline distT="0" distB="0" distL="0" distR="0" wp14:anchorId="328EFF54" wp14:editId="32E615D4">
                    <wp:extent cx="180975" cy="27622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CLRAMTTOT</w:t>
              </w:r>
              <w:r w:rsidRPr="00812ECB">
                <w:rPr>
                  <w:b/>
                  <w:bCs/>
                  <w:i/>
                  <w:sz w:val="28"/>
                  <w:szCs w:val="28"/>
                  <w:vertAlign w:val="subscript"/>
                </w:rPr>
                <w:t xml:space="preserve"> </w:t>
              </w:r>
              <w:r w:rsidRPr="00812ECB">
                <w:rPr>
                  <w:b/>
                  <w:bCs/>
                  <w:i/>
                  <w:vertAlign w:val="subscript"/>
                </w:rPr>
                <w:t>q, r, p</w:t>
              </w:r>
              <w:r w:rsidRPr="00812ECB">
                <w:rPr>
                  <w:b/>
                  <w:bCs/>
                </w:rPr>
                <w:t>)</w:t>
              </w:r>
            </w:ins>
            <w:ins w:id="1001" w:author="ERCOT" w:date="2022-06-26T12:33:00Z">
              <w:r w:rsidRPr="00812ECB">
                <w:rPr>
                  <w:b/>
                  <w:bCs/>
                </w:rPr>
                <w:t xml:space="preserve"> </w:t>
              </w:r>
            </w:ins>
            <w:r w:rsidRPr="00812ECB">
              <w:rPr>
                <w:b/>
                <w:bCs/>
                <w:szCs w:val="20"/>
              </w:rPr>
              <w:t>+ (</w:t>
            </w:r>
            <w:r w:rsidRPr="00812ECB">
              <w:rPr>
                <w:b/>
                <w:bCs/>
                <w:noProof/>
                <w:position w:val="-18"/>
                <w:szCs w:val="20"/>
              </w:rPr>
              <w:drawing>
                <wp:inline distT="0" distB="0" distL="0" distR="0" wp14:anchorId="3FE03777" wp14:editId="17BC94B8">
                  <wp:extent cx="180975" cy="35369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ESRNWSLAMTTOT</w:t>
            </w:r>
            <w:r w:rsidRPr="00812ECB">
              <w:rPr>
                <w:b/>
                <w:bCs/>
                <w:i/>
                <w:sz w:val="28"/>
                <w:szCs w:val="28"/>
                <w:vertAlign w:val="subscript"/>
              </w:rPr>
              <w:t xml:space="preserve"> </w:t>
            </w:r>
            <w:r w:rsidRPr="00812ECB">
              <w:rPr>
                <w:b/>
                <w:bCs/>
                <w:i/>
                <w:szCs w:val="20"/>
                <w:vertAlign w:val="subscript"/>
              </w:rPr>
              <w:t>q, r, p</w:t>
            </w:r>
            <w:r w:rsidRPr="00812ECB">
              <w:rPr>
                <w:b/>
                <w:bCs/>
                <w:szCs w:val="20"/>
              </w:rPr>
              <w:t xml:space="preserve">) + RTSPP </w:t>
            </w:r>
            <w:r w:rsidRPr="00812ECB">
              <w:rPr>
                <w:b/>
                <w:bCs/>
                <w:i/>
                <w:szCs w:val="20"/>
                <w:vertAlign w:val="subscript"/>
              </w:rPr>
              <w:t>p</w:t>
            </w:r>
            <w:r w:rsidRPr="00812ECB">
              <w:rPr>
                <w:b/>
                <w:bCs/>
                <w:szCs w:val="20"/>
              </w:rPr>
              <w:t xml:space="preserve"> * [(SSSK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w:t>
            </w:r>
            <w:r w:rsidRPr="00812ECB">
              <w:rPr>
                <w:b/>
                <w:bCs/>
                <w:sz w:val="32"/>
                <w:szCs w:val="20"/>
              </w:rPr>
              <w:t>}</w:t>
            </w:r>
          </w:p>
          <w:p w14:paraId="3AE57E07" w14:textId="77777777" w:rsidR="00812ECB" w:rsidRPr="00812ECB" w:rsidRDefault="00812ECB" w:rsidP="00812ECB">
            <w:pPr>
              <w:tabs>
                <w:tab w:val="left" w:pos="2250"/>
                <w:tab w:val="left" w:pos="3150"/>
                <w:tab w:val="left" w:pos="3960"/>
              </w:tabs>
              <w:spacing w:before="240" w:after="240"/>
              <w:ind w:left="3960" w:hanging="3240"/>
              <w:rPr>
                <w:bCs/>
                <w:szCs w:val="20"/>
              </w:rPr>
            </w:pPr>
            <w:r w:rsidRPr="00812ECB">
              <w:rPr>
                <w:bCs/>
                <w:szCs w:val="20"/>
              </w:rPr>
              <w:t>Where:</w:t>
            </w:r>
          </w:p>
          <w:p w14:paraId="1120B467" w14:textId="77777777" w:rsidR="00812ECB" w:rsidRPr="00812ECB" w:rsidRDefault="00812ECB" w:rsidP="00812ECB">
            <w:pPr>
              <w:tabs>
                <w:tab w:val="left" w:pos="2250"/>
                <w:tab w:val="left" w:pos="3150"/>
                <w:tab w:val="left" w:pos="3960"/>
              </w:tabs>
              <w:spacing w:after="240"/>
              <w:ind w:left="3150" w:hanging="2430"/>
              <w:rPr>
                <w:bCs/>
                <w:i/>
                <w:sz w:val="28"/>
                <w:szCs w:val="28"/>
                <w:vertAlign w:val="subscript"/>
              </w:rPr>
            </w:pPr>
            <w:r w:rsidRPr="00812ECB">
              <w:rPr>
                <w:bCs/>
                <w:szCs w:val="20"/>
              </w:rPr>
              <w:t>RESREV</w:t>
            </w:r>
            <w:r w:rsidRPr="00812ECB">
              <w:rPr>
                <w:bCs/>
                <w:i/>
                <w:szCs w:val="20"/>
                <w:vertAlign w:val="subscript"/>
              </w:rPr>
              <w:t xml:space="preserve"> q, r, </w:t>
            </w:r>
            <w:proofErr w:type="spellStart"/>
            <w:r w:rsidRPr="00812ECB">
              <w:rPr>
                <w:bCs/>
                <w:i/>
                <w:szCs w:val="20"/>
                <w:vertAlign w:val="subscript"/>
              </w:rPr>
              <w:t>gsc</w:t>
            </w:r>
            <w:proofErr w:type="spellEnd"/>
            <w:r w:rsidRPr="00812ECB">
              <w:rPr>
                <w:bCs/>
                <w:i/>
                <w:szCs w:val="20"/>
                <w:vertAlign w:val="subscript"/>
              </w:rPr>
              <w:t>, p</w:t>
            </w:r>
            <w:r w:rsidRPr="00812ECB">
              <w:rPr>
                <w:bCs/>
                <w:szCs w:val="20"/>
              </w:rPr>
              <w:tab/>
              <w:t xml:space="preserve">= GSPLITPER </w:t>
            </w:r>
            <w:r w:rsidRPr="00812ECB">
              <w:rPr>
                <w:bCs/>
                <w:i/>
                <w:szCs w:val="20"/>
                <w:vertAlign w:val="subscript"/>
              </w:rPr>
              <w:t xml:space="preserve">q, r, </w:t>
            </w:r>
            <w:proofErr w:type="spellStart"/>
            <w:r w:rsidRPr="00812ECB">
              <w:rPr>
                <w:bCs/>
                <w:i/>
                <w:szCs w:val="20"/>
                <w:vertAlign w:val="subscript"/>
              </w:rPr>
              <w:t>gsc</w:t>
            </w:r>
            <w:proofErr w:type="spellEnd"/>
            <w:r w:rsidRPr="00812ECB">
              <w:rPr>
                <w:bCs/>
                <w:i/>
                <w:szCs w:val="20"/>
                <w:vertAlign w:val="subscript"/>
              </w:rPr>
              <w:t>, p</w:t>
            </w:r>
            <w:r w:rsidRPr="00812ECB">
              <w:rPr>
                <w:bCs/>
                <w:szCs w:val="20"/>
              </w:rPr>
              <w:t xml:space="preserve"> * NMSAMTTOT </w:t>
            </w:r>
            <w:proofErr w:type="spellStart"/>
            <w:r w:rsidRPr="00812ECB">
              <w:rPr>
                <w:bCs/>
                <w:i/>
                <w:szCs w:val="28"/>
                <w:vertAlign w:val="subscript"/>
              </w:rPr>
              <w:t>gsc</w:t>
            </w:r>
            <w:proofErr w:type="spellEnd"/>
          </w:p>
          <w:p w14:paraId="2EB58F70" w14:textId="77777777" w:rsidR="00812ECB" w:rsidRPr="00812ECB" w:rsidRDefault="00812ECB" w:rsidP="00812ECB">
            <w:pPr>
              <w:tabs>
                <w:tab w:val="left" w:pos="2250"/>
                <w:tab w:val="left" w:pos="3150"/>
                <w:tab w:val="left" w:pos="3960"/>
              </w:tabs>
              <w:spacing w:after="240"/>
              <w:ind w:left="3150" w:hanging="2430"/>
              <w:rPr>
                <w:bCs/>
                <w:i/>
                <w:szCs w:val="20"/>
                <w:vertAlign w:val="subscript"/>
              </w:rPr>
            </w:pPr>
            <w:r w:rsidRPr="00812ECB">
              <w:rPr>
                <w:bCs/>
                <w:szCs w:val="20"/>
              </w:rPr>
              <w:t>RESMEB</w:t>
            </w:r>
            <w:r w:rsidRPr="00812ECB">
              <w:rPr>
                <w:bCs/>
                <w:i/>
                <w:szCs w:val="20"/>
                <w:vertAlign w:val="subscript"/>
              </w:rPr>
              <w:t xml:space="preserve"> q, r, </w:t>
            </w:r>
            <w:proofErr w:type="spellStart"/>
            <w:r w:rsidRPr="00812ECB">
              <w:rPr>
                <w:bCs/>
                <w:i/>
                <w:szCs w:val="20"/>
                <w:vertAlign w:val="subscript"/>
              </w:rPr>
              <w:t>gsc</w:t>
            </w:r>
            <w:proofErr w:type="spellEnd"/>
            <w:r w:rsidRPr="00812ECB">
              <w:rPr>
                <w:bCs/>
                <w:i/>
                <w:szCs w:val="20"/>
                <w:vertAlign w:val="subscript"/>
              </w:rPr>
              <w:t>, p</w:t>
            </w:r>
            <w:r w:rsidRPr="00812ECB">
              <w:rPr>
                <w:bCs/>
                <w:i/>
                <w:szCs w:val="20"/>
                <w:vertAlign w:val="subscript"/>
              </w:rPr>
              <w:tab/>
            </w:r>
            <w:r w:rsidRPr="00812ECB">
              <w:rPr>
                <w:bCs/>
                <w:szCs w:val="20"/>
              </w:rPr>
              <w:t xml:space="preserve">= GSPLITPER </w:t>
            </w:r>
            <w:r w:rsidRPr="00812ECB">
              <w:rPr>
                <w:bCs/>
                <w:i/>
                <w:szCs w:val="20"/>
                <w:vertAlign w:val="subscript"/>
              </w:rPr>
              <w:t xml:space="preserve">q, r, </w:t>
            </w:r>
            <w:proofErr w:type="spellStart"/>
            <w:r w:rsidRPr="00812ECB">
              <w:rPr>
                <w:bCs/>
                <w:i/>
                <w:szCs w:val="20"/>
                <w:vertAlign w:val="subscript"/>
              </w:rPr>
              <w:t>gsc</w:t>
            </w:r>
            <w:proofErr w:type="spellEnd"/>
            <w:r w:rsidRPr="00812ECB">
              <w:rPr>
                <w:bCs/>
                <w:i/>
                <w:szCs w:val="20"/>
                <w:vertAlign w:val="subscript"/>
              </w:rPr>
              <w:t>, p</w:t>
            </w:r>
            <w:r w:rsidRPr="00812ECB">
              <w:rPr>
                <w:bCs/>
                <w:szCs w:val="20"/>
              </w:rPr>
              <w:t xml:space="preserve"> * NMRTETOT</w:t>
            </w:r>
            <w:r w:rsidRPr="00812ECB">
              <w:rPr>
                <w:bCs/>
                <w:i/>
                <w:szCs w:val="20"/>
                <w:vertAlign w:val="subscript"/>
              </w:rPr>
              <w:t xml:space="preserve"> </w:t>
            </w:r>
            <w:proofErr w:type="spellStart"/>
            <w:r w:rsidRPr="00812ECB">
              <w:rPr>
                <w:bCs/>
                <w:i/>
                <w:szCs w:val="20"/>
                <w:vertAlign w:val="subscript"/>
              </w:rPr>
              <w:t>gsc</w:t>
            </w:r>
            <w:proofErr w:type="spellEnd"/>
          </w:p>
          <w:p w14:paraId="064C8220" w14:textId="77777777" w:rsidR="00812ECB" w:rsidRPr="00812ECB" w:rsidRDefault="00812ECB" w:rsidP="00812ECB">
            <w:pPr>
              <w:tabs>
                <w:tab w:val="left" w:pos="2250"/>
                <w:tab w:val="left" w:pos="3150"/>
                <w:tab w:val="left" w:pos="3960"/>
              </w:tabs>
              <w:spacing w:after="240"/>
              <w:ind w:left="3150" w:hanging="2430"/>
              <w:rPr>
                <w:i/>
                <w:szCs w:val="20"/>
              </w:rPr>
            </w:pPr>
            <w:r w:rsidRPr="00812ECB">
              <w:rPr>
                <w:szCs w:val="20"/>
              </w:rPr>
              <w:t>WSLTOT</w:t>
            </w:r>
            <w:r w:rsidRPr="00812ECB">
              <w:rPr>
                <w:i/>
                <w:szCs w:val="20"/>
                <w:vertAlign w:val="subscript"/>
              </w:rPr>
              <w:t xml:space="preserve"> q, p</w:t>
            </w:r>
            <w:r w:rsidRPr="00812ECB">
              <w:rPr>
                <w:bCs/>
                <w:i/>
                <w:szCs w:val="20"/>
                <w:vertAlign w:val="subscript"/>
              </w:rPr>
              <w:tab/>
            </w:r>
            <w:r w:rsidRPr="00812ECB">
              <w:rPr>
                <w:bCs/>
                <w:szCs w:val="20"/>
                <w:vertAlign w:val="subscript"/>
              </w:rPr>
              <w:tab/>
            </w:r>
            <w:r w:rsidRPr="00812ECB">
              <w:rPr>
                <w:szCs w:val="20"/>
              </w:rPr>
              <w:t xml:space="preserve">= </w:t>
            </w:r>
            <w:r w:rsidRPr="00812ECB">
              <w:rPr>
                <w:bCs/>
                <w:noProof/>
                <w:position w:val="-18"/>
                <w:szCs w:val="20"/>
              </w:rPr>
              <w:drawing>
                <wp:inline distT="0" distB="0" distL="0" distR="0" wp14:anchorId="38A20B12" wp14:editId="3B8F7C2B">
                  <wp:extent cx="180975" cy="35369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position w:val="-22"/>
                <w:szCs w:val="20"/>
              </w:rPr>
              <w:t xml:space="preserve"> </w:t>
            </w:r>
            <w:r w:rsidRPr="00812ECB">
              <w:rPr>
                <w:rFonts w:ascii="Times New Roman Bold" w:hAnsi="Times New Roman Bold"/>
                <w:bCs/>
                <w:szCs w:val="20"/>
              </w:rPr>
              <w:t>(</w:t>
            </w:r>
            <w:r w:rsidRPr="00812ECB">
              <w:rPr>
                <w:bCs/>
                <w:noProof/>
                <w:position w:val="-20"/>
                <w:szCs w:val="20"/>
              </w:rPr>
              <w:drawing>
                <wp:inline distT="0" distB="0" distL="0" distR="0" wp14:anchorId="0A9B542B" wp14:editId="03F8A13C">
                  <wp:extent cx="180975" cy="35369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szCs w:val="20"/>
              </w:rPr>
              <w:t xml:space="preserve"> </w:t>
            </w:r>
            <w:r w:rsidRPr="00812ECB">
              <w:rPr>
                <w:bCs/>
                <w:szCs w:val="20"/>
              </w:rPr>
              <w:t>MEBL</w:t>
            </w:r>
            <w:r w:rsidRPr="00812ECB">
              <w:rPr>
                <w:szCs w:val="20"/>
              </w:rPr>
              <w:t xml:space="preserve"> </w:t>
            </w:r>
            <w:proofErr w:type="spellStart"/>
            <w:r w:rsidRPr="00812ECB">
              <w:rPr>
                <w:i/>
                <w:szCs w:val="20"/>
                <w:vertAlign w:val="subscript"/>
              </w:rPr>
              <w:t>q,r,b</w:t>
            </w:r>
            <w:proofErr w:type="spellEnd"/>
            <w:r w:rsidRPr="00812ECB">
              <w:rPr>
                <w:bCs/>
                <w:szCs w:val="20"/>
              </w:rPr>
              <w:t>)</w:t>
            </w:r>
          </w:p>
          <w:p w14:paraId="4028AF36" w14:textId="77777777" w:rsidR="00812ECB" w:rsidRPr="00812ECB" w:rsidRDefault="00812ECB" w:rsidP="00812ECB">
            <w:pPr>
              <w:tabs>
                <w:tab w:val="left" w:pos="2250"/>
                <w:tab w:val="left" w:pos="3150"/>
                <w:tab w:val="left" w:pos="3960"/>
              </w:tabs>
              <w:spacing w:after="240"/>
              <w:ind w:left="3150" w:hanging="2430"/>
              <w:rPr>
                <w:ins w:id="1002" w:author="ERCOT" w:date="2022-06-26T12:33:00Z"/>
                <w:b/>
              </w:rPr>
            </w:pPr>
            <w:ins w:id="1003" w:author="ERCOT" w:date="2022-06-26T12:33:00Z">
              <w:r w:rsidRPr="00812ECB">
                <w:rPr>
                  <w:szCs w:val="20"/>
                </w:rPr>
                <w:t>CLRTOT</w:t>
              </w:r>
              <w:r w:rsidRPr="00812ECB">
                <w:rPr>
                  <w:i/>
                  <w:vertAlign w:val="subscript"/>
                </w:rPr>
                <w:t xml:space="preserve"> q, p</w:t>
              </w:r>
              <w:r w:rsidRPr="00812ECB">
                <w:rPr>
                  <w:i/>
                  <w:vertAlign w:val="subscript"/>
                </w:rPr>
                <w:tab/>
              </w:r>
              <w:r w:rsidRPr="00812ECB">
                <w:rPr>
                  <w:i/>
                  <w:vertAlign w:val="subscript"/>
                </w:rPr>
                <w:tab/>
              </w:r>
              <w:r w:rsidRPr="00812ECB">
                <w:t xml:space="preserve">= </w:t>
              </w:r>
              <w:r w:rsidRPr="00812ECB">
                <w:rPr>
                  <w:noProof/>
                  <w:position w:val="-18"/>
                </w:rPr>
                <w:drawing>
                  <wp:inline distT="0" distB="0" distL="0" distR="0" wp14:anchorId="744E2355" wp14:editId="74AE57FB">
                    <wp:extent cx="198120" cy="29337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812ECB">
                <w:rPr>
                  <w:rFonts w:ascii="Times New Roman Bold" w:hAnsi="Times New Roman Bold"/>
                </w:rPr>
                <w:t>(</w:t>
              </w:r>
              <w:r w:rsidRPr="00812ECB">
                <w:rPr>
                  <w:noProof/>
                  <w:position w:val="-20"/>
                </w:rPr>
                <w:drawing>
                  <wp:inline distT="0" distB="0" distL="0" distR="0" wp14:anchorId="5F722BCC" wp14:editId="3A071570">
                    <wp:extent cx="224155" cy="29337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812ECB">
                <w:t xml:space="preserve"> MEBCL </w:t>
              </w:r>
              <w:r w:rsidRPr="00812ECB">
                <w:rPr>
                  <w:i/>
                  <w:vertAlign w:val="subscript"/>
                </w:rPr>
                <w:t>q, r, b</w:t>
              </w:r>
              <w:r w:rsidRPr="00812ECB">
                <w:t>)</w:t>
              </w:r>
            </w:ins>
          </w:p>
          <w:p w14:paraId="73D67D2F" w14:textId="77777777" w:rsidR="00812ECB" w:rsidRPr="00812ECB" w:rsidRDefault="00812ECB" w:rsidP="00812ECB">
            <w:pPr>
              <w:tabs>
                <w:tab w:val="left" w:pos="2340"/>
                <w:tab w:val="left" w:pos="3420"/>
              </w:tabs>
              <w:spacing w:before="240" w:after="240"/>
              <w:ind w:left="3420" w:hanging="2700"/>
              <w:rPr>
                <w:bCs/>
                <w:i/>
                <w:szCs w:val="20"/>
              </w:rPr>
            </w:pPr>
            <w:r w:rsidRPr="00812ECB">
              <w:rPr>
                <w:bCs/>
                <w:szCs w:val="20"/>
              </w:rPr>
              <w:t>ESRNWSLTOT</w:t>
            </w:r>
            <w:r w:rsidRPr="00812ECB">
              <w:rPr>
                <w:bCs/>
                <w:i/>
                <w:szCs w:val="20"/>
                <w:vertAlign w:val="subscript"/>
              </w:rPr>
              <w:t xml:space="preserve"> q, p</w:t>
            </w:r>
            <w:r w:rsidRPr="00812ECB">
              <w:rPr>
                <w:bCs/>
                <w:i/>
                <w:szCs w:val="20"/>
                <w:vertAlign w:val="subscript"/>
              </w:rPr>
              <w:tab/>
            </w:r>
            <w:r w:rsidRPr="00812ECB">
              <w:rPr>
                <w:bCs/>
                <w:szCs w:val="20"/>
              </w:rPr>
              <w:t xml:space="preserve">= </w:t>
            </w:r>
            <w:r w:rsidRPr="00812ECB">
              <w:rPr>
                <w:bCs/>
                <w:noProof/>
                <w:position w:val="-18"/>
                <w:szCs w:val="20"/>
              </w:rPr>
              <w:drawing>
                <wp:inline distT="0" distB="0" distL="0" distR="0" wp14:anchorId="3CCE4BD8" wp14:editId="5140755C">
                  <wp:extent cx="180975" cy="35369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position w:val="-22"/>
                <w:szCs w:val="20"/>
              </w:rPr>
              <w:t xml:space="preserve"> </w:t>
            </w:r>
            <w:r w:rsidRPr="00812ECB">
              <w:rPr>
                <w:rFonts w:ascii="Times New Roman Bold" w:hAnsi="Times New Roman Bold"/>
                <w:bCs/>
                <w:szCs w:val="20"/>
              </w:rPr>
              <w:t>(</w:t>
            </w:r>
            <w:r w:rsidRPr="00812ECB">
              <w:rPr>
                <w:bCs/>
                <w:noProof/>
                <w:position w:val="-20"/>
                <w:szCs w:val="20"/>
              </w:rPr>
              <w:drawing>
                <wp:inline distT="0" distB="0" distL="0" distR="0" wp14:anchorId="30E326BC" wp14:editId="1551CBBF">
                  <wp:extent cx="180975" cy="35369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rPr>
              <w:t xml:space="preserve"> MEBR </w:t>
            </w:r>
            <w:r w:rsidRPr="00812ECB">
              <w:rPr>
                <w:bCs/>
                <w:i/>
                <w:szCs w:val="20"/>
                <w:vertAlign w:val="subscript"/>
              </w:rPr>
              <w:t>q, r, b</w:t>
            </w:r>
            <w:r w:rsidRPr="00812ECB">
              <w:rPr>
                <w:bCs/>
                <w:szCs w:val="20"/>
              </w:rPr>
              <w:t>)</w:t>
            </w:r>
          </w:p>
          <w:p w14:paraId="068D7AB9" w14:textId="77777777" w:rsidR="00812ECB" w:rsidRPr="00812ECB" w:rsidRDefault="00812ECB" w:rsidP="00812ECB">
            <w:pPr>
              <w:tabs>
                <w:tab w:val="left" w:pos="2250"/>
                <w:tab w:val="left" w:pos="3150"/>
              </w:tabs>
              <w:spacing w:after="240"/>
              <w:ind w:left="3150" w:hanging="2430"/>
              <w:rPr>
                <w:bCs/>
                <w:sz w:val="32"/>
                <w:szCs w:val="20"/>
              </w:rPr>
            </w:pPr>
            <w:r w:rsidRPr="00812ECB">
              <w:rPr>
                <w:bCs/>
                <w:szCs w:val="20"/>
              </w:rPr>
              <w:t>RNIMBAL</w:t>
            </w:r>
            <w:r w:rsidRPr="00812ECB">
              <w:rPr>
                <w:bCs/>
                <w:i/>
                <w:szCs w:val="20"/>
                <w:vertAlign w:val="subscript"/>
              </w:rPr>
              <w:t xml:space="preserve"> q, p</w:t>
            </w:r>
            <w:r w:rsidRPr="00812ECB">
              <w:rPr>
                <w:bCs/>
                <w:i/>
                <w:szCs w:val="20"/>
                <w:vertAlign w:val="subscript"/>
              </w:rPr>
              <w:tab/>
            </w:r>
            <w:r w:rsidRPr="00812ECB">
              <w:rPr>
                <w:bCs/>
                <w:i/>
                <w:szCs w:val="20"/>
                <w:vertAlign w:val="subscript"/>
              </w:rPr>
              <w:tab/>
            </w:r>
            <w:r w:rsidRPr="00812ECB">
              <w:rPr>
                <w:bCs/>
                <w:i/>
                <w:szCs w:val="20"/>
              </w:rPr>
              <w:t xml:space="preserve">= </w:t>
            </w:r>
            <w:r w:rsidRPr="00812ECB">
              <w:rPr>
                <w:bCs/>
                <w:noProof/>
                <w:position w:val="-22"/>
                <w:szCs w:val="20"/>
              </w:rPr>
              <w:drawing>
                <wp:inline distT="0" distB="0" distL="0" distR="0" wp14:anchorId="7E0222DE" wp14:editId="33009F9A">
                  <wp:extent cx="180975" cy="35369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rFonts w:ascii="Times New Roman Bold" w:hAnsi="Times New Roman Bold"/>
                <w:bCs/>
                <w:szCs w:val="20"/>
              </w:rPr>
              <w:t>(</w:t>
            </w:r>
            <w:r w:rsidRPr="00812ECB">
              <w:rPr>
                <w:bCs/>
                <w:noProof/>
                <w:position w:val="-18"/>
                <w:szCs w:val="20"/>
              </w:rPr>
              <w:drawing>
                <wp:inline distT="0" distB="0" distL="0" distR="0" wp14:anchorId="39F7A1A6" wp14:editId="6C013AD0">
                  <wp:extent cx="180975" cy="35369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rPr>
              <w:t>RESMEB</w:t>
            </w:r>
            <w:r w:rsidRPr="00812ECB">
              <w:rPr>
                <w:bCs/>
                <w:i/>
                <w:szCs w:val="20"/>
                <w:vertAlign w:val="subscript"/>
              </w:rPr>
              <w:t xml:space="preserve"> q, r, </w:t>
            </w:r>
            <w:proofErr w:type="spellStart"/>
            <w:r w:rsidRPr="00812ECB">
              <w:rPr>
                <w:bCs/>
                <w:i/>
                <w:szCs w:val="20"/>
                <w:vertAlign w:val="subscript"/>
              </w:rPr>
              <w:t>gsc</w:t>
            </w:r>
            <w:proofErr w:type="spellEnd"/>
            <w:r w:rsidRPr="00812ECB">
              <w:rPr>
                <w:bCs/>
                <w:i/>
                <w:szCs w:val="20"/>
                <w:vertAlign w:val="subscript"/>
              </w:rPr>
              <w:t>, p</w:t>
            </w:r>
            <w:r w:rsidRPr="00812ECB">
              <w:rPr>
                <w:bCs/>
                <w:szCs w:val="20"/>
              </w:rPr>
              <w:t>) + WSLTOT</w:t>
            </w:r>
            <w:r w:rsidRPr="00812ECB">
              <w:rPr>
                <w:bCs/>
                <w:i/>
                <w:szCs w:val="20"/>
                <w:vertAlign w:val="subscript"/>
              </w:rPr>
              <w:t xml:space="preserve"> q, p</w:t>
            </w:r>
            <w:r w:rsidRPr="00812ECB">
              <w:rPr>
                <w:bCs/>
                <w:szCs w:val="20"/>
              </w:rPr>
              <w:t xml:space="preserve"> </w:t>
            </w:r>
            <w:ins w:id="1004" w:author="ERCOT" w:date="2022-06-26T12:34:00Z">
              <w:r w:rsidRPr="00812ECB">
                <w:rPr>
                  <w:bCs/>
                </w:rPr>
                <w:t>+ CLRTOT</w:t>
              </w:r>
              <w:r w:rsidRPr="00812ECB">
                <w:rPr>
                  <w:bCs/>
                  <w:i/>
                  <w:vertAlign w:val="subscript"/>
                </w:rPr>
                <w:t xml:space="preserve"> q, p</w:t>
              </w:r>
              <w:r w:rsidRPr="00812ECB">
                <w:rPr>
                  <w:bCs/>
                  <w:szCs w:val="20"/>
                </w:rPr>
                <w:t xml:space="preserve"> </w:t>
              </w:r>
            </w:ins>
            <w:r w:rsidRPr="00812ECB">
              <w:rPr>
                <w:bCs/>
                <w:szCs w:val="20"/>
              </w:rPr>
              <w:t>+ ESRNWSLTOT</w:t>
            </w:r>
            <w:r w:rsidRPr="00812ECB">
              <w:rPr>
                <w:bCs/>
                <w:i/>
                <w:szCs w:val="20"/>
                <w:vertAlign w:val="subscript"/>
              </w:rPr>
              <w:t xml:space="preserve"> q, p</w:t>
            </w:r>
            <w:r w:rsidRPr="00812ECB">
              <w:rPr>
                <w:bCs/>
                <w:szCs w:val="20"/>
              </w:rPr>
              <w:t xml:space="preserve"> + (SSSK </w:t>
            </w:r>
            <w:r w:rsidRPr="00812ECB">
              <w:rPr>
                <w:bCs/>
                <w:i/>
                <w:szCs w:val="20"/>
                <w:vertAlign w:val="subscript"/>
              </w:rPr>
              <w:t>q, p</w:t>
            </w:r>
            <w:r w:rsidRPr="00812ECB">
              <w:rPr>
                <w:bCs/>
                <w:szCs w:val="20"/>
              </w:rPr>
              <w:t xml:space="preserve"> * ¼) + (DAEP </w:t>
            </w:r>
            <w:r w:rsidRPr="00812ECB">
              <w:rPr>
                <w:bCs/>
                <w:i/>
                <w:szCs w:val="20"/>
                <w:vertAlign w:val="subscript"/>
              </w:rPr>
              <w:t>q, p</w:t>
            </w:r>
            <w:r w:rsidRPr="00812ECB">
              <w:rPr>
                <w:bCs/>
                <w:szCs w:val="20"/>
              </w:rPr>
              <w:t xml:space="preserve"> * ¼) + (RTQQEP </w:t>
            </w:r>
            <w:r w:rsidRPr="00812ECB">
              <w:rPr>
                <w:bCs/>
                <w:i/>
                <w:szCs w:val="20"/>
                <w:vertAlign w:val="subscript"/>
              </w:rPr>
              <w:t>q, p</w:t>
            </w:r>
            <w:r w:rsidRPr="00812ECB">
              <w:rPr>
                <w:bCs/>
                <w:szCs w:val="20"/>
              </w:rPr>
              <w:t xml:space="preserve"> * ¼) – (SSSR </w:t>
            </w:r>
            <w:r w:rsidRPr="00812ECB">
              <w:rPr>
                <w:bCs/>
                <w:i/>
                <w:szCs w:val="20"/>
                <w:vertAlign w:val="subscript"/>
              </w:rPr>
              <w:t>q, p</w:t>
            </w:r>
            <w:r w:rsidRPr="00812ECB">
              <w:rPr>
                <w:bCs/>
                <w:szCs w:val="20"/>
              </w:rPr>
              <w:t xml:space="preserve"> * ¼) – (DAES </w:t>
            </w:r>
            <w:r w:rsidRPr="00812ECB">
              <w:rPr>
                <w:bCs/>
                <w:i/>
                <w:szCs w:val="20"/>
                <w:vertAlign w:val="subscript"/>
              </w:rPr>
              <w:t>q, p</w:t>
            </w:r>
            <w:r w:rsidRPr="00812ECB">
              <w:rPr>
                <w:bCs/>
                <w:szCs w:val="20"/>
              </w:rPr>
              <w:t xml:space="preserve"> * ¼) – (RTQQES </w:t>
            </w:r>
            <w:r w:rsidRPr="00812ECB">
              <w:rPr>
                <w:bCs/>
                <w:i/>
                <w:szCs w:val="20"/>
                <w:vertAlign w:val="subscript"/>
              </w:rPr>
              <w:t>q, p</w:t>
            </w:r>
            <w:r w:rsidRPr="00812ECB">
              <w:rPr>
                <w:bCs/>
                <w:szCs w:val="20"/>
              </w:rPr>
              <w:t xml:space="preserve"> * ¼)</w:t>
            </w:r>
          </w:p>
          <w:p w14:paraId="7CA9CE6A" w14:textId="77777777" w:rsidR="00812ECB" w:rsidRPr="00812ECB" w:rsidRDefault="00812ECB" w:rsidP="00812ECB">
            <w:pPr>
              <w:spacing w:before="240"/>
              <w:rPr>
                <w:szCs w:val="20"/>
              </w:rPr>
            </w:pPr>
            <w:r w:rsidRPr="00812ECB">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812ECB" w:rsidRPr="00812ECB" w14:paraId="37F2100F" w14:textId="77777777" w:rsidTr="008C7683">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1960B617" w14:textId="77777777" w:rsidR="00812ECB" w:rsidRPr="00812ECB" w:rsidRDefault="00812ECB" w:rsidP="00812ECB">
                  <w:pPr>
                    <w:spacing w:after="120"/>
                    <w:rPr>
                      <w:b/>
                      <w:iCs/>
                      <w:sz w:val="20"/>
                      <w:szCs w:val="20"/>
                    </w:rPr>
                  </w:pPr>
                  <w:r w:rsidRPr="00812ECB">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E365451" w14:textId="77777777" w:rsidR="00812ECB" w:rsidRPr="00812ECB" w:rsidRDefault="00812ECB" w:rsidP="00812ECB">
                  <w:pPr>
                    <w:spacing w:after="120"/>
                    <w:rPr>
                      <w:b/>
                      <w:iCs/>
                      <w:sz w:val="20"/>
                      <w:szCs w:val="20"/>
                    </w:rPr>
                  </w:pPr>
                  <w:r w:rsidRPr="00812ECB">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754D7799"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09072A3C"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5C5EE371"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F4857A4"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5571681"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57F07679"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2EBEB54" w14:textId="77777777" w:rsidR="00812ECB" w:rsidRPr="00812ECB" w:rsidRDefault="00812ECB" w:rsidP="00812ECB">
                  <w:pPr>
                    <w:spacing w:after="60"/>
                    <w:rPr>
                      <w:iCs/>
                      <w:sz w:val="20"/>
                      <w:szCs w:val="20"/>
                    </w:rPr>
                  </w:pPr>
                  <w:r w:rsidRPr="00812ECB">
                    <w:rPr>
                      <w:iCs/>
                      <w:sz w:val="20"/>
                      <w:szCs w:val="20"/>
                    </w:rPr>
                    <w:t>RNIMBAL</w:t>
                  </w:r>
                  <w:r w:rsidRPr="00812ECB">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5FAFE3CF"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9C3646C" w14:textId="77777777" w:rsidR="00812ECB" w:rsidRPr="00812ECB" w:rsidRDefault="00812ECB" w:rsidP="00812ECB">
                  <w:pPr>
                    <w:spacing w:after="60"/>
                    <w:rPr>
                      <w:i/>
                      <w:iCs/>
                      <w:sz w:val="20"/>
                      <w:szCs w:val="20"/>
                    </w:rPr>
                  </w:pPr>
                  <w:r w:rsidRPr="00812ECB">
                    <w:rPr>
                      <w:i/>
                      <w:iCs/>
                      <w:sz w:val="20"/>
                      <w:szCs w:val="20"/>
                    </w:rPr>
                    <w:t>Resource Node Energy Imbalance per QSE per Settlement Point</w:t>
                  </w:r>
                  <w:r w:rsidRPr="00812ECB">
                    <w:rPr>
                      <w:iCs/>
                      <w:sz w:val="20"/>
                      <w:szCs w:val="20"/>
                    </w:rPr>
                    <w:t xml:space="preserve">—The Resource Node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6278C2B4"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3EFDE7E2" w14:textId="77777777" w:rsidR="00812ECB" w:rsidRPr="00812ECB" w:rsidRDefault="00812ECB" w:rsidP="00812ECB">
                  <w:pPr>
                    <w:spacing w:after="60"/>
                    <w:rPr>
                      <w:iCs/>
                      <w:sz w:val="20"/>
                      <w:szCs w:val="20"/>
                    </w:rPr>
                  </w:pPr>
                  <w:r w:rsidRPr="00812ECB">
                    <w:rPr>
                      <w:iCs/>
                      <w:sz w:val="20"/>
                      <w:szCs w:val="20"/>
                    </w:rPr>
                    <w:t xml:space="preserve">RTSPP </w:t>
                  </w:r>
                  <w:r w:rsidRPr="00812ECB">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DB5A078"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BD9ED7E"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0C7BFCB0"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4DD25B9E"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A118947"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DCC2A35" w14:textId="77777777" w:rsidR="00812ECB" w:rsidRPr="00812ECB" w:rsidRDefault="00812ECB" w:rsidP="00812ECB">
                  <w:pPr>
                    <w:spacing w:after="60"/>
                    <w:rPr>
                      <w:i/>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7E47697A"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0B999FB7" w14:textId="77777777" w:rsidR="00812ECB" w:rsidRPr="00812ECB" w:rsidRDefault="00812ECB" w:rsidP="00812ECB">
                  <w:pPr>
                    <w:spacing w:after="60"/>
                    <w:rPr>
                      <w:iCs/>
                      <w:sz w:val="20"/>
                      <w:szCs w:val="20"/>
                    </w:rPr>
                  </w:pPr>
                  <w:r w:rsidRPr="00812ECB">
                    <w:rPr>
                      <w:iCs/>
                      <w:sz w:val="20"/>
                      <w:szCs w:val="20"/>
                    </w:rPr>
                    <w:lastRenderedPageBreak/>
                    <w:t xml:space="preserve">DAEP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F90F6AA"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753A0AA"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’s DAM Energy Bids</w:t>
                  </w:r>
                  <w:ins w:id="1005" w:author="ERCOT" w:date="2022-06-26T12:35:00Z">
                    <w:r w:rsidRPr="00812ECB">
                      <w:rPr>
                        <w:iCs/>
                        <w:sz w:val="20"/>
                        <w:szCs w:val="20"/>
                      </w:rPr>
                      <w:t>, Energy Bid Curves, and bid portion of Energy Bid/Offer Curves</w:t>
                    </w:r>
                  </w:ins>
                  <w:del w:id="1006" w:author="ERCOT" w:date="2023-06-01T11:50:00Z">
                    <w:r w:rsidRPr="00812ECB" w:rsidDel="00F02B9E">
                      <w:rPr>
                        <w:iCs/>
                        <w:sz w:val="20"/>
                        <w:szCs w:val="20"/>
                      </w:rPr>
                      <w:delText>,</w:delText>
                    </w:r>
                  </w:del>
                  <w:r w:rsidRPr="00812ECB">
                    <w:rPr>
                      <w:iCs/>
                      <w:sz w:val="20"/>
                      <w:szCs w:val="20"/>
                    </w:rPr>
                    <w:t xml:space="preserve"> at Settlement Point </w:t>
                  </w:r>
                  <w:r w:rsidRPr="00812ECB">
                    <w:rPr>
                      <w:i/>
                      <w:iCs/>
                      <w:sz w:val="20"/>
                      <w:szCs w:val="20"/>
                    </w:rPr>
                    <w:t>p</w:t>
                  </w:r>
                  <w:ins w:id="1007" w:author="ERCOT" w:date="2022-06-26T12:35:00Z">
                    <w:r w:rsidRPr="00812ECB">
                      <w:rPr>
                        <w:sz w:val="20"/>
                        <w:szCs w:val="20"/>
                      </w:rPr>
                      <w:t>,</w:t>
                    </w:r>
                  </w:ins>
                  <w:r w:rsidRPr="00812ECB">
                    <w:rPr>
                      <w:iCs/>
                      <w:sz w:val="20"/>
                      <w:szCs w:val="20"/>
                    </w:rPr>
                    <w:t xml:space="preserve"> cleared in the DAM, for the hour that includes the 15-minute Settlement Interval.</w:t>
                  </w:r>
                </w:p>
              </w:tc>
            </w:tr>
            <w:tr w:rsidR="00812ECB" w:rsidRPr="00812ECB" w14:paraId="7F4114AE"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14A677B7"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14B6DD6"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55C19A16"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7BCF00F6"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EC35D7B" w14:textId="77777777" w:rsidR="00812ECB" w:rsidRPr="00812ECB" w:rsidRDefault="00812ECB" w:rsidP="00812ECB">
                  <w:pPr>
                    <w:spacing w:after="60"/>
                    <w:rPr>
                      <w:iCs/>
                      <w:sz w:val="20"/>
                      <w:szCs w:val="20"/>
                    </w:rPr>
                  </w:pPr>
                  <w:r w:rsidRPr="00812ECB">
                    <w:rPr>
                      <w:iCs/>
                      <w:sz w:val="20"/>
                      <w:szCs w:val="20"/>
                    </w:rPr>
                    <w:t xml:space="preserve">SSSR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7E624B5"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31AF252"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2D9272AC"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4F64E104"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C1935D6"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E33355A"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207C3B00"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6645F411"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4B12A3C"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BAE1584"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3A2F050E"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58F044DE" w14:textId="77777777" w:rsidR="00812ECB" w:rsidRPr="00812ECB" w:rsidRDefault="00812ECB" w:rsidP="00812ECB">
                  <w:pPr>
                    <w:spacing w:after="60"/>
                    <w:rPr>
                      <w:iCs/>
                      <w:sz w:val="20"/>
                      <w:szCs w:val="20"/>
                    </w:rPr>
                  </w:pPr>
                  <w:r w:rsidRPr="00812ECB">
                    <w:rPr>
                      <w:iCs/>
                      <w:sz w:val="20"/>
                      <w:szCs w:val="20"/>
                    </w:rPr>
                    <w:t xml:space="preserve">RESREV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148ED8A2"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7198C7A" w14:textId="77777777" w:rsidR="00812ECB" w:rsidRPr="00812ECB" w:rsidRDefault="00812ECB" w:rsidP="00812ECB">
                  <w:pPr>
                    <w:spacing w:after="60"/>
                    <w:rPr>
                      <w:i/>
                      <w:iCs/>
                      <w:sz w:val="20"/>
                      <w:szCs w:val="20"/>
                    </w:rPr>
                  </w:pPr>
                  <w:r w:rsidRPr="00812ECB">
                    <w:rPr>
                      <w:i/>
                      <w:iCs/>
                      <w:sz w:val="20"/>
                      <w:szCs w:val="20"/>
                    </w:rPr>
                    <w:t>Resource Share Revenue Settlement Payment</w:t>
                  </w:r>
                  <w:r w:rsidRPr="00812ECB">
                    <w:rPr>
                      <w:iCs/>
                      <w:sz w:val="20"/>
                      <w:szCs w:val="20"/>
                    </w:rPr>
                    <w:t xml:space="preserve">—The Resource share of the total payment to the entire Facility with a net metering arrangement attributed to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w:t>
                  </w:r>
                </w:p>
              </w:tc>
            </w:tr>
            <w:tr w:rsidR="00812ECB" w:rsidRPr="00812ECB" w14:paraId="1C61B31F"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38E1B0AB" w14:textId="77777777" w:rsidR="00812ECB" w:rsidRPr="00812ECB" w:rsidRDefault="00812ECB" w:rsidP="00812ECB">
                  <w:pPr>
                    <w:spacing w:after="60"/>
                    <w:rPr>
                      <w:iCs/>
                      <w:sz w:val="20"/>
                      <w:szCs w:val="20"/>
                    </w:rPr>
                  </w:pPr>
                  <w:r w:rsidRPr="00812ECB">
                    <w:rPr>
                      <w:iCs/>
                      <w:sz w:val="20"/>
                      <w:szCs w:val="20"/>
                    </w:rPr>
                    <w:t xml:space="preserve">RESMEB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45436E02"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6E00D0E" w14:textId="77777777" w:rsidR="00812ECB" w:rsidRPr="00812ECB" w:rsidRDefault="00812ECB" w:rsidP="00812ECB">
                  <w:pPr>
                    <w:spacing w:after="60"/>
                    <w:rPr>
                      <w:i/>
                      <w:iCs/>
                      <w:sz w:val="20"/>
                      <w:szCs w:val="20"/>
                    </w:rPr>
                  </w:pPr>
                  <w:r w:rsidRPr="00812ECB">
                    <w:rPr>
                      <w:i/>
                      <w:iCs/>
                      <w:sz w:val="20"/>
                      <w:szCs w:val="20"/>
                    </w:rPr>
                    <w:t>Resource Share Net Meter Real-Time Energy Total</w:t>
                  </w:r>
                  <w:r w:rsidRPr="00812ECB">
                    <w:rPr>
                      <w:iCs/>
                      <w:sz w:val="20"/>
                      <w:szCs w:val="20"/>
                    </w:rPr>
                    <w:t xml:space="preserve">—The Resource share of the net sum for all Settlement Meters attributed to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40B1A98E"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6B21685A" w14:textId="77777777" w:rsidR="00812ECB" w:rsidRPr="00812ECB" w:rsidRDefault="00812ECB" w:rsidP="00812ECB">
                  <w:pPr>
                    <w:spacing w:after="60"/>
                    <w:rPr>
                      <w:iCs/>
                      <w:sz w:val="20"/>
                      <w:szCs w:val="20"/>
                    </w:rPr>
                  </w:pPr>
                  <w:r w:rsidRPr="00812ECB">
                    <w:rPr>
                      <w:iCs/>
                      <w:sz w:val="20"/>
                      <w:szCs w:val="20"/>
                    </w:rPr>
                    <w:t xml:space="preserve">WSLTOT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BAD3875"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F5BD2C5" w14:textId="77777777" w:rsidR="00812ECB" w:rsidRPr="00812ECB" w:rsidRDefault="00812ECB" w:rsidP="00812ECB">
                  <w:pPr>
                    <w:spacing w:after="60"/>
                    <w:rPr>
                      <w:i/>
                      <w:iCs/>
                      <w:sz w:val="20"/>
                      <w:szCs w:val="20"/>
                    </w:rPr>
                  </w:pPr>
                  <w:r w:rsidRPr="00812ECB">
                    <w:rPr>
                      <w:i/>
                      <w:iCs/>
                      <w:sz w:val="20"/>
                      <w:szCs w:val="20"/>
                    </w:rPr>
                    <w:t>WSL Total</w:t>
                  </w:r>
                  <w:r w:rsidRPr="00812ECB">
                    <w:rPr>
                      <w:iCs/>
                      <w:sz w:val="20"/>
                      <w:szCs w:val="20"/>
                    </w:rPr>
                    <w:t xml:space="preserve">—The total WSL energy metered by the Settlement Meters which measure WSL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1ACD0337" w14:textId="77777777" w:rsidTr="008C7683">
              <w:trPr>
                <w:cantSplit/>
                <w:ins w:id="1008" w:author="ERCOT" w:date="2022-06-26T12:36:00Z"/>
              </w:trPr>
              <w:tc>
                <w:tcPr>
                  <w:tcW w:w="1997" w:type="dxa"/>
                  <w:tcBorders>
                    <w:top w:val="single" w:sz="4" w:space="0" w:color="auto"/>
                    <w:left w:val="single" w:sz="4" w:space="0" w:color="auto"/>
                    <w:bottom w:val="single" w:sz="4" w:space="0" w:color="auto"/>
                    <w:right w:val="single" w:sz="4" w:space="0" w:color="auto"/>
                  </w:tcBorders>
                </w:tcPr>
                <w:p w14:paraId="7AC28C31" w14:textId="77777777" w:rsidR="00812ECB" w:rsidRPr="00812ECB" w:rsidRDefault="00812ECB" w:rsidP="00812ECB">
                  <w:pPr>
                    <w:spacing w:after="60"/>
                    <w:rPr>
                      <w:ins w:id="1009" w:author="ERCOT" w:date="2022-06-26T12:36:00Z"/>
                      <w:iCs/>
                      <w:sz w:val="20"/>
                      <w:szCs w:val="20"/>
                    </w:rPr>
                  </w:pPr>
                  <w:ins w:id="1010" w:author="ERCOT" w:date="2022-06-26T12:36:00Z">
                    <w:r w:rsidRPr="00812ECB">
                      <w:rPr>
                        <w:sz w:val="20"/>
                        <w:szCs w:val="20"/>
                      </w:rPr>
                      <w:t xml:space="preserve">CLRTOT </w:t>
                    </w:r>
                    <w:r w:rsidRPr="00812ECB">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14892B50" w14:textId="77777777" w:rsidR="00812ECB" w:rsidRPr="00812ECB" w:rsidRDefault="00812ECB" w:rsidP="00812ECB">
                  <w:pPr>
                    <w:spacing w:after="60"/>
                    <w:rPr>
                      <w:ins w:id="1011" w:author="ERCOT" w:date="2022-06-26T12:36:00Z"/>
                      <w:iCs/>
                      <w:sz w:val="20"/>
                      <w:szCs w:val="20"/>
                    </w:rPr>
                  </w:pPr>
                  <w:ins w:id="1012" w:author="ERCOT" w:date="2022-06-26T12:36:00Z">
                    <w:r w:rsidRPr="00812ECB">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6D4F6B1C" w14:textId="77777777" w:rsidR="00812ECB" w:rsidRPr="00812ECB" w:rsidRDefault="00812ECB" w:rsidP="00812ECB">
                  <w:pPr>
                    <w:spacing w:after="60"/>
                    <w:rPr>
                      <w:ins w:id="1013" w:author="ERCOT" w:date="2022-06-26T12:36:00Z"/>
                      <w:i/>
                      <w:iCs/>
                      <w:sz w:val="20"/>
                      <w:szCs w:val="20"/>
                    </w:rPr>
                  </w:pPr>
                  <w:ins w:id="1014" w:author="ERCOT" w:date="2022-06-26T12:36:00Z">
                    <w:r w:rsidRPr="00812ECB">
                      <w:rPr>
                        <w:i/>
                        <w:sz w:val="20"/>
                        <w:szCs w:val="20"/>
                      </w:rPr>
                      <w:t>CLR Load Total</w:t>
                    </w:r>
                    <w:r w:rsidRPr="00812ECB">
                      <w:rPr>
                        <w:sz w:val="20"/>
                        <w:szCs w:val="20"/>
                      </w:rPr>
                      <w:t xml:space="preserve">—The total energy metered by the Settlement Meters which measures CLR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ins>
                </w:p>
              </w:tc>
            </w:tr>
            <w:tr w:rsidR="00812ECB" w:rsidRPr="00812ECB" w14:paraId="3354A3A8" w14:textId="77777777" w:rsidTr="008C7683">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6011A24" w14:textId="77777777" w:rsidR="00812ECB" w:rsidRPr="00812ECB" w:rsidRDefault="00812ECB" w:rsidP="00812ECB">
                  <w:pPr>
                    <w:spacing w:after="60"/>
                    <w:rPr>
                      <w:i/>
                      <w:iCs/>
                      <w:sz w:val="20"/>
                      <w:szCs w:val="20"/>
                    </w:rPr>
                  </w:pPr>
                </w:p>
              </w:tc>
            </w:tr>
            <w:tr w:rsidR="00812ECB" w:rsidRPr="00812ECB" w14:paraId="2152633F" w14:textId="77777777" w:rsidTr="008C7683">
              <w:trPr>
                <w:cantSplit/>
              </w:trPr>
              <w:tc>
                <w:tcPr>
                  <w:tcW w:w="1997" w:type="dxa"/>
                  <w:tcBorders>
                    <w:top w:val="single" w:sz="4" w:space="0" w:color="auto"/>
                    <w:left w:val="single" w:sz="4" w:space="0" w:color="auto"/>
                    <w:bottom w:val="single" w:sz="4" w:space="0" w:color="auto"/>
                    <w:right w:val="single" w:sz="4" w:space="0" w:color="auto"/>
                  </w:tcBorders>
                </w:tcPr>
                <w:p w14:paraId="51172FEF" w14:textId="77777777" w:rsidR="00812ECB" w:rsidRPr="00812ECB" w:rsidRDefault="00812ECB" w:rsidP="00812ECB">
                  <w:pPr>
                    <w:spacing w:after="60"/>
                    <w:rPr>
                      <w:bCs/>
                      <w:iCs/>
                      <w:sz w:val="20"/>
                      <w:szCs w:val="20"/>
                    </w:rPr>
                  </w:pPr>
                  <w:r w:rsidRPr="00812ECB">
                    <w:rPr>
                      <w:iCs/>
                      <w:sz w:val="20"/>
                      <w:szCs w:val="20"/>
                    </w:rPr>
                    <w:t xml:space="preserve">ESRNWSLTOT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0196BDBE"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0EF9D44E" w14:textId="77777777" w:rsidR="00812ECB" w:rsidRPr="00812ECB" w:rsidRDefault="00812ECB" w:rsidP="00812ECB">
                  <w:pPr>
                    <w:spacing w:after="60"/>
                    <w:rPr>
                      <w:i/>
                      <w:iCs/>
                      <w:sz w:val="20"/>
                      <w:szCs w:val="20"/>
                    </w:rPr>
                  </w:pPr>
                  <w:r w:rsidRPr="00812ECB">
                    <w:rPr>
                      <w:i/>
                      <w:sz w:val="20"/>
                      <w:szCs w:val="20"/>
                    </w:rPr>
                    <w:t>ESR Non-WSL Total</w:t>
                  </w:r>
                  <w:r w:rsidRPr="00812ECB">
                    <w:rPr>
                      <w:sz w:val="20"/>
                      <w:szCs w:val="20"/>
                    </w:rPr>
                    <w:t>—The total energy metered by the Settlement Meters which measure</w:t>
                  </w:r>
                  <w:del w:id="1015" w:author="ERCOT" w:date="2023-06-01T11:52:00Z">
                    <w:r w:rsidRPr="00812ECB" w:rsidDel="00F02B9E">
                      <w:rPr>
                        <w:sz w:val="20"/>
                        <w:szCs w:val="20"/>
                      </w:rPr>
                      <w:delText>s</w:delText>
                    </w:r>
                  </w:del>
                  <w:r w:rsidRPr="00812ECB">
                    <w:rPr>
                      <w:sz w:val="20"/>
                      <w:szCs w:val="20"/>
                    </w:rPr>
                    <w:t xml:space="preserve"> Non-WSL ESR Charging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p>
              </w:tc>
            </w:tr>
            <w:tr w:rsidR="00812ECB" w:rsidRPr="00812ECB" w14:paraId="044FF511"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0B61B9F" w14:textId="77777777" w:rsidR="00812ECB" w:rsidRPr="00812ECB" w:rsidRDefault="00812ECB" w:rsidP="00812ECB">
                  <w:pPr>
                    <w:spacing w:after="60"/>
                    <w:rPr>
                      <w:iCs/>
                      <w:sz w:val="20"/>
                      <w:szCs w:val="20"/>
                    </w:rPr>
                  </w:pPr>
                  <w:r w:rsidRPr="00812ECB">
                    <w:rPr>
                      <w:bCs/>
                      <w:iCs/>
                      <w:sz w:val="20"/>
                      <w:szCs w:val="20"/>
                    </w:rPr>
                    <w:t xml:space="preserve">MEBL </w:t>
                  </w:r>
                  <w:proofErr w:type="spellStart"/>
                  <w:r w:rsidRPr="00812ECB">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54EA002"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45D248D" w14:textId="77777777" w:rsidR="00812ECB" w:rsidRPr="00812ECB" w:rsidRDefault="00812ECB" w:rsidP="00812ECB">
                  <w:pPr>
                    <w:spacing w:after="60"/>
                    <w:rPr>
                      <w:i/>
                      <w:iCs/>
                      <w:sz w:val="20"/>
                      <w:szCs w:val="20"/>
                    </w:rPr>
                  </w:pPr>
                  <w:r w:rsidRPr="00812ECB">
                    <w:rPr>
                      <w:i/>
                      <w:iCs/>
                      <w:sz w:val="20"/>
                      <w:szCs w:val="20"/>
                    </w:rPr>
                    <w:t>Metered Energy for Wholesale Storage Load at bus</w:t>
                  </w:r>
                  <w:r w:rsidRPr="00812ECB">
                    <w:rPr>
                      <w:iCs/>
                      <w:sz w:val="20"/>
                      <w:szCs w:val="20"/>
                    </w:rPr>
                    <w:sym w:font="Symbol" w:char="F0BE"/>
                  </w:r>
                  <w:r w:rsidRPr="00812ECB">
                    <w:rPr>
                      <w:iCs/>
                      <w:sz w:val="20"/>
                      <w:szCs w:val="20"/>
                    </w:rPr>
                    <w:t xml:space="preserve">The WSL energy metered by the Settlement Meter which measures WSL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p>
              </w:tc>
            </w:tr>
            <w:tr w:rsidR="00812ECB" w:rsidRPr="00812ECB" w14:paraId="49BC1DB8" w14:textId="77777777" w:rsidTr="008C7683">
              <w:trPr>
                <w:cantSplit/>
                <w:ins w:id="1016" w:author="ERCOT" w:date="2022-06-26T12:38:00Z"/>
              </w:trPr>
              <w:tc>
                <w:tcPr>
                  <w:tcW w:w="1997" w:type="dxa"/>
                  <w:tcBorders>
                    <w:top w:val="single" w:sz="4" w:space="0" w:color="auto"/>
                    <w:left w:val="single" w:sz="4" w:space="0" w:color="auto"/>
                    <w:bottom w:val="single" w:sz="4" w:space="0" w:color="auto"/>
                    <w:right w:val="single" w:sz="4" w:space="0" w:color="auto"/>
                  </w:tcBorders>
                </w:tcPr>
                <w:p w14:paraId="0A79375D" w14:textId="77777777" w:rsidR="00812ECB" w:rsidRPr="00812ECB" w:rsidRDefault="00812ECB" w:rsidP="00812ECB">
                  <w:pPr>
                    <w:spacing w:after="60"/>
                    <w:rPr>
                      <w:ins w:id="1017" w:author="ERCOT" w:date="2022-06-26T12:38:00Z"/>
                      <w:bCs/>
                      <w:iCs/>
                      <w:sz w:val="20"/>
                      <w:szCs w:val="20"/>
                    </w:rPr>
                  </w:pPr>
                  <w:ins w:id="1018" w:author="ERCOT" w:date="2022-06-26T12:38:00Z">
                    <w:r w:rsidRPr="00812ECB">
                      <w:rPr>
                        <w:sz w:val="20"/>
                        <w:szCs w:val="20"/>
                      </w:rPr>
                      <w:t xml:space="preserve">MEBCL </w:t>
                    </w:r>
                    <w:r w:rsidRPr="00812ECB">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674DA860" w14:textId="77777777" w:rsidR="00812ECB" w:rsidRPr="00812ECB" w:rsidRDefault="00812ECB" w:rsidP="00812ECB">
                  <w:pPr>
                    <w:spacing w:after="60"/>
                    <w:rPr>
                      <w:ins w:id="1019" w:author="ERCOT" w:date="2022-06-26T12:38:00Z"/>
                      <w:iCs/>
                      <w:sz w:val="20"/>
                      <w:szCs w:val="20"/>
                    </w:rPr>
                  </w:pPr>
                  <w:ins w:id="1020" w:author="ERCOT" w:date="2022-06-26T12:38:00Z">
                    <w:r w:rsidRPr="00812ECB">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2941508E" w14:textId="77777777" w:rsidR="00812ECB" w:rsidRPr="00812ECB" w:rsidRDefault="00812ECB" w:rsidP="00812ECB">
                  <w:pPr>
                    <w:spacing w:after="60"/>
                    <w:rPr>
                      <w:ins w:id="1021" w:author="ERCOT" w:date="2022-06-26T12:38:00Z"/>
                      <w:i/>
                      <w:iCs/>
                      <w:sz w:val="20"/>
                      <w:szCs w:val="20"/>
                    </w:rPr>
                  </w:pPr>
                  <w:ins w:id="1022" w:author="ERCOT" w:date="2022-07-29T10:13:00Z">
                    <w:r w:rsidRPr="00812ECB">
                      <w:rPr>
                        <w:i/>
                        <w:sz w:val="20"/>
                        <w:szCs w:val="20"/>
                      </w:rPr>
                      <w:t>Calculated Metered Energy for CLR Load at Bus</w:t>
                    </w:r>
                    <w:r w:rsidRPr="00812ECB">
                      <w:rPr>
                        <w:sz w:val="20"/>
                        <w:szCs w:val="20"/>
                      </w:rPr>
                      <w:t xml:space="preserve">—The calculated CLR </w:t>
                    </w:r>
                  </w:ins>
                  <w:ins w:id="1023" w:author="ERCOT" w:date="2022-06-26T12:38:00Z">
                    <w:r w:rsidRPr="00812ECB">
                      <w:rPr>
                        <w:sz w:val="20"/>
                        <w:szCs w:val="20"/>
                      </w:rPr>
                      <w:t>Load</w:t>
                    </w:r>
                  </w:ins>
                  <w:ins w:id="1024" w:author="ERCOT" w:date="2023-02-17T11:14:00Z">
                    <w:r w:rsidRPr="00812ECB">
                      <w:rPr>
                        <w:sz w:val="20"/>
                        <w:szCs w:val="20"/>
                      </w:rPr>
                      <w:t xml:space="preserve">, adjusted for </w:t>
                    </w:r>
                  </w:ins>
                  <w:ins w:id="1025" w:author="ERCOT" w:date="2023-06-01T11:53:00Z">
                    <w:r w:rsidRPr="00812ECB">
                      <w:rPr>
                        <w:sz w:val="20"/>
                        <w:szCs w:val="20"/>
                      </w:rPr>
                      <w:t>Unaccounted For Energy (</w:t>
                    </w:r>
                  </w:ins>
                  <w:ins w:id="1026" w:author="ERCOT" w:date="2023-02-17T11:14:00Z">
                    <w:r w:rsidRPr="00812ECB">
                      <w:rPr>
                        <w:sz w:val="20"/>
                        <w:szCs w:val="20"/>
                      </w:rPr>
                      <w:t>UFE</w:t>
                    </w:r>
                  </w:ins>
                  <w:ins w:id="1027" w:author="ERCOT" w:date="2023-06-01T11:53:00Z">
                    <w:r w:rsidRPr="00812ECB">
                      <w:rPr>
                        <w:sz w:val="20"/>
                        <w:szCs w:val="20"/>
                      </w:rPr>
                      <w:t>)</w:t>
                    </w:r>
                  </w:ins>
                  <w:ins w:id="1028" w:author="ERCOT" w:date="2023-02-17T11:14:00Z">
                    <w:r w:rsidRPr="00812ECB">
                      <w:rPr>
                        <w:sz w:val="20"/>
                        <w:szCs w:val="20"/>
                      </w:rPr>
                      <w:t>, for</w:t>
                    </w:r>
                  </w:ins>
                  <w:ins w:id="1029" w:author="ERCOT" w:date="2022-06-26T12:38:00Z">
                    <w:r w:rsidRPr="00812ECB">
                      <w:rPr>
                        <w:sz w:val="20"/>
                        <w:szCs w:val="20"/>
                      </w:rPr>
                      <w:t xml:space="preserve">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62110B36" w14:textId="77777777" w:rsidTr="008C7683">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50CCF648" w14:textId="77777777" w:rsidR="00812ECB" w:rsidRPr="00812ECB" w:rsidRDefault="00812ECB" w:rsidP="00812ECB">
                  <w:pPr>
                    <w:spacing w:after="60"/>
                    <w:rPr>
                      <w:i/>
                      <w:iCs/>
                      <w:sz w:val="20"/>
                      <w:szCs w:val="20"/>
                    </w:rPr>
                  </w:pPr>
                </w:p>
              </w:tc>
            </w:tr>
            <w:tr w:rsidR="00812ECB" w:rsidRPr="00812ECB" w14:paraId="5EAC0344" w14:textId="77777777" w:rsidTr="008C7683">
              <w:trPr>
                <w:cantSplit/>
              </w:trPr>
              <w:tc>
                <w:tcPr>
                  <w:tcW w:w="1997" w:type="dxa"/>
                  <w:tcBorders>
                    <w:top w:val="single" w:sz="4" w:space="0" w:color="auto"/>
                    <w:left w:val="single" w:sz="4" w:space="0" w:color="auto"/>
                    <w:bottom w:val="single" w:sz="4" w:space="0" w:color="auto"/>
                    <w:right w:val="single" w:sz="4" w:space="0" w:color="auto"/>
                  </w:tcBorders>
                </w:tcPr>
                <w:p w14:paraId="42E7F567" w14:textId="77777777" w:rsidR="00812ECB" w:rsidRPr="00812ECB" w:rsidRDefault="00812ECB" w:rsidP="00812ECB">
                  <w:pPr>
                    <w:spacing w:after="60"/>
                    <w:rPr>
                      <w:iCs/>
                      <w:sz w:val="20"/>
                      <w:szCs w:val="20"/>
                    </w:rPr>
                  </w:pPr>
                  <w:r w:rsidRPr="00812ECB">
                    <w:rPr>
                      <w:iCs/>
                      <w:sz w:val="20"/>
                      <w:szCs w:val="20"/>
                    </w:rPr>
                    <w:t xml:space="preserve">MEBR </w:t>
                  </w:r>
                  <w:r w:rsidRPr="00812ECB">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57BE41A4"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38E90686" w14:textId="77777777" w:rsidR="00812ECB" w:rsidRPr="00812ECB" w:rsidRDefault="00812ECB" w:rsidP="00812ECB">
                  <w:pPr>
                    <w:spacing w:after="60"/>
                    <w:rPr>
                      <w:i/>
                      <w:iCs/>
                      <w:sz w:val="20"/>
                      <w:szCs w:val="20"/>
                    </w:rPr>
                  </w:pPr>
                  <w:ins w:id="1030" w:author="ERCOT" w:date="2022-06-26T12:38:00Z">
                    <w:del w:id="1031" w:author="ERCOT" w:date="2022-07-22T14:31:00Z">
                      <w:r w:rsidRPr="00812ECB" w:rsidDel="00C66F06">
                        <w:rPr>
                          <w:i/>
                          <w:iCs/>
                          <w:sz w:val="20"/>
                          <w:szCs w:val="20"/>
                        </w:rPr>
                        <w:delText>Adjusted</w:delText>
                      </w:r>
                    </w:del>
                  </w:ins>
                  <w:ins w:id="1032" w:author="ERCOT" w:date="2022-07-22T14:31:00Z">
                    <w:r w:rsidRPr="00812ECB">
                      <w:rPr>
                        <w:i/>
                        <w:iCs/>
                        <w:sz w:val="20"/>
                        <w:szCs w:val="20"/>
                      </w:rPr>
                      <w:t>Calculated</w:t>
                    </w:r>
                  </w:ins>
                  <w:ins w:id="1033" w:author="ERCOT" w:date="2022-06-26T12:38:00Z">
                    <w:r w:rsidRPr="00812ECB">
                      <w:rPr>
                        <w:i/>
                        <w:iCs/>
                        <w:sz w:val="20"/>
                        <w:szCs w:val="20"/>
                      </w:rPr>
                      <w:t xml:space="preserve"> </w:t>
                    </w:r>
                  </w:ins>
                  <w:r w:rsidRPr="00812ECB">
                    <w:rPr>
                      <w:i/>
                      <w:iCs/>
                      <w:sz w:val="20"/>
                      <w:szCs w:val="20"/>
                    </w:rPr>
                    <w:t xml:space="preserve">Metered Energy for Energy Storage Resource Load at Bus - </w:t>
                  </w:r>
                  <w:r w:rsidRPr="00812ECB">
                    <w:rPr>
                      <w:iCs/>
                      <w:sz w:val="20"/>
                      <w:szCs w:val="20"/>
                    </w:rPr>
                    <w:t xml:space="preserve">The </w:t>
                  </w:r>
                  <w:ins w:id="1034" w:author="ERCOT" w:date="2022-07-22T14:31:00Z">
                    <w:r w:rsidRPr="00812ECB">
                      <w:rPr>
                        <w:iCs/>
                        <w:sz w:val="20"/>
                        <w:szCs w:val="20"/>
                      </w:rPr>
                      <w:t xml:space="preserve">calculated </w:t>
                    </w:r>
                  </w:ins>
                  <w:del w:id="1035" w:author="ERCOT" w:date="2022-07-22T14:31:00Z">
                    <w:r w:rsidRPr="00812ECB" w:rsidDel="00C66F06">
                      <w:rPr>
                        <w:iCs/>
                        <w:sz w:val="20"/>
                        <w:szCs w:val="20"/>
                      </w:rPr>
                      <w:delText xml:space="preserve">energy metered by the Settlement Meter which measures </w:delText>
                    </w:r>
                  </w:del>
                  <w:r w:rsidRPr="00812ECB">
                    <w:rPr>
                      <w:iCs/>
                      <w:sz w:val="20"/>
                      <w:szCs w:val="20"/>
                    </w:rPr>
                    <w:t>Non-WSL ESR Charging Load</w:t>
                  </w:r>
                  <w:ins w:id="1036" w:author="ERCOT" w:date="2023-02-17T11:14:00Z">
                    <w:r w:rsidRPr="00812ECB">
                      <w:rPr>
                        <w:iCs/>
                        <w:sz w:val="20"/>
                        <w:szCs w:val="20"/>
                      </w:rPr>
                      <w:t>, adjusted for UFE,</w:t>
                    </w:r>
                  </w:ins>
                  <w:r w:rsidRPr="00812ECB">
                    <w:rPr>
                      <w:iCs/>
                      <w:sz w:val="20"/>
                      <w:szCs w:val="20"/>
                    </w:rPr>
                    <w:t xml:space="preserve">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w:t>
                  </w:r>
                  <w:r w:rsidRPr="00812ECB">
                    <w:rPr>
                      <w:i/>
                      <w:iCs/>
                      <w:sz w:val="20"/>
                      <w:szCs w:val="20"/>
                    </w:rPr>
                    <w:t xml:space="preserve">   </w:t>
                  </w:r>
                </w:p>
              </w:tc>
            </w:tr>
            <w:tr w:rsidR="00812ECB" w:rsidRPr="00812ECB" w14:paraId="3BB59701"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08063793" w14:textId="77777777" w:rsidR="00812ECB" w:rsidRPr="00812ECB" w:rsidRDefault="00812ECB" w:rsidP="00812ECB">
                  <w:pPr>
                    <w:spacing w:after="60"/>
                    <w:rPr>
                      <w:iCs/>
                      <w:sz w:val="20"/>
                      <w:szCs w:val="20"/>
                    </w:rPr>
                  </w:pPr>
                  <w:r w:rsidRPr="00812ECB">
                    <w:rPr>
                      <w:iCs/>
                      <w:sz w:val="20"/>
                      <w:szCs w:val="20"/>
                    </w:rPr>
                    <w:t xml:space="preserve">NMSAMTTOT </w:t>
                  </w:r>
                  <w:proofErr w:type="spellStart"/>
                  <w:r w:rsidRPr="00812ECB">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18EBD25"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BFB1DDE" w14:textId="77777777" w:rsidR="00812ECB" w:rsidRPr="00812ECB" w:rsidRDefault="00812ECB" w:rsidP="00812ECB">
                  <w:pPr>
                    <w:spacing w:after="60"/>
                    <w:rPr>
                      <w:iCs/>
                      <w:sz w:val="20"/>
                      <w:szCs w:val="20"/>
                    </w:rPr>
                  </w:pPr>
                  <w:r w:rsidRPr="00812ECB">
                    <w:rPr>
                      <w:i/>
                      <w:iCs/>
                      <w:sz w:val="20"/>
                      <w:szCs w:val="20"/>
                    </w:rPr>
                    <w:t>Net Metering Settlement</w:t>
                  </w:r>
                  <w:r w:rsidRPr="00812ECB">
                    <w:rPr>
                      <w:iCs/>
                      <w:sz w:val="20"/>
                      <w:szCs w:val="20"/>
                    </w:rPr>
                    <w:t>—The total payment or charge to a generation site with a net metering arrangement.</w:t>
                  </w:r>
                </w:p>
              </w:tc>
            </w:tr>
            <w:tr w:rsidR="00812ECB" w:rsidRPr="00812ECB" w14:paraId="29EC4192" w14:textId="77777777" w:rsidTr="008C7683">
              <w:trPr>
                <w:cantSplit/>
                <w:ins w:id="1037" w:author="ERCOT" w:date="2022-06-26T12:39:00Z"/>
              </w:trPr>
              <w:tc>
                <w:tcPr>
                  <w:tcW w:w="1997" w:type="dxa"/>
                  <w:tcBorders>
                    <w:top w:val="single" w:sz="4" w:space="0" w:color="auto"/>
                    <w:left w:val="single" w:sz="4" w:space="0" w:color="auto"/>
                    <w:bottom w:val="single" w:sz="4" w:space="0" w:color="auto"/>
                    <w:right w:val="single" w:sz="4" w:space="0" w:color="auto"/>
                  </w:tcBorders>
                </w:tcPr>
                <w:p w14:paraId="406ED489" w14:textId="77777777" w:rsidR="00812ECB" w:rsidRPr="00812ECB" w:rsidRDefault="00812ECB" w:rsidP="00812ECB">
                  <w:pPr>
                    <w:spacing w:after="60"/>
                    <w:rPr>
                      <w:ins w:id="1038" w:author="ERCOT" w:date="2022-06-26T12:39:00Z"/>
                      <w:iCs/>
                      <w:sz w:val="20"/>
                      <w:szCs w:val="20"/>
                    </w:rPr>
                  </w:pPr>
                  <w:ins w:id="1039" w:author="ERCOT" w:date="2022-06-26T12:39: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76DC5712" w14:textId="77777777" w:rsidR="00812ECB" w:rsidRPr="00812ECB" w:rsidRDefault="00812ECB" w:rsidP="00812ECB">
                  <w:pPr>
                    <w:spacing w:after="60"/>
                    <w:rPr>
                      <w:ins w:id="1040" w:author="ERCOT" w:date="2022-06-26T12:39:00Z"/>
                      <w:iCs/>
                      <w:sz w:val="20"/>
                      <w:szCs w:val="20"/>
                    </w:rPr>
                  </w:pPr>
                  <w:ins w:id="1041" w:author="ERCOT" w:date="2022-06-26T12:39:00Z">
                    <w:r w:rsidRPr="00812ECB">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E053C6E" w14:textId="77777777" w:rsidR="00812ECB" w:rsidRPr="00812ECB" w:rsidRDefault="00812ECB" w:rsidP="00812ECB">
                  <w:pPr>
                    <w:spacing w:after="60"/>
                    <w:rPr>
                      <w:ins w:id="1042" w:author="ERCOT" w:date="2022-06-26T12:39:00Z"/>
                      <w:i/>
                      <w:iCs/>
                      <w:sz w:val="20"/>
                      <w:szCs w:val="20"/>
                    </w:rPr>
                  </w:pPr>
                  <w:ins w:id="1043" w:author="ERCOT" w:date="2022-06-26T12:39:00Z">
                    <w:r w:rsidRPr="00812ECB">
                      <w:rPr>
                        <w:i/>
                        <w:sz w:val="20"/>
                        <w:szCs w:val="20"/>
                      </w:rPr>
                      <w:t>CLR Load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CLR Load for each 15-minute Settlement Interval.</w:t>
                    </w:r>
                  </w:ins>
                </w:p>
              </w:tc>
            </w:tr>
            <w:tr w:rsidR="00812ECB" w:rsidRPr="00812ECB" w14:paraId="318666CB"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679C5062" w14:textId="77777777" w:rsidR="00812ECB" w:rsidRPr="00812ECB" w:rsidRDefault="00812ECB" w:rsidP="00812ECB">
                  <w:pPr>
                    <w:spacing w:after="60"/>
                    <w:rPr>
                      <w:iCs/>
                      <w:sz w:val="20"/>
                      <w:szCs w:val="20"/>
                    </w:rPr>
                  </w:pPr>
                  <w:r w:rsidRPr="00812ECB">
                    <w:rPr>
                      <w:iCs/>
                      <w:sz w:val="20"/>
                      <w:szCs w:val="20"/>
                    </w:rPr>
                    <w:t>WSLAMTTOT</w:t>
                  </w:r>
                  <w:r w:rsidRPr="00812ECB">
                    <w:rPr>
                      <w:iCs/>
                      <w:sz w:val="20"/>
                      <w:szCs w:val="20"/>
                      <w:vertAlign w:val="subscript"/>
                    </w:rPr>
                    <w:t xml:space="preserve"> </w:t>
                  </w:r>
                  <w:r w:rsidRPr="00812ECB">
                    <w:rPr>
                      <w:i/>
                      <w:iCs/>
                      <w:sz w:val="20"/>
                      <w:szCs w:val="20"/>
                      <w:vertAlign w:val="subscript"/>
                    </w:rPr>
                    <w:t>q, r, p</w:t>
                  </w:r>
                  <w:r w:rsidRPr="00812ECB">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2C4B157"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7ED44C77" w14:textId="77777777" w:rsidR="00812ECB" w:rsidRPr="00812ECB" w:rsidRDefault="00812ECB" w:rsidP="00812ECB">
                  <w:pPr>
                    <w:spacing w:after="60"/>
                    <w:rPr>
                      <w:i/>
                      <w:iCs/>
                      <w:sz w:val="20"/>
                      <w:szCs w:val="20"/>
                    </w:rPr>
                  </w:pPr>
                  <w:r w:rsidRPr="00812ECB">
                    <w:rPr>
                      <w:i/>
                      <w:iCs/>
                      <w:sz w:val="20"/>
                      <w:szCs w:val="20"/>
                    </w:rPr>
                    <w:t>Wholesale Storage Load Settlement</w:t>
                  </w:r>
                  <w:r w:rsidRPr="00812ECB">
                    <w:rPr>
                      <w:iCs/>
                      <w:sz w:val="20"/>
                      <w:szCs w:val="20"/>
                    </w:rPr>
                    <w: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xml:space="preserve">, </w:t>
                  </w:r>
                  <w:r w:rsidRPr="00812ECB">
                    <w:rPr>
                      <w:iCs/>
                      <w:sz w:val="20"/>
                      <w:szCs w:val="20"/>
                    </w:rPr>
                    <w:t xml:space="preserve">for WSL </w:t>
                  </w:r>
                  <w:r w:rsidRPr="00812ECB">
                    <w:rPr>
                      <w:sz w:val="20"/>
                      <w:szCs w:val="20"/>
                    </w:rPr>
                    <w:t>for each 15-minute Settlement Interval.</w:t>
                  </w:r>
                </w:p>
              </w:tc>
            </w:tr>
            <w:tr w:rsidR="00812ECB" w:rsidRPr="00812ECB" w14:paraId="1BE7B36D" w14:textId="77777777" w:rsidTr="008C7683">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C225370" w14:textId="77777777" w:rsidR="00812ECB" w:rsidRPr="00812ECB" w:rsidRDefault="00812ECB" w:rsidP="00812ECB">
                  <w:pPr>
                    <w:spacing w:after="60"/>
                    <w:rPr>
                      <w:i/>
                      <w:iCs/>
                      <w:sz w:val="20"/>
                      <w:szCs w:val="20"/>
                    </w:rPr>
                  </w:pPr>
                </w:p>
              </w:tc>
            </w:tr>
            <w:tr w:rsidR="00812ECB" w:rsidRPr="00812ECB" w14:paraId="23ACF910" w14:textId="77777777" w:rsidTr="008C7683">
              <w:trPr>
                <w:cantSplit/>
              </w:trPr>
              <w:tc>
                <w:tcPr>
                  <w:tcW w:w="1997" w:type="dxa"/>
                  <w:tcBorders>
                    <w:top w:val="single" w:sz="4" w:space="0" w:color="auto"/>
                    <w:left w:val="single" w:sz="4" w:space="0" w:color="auto"/>
                    <w:bottom w:val="single" w:sz="4" w:space="0" w:color="auto"/>
                    <w:right w:val="single" w:sz="4" w:space="0" w:color="auto"/>
                  </w:tcBorders>
                </w:tcPr>
                <w:p w14:paraId="22DB17DE" w14:textId="77777777" w:rsidR="00812ECB" w:rsidRPr="00812ECB" w:rsidRDefault="00812ECB" w:rsidP="00812ECB">
                  <w:pPr>
                    <w:spacing w:after="60"/>
                    <w:rPr>
                      <w:iCs/>
                      <w:sz w:val="20"/>
                      <w:szCs w:val="20"/>
                    </w:rPr>
                  </w:pPr>
                  <w:r w:rsidRPr="00812ECB">
                    <w:rPr>
                      <w:iCs/>
                      <w:sz w:val="20"/>
                      <w:szCs w:val="20"/>
                    </w:rPr>
                    <w:lastRenderedPageBreak/>
                    <w:t>ESRNWSLAMTTOT</w:t>
                  </w:r>
                  <w:r w:rsidRPr="00812ECB">
                    <w:rPr>
                      <w:iCs/>
                      <w:sz w:val="20"/>
                      <w:szCs w:val="20"/>
                      <w:vertAlign w:val="subscript"/>
                    </w:rPr>
                    <w:t xml:space="preserve"> </w:t>
                  </w:r>
                  <w:r w:rsidRPr="00812ECB">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4A2F6D20"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87A376C" w14:textId="77777777" w:rsidR="00812ECB" w:rsidRPr="00812ECB" w:rsidRDefault="00812ECB" w:rsidP="00812ECB">
                  <w:pPr>
                    <w:spacing w:after="60"/>
                    <w:rPr>
                      <w:i/>
                      <w:iCs/>
                      <w:sz w:val="20"/>
                      <w:szCs w:val="20"/>
                    </w:rPr>
                  </w:pPr>
                  <w:r w:rsidRPr="00812ECB">
                    <w:rPr>
                      <w:i/>
                      <w:sz w:val="20"/>
                      <w:szCs w:val="20"/>
                    </w:rPr>
                    <w:t>Energy Storage Resource Non-WSL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Non-WSL ESR Charging Load for each 15-minute Settlement Interval.</w:t>
                  </w:r>
                </w:p>
              </w:tc>
            </w:tr>
            <w:tr w:rsidR="00812ECB" w:rsidRPr="00812ECB" w14:paraId="62BC9BF7"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3DDB9196" w14:textId="77777777" w:rsidR="00812ECB" w:rsidRPr="00812ECB" w:rsidRDefault="00812ECB" w:rsidP="00812ECB">
                  <w:pPr>
                    <w:spacing w:after="60"/>
                    <w:rPr>
                      <w:iCs/>
                      <w:sz w:val="20"/>
                      <w:szCs w:val="20"/>
                    </w:rPr>
                  </w:pPr>
                  <w:r w:rsidRPr="00812ECB">
                    <w:rPr>
                      <w:iCs/>
                      <w:sz w:val="20"/>
                      <w:szCs w:val="20"/>
                    </w:rPr>
                    <w:t xml:space="preserve">NMRTETOT </w:t>
                  </w:r>
                  <w:proofErr w:type="spellStart"/>
                  <w:r w:rsidRPr="00812ECB">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B6CF8DE"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E941A2B" w14:textId="77777777" w:rsidR="00812ECB" w:rsidRPr="00812ECB" w:rsidRDefault="00812ECB" w:rsidP="00812ECB">
                  <w:pPr>
                    <w:spacing w:after="60"/>
                    <w:rPr>
                      <w:i/>
                      <w:iCs/>
                      <w:sz w:val="20"/>
                      <w:szCs w:val="20"/>
                    </w:rPr>
                  </w:pPr>
                  <w:r w:rsidRPr="00812ECB">
                    <w:rPr>
                      <w:i/>
                      <w:iCs/>
                      <w:sz w:val="20"/>
                      <w:szCs w:val="20"/>
                    </w:rPr>
                    <w:t>Net Meter Real-Time Energy Total</w:t>
                  </w:r>
                  <w:r w:rsidRPr="00812ECB">
                    <w:rPr>
                      <w:iCs/>
                      <w:sz w:val="20"/>
                      <w:szCs w:val="20"/>
                    </w:rPr>
                    <w:t xml:space="preserve">—The net sum for all Settlement Meters included in generation site code </w:t>
                  </w:r>
                  <w:proofErr w:type="spellStart"/>
                  <w:r w:rsidRPr="00812ECB">
                    <w:rPr>
                      <w:i/>
                      <w:iCs/>
                      <w:sz w:val="20"/>
                      <w:szCs w:val="20"/>
                    </w:rPr>
                    <w:t>gsc</w:t>
                  </w:r>
                  <w:proofErr w:type="spellEnd"/>
                  <w:r w:rsidRPr="00812ECB">
                    <w:rPr>
                      <w:iCs/>
                      <w:sz w:val="20"/>
                      <w:szCs w:val="20"/>
                    </w:rPr>
                    <w:t>.  A positive value indicates an injection of power to the ERCOT System.</w:t>
                  </w:r>
                </w:p>
              </w:tc>
            </w:tr>
            <w:tr w:rsidR="00812ECB" w:rsidRPr="00812ECB" w14:paraId="139327D6"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8B84358"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4FFC8765"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5E3146C"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net metering arrangement.  GSPLITPER is calculated by taking the Supervisory Control and Data Acquisition (SCADA) values (GSSPLITSCA) for a particular Generation Resource or ESR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7536C1D1"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0F6C03DA" w14:textId="77777777" w:rsidR="00812ECB" w:rsidRPr="00812ECB" w:rsidRDefault="00812ECB" w:rsidP="00812ECB">
                  <w:pPr>
                    <w:spacing w:after="60"/>
                    <w:rPr>
                      <w:i/>
                      <w:iCs/>
                      <w:sz w:val="20"/>
                      <w:szCs w:val="20"/>
                    </w:rPr>
                  </w:pPr>
                  <w:r w:rsidRPr="00812ECB">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3DDC8422"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FC5E032"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413D8DBE"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50B65F18" w14:textId="77777777" w:rsidR="00812ECB" w:rsidRPr="00812ECB" w:rsidRDefault="00812ECB" w:rsidP="00812ECB">
                  <w:pPr>
                    <w:spacing w:after="60"/>
                    <w:rPr>
                      <w:i/>
                      <w:iCs/>
                      <w:sz w:val="20"/>
                      <w:szCs w:val="20"/>
                    </w:rPr>
                  </w:pPr>
                  <w:r w:rsidRPr="00812ECB">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7F6AF268"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4E2860E" w14:textId="77777777" w:rsidR="00812ECB" w:rsidRPr="00812ECB" w:rsidRDefault="00812ECB" w:rsidP="00812ECB">
                  <w:pPr>
                    <w:spacing w:after="60"/>
                    <w:rPr>
                      <w:iCs/>
                      <w:sz w:val="20"/>
                      <w:szCs w:val="20"/>
                    </w:rPr>
                  </w:pPr>
                  <w:r w:rsidRPr="00812ECB">
                    <w:rPr>
                      <w:iCs/>
                      <w:sz w:val="20"/>
                      <w:szCs w:val="20"/>
                    </w:rPr>
                    <w:t>A Resource Node Settlement Point.</w:t>
                  </w:r>
                </w:p>
              </w:tc>
            </w:tr>
            <w:tr w:rsidR="00812ECB" w:rsidRPr="00812ECB" w14:paraId="5AAF8CAB"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17396E0" w14:textId="77777777" w:rsidR="00812ECB" w:rsidRPr="00812ECB" w:rsidRDefault="00812ECB" w:rsidP="00812ECB">
                  <w:pPr>
                    <w:spacing w:after="60"/>
                    <w:rPr>
                      <w:i/>
                      <w:iCs/>
                      <w:sz w:val="20"/>
                      <w:szCs w:val="20"/>
                    </w:rPr>
                  </w:pPr>
                  <w:r w:rsidRPr="00812ECB">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7A6FFBF1"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5215466" w14:textId="77777777" w:rsidR="00812ECB" w:rsidRPr="00812ECB" w:rsidRDefault="00812ECB" w:rsidP="00812ECB">
                  <w:pPr>
                    <w:spacing w:after="60"/>
                    <w:rPr>
                      <w:iCs/>
                      <w:sz w:val="20"/>
                      <w:szCs w:val="20"/>
                    </w:rPr>
                  </w:pPr>
                  <w:r w:rsidRPr="00812ECB">
                    <w:rPr>
                      <w:iCs/>
                      <w:sz w:val="20"/>
                      <w:szCs w:val="20"/>
                    </w:rPr>
                    <w:t>A Generation Resource</w:t>
                  </w:r>
                  <w:ins w:id="1044" w:author="ERCOT" w:date="2022-06-26T12:39:00Z">
                    <w:r w:rsidRPr="00812ECB">
                      <w:rPr>
                        <w:iCs/>
                        <w:sz w:val="20"/>
                        <w:szCs w:val="20"/>
                      </w:rPr>
                      <w:t>, a CLR that is not an ALR,</w:t>
                    </w:r>
                  </w:ins>
                  <w:r w:rsidRPr="00812ECB">
                    <w:rPr>
                      <w:iCs/>
                      <w:sz w:val="20"/>
                      <w:szCs w:val="20"/>
                    </w:rPr>
                    <w:t xml:space="preserve"> or ESR that is located at the Facility with net metering.</w:t>
                  </w:r>
                </w:p>
              </w:tc>
            </w:tr>
            <w:tr w:rsidR="00812ECB" w:rsidRPr="00812ECB" w14:paraId="0D1B3FA9"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1BB45E21" w14:textId="77777777" w:rsidR="00812ECB" w:rsidRPr="00812ECB" w:rsidRDefault="00812ECB" w:rsidP="00812ECB">
                  <w:pPr>
                    <w:spacing w:after="60"/>
                    <w:rPr>
                      <w:i/>
                      <w:iCs/>
                      <w:sz w:val="20"/>
                      <w:szCs w:val="20"/>
                    </w:rPr>
                  </w:pPr>
                  <w:proofErr w:type="spellStart"/>
                  <w:r w:rsidRPr="00812ECB">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18BE1F1"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E67BF1B"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2A3073F2"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6965E97E" w14:textId="77777777" w:rsidR="00812ECB" w:rsidRPr="00812ECB" w:rsidRDefault="00812ECB" w:rsidP="00812ECB">
                  <w:pPr>
                    <w:spacing w:after="60"/>
                    <w:rPr>
                      <w:i/>
                      <w:iCs/>
                      <w:sz w:val="20"/>
                      <w:szCs w:val="20"/>
                    </w:rPr>
                  </w:pPr>
                  <w:r w:rsidRPr="00812ECB">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05BB8256"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583BE84" w14:textId="77777777" w:rsidR="00812ECB" w:rsidRPr="00812ECB" w:rsidRDefault="00812ECB" w:rsidP="00812ECB">
                  <w:pPr>
                    <w:spacing w:after="60"/>
                    <w:rPr>
                      <w:iCs/>
                      <w:sz w:val="20"/>
                      <w:szCs w:val="20"/>
                    </w:rPr>
                  </w:pPr>
                  <w:r w:rsidRPr="00812ECB">
                    <w:rPr>
                      <w:iCs/>
                      <w:sz w:val="20"/>
                      <w:szCs w:val="20"/>
                    </w:rPr>
                    <w:t>An Electrical Bus.</w:t>
                  </w:r>
                </w:p>
              </w:tc>
            </w:tr>
          </w:tbl>
          <w:p w14:paraId="1FDCC1EA" w14:textId="77777777" w:rsidR="00812ECB" w:rsidRPr="00812ECB" w:rsidRDefault="00812ECB" w:rsidP="00812ECB">
            <w:pPr>
              <w:tabs>
                <w:tab w:val="left" w:pos="2250"/>
                <w:tab w:val="left" w:pos="3150"/>
                <w:tab w:val="left" w:pos="3960"/>
              </w:tabs>
              <w:spacing w:after="240"/>
              <w:rPr>
                <w:b/>
                <w:bCs/>
              </w:rPr>
            </w:pPr>
          </w:p>
        </w:tc>
      </w:tr>
    </w:tbl>
    <w:p w14:paraId="123F4E41" w14:textId="77777777" w:rsidR="00812ECB" w:rsidRPr="00812ECB" w:rsidRDefault="00812ECB" w:rsidP="00812ECB">
      <w:pPr>
        <w:spacing w:before="240" w:after="240"/>
        <w:ind w:left="720" w:hanging="720"/>
        <w:rPr>
          <w:b/>
          <w:i/>
          <w:iCs/>
          <w:szCs w:val="20"/>
        </w:rPr>
      </w:pPr>
      <w:r w:rsidRPr="00812ECB">
        <w:rPr>
          <w:szCs w:val="20"/>
        </w:rPr>
        <w:lastRenderedPageBreak/>
        <w:t>(3)</w:t>
      </w:r>
      <w:r w:rsidRPr="00812ECB">
        <w:rPr>
          <w:szCs w:val="20"/>
        </w:rPr>
        <w:tab/>
        <w:t xml:space="preserve">For a facility with Settlement Meters that measure </w:t>
      </w:r>
      <w:ins w:id="1045" w:author="ERCOT" w:date="2022-06-26T12:40:00Z">
        <w:r w:rsidRPr="00812ECB">
          <w:rPr>
            <w:szCs w:val="20"/>
          </w:rPr>
          <w:t xml:space="preserve">CLR </w:t>
        </w:r>
      </w:ins>
      <w:ins w:id="1046" w:author="ERCOT" w:date="2022-06-26T13:18:00Z">
        <w:r w:rsidRPr="00812ECB">
          <w:rPr>
            <w:szCs w:val="20"/>
          </w:rPr>
          <w:t>(</w:t>
        </w:r>
      </w:ins>
      <w:ins w:id="1047" w:author="ERCOT" w:date="2022-06-26T12:40:00Z">
        <w:r w:rsidRPr="00812ECB">
          <w:rPr>
            <w:szCs w:val="20"/>
          </w:rPr>
          <w:t>that is not an ALR</w:t>
        </w:r>
      </w:ins>
      <w:ins w:id="1048" w:author="ERCOT" w:date="2022-06-26T13:18:00Z">
        <w:r w:rsidRPr="00812ECB">
          <w:rPr>
            <w:szCs w:val="20"/>
          </w:rPr>
          <w:t>)</w:t>
        </w:r>
      </w:ins>
      <w:ins w:id="1049" w:author="ERCOT" w:date="2022-06-26T12:40:00Z">
        <w:r w:rsidRPr="00812ECB">
          <w:rPr>
            <w:szCs w:val="20"/>
          </w:rPr>
          <w:t xml:space="preserve"> or </w:t>
        </w:r>
      </w:ins>
      <w:r w:rsidRPr="00812ECB">
        <w:rPr>
          <w:szCs w:val="20"/>
        </w:rPr>
        <w:t>ESR Load, t</w:t>
      </w:r>
      <w:r w:rsidRPr="00812ECB">
        <w:rPr>
          <w:iCs/>
          <w:szCs w:val="20"/>
        </w:rPr>
        <w:t xml:space="preserve">he total payment or charge </w:t>
      </w:r>
      <w:r w:rsidRPr="00812ECB">
        <w:rPr>
          <w:szCs w:val="20"/>
        </w:rPr>
        <w:t xml:space="preserve">for </w:t>
      </w:r>
      <w:ins w:id="1050" w:author="ERCOT" w:date="2022-06-26T12:40:00Z">
        <w:r w:rsidRPr="00812ECB">
          <w:rPr>
            <w:szCs w:val="20"/>
          </w:rPr>
          <w:t xml:space="preserve">CLR </w:t>
        </w:r>
      </w:ins>
      <w:ins w:id="1051" w:author="ERCOT" w:date="2022-06-26T13:18:00Z">
        <w:r w:rsidRPr="00812ECB">
          <w:rPr>
            <w:szCs w:val="20"/>
          </w:rPr>
          <w:t>(</w:t>
        </w:r>
      </w:ins>
      <w:ins w:id="1052" w:author="ERCOT" w:date="2022-06-26T12:40:00Z">
        <w:r w:rsidRPr="00812ECB">
          <w:rPr>
            <w:szCs w:val="20"/>
          </w:rPr>
          <w:t xml:space="preserve">that is not an </w:t>
        </w:r>
      </w:ins>
      <w:ins w:id="1053" w:author="ERCOT" w:date="2022-06-26T12:41:00Z">
        <w:r w:rsidRPr="00812ECB">
          <w:rPr>
            <w:szCs w:val="20"/>
          </w:rPr>
          <w:t>ALR</w:t>
        </w:r>
      </w:ins>
      <w:ins w:id="1054" w:author="ERCOT" w:date="2022-06-26T13:18:00Z">
        <w:r w:rsidRPr="00812ECB">
          <w:rPr>
            <w:szCs w:val="20"/>
          </w:rPr>
          <w:t>)</w:t>
        </w:r>
      </w:ins>
      <w:ins w:id="1055" w:author="ERCOT" w:date="2022-06-26T12:41:00Z">
        <w:r w:rsidRPr="00812ECB">
          <w:rPr>
            <w:szCs w:val="20"/>
          </w:rPr>
          <w:t xml:space="preserve"> or </w:t>
        </w:r>
      </w:ins>
      <w:r w:rsidRPr="00812ECB">
        <w:rPr>
          <w:szCs w:val="20"/>
        </w:rPr>
        <w:t xml:space="preserve">ESR Load is </w:t>
      </w:r>
      <w:r w:rsidRPr="00812ECB">
        <w:rPr>
          <w:iCs/>
          <w:szCs w:val="20"/>
        </w:rPr>
        <w:t xml:space="preserve">calculated for a QSE, </w:t>
      </w:r>
      <w:ins w:id="1056" w:author="ERCOT" w:date="2022-06-26T12:41:00Z">
        <w:r w:rsidRPr="00812ECB">
          <w:rPr>
            <w:iCs/>
            <w:szCs w:val="20"/>
          </w:rPr>
          <w:t xml:space="preserve">CLR </w:t>
        </w:r>
      </w:ins>
      <w:ins w:id="1057" w:author="ERCOT" w:date="2022-06-26T13:18:00Z">
        <w:r w:rsidRPr="00812ECB">
          <w:rPr>
            <w:iCs/>
            <w:szCs w:val="20"/>
          </w:rPr>
          <w:t>(</w:t>
        </w:r>
      </w:ins>
      <w:ins w:id="1058" w:author="ERCOT" w:date="2022-06-26T12:41:00Z">
        <w:r w:rsidRPr="00812ECB">
          <w:rPr>
            <w:iCs/>
            <w:szCs w:val="20"/>
          </w:rPr>
          <w:t>that is not an ALR</w:t>
        </w:r>
      </w:ins>
      <w:ins w:id="1059" w:author="ERCOT" w:date="2022-06-26T13:18:00Z">
        <w:r w:rsidRPr="00812ECB">
          <w:rPr>
            <w:iCs/>
            <w:szCs w:val="20"/>
          </w:rPr>
          <w:t>)</w:t>
        </w:r>
      </w:ins>
      <w:ins w:id="1060" w:author="ERCOT" w:date="2022-06-26T12:41:00Z">
        <w:r w:rsidRPr="00812ECB">
          <w:rPr>
            <w:iCs/>
            <w:szCs w:val="20"/>
          </w:rPr>
          <w:t xml:space="preserve"> or </w:t>
        </w:r>
      </w:ins>
      <w:r w:rsidRPr="00812ECB">
        <w:rPr>
          <w:iCs/>
          <w:szCs w:val="20"/>
        </w:rPr>
        <w:t>ESR, and Settlement Point for each 15-minute Settlement Interval.</w:t>
      </w:r>
    </w:p>
    <w:p w14:paraId="21A9CD16" w14:textId="77777777" w:rsidR="00812ECB" w:rsidRPr="00812ECB" w:rsidRDefault="00812ECB" w:rsidP="00812ECB">
      <w:pPr>
        <w:spacing w:after="240"/>
        <w:ind w:left="720"/>
        <w:rPr>
          <w:iCs/>
          <w:szCs w:val="20"/>
        </w:rPr>
      </w:pPr>
      <w:r w:rsidRPr="00812ECB">
        <w:rPr>
          <w:iCs/>
          <w:szCs w:val="20"/>
        </w:rPr>
        <w:t xml:space="preserve">The WSL is settled as follows: </w:t>
      </w:r>
    </w:p>
    <w:p w14:paraId="0A2D84AF"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063A31C8" wp14:editId="01946EA5">
            <wp:extent cx="180975" cy="25908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MEBL</w:t>
      </w:r>
      <w:r w:rsidRPr="00812ECB">
        <w:rPr>
          <w:bCs/>
          <w:szCs w:val="20"/>
        </w:rPr>
        <w:t xml:space="preserve"> </w:t>
      </w:r>
      <w:r w:rsidRPr="00812ECB">
        <w:rPr>
          <w:b/>
          <w:bCs/>
          <w:i/>
          <w:szCs w:val="20"/>
          <w:vertAlign w:val="subscript"/>
        </w:rPr>
        <w:t>q, r, b</w:t>
      </w:r>
      <w:r w:rsidRPr="00812ECB">
        <w:rPr>
          <w:b/>
          <w:bCs/>
          <w:szCs w:val="20"/>
        </w:rPr>
        <w:t>)</w:t>
      </w:r>
    </w:p>
    <w:p w14:paraId="0F47F030" w14:textId="77777777" w:rsidR="00812ECB" w:rsidRPr="00812ECB" w:rsidRDefault="00812ECB" w:rsidP="00812ECB">
      <w:pPr>
        <w:spacing w:after="240"/>
        <w:ind w:left="720"/>
        <w:rPr>
          <w:iCs/>
          <w:szCs w:val="20"/>
        </w:rPr>
      </w:pPr>
      <w:r w:rsidRPr="00812ECB">
        <w:rPr>
          <w:iCs/>
          <w:szCs w:val="20"/>
        </w:rPr>
        <w:t xml:space="preserve">The </w:t>
      </w:r>
      <w:r w:rsidRPr="00812ECB">
        <w:rPr>
          <w:szCs w:val="20"/>
        </w:rPr>
        <w:t>Non-WSL ESR Charging Load</w:t>
      </w:r>
      <w:r w:rsidRPr="00812ECB">
        <w:rPr>
          <w:iCs/>
          <w:szCs w:val="20"/>
        </w:rPr>
        <w:t xml:space="preserve"> is settled as follows: </w:t>
      </w:r>
    </w:p>
    <w:p w14:paraId="55D62745"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ESRNWSLAMTTOT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36657121" wp14:editId="6CB1D9E0">
            <wp:extent cx="180975" cy="2590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MEBR</w:t>
      </w:r>
      <w:r w:rsidRPr="00812ECB">
        <w:rPr>
          <w:bCs/>
          <w:szCs w:val="20"/>
        </w:rPr>
        <w:t xml:space="preserve"> </w:t>
      </w:r>
      <w:r w:rsidRPr="00812ECB">
        <w:rPr>
          <w:b/>
          <w:bCs/>
          <w:i/>
          <w:szCs w:val="20"/>
          <w:vertAlign w:val="subscript"/>
        </w:rPr>
        <w:t>q, r, b</w:t>
      </w:r>
      <w:r w:rsidRPr="00812ECB">
        <w:rPr>
          <w:b/>
          <w:bCs/>
          <w:szCs w:val="20"/>
        </w:rPr>
        <w:t>)</w:t>
      </w:r>
    </w:p>
    <w:p w14:paraId="13AD66FF" w14:textId="77777777" w:rsidR="00812ECB" w:rsidRPr="00812ECB" w:rsidRDefault="00812ECB" w:rsidP="00812ECB">
      <w:pPr>
        <w:tabs>
          <w:tab w:val="left" w:pos="2340"/>
          <w:tab w:val="left" w:pos="2880"/>
        </w:tabs>
        <w:spacing w:after="240"/>
        <w:ind w:left="2880" w:hanging="2160"/>
        <w:rPr>
          <w:ins w:id="1061" w:author="ERCOT" w:date="2022-06-26T12:44:00Z"/>
          <w:b/>
          <w:bCs/>
        </w:rPr>
      </w:pPr>
      <w:bookmarkStart w:id="1062" w:name="_Hlk107139848"/>
      <w:ins w:id="1063" w:author="ERCOT" w:date="2022-06-26T12:44:00Z">
        <w:r w:rsidRPr="00812ECB">
          <w:rPr>
            <w:b/>
            <w:bCs/>
          </w:rPr>
          <w:t xml:space="preserve">Where: </w:t>
        </w:r>
      </w:ins>
    </w:p>
    <w:p w14:paraId="7E5511CF" w14:textId="77777777" w:rsidR="00812ECB" w:rsidRPr="00812ECB" w:rsidRDefault="00812ECB" w:rsidP="00812ECB">
      <w:pPr>
        <w:tabs>
          <w:tab w:val="left" w:pos="1230"/>
          <w:tab w:val="left" w:pos="2340"/>
        </w:tabs>
        <w:spacing w:before="240" w:after="240"/>
        <w:ind w:left="3600" w:hanging="2430"/>
        <w:rPr>
          <w:ins w:id="1064" w:author="ERCOT" w:date="2022-06-26T12:44:00Z"/>
          <w:vertAlign w:val="subscript"/>
        </w:rPr>
      </w:pPr>
      <w:ins w:id="1065" w:author="ERCOT" w:date="2022-06-26T12:44:00Z">
        <w:r w:rsidRPr="00812ECB">
          <w:t>MEBR</w:t>
        </w:r>
        <w:r w:rsidRPr="00812ECB">
          <w:rPr>
            <w:vertAlign w:val="subscript"/>
          </w:rPr>
          <w:t xml:space="preserve"> </w:t>
        </w:r>
        <w:r w:rsidRPr="00812ECB">
          <w:rPr>
            <w:i/>
            <w:iCs/>
            <w:vertAlign w:val="subscript"/>
          </w:rPr>
          <w:t>q, r, b</w:t>
        </w:r>
        <w:r w:rsidRPr="00812ECB">
          <w:tab/>
          <w:t>=</w:t>
        </w:r>
        <w:r w:rsidRPr="00812ECB">
          <w:tab/>
          <w:t>MEBRFG</w:t>
        </w:r>
        <w:r w:rsidRPr="00812ECB">
          <w:rPr>
            <w:vertAlign w:val="subscript"/>
          </w:rPr>
          <w:t xml:space="preserve"> </w:t>
        </w:r>
        <w:r w:rsidRPr="00812ECB">
          <w:rPr>
            <w:i/>
            <w:iCs/>
            <w:vertAlign w:val="subscript"/>
          </w:rPr>
          <w:t>q, r, b</w:t>
        </w:r>
        <w:r w:rsidRPr="00812ECB">
          <w:rPr>
            <w:vertAlign w:val="subscript"/>
          </w:rPr>
          <w:t xml:space="preserve"> </w:t>
        </w:r>
        <w:r w:rsidRPr="00812ECB">
          <w:t>+ MEBRSG</w:t>
        </w:r>
        <w:r w:rsidRPr="00812ECB">
          <w:rPr>
            <w:vertAlign w:val="subscript"/>
          </w:rPr>
          <w:t xml:space="preserve"> </w:t>
        </w:r>
        <w:r w:rsidRPr="00812ECB">
          <w:rPr>
            <w:i/>
            <w:iCs/>
            <w:vertAlign w:val="subscript"/>
          </w:rPr>
          <w:t>q, r, b</w:t>
        </w:r>
      </w:ins>
    </w:p>
    <w:p w14:paraId="209935DA" w14:textId="77777777" w:rsidR="00812ECB" w:rsidRPr="00812ECB" w:rsidRDefault="00812ECB" w:rsidP="00812ECB">
      <w:pPr>
        <w:tabs>
          <w:tab w:val="left" w:pos="1230"/>
          <w:tab w:val="left" w:pos="2340"/>
        </w:tabs>
        <w:spacing w:before="240" w:after="240"/>
        <w:ind w:left="3600" w:hanging="2430"/>
        <w:rPr>
          <w:ins w:id="1066" w:author="ERCOT" w:date="2022-06-26T12:44:00Z"/>
        </w:rPr>
      </w:pPr>
      <w:ins w:id="1067" w:author="ERCOT" w:date="2022-06-26T12:44:00Z">
        <w:r w:rsidRPr="00812ECB">
          <w:t xml:space="preserve">The total Non-WSL ESR Charging Load is included in the Real-Time </w:t>
        </w:r>
      </w:ins>
      <w:ins w:id="1068" w:author="ERCOT" w:date="2023-06-01T13:13:00Z">
        <w:r w:rsidRPr="00812ECB">
          <w:t>Adjusted Meter Load (</w:t>
        </w:r>
      </w:ins>
      <w:ins w:id="1069" w:author="ERCOT" w:date="2022-06-26T12:44:00Z">
        <w:r w:rsidRPr="00812ECB">
          <w:t>AML</w:t>
        </w:r>
      </w:ins>
      <w:ins w:id="1070" w:author="ERCOT" w:date="2023-06-01T13:13:00Z">
        <w:r w:rsidRPr="00812ECB">
          <w:t>)</w:t>
        </w:r>
      </w:ins>
      <w:ins w:id="1071" w:author="ERCOT" w:date="2022-06-26T12:44:00Z">
        <w:r w:rsidRPr="00812ECB">
          <w:t xml:space="preserve"> per QSE.</w:t>
        </w:r>
      </w:ins>
    </w:p>
    <w:bookmarkEnd w:id="1062"/>
    <w:p w14:paraId="30B3A538" w14:textId="77777777" w:rsidR="00812ECB" w:rsidRPr="00812ECB" w:rsidRDefault="00812ECB" w:rsidP="00812ECB">
      <w:pPr>
        <w:tabs>
          <w:tab w:val="left" w:pos="2340"/>
          <w:tab w:val="left" w:pos="3420"/>
        </w:tabs>
        <w:spacing w:after="240"/>
        <w:ind w:left="3420" w:hanging="2700"/>
        <w:rPr>
          <w:b/>
          <w:bCs/>
          <w:szCs w:val="20"/>
        </w:rPr>
      </w:pPr>
      <w:r w:rsidRPr="00812ECB">
        <w:rPr>
          <w:bCs/>
          <w:szCs w:val="20"/>
        </w:rPr>
        <w:t>Where</w:t>
      </w:r>
      <w:r w:rsidRPr="00812ECB">
        <w:rPr>
          <w:bCs/>
          <w:iCs/>
          <w:szCs w:val="20"/>
        </w:rPr>
        <w:t xml:space="preserve"> the price for Settlement Meter is determined as follows:</w:t>
      </w:r>
    </w:p>
    <w:p w14:paraId="76D61195" w14:textId="77777777" w:rsidR="00812ECB" w:rsidRPr="00812ECB" w:rsidRDefault="00812ECB" w:rsidP="00812ECB">
      <w:pPr>
        <w:spacing w:after="240"/>
        <w:ind w:left="2880" w:hanging="2160"/>
        <w:rPr>
          <w:b/>
          <w:szCs w:val="20"/>
          <w:lang w:val="es-ES"/>
        </w:rPr>
      </w:pPr>
      <w:r w:rsidRPr="00812ECB">
        <w:rPr>
          <w:b/>
          <w:szCs w:val="20"/>
          <w:lang w:val="es-ES"/>
        </w:rPr>
        <w:t>RTRMPRESR</w:t>
      </w:r>
      <w:r w:rsidRPr="00812ECB">
        <w:rPr>
          <w:b/>
          <w:i/>
          <w:iCs/>
          <w:szCs w:val="20"/>
          <w:vertAlign w:val="subscript"/>
          <w:lang w:val="es-ES"/>
        </w:rPr>
        <w:t xml:space="preserve"> b</w:t>
      </w:r>
      <w:r w:rsidRPr="00812ECB">
        <w:rPr>
          <w:b/>
          <w:szCs w:val="20"/>
          <w:lang w:val="es-ES"/>
        </w:rPr>
        <w:t xml:space="preserve"> </w:t>
      </w:r>
      <w:r w:rsidRPr="00812ECB">
        <w:rPr>
          <w:b/>
          <w:szCs w:val="20"/>
          <w:lang w:val="es-ES"/>
        </w:rPr>
        <w:tab/>
        <w:t xml:space="preserve">= </w:t>
      </w:r>
      <w:r w:rsidRPr="00812ECB">
        <w:rPr>
          <w:b/>
          <w:szCs w:val="20"/>
        </w:rPr>
        <w:t>Max [-$251, (</w:t>
      </w:r>
      <w:r w:rsidRPr="00812ECB">
        <w:rPr>
          <w:rFonts w:ascii="Times New Roman Bold" w:hAnsi="Times New Roman Bold"/>
          <w:b/>
          <w:noProof/>
          <w:position w:val="-18"/>
          <w:szCs w:val="20"/>
        </w:rPr>
        <w:drawing>
          <wp:inline distT="0" distB="0" distL="0" distR="0" wp14:anchorId="7E005856" wp14:editId="6E49E615">
            <wp:extent cx="146685" cy="293370"/>
            <wp:effectExtent l="0" t="0" r="0" b="0"/>
            <wp:docPr id="7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(RNWFL </w:t>
      </w:r>
      <w:r w:rsidRPr="00812ECB">
        <w:rPr>
          <w:b/>
          <w:i/>
          <w:iCs/>
          <w:szCs w:val="20"/>
          <w:vertAlign w:val="subscript"/>
          <w:lang w:val="es-ES"/>
        </w:rPr>
        <w:t xml:space="preserve">b, y </w:t>
      </w:r>
      <w:r w:rsidRPr="00812ECB">
        <w:rPr>
          <w:b/>
          <w:szCs w:val="20"/>
          <w:lang w:val="es-ES"/>
        </w:rPr>
        <w:t xml:space="preserve">* RTLMP </w:t>
      </w:r>
      <w:r w:rsidRPr="00812ECB">
        <w:rPr>
          <w:b/>
          <w:i/>
          <w:szCs w:val="20"/>
          <w:vertAlign w:val="subscript"/>
          <w:lang w:val="es-ES"/>
        </w:rPr>
        <w:t>b</w:t>
      </w:r>
      <w:r w:rsidRPr="00812ECB">
        <w:rPr>
          <w:b/>
          <w:i/>
          <w:iCs/>
          <w:szCs w:val="20"/>
          <w:vertAlign w:val="subscript"/>
          <w:lang w:val="es-ES"/>
        </w:rPr>
        <w:t>, y</w:t>
      </w:r>
      <w:r w:rsidRPr="00812ECB">
        <w:rPr>
          <w:b/>
          <w:szCs w:val="20"/>
          <w:lang w:val="es-ES"/>
        </w:rPr>
        <w:t xml:space="preserve">) </w:t>
      </w:r>
      <w:r w:rsidRPr="00812ECB">
        <w:rPr>
          <w:b/>
          <w:szCs w:val="20"/>
        </w:rPr>
        <w:t>+ RTRSVPOR + RTRDP)]</w:t>
      </w:r>
    </w:p>
    <w:p w14:paraId="0D6D82D5" w14:textId="77777777" w:rsidR="00812ECB" w:rsidRPr="00812ECB" w:rsidRDefault="00812ECB" w:rsidP="00812ECB">
      <w:pPr>
        <w:spacing w:after="240"/>
        <w:ind w:left="720"/>
        <w:rPr>
          <w:ins w:id="1072" w:author="ERCOT" w:date="2022-06-26T12:45:00Z"/>
          <w:iCs/>
        </w:rPr>
      </w:pPr>
      <w:bookmarkStart w:id="1073" w:name="_Hlk107139936"/>
      <w:ins w:id="1074" w:author="ERCOT" w:date="2022-06-26T12:45:00Z">
        <w:r w:rsidRPr="00812ECB">
          <w:rPr>
            <w:iCs/>
          </w:rPr>
          <w:t xml:space="preserve">The </w:t>
        </w:r>
        <w:r w:rsidRPr="00812ECB">
          <w:t>CLR Load</w:t>
        </w:r>
        <w:r w:rsidRPr="00812ECB">
          <w:rPr>
            <w:iCs/>
          </w:rPr>
          <w:t xml:space="preserve"> is settled as follows: </w:t>
        </w:r>
      </w:ins>
    </w:p>
    <w:p w14:paraId="3D40E90A" w14:textId="77777777" w:rsidR="00812ECB" w:rsidRPr="00812ECB" w:rsidRDefault="00812ECB" w:rsidP="00812ECB">
      <w:pPr>
        <w:tabs>
          <w:tab w:val="left" w:pos="2340"/>
          <w:tab w:val="left" w:pos="2880"/>
        </w:tabs>
        <w:spacing w:after="240"/>
        <w:ind w:left="2880" w:hanging="2160"/>
        <w:rPr>
          <w:ins w:id="1075" w:author="ERCOT" w:date="2022-06-26T12:45:00Z"/>
          <w:b/>
          <w:bCs/>
        </w:rPr>
      </w:pPr>
      <w:ins w:id="1076" w:author="ERCOT" w:date="2022-06-26T12:45:00Z">
        <w:r w:rsidRPr="00812ECB">
          <w:rPr>
            <w:b/>
            <w:bCs/>
          </w:rPr>
          <w:lastRenderedPageBreak/>
          <w:t xml:space="preserve">CLRAMTTOT </w:t>
        </w:r>
        <w:r w:rsidRPr="00812ECB">
          <w:rPr>
            <w:b/>
            <w:bCs/>
            <w:i/>
            <w:vertAlign w:val="subscript"/>
          </w:rPr>
          <w:t>q, r, p</w:t>
        </w:r>
        <w:r w:rsidRPr="00812ECB">
          <w:rPr>
            <w:b/>
            <w:bCs/>
            <w:i/>
            <w:iCs/>
            <w:vertAlign w:val="subscript"/>
            <w:lang w:val="es-ES"/>
          </w:rPr>
          <w:tab/>
        </w:r>
        <w:r w:rsidRPr="00812ECB">
          <w:rPr>
            <w:b/>
            <w:bCs/>
            <w:lang w:val="es-ES"/>
          </w:rPr>
          <w:t xml:space="preserve">= </w:t>
        </w:r>
        <w:r w:rsidRPr="00812ECB">
          <w:rPr>
            <w:noProof/>
            <w:position w:val="-20"/>
          </w:rPr>
          <w:drawing>
            <wp:inline distT="0" distB="0" distL="0" distR="0" wp14:anchorId="240CA3CC" wp14:editId="13F49FCE">
              <wp:extent cx="180975" cy="25908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(RTRMPRCLR</w:t>
        </w:r>
        <w:r w:rsidRPr="00812ECB">
          <w:rPr>
            <w:b/>
            <w:bCs/>
            <w:i/>
            <w:vertAlign w:val="subscript"/>
          </w:rPr>
          <w:t xml:space="preserve"> b </w:t>
        </w:r>
        <w:r w:rsidRPr="00812ECB">
          <w:rPr>
            <w:b/>
            <w:bCs/>
          </w:rPr>
          <w:t>* MEBCL</w:t>
        </w:r>
        <w:r w:rsidRPr="00812ECB">
          <w:rPr>
            <w:bCs/>
          </w:rPr>
          <w:t xml:space="preserve"> </w:t>
        </w:r>
        <w:r w:rsidRPr="00812ECB">
          <w:rPr>
            <w:b/>
            <w:bCs/>
            <w:i/>
            <w:vertAlign w:val="subscript"/>
          </w:rPr>
          <w:t>q, r, b</w:t>
        </w:r>
        <w:r w:rsidRPr="00812ECB">
          <w:rPr>
            <w:b/>
            <w:bCs/>
          </w:rPr>
          <w:t>)</w:t>
        </w:r>
      </w:ins>
    </w:p>
    <w:p w14:paraId="7E38FF4B" w14:textId="77777777" w:rsidR="00812ECB" w:rsidRPr="00812ECB" w:rsidRDefault="00812ECB" w:rsidP="00812ECB">
      <w:pPr>
        <w:tabs>
          <w:tab w:val="left" w:pos="2340"/>
          <w:tab w:val="left" w:pos="2880"/>
        </w:tabs>
        <w:spacing w:after="240"/>
        <w:ind w:left="2880" w:hanging="2160"/>
        <w:rPr>
          <w:ins w:id="1077" w:author="ERCOT" w:date="2022-06-26T12:45:00Z"/>
          <w:b/>
          <w:bCs/>
        </w:rPr>
      </w:pPr>
      <w:ins w:id="1078" w:author="ERCOT" w:date="2022-06-26T12:45:00Z">
        <w:r w:rsidRPr="00812ECB">
          <w:rPr>
            <w:b/>
            <w:bCs/>
          </w:rPr>
          <w:t xml:space="preserve">Where: </w:t>
        </w:r>
      </w:ins>
    </w:p>
    <w:p w14:paraId="6BA6D834" w14:textId="77777777" w:rsidR="00812ECB" w:rsidRPr="00812ECB" w:rsidRDefault="00812ECB" w:rsidP="00812ECB">
      <w:pPr>
        <w:tabs>
          <w:tab w:val="left" w:pos="1230"/>
          <w:tab w:val="left" w:pos="2340"/>
        </w:tabs>
        <w:spacing w:before="240" w:after="240"/>
        <w:ind w:left="3600" w:hanging="2430"/>
        <w:rPr>
          <w:ins w:id="1079" w:author="ERCOT" w:date="2022-06-26T12:45:00Z"/>
        </w:rPr>
      </w:pPr>
      <w:ins w:id="1080" w:author="ERCOT" w:date="2022-06-26T12:45:00Z">
        <w:r w:rsidRPr="00812ECB">
          <w:t>MEBCL</w:t>
        </w:r>
        <w:r w:rsidRPr="00812ECB">
          <w:rPr>
            <w:i/>
            <w:vertAlign w:val="subscript"/>
          </w:rPr>
          <w:t xml:space="preserve"> q, r, b</w:t>
        </w:r>
        <w:r w:rsidRPr="00812ECB">
          <w:tab/>
          <w:t>=</w:t>
        </w:r>
        <w:r w:rsidRPr="00812ECB">
          <w:tab/>
          <w:t>MEBCLFG</w:t>
        </w:r>
        <w:r w:rsidRPr="00812ECB">
          <w:rPr>
            <w:i/>
            <w:vertAlign w:val="subscript"/>
          </w:rPr>
          <w:t xml:space="preserve"> q, r, b </w:t>
        </w:r>
        <w:r w:rsidRPr="00812ECB">
          <w:t xml:space="preserve"> + MEBCLSG</w:t>
        </w:r>
        <w:r w:rsidRPr="00812ECB">
          <w:rPr>
            <w:i/>
            <w:vertAlign w:val="subscript"/>
          </w:rPr>
          <w:t xml:space="preserve"> q, r, b </w:t>
        </w:r>
        <w:r w:rsidRPr="00812ECB">
          <w:t xml:space="preserve"> </w:t>
        </w:r>
      </w:ins>
    </w:p>
    <w:p w14:paraId="7AC13BBF" w14:textId="77777777" w:rsidR="00812ECB" w:rsidRPr="00812ECB" w:rsidRDefault="00812ECB" w:rsidP="00812ECB">
      <w:pPr>
        <w:tabs>
          <w:tab w:val="left" w:pos="2340"/>
          <w:tab w:val="left" w:pos="3420"/>
        </w:tabs>
        <w:spacing w:after="240"/>
        <w:ind w:left="3420" w:hanging="2700"/>
        <w:rPr>
          <w:ins w:id="1081" w:author="ERCOT" w:date="2022-06-26T12:45:00Z"/>
          <w:bCs/>
        </w:rPr>
      </w:pPr>
      <w:ins w:id="1082" w:author="ERCOT" w:date="2022-06-26T12:45:00Z">
        <w:r w:rsidRPr="00812ECB">
          <w:t>The total CLR Load is included in the Real-Time AML per QSE.</w:t>
        </w:r>
      </w:ins>
    </w:p>
    <w:p w14:paraId="621E0E23" w14:textId="77777777" w:rsidR="00812ECB" w:rsidRPr="00812ECB" w:rsidRDefault="00812ECB" w:rsidP="00812ECB">
      <w:pPr>
        <w:tabs>
          <w:tab w:val="left" w:pos="2340"/>
          <w:tab w:val="left" w:pos="3420"/>
        </w:tabs>
        <w:spacing w:after="240"/>
        <w:ind w:left="3420" w:hanging="2700"/>
        <w:rPr>
          <w:ins w:id="1083" w:author="ERCOT" w:date="2022-06-26T12:45:00Z"/>
          <w:b/>
          <w:bCs/>
        </w:rPr>
      </w:pPr>
      <w:ins w:id="1084" w:author="ERCOT" w:date="2022-06-26T12:45:00Z">
        <w:r w:rsidRPr="00812ECB">
          <w:rPr>
            <w:bCs/>
          </w:rPr>
          <w:t>Where</w:t>
        </w:r>
        <w:r w:rsidRPr="00812ECB">
          <w:rPr>
            <w:bCs/>
            <w:iCs/>
          </w:rPr>
          <w:t xml:space="preserve"> the price for Settlement Meter is determined as follows:</w:t>
        </w:r>
      </w:ins>
    </w:p>
    <w:p w14:paraId="36114961" w14:textId="77777777" w:rsidR="00812ECB" w:rsidRPr="00812ECB" w:rsidRDefault="00812ECB" w:rsidP="00812ECB">
      <w:pPr>
        <w:spacing w:after="240"/>
        <w:ind w:left="2880" w:hanging="2160"/>
        <w:rPr>
          <w:ins w:id="1085" w:author="ERCOT" w:date="2022-06-26T12:45:00Z"/>
          <w:b/>
          <w:lang w:val="es-ES"/>
        </w:rPr>
      </w:pPr>
      <w:ins w:id="1086" w:author="ERCOT" w:date="2022-06-26T12:45:00Z">
        <w:r w:rsidRPr="00812ECB">
          <w:rPr>
            <w:b/>
            <w:lang w:val="es-ES"/>
          </w:rPr>
          <w:t>RTRMPRCLR</w:t>
        </w:r>
        <w:r w:rsidRPr="00812ECB">
          <w:rPr>
            <w:b/>
            <w:i/>
            <w:iCs/>
            <w:vertAlign w:val="subscript"/>
            <w:lang w:val="es-ES"/>
          </w:rPr>
          <w:t xml:space="preserve"> b</w:t>
        </w:r>
        <w:r w:rsidRPr="00812ECB">
          <w:rPr>
            <w:b/>
            <w:lang w:val="es-ES"/>
          </w:rPr>
          <w:tab/>
          <w:t xml:space="preserve">= </w:t>
        </w:r>
        <w:r w:rsidRPr="00812ECB">
          <w:rPr>
            <w:b/>
          </w:rPr>
          <w:t>Max [-$251, (</w:t>
        </w:r>
        <w:r w:rsidRPr="00812ECB">
          <w:rPr>
            <w:rFonts w:ascii="Times New Roman Bold" w:hAnsi="Times New Roman Bold"/>
            <w:b/>
            <w:noProof/>
            <w:position w:val="-18"/>
          </w:rPr>
          <w:drawing>
            <wp:inline distT="0" distB="0" distL="0" distR="0" wp14:anchorId="2AA35B62" wp14:editId="57F58542">
              <wp:extent cx="146685" cy="293370"/>
              <wp:effectExtent l="0" t="0" r="0" b="0"/>
              <wp:docPr id="79"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(RNWFL </w:t>
        </w:r>
        <w:r w:rsidRPr="00812ECB">
          <w:rPr>
            <w:b/>
            <w:i/>
            <w:iCs/>
            <w:vertAlign w:val="subscript"/>
            <w:lang w:val="es-ES"/>
          </w:rPr>
          <w:t xml:space="preserve">b, y </w:t>
        </w:r>
        <w:r w:rsidRPr="00812ECB">
          <w:rPr>
            <w:b/>
            <w:lang w:val="es-ES"/>
          </w:rPr>
          <w:t xml:space="preserve">* RTLMP </w:t>
        </w:r>
        <w:r w:rsidRPr="00812ECB">
          <w:rPr>
            <w:b/>
            <w:i/>
            <w:vertAlign w:val="subscript"/>
            <w:lang w:val="es-ES"/>
          </w:rPr>
          <w:t>b</w:t>
        </w:r>
        <w:r w:rsidRPr="00812ECB">
          <w:rPr>
            <w:b/>
            <w:i/>
            <w:iCs/>
            <w:vertAlign w:val="subscript"/>
            <w:lang w:val="es-ES"/>
          </w:rPr>
          <w:t>, y</w:t>
        </w:r>
        <w:r w:rsidRPr="00812ECB">
          <w:rPr>
            <w:b/>
            <w:lang w:val="es-ES"/>
          </w:rPr>
          <w:t xml:space="preserve">) </w:t>
        </w:r>
        <w:r w:rsidRPr="00812ECB">
          <w:rPr>
            <w:b/>
          </w:rPr>
          <w:t>+ RTRSVPOR + RTRDP)]</w:t>
        </w:r>
      </w:ins>
    </w:p>
    <w:bookmarkEnd w:id="1073"/>
    <w:p w14:paraId="5038E0F5" w14:textId="77777777" w:rsidR="00812ECB" w:rsidRPr="00812ECB" w:rsidRDefault="00812ECB" w:rsidP="00812ECB">
      <w:pPr>
        <w:spacing w:after="240"/>
        <w:ind w:firstLine="720"/>
        <w:rPr>
          <w:szCs w:val="20"/>
        </w:rPr>
      </w:pPr>
      <w:r w:rsidRPr="00812ECB">
        <w:rPr>
          <w:szCs w:val="20"/>
        </w:rPr>
        <w:t>Where the weighting factor for the Electrical Bus associated with the meter is:</w:t>
      </w:r>
    </w:p>
    <w:p w14:paraId="311B053A" w14:textId="77777777" w:rsidR="00812ECB" w:rsidRPr="00812ECB" w:rsidRDefault="00812ECB" w:rsidP="00812ECB">
      <w:pPr>
        <w:spacing w:after="240"/>
        <w:ind w:firstLine="720"/>
        <w:rPr>
          <w:b/>
          <w:szCs w:val="20"/>
          <w:lang w:val="es-ES"/>
        </w:rPr>
      </w:pPr>
      <w:r w:rsidRPr="00812ECB">
        <w:rPr>
          <w:b/>
          <w:szCs w:val="20"/>
          <w:lang w:val="es-ES"/>
        </w:rPr>
        <w:t xml:space="preserve">RNWFL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w:t>
      </w:r>
      <w:r w:rsidRPr="00812ECB">
        <w:rPr>
          <w:noProof/>
          <w:position w:val="-18"/>
          <w:szCs w:val="20"/>
        </w:rPr>
        <w:drawing>
          <wp:inline distT="0" distB="0" distL="0" distR="0" wp14:anchorId="010619D6" wp14:editId="6219C696">
            <wp:extent cx="146685" cy="267335"/>
            <wp:effectExtent l="0" t="0" r="0" b="0"/>
            <wp:docPr id="8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BP</w:t>
      </w:r>
      <w:r w:rsidRPr="00812ECB">
        <w:rPr>
          <w:b/>
          <w:bCs/>
          <w:i/>
          <w:iCs/>
          <w:szCs w:val="20"/>
          <w:vertAlign w:val="subscript"/>
          <w:lang w:val="es-ES"/>
        </w:rPr>
        <w:t xml:space="preserve"> 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 xml:space="preserve">] / </w:t>
      </w:r>
    </w:p>
    <w:p w14:paraId="74A43CF6" w14:textId="77777777" w:rsidR="00812ECB" w:rsidRPr="00812ECB" w:rsidRDefault="00812ECB" w:rsidP="00812ECB">
      <w:pPr>
        <w:spacing w:after="240"/>
        <w:ind w:firstLine="720"/>
        <w:rPr>
          <w:b/>
          <w:szCs w:val="20"/>
          <w:lang w:val="es-ES"/>
        </w:rPr>
      </w:pPr>
      <w:r w:rsidRPr="00812ECB">
        <w:rPr>
          <w:b/>
          <w:szCs w:val="20"/>
          <w:lang w:val="es-ES"/>
        </w:rPr>
        <w:tab/>
      </w:r>
      <w:r w:rsidRPr="00812ECB">
        <w:rPr>
          <w:b/>
          <w:szCs w:val="20"/>
          <w:lang w:val="es-ES"/>
        </w:rPr>
        <w:tab/>
      </w:r>
      <w:r w:rsidRPr="00812ECB">
        <w:rPr>
          <w:b/>
          <w:szCs w:val="20"/>
          <w:lang w:val="es-ES"/>
        </w:rPr>
        <w:tab/>
        <w:t>[</w:t>
      </w:r>
      <w:r w:rsidRPr="00812ECB">
        <w:rPr>
          <w:rFonts w:ascii="Times New Roman Bold" w:hAnsi="Times New Roman Bold"/>
          <w:b/>
          <w:noProof/>
          <w:position w:val="-18"/>
          <w:szCs w:val="20"/>
        </w:rPr>
        <w:drawing>
          <wp:inline distT="0" distB="0" distL="0" distR="0" wp14:anchorId="11E449E7" wp14:editId="7DF3E6F3">
            <wp:extent cx="146685" cy="293370"/>
            <wp:effectExtent l="0" t="0" r="0" b="0"/>
            <wp:docPr id="8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w:t>
      </w:r>
      <w:r w:rsidRPr="00812ECB">
        <w:rPr>
          <w:noProof/>
          <w:position w:val="-18"/>
          <w:szCs w:val="20"/>
        </w:rPr>
        <w:drawing>
          <wp:inline distT="0" distB="0" distL="0" distR="0" wp14:anchorId="10EFF5C9" wp14:editId="60B4DD16">
            <wp:extent cx="146685" cy="267335"/>
            <wp:effectExtent l="0" t="0" r="0" b="0"/>
            <wp:docPr id="8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 xml:space="preserve"> BP</w:t>
      </w:r>
      <w:r w:rsidRPr="00812ECB">
        <w:rPr>
          <w:b/>
          <w:i/>
          <w:iCs/>
          <w:szCs w:val="20"/>
          <w:vertAlign w:val="subscript"/>
          <w:lang w:val="es-ES"/>
        </w:rPr>
        <w:t xml:space="preserve"> </w:t>
      </w:r>
      <w:r w:rsidRPr="00812ECB">
        <w:rPr>
          <w:b/>
          <w:bCs/>
          <w:i/>
          <w:iCs/>
          <w:szCs w:val="20"/>
          <w:vertAlign w:val="subscript"/>
          <w:lang w:val="es-ES"/>
        </w:rPr>
        <w:t>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5BC3A0BA" w14:textId="77777777" w:rsidR="00812ECB" w:rsidRPr="00812ECB" w:rsidRDefault="00812ECB" w:rsidP="00812ECB">
      <w:pPr>
        <w:spacing w:after="240"/>
        <w:rPr>
          <w:szCs w:val="20"/>
        </w:rPr>
      </w:pPr>
      <w:r w:rsidRPr="00812ECB">
        <w:rPr>
          <w:szCs w:val="20"/>
        </w:rPr>
        <w:t>Where:</w:t>
      </w:r>
    </w:p>
    <w:p w14:paraId="7AF9E70B"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15927042" wp14:editId="2DE95098">
            <wp:extent cx="146685" cy="293370"/>
            <wp:effectExtent l="0" t="0" r="0" b="0"/>
            <wp:docPr id="83"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RTORPA</w:t>
      </w:r>
      <w:r w:rsidRPr="00812ECB">
        <w:rPr>
          <w:i/>
          <w:iCs/>
          <w:szCs w:val="20"/>
          <w:vertAlign w:val="subscript"/>
        </w:rPr>
        <w:t xml:space="preserve"> y</w:t>
      </w:r>
      <w:r w:rsidRPr="00812ECB">
        <w:rPr>
          <w:szCs w:val="20"/>
        </w:rPr>
        <w:t>)</w:t>
      </w:r>
    </w:p>
    <w:p w14:paraId="60218B47"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szCs w:val="20"/>
        </w:rPr>
        <w:tab/>
      </w:r>
      <w:r w:rsidRPr="00812ECB">
        <w:rPr>
          <w:noProof/>
          <w:position w:val="-22"/>
          <w:szCs w:val="20"/>
        </w:rPr>
        <w:drawing>
          <wp:inline distT="0" distB="0" distL="0" distR="0" wp14:anchorId="6AC5AF08" wp14:editId="3CD8C19D">
            <wp:extent cx="180975" cy="25908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RTORDPA</w:t>
      </w:r>
      <w:r w:rsidRPr="00812ECB">
        <w:rPr>
          <w:i/>
          <w:iCs/>
          <w:szCs w:val="20"/>
          <w:vertAlign w:val="subscript"/>
        </w:rPr>
        <w:t xml:space="preserve"> y</w:t>
      </w:r>
      <w:r w:rsidRPr="00812ECB">
        <w:rPr>
          <w:szCs w:val="20"/>
        </w:rPr>
        <w:t>)</w:t>
      </w:r>
    </w:p>
    <w:p w14:paraId="01E90D6C" w14:textId="77777777" w:rsidR="00812ECB" w:rsidRPr="00812ECB" w:rsidRDefault="00812ECB" w:rsidP="00812ECB">
      <w:pPr>
        <w:spacing w:after="240"/>
        <w:ind w:firstLine="720"/>
        <w:rPr>
          <w:szCs w:val="20"/>
        </w:rPr>
      </w:pPr>
      <w:r w:rsidRPr="00812ECB">
        <w:rPr>
          <w:szCs w:val="20"/>
        </w:rPr>
        <w:t xml:space="preserve">RNWF </w:t>
      </w:r>
      <w:r w:rsidRPr="00812ECB">
        <w:rPr>
          <w:i/>
          <w:szCs w:val="20"/>
          <w:vertAlign w:val="subscript"/>
        </w:rPr>
        <w:t xml:space="preserve">y </w:t>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628879AD" wp14:editId="28B0D34A">
            <wp:extent cx="180975" cy="25908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64B4878D" w14:textId="77777777" w:rsidR="00812ECB" w:rsidRPr="00812ECB" w:rsidRDefault="00812ECB" w:rsidP="00812ECB">
      <w:pPr>
        <w:spacing w:before="120" w:after="240"/>
        <w:ind w:left="720"/>
        <w:rPr>
          <w:szCs w:val="20"/>
        </w:rPr>
      </w:pPr>
      <w:r w:rsidRPr="00812ECB">
        <w:rPr>
          <w:szCs w:val="20"/>
        </w:rPr>
        <w:t xml:space="preserve">The summation is over all </w:t>
      </w:r>
      <w:ins w:id="1087" w:author="ERCOT" w:date="2022-06-26T12:46:00Z">
        <w:r w:rsidRPr="00812ECB">
          <w:rPr>
            <w:szCs w:val="20"/>
          </w:rPr>
          <w:t xml:space="preserve">CLR </w:t>
        </w:r>
      </w:ins>
      <w:ins w:id="1088" w:author="ERCOT" w:date="2022-06-26T13:18:00Z">
        <w:r w:rsidRPr="00812ECB">
          <w:rPr>
            <w:szCs w:val="20"/>
          </w:rPr>
          <w:t>(</w:t>
        </w:r>
      </w:ins>
      <w:ins w:id="1089" w:author="ERCOT" w:date="2022-06-26T12:46:00Z">
        <w:r w:rsidRPr="00812ECB">
          <w:rPr>
            <w:szCs w:val="20"/>
          </w:rPr>
          <w:t>that is not an ALR</w:t>
        </w:r>
      </w:ins>
      <w:ins w:id="1090" w:author="ERCOT" w:date="2022-06-26T13:18:00Z">
        <w:r w:rsidRPr="00812ECB">
          <w:rPr>
            <w:szCs w:val="20"/>
          </w:rPr>
          <w:t>)</w:t>
        </w:r>
      </w:ins>
      <w:ins w:id="1091" w:author="ERCOT" w:date="2022-06-26T12:46:00Z">
        <w:r w:rsidRPr="00812ECB">
          <w:rPr>
            <w:szCs w:val="20"/>
          </w:rPr>
          <w:t xml:space="preserve"> or </w:t>
        </w:r>
      </w:ins>
      <w:r w:rsidRPr="00812ECB">
        <w:rPr>
          <w:szCs w:val="20"/>
        </w:rPr>
        <w:t xml:space="preserve">ESR Load </w:t>
      </w:r>
      <w:r w:rsidRPr="00812ECB">
        <w:rPr>
          <w:i/>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812ECB">
        <w:rPr>
          <w:i/>
          <w:szCs w:val="20"/>
        </w:rPr>
        <w:t>gsc</w:t>
      </w:r>
      <w:proofErr w:type="spellEnd"/>
      <w:r w:rsidRPr="00812ECB">
        <w:rPr>
          <w:szCs w:val="20"/>
        </w:rPr>
        <w:t>.</w:t>
      </w:r>
    </w:p>
    <w:p w14:paraId="7CC12994"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812ECB" w:rsidRPr="00812ECB" w14:paraId="15F40ECF" w14:textId="77777777" w:rsidTr="008C7683">
        <w:trPr>
          <w:cantSplit/>
          <w:tblHeader/>
        </w:trPr>
        <w:tc>
          <w:tcPr>
            <w:tcW w:w="1480" w:type="pct"/>
          </w:tcPr>
          <w:p w14:paraId="1964FF31" w14:textId="77777777" w:rsidR="00812ECB" w:rsidRPr="00812ECB" w:rsidRDefault="00812ECB" w:rsidP="00812ECB">
            <w:pPr>
              <w:spacing w:after="120"/>
              <w:rPr>
                <w:b/>
                <w:iCs/>
                <w:sz w:val="20"/>
                <w:szCs w:val="20"/>
              </w:rPr>
            </w:pPr>
            <w:r w:rsidRPr="00812ECB">
              <w:rPr>
                <w:b/>
                <w:iCs/>
                <w:sz w:val="20"/>
                <w:szCs w:val="20"/>
              </w:rPr>
              <w:t>Variable</w:t>
            </w:r>
          </w:p>
        </w:tc>
        <w:tc>
          <w:tcPr>
            <w:tcW w:w="538" w:type="pct"/>
          </w:tcPr>
          <w:p w14:paraId="529EA7FB" w14:textId="77777777" w:rsidR="00812ECB" w:rsidRPr="00812ECB" w:rsidRDefault="00812ECB" w:rsidP="00812ECB">
            <w:pPr>
              <w:spacing w:after="120"/>
              <w:rPr>
                <w:b/>
                <w:iCs/>
                <w:sz w:val="20"/>
                <w:szCs w:val="20"/>
              </w:rPr>
            </w:pPr>
            <w:r w:rsidRPr="00812ECB">
              <w:rPr>
                <w:b/>
                <w:iCs/>
                <w:sz w:val="20"/>
                <w:szCs w:val="20"/>
              </w:rPr>
              <w:t>Unit</w:t>
            </w:r>
          </w:p>
        </w:tc>
        <w:tc>
          <w:tcPr>
            <w:tcW w:w="2982" w:type="pct"/>
          </w:tcPr>
          <w:p w14:paraId="2B9F3654"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66FFB034" w14:textId="77777777" w:rsidTr="008C7683">
        <w:trPr>
          <w:cantSplit/>
        </w:trPr>
        <w:tc>
          <w:tcPr>
            <w:tcW w:w="1480" w:type="pct"/>
          </w:tcPr>
          <w:p w14:paraId="4EE8C9F4" w14:textId="77777777" w:rsidR="00812ECB" w:rsidRPr="00812ECB" w:rsidRDefault="00812ECB" w:rsidP="00812ECB">
            <w:pPr>
              <w:spacing w:after="60"/>
              <w:rPr>
                <w:sz w:val="20"/>
                <w:szCs w:val="20"/>
              </w:rPr>
            </w:pPr>
            <w:r w:rsidRPr="00812ECB">
              <w:rPr>
                <w:sz w:val="20"/>
                <w:szCs w:val="20"/>
              </w:rPr>
              <w:t xml:space="preserve">RTLMP </w:t>
            </w:r>
            <w:r w:rsidRPr="00812ECB">
              <w:rPr>
                <w:i/>
                <w:sz w:val="20"/>
                <w:szCs w:val="20"/>
                <w:vertAlign w:val="subscript"/>
              </w:rPr>
              <w:t>b, y</w:t>
            </w:r>
          </w:p>
        </w:tc>
        <w:tc>
          <w:tcPr>
            <w:tcW w:w="538" w:type="pct"/>
          </w:tcPr>
          <w:p w14:paraId="53987CAB" w14:textId="77777777" w:rsidR="00812ECB" w:rsidRPr="00812ECB" w:rsidRDefault="00812ECB" w:rsidP="00812ECB">
            <w:pPr>
              <w:spacing w:after="60"/>
              <w:rPr>
                <w:sz w:val="20"/>
                <w:szCs w:val="20"/>
              </w:rPr>
            </w:pPr>
            <w:r w:rsidRPr="00812ECB">
              <w:rPr>
                <w:sz w:val="20"/>
                <w:szCs w:val="20"/>
              </w:rPr>
              <w:t>$/MWh</w:t>
            </w:r>
          </w:p>
        </w:tc>
        <w:tc>
          <w:tcPr>
            <w:tcW w:w="2982" w:type="pct"/>
          </w:tcPr>
          <w:p w14:paraId="1BF37C99" w14:textId="77777777" w:rsidR="00812ECB" w:rsidRPr="00812ECB" w:rsidRDefault="00812ECB" w:rsidP="00812ECB">
            <w:pPr>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3D77D663" w14:textId="77777777" w:rsidTr="008C7683">
        <w:trPr>
          <w:cantSplit/>
        </w:trPr>
        <w:tc>
          <w:tcPr>
            <w:tcW w:w="1480" w:type="pct"/>
          </w:tcPr>
          <w:p w14:paraId="7A17A4B0" w14:textId="77777777" w:rsidR="00812ECB" w:rsidRPr="00812ECB" w:rsidRDefault="00812ECB" w:rsidP="00812ECB">
            <w:pPr>
              <w:spacing w:after="60"/>
              <w:rPr>
                <w:sz w:val="20"/>
                <w:szCs w:val="20"/>
              </w:rPr>
            </w:pPr>
            <w:r w:rsidRPr="00812ECB">
              <w:rPr>
                <w:sz w:val="20"/>
                <w:szCs w:val="20"/>
              </w:rPr>
              <w:t xml:space="preserve">TLMP </w:t>
            </w:r>
            <w:r w:rsidRPr="00812ECB">
              <w:rPr>
                <w:i/>
                <w:sz w:val="20"/>
                <w:szCs w:val="20"/>
                <w:vertAlign w:val="subscript"/>
              </w:rPr>
              <w:t>y</w:t>
            </w:r>
          </w:p>
        </w:tc>
        <w:tc>
          <w:tcPr>
            <w:tcW w:w="538" w:type="pct"/>
          </w:tcPr>
          <w:p w14:paraId="7815E00E" w14:textId="77777777" w:rsidR="00812ECB" w:rsidRPr="00812ECB" w:rsidRDefault="00812ECB" w:rsidP="00812ECB">
            <w:pPr>
              <w:spacing w:after="60"/>
              <w:rPr>
                <w:iCs/>
                <w:sz w:val="20"/>
                <w:szCs w:val="20"/>
              </w:rPr>
            </w:pPr>
            <w:r w:rsidRPr="00812ECB">
              <w:rPr>
                <w:sz w:val="20"/>
                <w:szCs w:val="20"/>
              </w:rPr>
              <w:t>second</w:t>
            </w:r>
          </w:p>
        </w:tc>
        <w:tc>
          <w:tcPr>
            <w:tcW w:w="2982" w:type="pct"/>
          </w:tcPr>
          <w:p w14:paraId="7A417D7B" w14:textId="77777777" w:rsidR="00812ECB" w:rsidRPr="00812ECB" w:rsidRDefault="00812ECB" w:rsidP="00812ECB">
            <w:pPr>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3BA360EC" w14:textId="77777777" w:rsidTr="008C7683">
        <w:trPr>
          <w:cantSplit/>
        </w:trPr>
        <w:tc>
          <w:tcPr>
            <w:tcW w:w="1480" w:type="pct"/>
          </w:tcPr>
          <w:p w14:paraId="396873CD" w14:textId="77777777" w:rsidR="00812ECB" w:rsidRPr="00812ECB" w:rsidRDefault="00812ECB" w:rsidP="00812ECB">
            <w:pPr>
              <w:spacing w:after="60"/>
              <w:rPr>
                <w:sz w:val="20"/>
                <w:szCs w:val="20"/>
              </w:rPr>
            </w:pPr>
            <w:r w:rsidRPr="00812ECB">
              <w:rPr>
                <w:sz w:val="20"/>
                <w:szCs w:val="20"/>
              </w:rPr>
              <w:t>RTRSVPOR</w:t>
            </w:r>
          </w:p>
        </w:tc>
        <w:tc>
          <w:tcPr>
            <w:tcW w:w="538" w:type="pct"/>
          </w:tcPr>
          <w:p w14:paraId="772F3F29" w14:textId="77777777" w:rsidR="00812ECB" w:rsidRPr="00812ECB" w:rsidRDefault="00812ECB" w:rsidP="00812ECB">
            <w:pPr>
              <w:spacing w:after="60"/>
              <w:rPr>
                <w:sz w:val="20"/>
                <w:szCs w:val="20"/>
              </w:rPr>
            </w:pPr>
            <w:r w:rsidRPr="00812ECB">
              <w:rPr>
                <w:sz w:val="20"/>
                <w:szCs w:val="20"/>
              </w:rPr>
              <w:t>$/MWh</w:t>
            </w:r>
          </w:p>
        </w:tc>
        <w:tc>
          <w:tcPr>
            <w:tcW w:w="2982" w:type="pct"/>
          </w:tcPr>
          <w:p w14:paraId="6A96F0DE" w14:textId="77777777" w:rsidR="00812ECB" w:rsidRPr="00812ECB" w:rsidRDefault="00812ECB" w:rsidP="00812ECB">
            <w:pPr>
              <w:spacing w:after="60"/>
              <w:rPr>
                <w:i/>
                <w:sz w:val="20"/>
                <w:szCs w:val="20"/>
              </w:rPr>
            </w:pPr>
            <w:r w:rsidRPr="00812ECB">
              <w:rPr>
                <w:i/>
                <w:sz w:val="20"/>
                <w:szCs w:val="20"/>
              </w:rPr>
              <w:t>Real-Time Reserve Price for On-Line Reserves</w:t>
            </w:r>
            <w:r w:rsidRPr="00812ECB">
              <w:rPr>
                <w:sz w:val="20"/>
                <w:szCs w:val="20"/>
              </w:rPr>
              <w:sym w:font="Symbol" w:char="F0BE"/>
            </w:r>
            <w:r w:rsidRPr="00812ECB">
              <w:rPr>
                <w:sz w:val="20"/>
                <w:szCs w:val="20"/>
              </w:rPr>
              <w:t>The Real-Time Reserve Price for On-Line Reserves for the 15-minute Settlement Interval.</w:t>
            </w:r>
          </w:p>
        </w:tc>
      </w:tr>
      <w:tr w:rsidR="00812ECB" w:rsidRPr="00812ECB" w14:paraId="29EAA286" w14:textId="77777777" w:rsidTr="008C7683">
        <w:trPr>
          <w:cantSplit/>
        </w:trPr>
        <w:tc>
          <w:tcPr>
            <w:tcW w:w="1480" w:type="pct"/>
          </w:tcPr>
          <w:p w14:paraId="05CA0346" w14:textId="77777777" w:rsidR="00812ECB" w:rsidRPr="00812ECB" w:rsidRDefault="00812ECB" w:rsidP="00812ECB">
            <w:pPr>
              <w:spacing w:after="60"/>
              <w:rPr>
                <w:sz w:val="20"/>
                <w:szCs w:val="20"/>
              </w:rPr>
            </w:pPr>
            <w:r w:rsidRPr="00812ECB">
              <w:rPr>
                <w:sz w:val="20"/>
                <w:szCs w:val="20"/>
              </w:rPr>
              <w:lastRenderedPageBreak/>
              <w:t>RTORPA</w:t>
            </w:r>
            <w:r w:rsidRPr="00812ECB">
              <w:rPr>
                <w:sz w:val="20"/>
                <w:szCs w:val="20"/>
                <w:vertAlign w:val="subscript"/>
              </w:rPr>
              <w:t xml:space="preserve"> </w:t>
            </w:r>
            <w:r w:rsidRPr="00812ECB">
              <w:rPr>
                <w:i/>
                <w:sz w:val="20"/>
                <w:szCs w:val="20"/>
                <w:vertAlign w:val="subscript"/>
              </w:rPr>
              <w:t>y</w:t>
            </w:r>
          </w:p>
        </w:tc>
        <w:tc>
          <w:tcPr>
            <w:tcW w:w="538" w:type="pct"/>
          </w:tcPr>
          <w:p w14:paraId="31EC371F" w14:textId="77777777" w:rsidR="00812ECB" w:rsidRPr="00812ECB" w:rsidRDefault="00812ECB" w:rsidP="00812ECB">
            <w:pPr>
              <w:spacing w:after="60"/>
              <w:rPr>
                <w:sz w:val="20"/>
                <w:szCs w:val="20"/>
              </w:rPr>
            </w:pPr>
            <w:r w:rsidRPr="00812ECB">
              <w:rPr>
                <w:sz w:val="20"/>
                <w:szCs w:val="20"/>
              </w:rPr>
              <w:t>$/MWh</w:t>
            </w:r>
          </w:p>
        </w:tc>
        <w:tc>
          <w:tcPr>
            <w:tcW w:w="2982" w:type="pct"/>
          </w:tcPr>
          <w:p w14:paraId="4E0B7DEC" w14:textId="77777777" w:rsidR="00812ECB" w:rsidRPr="00812ECB" w:rsidRDefault="00812ECB" w:rsidP="00812ECB">
            <w:pPr>
              <w:spacing w:after="60"/>
              <w:rPr>
                <w:i/>
                <w:sz w:val="20"/>
                <w:szCs w:val="20"/>
              </w:rPr>
            </w:pPr>
            <w:r w:rsidRPr="00812ECB">
              <w:rPr>
                <w:i/>
                <w:sz w:val="20"/>
                <w:szCs w:val="20"/>
              </w:rPr>
              <w:t>Real-Time On-Line Reserve Price Adder per interval</w:t>
            </w:r>
            <w:r w:rsidRPr="00812ECB">
              <w:rPr>
                <w:sz w:val="20"/>
                <w:szCs w:val="20"/>
              </w:rPr>
              <w:sym w:font="Symbol" w:char="F0BE"/>
            </w:r>
            <w:r w:rsidRPr="00812ECB">
              <w:rPr>
                <w:sz w:val="20"/>
                <w:szCs w:val="20"/>
              </w:rPr>
              <w:t xml:space="preserve">The Real-Time On-Line Reserve Price Adder for the SCED interval </w:t>
            </w:r>
            <w:r w:rsidRPr="00812ECB">
              <w:rPr>
                <w:i/>
                <w:sz w:val="20"/>
                <w:szCs w:val="20"/>
              </w:rPr>
              <w:t>y</w:t>
            </w:r>
            <w:r w:rsidRPr="00812ECB">
              <w:rPr>
                <w:sz w:val="20"/>
                <w:szCs w:val="20"/>
              </w:rPr>
              <w:t>.</w:t>
            </w:r>
          </w:p>
        </w:tc>
      </w:tr>
      <w:tr w:rsidR="00812ECB" w:rsidRPr="00812ECB" w14:paraId="0FB26B4F" w14:textId="77777777" w:rsidTr="008C7683">
        <w:trPr>
          <w:cantSplit/>
        </w:trPr>
        <w:tc>
          <w:tcPr>
            <w:tcW w:w="1480" w:type="pct"/>
          </w:tcPr>
          <w:p w14:paraId="2969B5B7" w14:textId="77777777" w:rsidR="00812ECB" w:rsidRPr="00812ECB" w:rsidRDefault="00812ECB" w:rsidP="00812ECB">
            <w:pPr>
              <w:spacing w:after="60"/>
              <w:rPr>
                <w:sz w:val="20"/>
                <w:szCs w:val="20"/>
              </w:rPr>
            </w:pPr>
            <w:r w:rsidRPr="00812ECB">
              <w:rPr>
                <w:sz w:val="20"/>
                <w:szCs w:val="20"/>
              </w:rPr>
              <w:t>RTRDP</w:t>
            </w:r>
          </w:p>
        </w:tc>
        <w:tc>
          <w:tcPr>
            <w:tcW w:w="538" w:type="pct"/>
          </w:tcPr>
          <w:p w14:paraId="576CE873" w14:textId="77777777" w:rsidR="00812ECB" w:rsidRPr="00812ECB" w:rsidRDefault="00812ECB" w:rsidP="00812ECB">
            <w:pPr>
              <w:spacing w:after="60"/>
              <w:rPr>
                <w:sz w:val="20"/>
                <w:szCs w:val="20"/>
              </w:rPr>
            </w:pPr>
            <w:r w:rsidRPr="00812ECB">
              <w:rPr>
                <w:sz w:val="20"/>
                <w:szCs w:val="20"/>
              </w:rPr>
              <w:t>$/MWh</w:t>
            </w:r>
          </w:p>
        </w:tc>
        <w:tc>
          <w:tcPr>
            <w:tcW w:w="2982" w:type="pct"/>
          </w:tcPr>
          <w:p w14:paraId="081E5BBF" w14:textId="77777777" w:rsidR="00812ECB" w:rsidRPr="00812ECB" w:rsidRDefault="00812ECB" w:rsidP="00812ECB">
            <w:pPr>
              <w:spacing w:after="60"/>
              <w:rPr>
                <w:i/>
                <w:sz w:val="20"/>
                <w:szCs w:val="20"/>
              </w:rPr>
            </w:pPr>
            <w:r w:rsidRPr="00812ECB">
              <w:rPr>
                <w:i/>
                <w:sz w:val="20"/>
                <w:szCs w:val="20"/>
              </w:rPr>
              <w:t xml:space="preserve">Real-Time On-Line Reliability Deployment Price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On-Line Reliability Deployment Price Adder</w:t>
            </w:r>
            <w:r w:rsidRPr="00812ECB">
              <w:rPr>
                <w:sz w:val="20"/>
                <w:szCs w:val="20"/>
              </w:rPr>
              <w:t>.</w:t>
            </w:r>
          </w:p>
        </w:tc>
      </w:tr>
      <w:tr w:rsidR="00812ECB" w:rsidRPr="00812ECB" w14:paraId="5BA01FC4" w14:textId="77777777" w:rsidTr="008C7683">
        <w:trPr>
          <w:cantSplit/>
        </w:trPr>
        <w:tc>
          <w:tcPr>
            <w:tcW w:w="1480" w:type="pct"/>
          </w:tcPr>
          <w:p w14:paraId="4ACB5CA9" w14:textId="77777777" w:rsidR="00812ECB" w:rsidRPr="00812ECB" w:rsidRDefault="00812ECB" w:rsidP="00812ECB">
            <w:pPr>
              <w:spacing w:after="60"/>
              <w:rPr>
                <w:sz w:val="20"/>
                <w:szCs w:val="20"/>
              </w:rPr>
            </w:pPr>
            <w:r w:rsidRPr="00812ECB">
              <w:rPr>
                <w:sz w:val="20"/>
                <w:szCs w:val="20"/>
              </w:rPr>
              <w:t>RTORDPA</w:t>
            </w:r>
            <w:r w:rsidRPr="00812ECB">
              <w:rPr>
                <w:sz w:val="20"/>
                <w:szCs w:val="20"/>
                <w:vertAlign w:val="subscript"/>
              </w:rPr>
              <w:t xml:space="preserve"> </w:t>
            </w:r>
            <w:r w:rsidRPr="00812ECB">
              <w:rPr>
                <w:i/>
                <w:sz w:val="20"/>
                <w:szCs w:val="20"/>
                <w:vertAlign w:val="subscript"/>
              </w:rPr>
              <w:t>y</w:t>
            </w:r>
          </w:p>
        </w:tc>
        <w:tc>
          <w:tcPr>
            <w:tcW w:w="538" w:type="pct"/>
          </w:tcPr>
          <w:p w14:paraId="76AEAA9D" w14:textId="77777777" w:rsidR="00812ECB" w:rsidRPr="00812ECB" w:rsidRDefault="00812ECB" w:rsidP="00812ECB">
            <w:pPr>
              <w:spacing w:after="60"/>
              <w:rPr>
                <w:sz w:val="20"/>
                <w:szCs w:val="20"/>
              </w:rPr>
            </w:pPr>
            <w:r w:rsidRPr="00812ECB">
              <w:rPr>
                <w:sz w:val="20"/>
                <w:szCs w:val="20"/>
              </w:rPr>
              <w:t>$/MWh</w:t>
            </w:r>
          </w:p>
        </w:tc>
        <w:tc>
          <w:tcPr>
            <w:tcW w:w="2982" w:type="pct"/>
          </w:tcPr>
          <w:p w14:paraId="25D44678" w14:textId="77777777" w:rsidR="00812ECB" w:rsidRPr="00812ECB" w:rsidRDefault="00812ECB" w:rsidP="00812ECB">
            <w:pPr>
              <w:spacing w:after="60"/>
              <w:rPr>
                <w:i/>
                <w:sz w:val="20"/>
                <w:szCs w:val="20"/>
              </w:rPr>
            </w:pPr>
            <w:r w:rsidRPr="00812ECB">
              <w:rPr>
                <w:i/>
                <w:sz w:val="20"/>
                <w:szCs w:val="20"/>
              </w:rPr>
              <w:t xml:space="preserve">Real-Time On-Line Reliability Deployment Price Adder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239C91AE" w14:textId="77777777" w:rsidTr="008C7683">
        <w:trPr>
          <w:cantSplit/>
        </w:trPr>
        <w:tc>
          <w:tcPr>
            <w:tcW w:w="1480" w:type="pct"/>
          </w:tcPr>
          <w:p w14:paraId="28EF888F" w14:textId="77777777" w:rsidR="00812ECB" w:rsidRPr="00812ECB" w:rsidRDefault="00812ECB" w:rsidP="00812ECB">
            <w:pPr>
              <w:spacing w:after="60"/>
              <w:rPr>
                <w:sz w:val="20"/>
                <w:szCs w:val="20"/>
              </w:rPr>
            </w:pPr>
            <w:r w:rsidRPr="00812ECB">
              <w:rPr>
                <w:sz w:val="20"/>
                <w:szCs w:val="20"/>
              </w:rPr>
              <w:t xml:space="preserve">RNWF </w:t>
            </w:r>
            <w:r w:rsidRPr="00812ECB">
              <w:rPr>
                <w:i/>
                <w:sz w:val="20"/>
                <w:szCs w:val="20"/>
                <w:vertAlign w:val="subscript"/>
              </w:rPr>
              <w:t>y</w:t>
            </w:r>
          </w:p>
        </w:tc>
        <w:tc>
          <w:tcPr>
            <w:tcW w:w="538" w:type="pct"/>
          </w:tcPr>
          <w:p w14:paraId="08568E13" w14:textId="77777777" w:rsidR="00812ECB" w:rsidRPr="00812ECB" w:rsidRDefault="00812ECB" w:rsidP="00812ECB">
            <w:pPr>
              <w:spacing w:after="60"/>
              <w:rPr>
                <w:sz w:val="20"/>
                <w:szCs w:val="20"/>
              </w:rPr>
            </w:pPr>
            <w:r w:rsidRPr="00812ECB">
              <w:rPr>
                <w:sz w:val="20"/>
                <w:szCs w:val="20"/>
              </w:rPr>
              <w:t>none</w:t>
            </w:r>
          </w:p>
        </w:tc>
        <w:tc>
          <w:tcPr>
            <w:tcW w:w="2982" w:type="pct"/>
          </w:tcPr>
          <w:p w14:paraId="7B95243F" w14:textId="77777777" w:rsidR="00812ECB" w:rsidRPr="00812ECB" w:rsidRDefault="00812ECB" w:rsidP="00812ECB">
            <w:pPr>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5FE2DDBE" w14:textId="77777777" w:rsidTr="008C7683">
        <w:trPr>
          <w:cantSplit/>
        </w:trPr>
        <w:tc>
          <w:tcPr>
            <w:tcW w:w="1480" w:type="pct"/>
          </w:tcPr>
          <w:p w14:paraId="488D7F60" w14:textId="77777777" w:rsidR="00812ECB" w:rsidRPr="00812ECB" w:rsidRDefault="00812ECB" w:rsidP="00812ECB">
            <w:pPr>
              <w:spacing w:after="60"/>
              <w:rPr>
                <w:sz w:val="20"/>
                <w:szCs w:val="20"/>
              </w:rPr>
            </w:pPr>
            <w:r w:rsidRPr="00812ECB">
              <w:rPr>
                <w:sz w:val="20"/>
                <w:szCs w:val="20"/>
              </w:rPr>
              <w:t>MEBL</w:t>
            </w:r>
            <w:r w:rsidRPr="00812ECB">
              <w:rPr>
                <w:sz w:val="20"/>
                <w:szCs w:val="20"/>
                <w:vertAlign w:val="subscript"/>
              </w:rPr>
              <w:t xml:space="preserve"> </w:t>
            </w:r>
            <w:proofErr w:type="spellStart"/>
            <w:r w:rsidRPr="00812ECB">
              <w:rPr>
                <w:i/>
                <w:sz w:val="20"/>
                <w:szCs w:val="20"/>
                <w:vertAlign w:val="subscript"/>
              </w:rPr>
              <w:t>q,r,b</w:t>
            </w:r>
            <w:proofErr w:type="spellEnd"/>
          </w:p>
        </w:tc>
        <w:tc>
          <w:tcPr>
            <w:tcW w:w="538" w:type="pct"/>
          </w:tcPr>
          <w:p w14:paraId="775C646E" w14:textId="77777777" w:rsidR="00812ECB" w:rsidRPr="00812ECB" w:rsidRDefault="00812ECB" w:rsidP="00812ECB">
            <w:pPr>
              <w:spacing w:after="60"/>
              <w:rPr>
                <w:sz w:val="20"/>
                <w:szCs w:val="20"/>
              </w:rPr>
            </w:pPr>
            <w:r w:rsidRPr="00812ECB">
              <w:rPr>
                <w:sz w:val="20"/>
                <w:szCs w:val="20"/>
              </w:rPr>
              <w:t>MWh</w:t>
            </w:r>
          </w:p>
        </w:tc>
        <w:tc>
          <w:tcPr>
            <w:tcW w:w="2982" w:type="pct"/>
          </w:tcPr>
          <w:p w14:paraId="2E85D902" w14:textId="77777777" w:rsidR="00812ECB" w:rsidRPr="00812ECB" w:rsidRDefault="00812ECB" w:rsidP="00812ECB">
            <w:pPr>
              <w:spacing w:after="60"/>
              <w:rPr>
                <w:i/>
                <w:iCs/>
                <w:sz w:val="20"/>
                <w:szCs w:val="20"/>
              </w:rPr>
            </w:pPr>
            <w:r w:rsidRPr="00812ECB">
              <w:rPr>
                <w:i/>
                <w:sz w:val="20"/>
                <w:szCs w:val="20"/>
              </w:rPr>
              <w:t xml:space="preserve">Metered Energy for Wholesale Storage Load at </w:t>
            </w:r>
            <w:del w:id="1092" w:author="ERCOT" w:date="2023-06-01T13:32:00Z">
              <w:r w:rsidRPr="00812ECB" w:rsidDel="0028718C">
                <w:rPr>
                  <w:i/>
                  <w:sz w:val="20"/>
                  <w:szCs w:val="20"/>
                </w:rPr>
                <w:delText>b</w:delText>
              </w:r>
            </w:del>
            <w:ins w:id="1093" w:author="ERCOT" w:date="2023-06-01T13:32: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406C3237" w14:textId="77777777" w:rsidTr="008C7683">
        <w:trPr>
          <w:cantSplit/>
        </w:trPr>
        <w:tc>
          <w:tcPr>
            <w:tcW w:w="1480" w:type="pct"/>
          </w:tcPr>
          <w:p w14:paraId="1D61AED2" w14:textId="77777777" w:rsidR="00812ECB" w:rsidRPr="00812ECB" w:rsidRDefault="00812ECB" w:rsidP="00812ECB">
            <w:pPr>
              <w:spacing w:after="60"/>
              <w:rPr>
                <w:sz w:val="20"/>
                <w:szCs w:val="20"/>
              </w:rPr>
            </w:pPr>
            <w:r w:rsidRPr="00812ECB">
              <w:rPr>
                <w:sz w:val="20"/>
                <w:szCs w:val="20"/>
              </w:rPr>
              <w:t xml:space="preserve">MEBR </w:t>
            </w:r>
            <w:r w:rsidRPr="00812ECB">
              <w:rPr>
                <w:i/>
                <w:sz w:val="20"/>
                <w:szCs w:val="20"/>
                <w:vertAlign w:val="subscript"/>
              </w:rPr>
              <w:t>q, r, b</w:t>
            </w:r>
          </w:p>
        </w:tc>
        <w:tc>
          <w:tcPr>
            <w:tcW w:w="538" w:type="pct"/>
          </w:tcPr>
          <w:p w14:paraId="477C7E3D" w14:textId="77777777" w:rsidR="00812ECB" w:rsidRPr="00812ECB" w:rsidRDefault="00812ECB" w:rsidP="00812ECB">
            <w:pPr>
              <w:spacing w:after="60"/>
              <w:rPr>
                <w:sz w:val="20"/>
                <w:szCs w:val="20"/>
              </w:rPr>
            </w:pPr>
            <w:r w:rsidRPr="00812ECB">
              <w:rPr>
                <w:sz w:val="20"/>
                <w:szCs w:val="20"/>
              </w:rPr>
              <w:t>MWh</w:t>
            </w:r>
          </w:p>
        </w:tc>
        <w:tc>
          <w:tcPr>
            <w:tcW w:w="2982" w:type="pct"/>
          </w:tcPr>
          <w:p w14:paraId="0E03BCBC" w14:textId="77777777" w:rsidR="00812ECB" w:rsidRPr="00812ECB" w:rsidRDefault="00812ECB" w:rsidP="00812ECB">
            <w:pPr>
              <w:spacing w:after="60"/>
              <w:rPr>
                <w:i/>
                <w:sz w:val="20"/>
                <w:szCs w:val="20"/>
              </w:rPr>
            </w:pPr>
            <w:ins w:id="1094" w:author="ERCOT" w:date="2022-07-29T10:13:00Z">
              <w:r w:rsidRPr="00812ECB">
                <w:rPr>
                  <w:i/>
                  <w:sz w:val="20"/>
                  <w:szCs w:val="20"/>
                </w:rPr>
                <w:t xml:space="preserve">Calculated </w:t>
              </w:r>
            </w:ins>
            <w:r w:rsidRPr="00812ECB">
              <w:rPr>
                <w:i/>
                <w:sz w:val="20"/>
                <w:szCs w:val="20"/>
              </w:rPr>
              <w:t xml:space="preserve">Metered Energy for Energy Storage Resource Load at Bus </w:t>
            </w:r>
            <w:r w:rsidRPr="00812ECB">
              <w:rPr>
                <w:sz w:val="20"/>
                <w:szCs w:val="20"/>
              </w:rPr>
              <w:t xml:space="preserve">- The </w:t>
            </w:r>
            <w:ins w:id="1095" w:author="ERCOT" w:date="2022-07-29T10:13:00Z">
              <w:r w:rsidRPr="00812ECB">
                <w:rPr>
                  <w:sz w:val="20"/>
                  <w:szCs w:val="20"/>
                </w:rPr>
                <w:t xml:space="preserve">calculated </w:t>
              </w:r>
            </w:ins>
            <w:del w:id="1096" w:author="ERCOT" w:date="2022-07-29T10:13:00Z">
              <w:r w:rsidRPr="00812ECB" w:rsidDel="0001186E">
                <w:rPr>
                  <w:sz w:val="20"/>
                  <w:szCs w:val="20"/>
                </w:rPr>
                <w:delText xml:space="preserve">energy metered by the Settlement Meter which measures </w:delText>
              </w:r>
            </w:del>
            <w:r w:rsidRPr="00812ECB">
              <w:rPr>
                <w:sz w:val="20"/>
                <w:szCs w:val="20"/>
              </w:rPr>
              <w:t>Non-WSL ESR Charging Load</w:t>
            </w:r>
            <w:ins w:id="1097" w:author="ERCOT" w:date="2023-02-17T11:15:00Z">
              <w:r w:rsidRPr="00812ECB">
                <w:rPr>
                  <w:sz w:val="20"/>
                  <w:szCs w:val="20"/>
                </w:rPr>
                <w:t>, adjusted for UFE,</w:t>
              </w:r>
            </w:ins>
            <w:r w:rsidRPr="00812ECB">
              <w:rPr>
                <w:sz w:val="20"/>
                <w:szCs w:val="20"/>
              </w:rPr>
              <w:t xml:space="preserve">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p>
        </w:tc>
      </w:tr>
      <w:tr w:rsidR="00812ECB" w:rsidRPr="00812ECB" w14:paraId="64090F14" w14:textId="77777777" w:rsidTr="008C7683">
        <w:trPr>
          <w:cantSplit/>
          <w:ins w:id="1098" w:author="ERCOT" w:date="2022-06-26T12:51:00Z"/>
        </w:trPr>
        <w:tc>
          <w:tcPr>
            <w:tcW w:w="1480" w:type="pct"/>
          </w:tcPr>
          <w:p w14:paraId="11CF517C" w14:textId="77777777" w:rsidR="00812ECB" w:rsidRPr="00812ECB" w:rsidRDefault="00812ECB" w:rsidP="00812ECB">
            <w:pPr>
              <w:spacing w:after="60"/>
              <w:rPr>
                <w:ins w:id="1099" w:author="ERCOT" w:date="2022-06-26T12:51:00Z"/>
                <w:sz w:val="20"/>
                <w:szCs w:val="20"/>
              </w:rPr>
            </w:pPr>
            <w:ins w:id="1100" w:author="ERCOT" w:date="2022-06-26T12:51:00Z">
              <w:r w:rsidRPr="00812ECB">
                <w:rPr>
                  <w:sz w:val="20"/>
                  <w:szCs w:val="20"/>
                </w:rPr>
                <w:t xml:space="preserve">MEBRFG </w:t>
              </w:r>
              <w:r w:rsidRPr="00812ECB">
                <w:rPr>
                  <w:i/>
                  <w:sz w:val="20"/>
                  <w:szCs w:val="20"/>
                  <w:vertAlign w:val="subscript"/>
                </w:rPr>
                <w:t>q, r, b</w:t>
              </w:r>
            </w:ins>
          </w:p>
        </w:tc>
        <w:tc>
          <w:tcPr>
            <w:tcW w:w="538" w:type="pct"/>
          </w:tcPr>
          <w:p w14:paraId="5975ABEE" w14:textId="77777777" w:rsidR="00812ECB" w:rsidRPr="00812ECB" w:rsidRDefault="00812ECB" w:rsidP="00812ECB">
            <w:pPr>
              <w:spacing w:after="60"/>
              <w:rPr>
                <w:ins w:id="1101" w:author="ERCOT" w:date="2022-06-26T12:51:00Z"/>
                <w:sz w:val="20"/>
                <w:szCs w:val="20"/>
              </w:rPr>
            </w:pPr>
            <w:ins w:id="1102" w:author="ERCOT" w:date="2022-06-26T12:51:00Z">
              <w:r w:rsidRPr="00812ECB">
                <w:rPr>
                  <w:sz w:val="20"/>
                  <w:szCs w:val="20"/>
                </w:rPr>
                <w:t>MWh</w:t>
              </w:r>
            </w:ins>
          </w:p>
        </w:tc>
        <w:tc>
          <w:tcPr>
            <w:tcW w:w="2982" w:type="pct"/>
          </w:tcPr>
          <w:p w14:paraId="1251B7E9" w14:textId="77777777" w:rsidR="00812ECB" w:rsidRPr="00812ECB" w:rsidRDefault="00812ECB" w:rsidP="00812ECB">
            <w:pPr>
              <w:spacing w:after="60"/>
              <w:rPr>
                <w:ins w:id="1103" w:author="ERCOT" w:date="2022-06-26T12:51:00Z"/>
                <w:i/>
                <w:sz w:val="20"/>
                <w:szCs w:val="20"/>
              </w:rPr>
            </w:pPr>
            <w:ins w:id="1104" w:author="ERCOT" w:date="2022-06-26T12:51:00Z">
              <w:r w:rsidRPr="00812ECB">
                <w:rPr>
                  <w:i/>
                  <w:sz w:val="20"/>
                  <w:szCs w:val="20"/>
                </w:rPr>
                <w:t xml:space="preserve">Adjusted Metered Energy for Energy Storage Resource Load supplied from the grid at Bus (Calculated) </w:t>
              </w:r>
              <w:r w:rsidRPr="00812ECB">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80C8E90" w14:textId="77777777" w:rsidTr="008C7683">
        <w:trPr>
          <w:cantSplit/>
          <w:ins w:id="1105" w:author="ERCOT" w:date="2022-06-26T12:51:00Z"/>
        </w:trPr>
        <w:tc>
          <w:tcPr>
            <w:tcW w:w="1480" w:type="pct"/>
          </w:tcPr>
          <w:p w14:paraId="4A945D43" w14:textId="77777777" w:rsidR="00812ECB" w:rsidRPr="00812ECB" w:rsidRDefault="00812ECB" w:rsidP="00812ECB">
            <w:pPr>
              <w:spacing w:after="60"/>
              <w:rPr>
                <w:ins w:id="1106" w:author="ERCOT" w:date="2022-06-26T12:51:00Z"/>
                <w:sz w:val="20"/>
                <w:szCs w:val="20"/>
              </w:rPr>
            </w:pPr>
            <w:ins w:id="1107" w:author="ERCOT" w:date="2022-06-26T12:51:00Z">
              <w:r w:rsidRPr="00812ECB">
                <w:rPr>
                  <w:sz w:val="20"/>
                  <w:szCs w:val="20"/>
                </w:rPr>
                <w:t xml:space="preserve">MEBRSG </w:t>
              </w:r>
              <w:r w:rsidRPr="00812ECB">
                <w:rPr>
                  <w:i/>
                  <w:sz w:val="20"/>
                  <w:szCs w:val="20"/>
                  <w:vertAlign w:val="subscript"/>
                </w:rPr>
                <w:t>q, r, b</w:t>
              </w:r>
            </w:ins>
          </w:p>
        </w:tc>
        <w:tc>
          <w:tcPr>
            <w:tcW w:w="538" w:type="pct"/>
          </w:tcPr>
          <w:p w14:paraId="38CABBDE" w14:textId="77777777" w:rsidR="00812ECB" w:rsidRPr="00812ECB" w:rsidRDefault="00812ECB" w:rsidP="00812ECB">
            <w:pPr>
              <w:spacing w:after="60"/>
              <w:rPr>
                <w:ins w:id="1108" w:author="ERCOT" w:date="2022-06-26T12:51:00Z"/>
                <w:sz w:val="20"/>
                <w:szCs w:val="20"/>
              </w:rPr>
            </w:pPr>
            <w:ins w:id="1109" w:author="ERCOT" w:date="2022-06-26T12:51:00Z">
              <w:r w:rsidRPr="00812ECB">
                <w:rPr>
                  <w:sz w:val="20"/>
                  <w:szCs w:val="20"/>
                </w:rPr>
                <w:t>MWh</w:t>
              </w:r>
            </w:ins>
          </w:p>
        </w:tc>
        <w:tc>
          <w:tcPr>
            <w:tcW w:w="2982" w:type="pct"/>
          </w:tcPr>
          <w:p w14:paraId="5495F609" w14:textId="77777777" w:rsidR="00812ECB" w:rsidRPr="00812ECB" w:rsidRDefault="00812ECB" w:rsidP="00812ECB">
            <w:pPr>
              <w:spacing w:after="60"/>
              <w:rPr>
                <w:ins w:id="1110" w:author="ERCOT" w:date="2022-06-26T12:51:00Z"/>
                <w:i/>
                <w:sz w:val="20"/>
                <w:szCs w:val="20"/>
              </w:rPr>
            </w:pPr>
            <w:ins w:id="1111" w:author="ERCOT" w:date="2022-06-26T12:51:00Z">
              <w:r w:rsidRPr="00812ECB">
                <w:rPr>
                  <w:i/>
                  <w:sz w:val="20"/>
                  <w:szCs w:val="20"/>
                </w:rPr>
                <w:t xml:space="preserve">Metered Energy for Energy Storage Resource Load supplied from co-located generation with Net Metering arrangement, at Bus (Calculated) </w:t>
              </w:r>
              <w:r w:rsidRPr="00812ECB">
                <w:rPr>
                  <w:sz w:val="20"/>
                  <w:szCs w:val="20"/>
                </w:rPr>
                <w:t>—The portion of energy metered by the Settlement Meter which measures Non-WSL ESR Charging Load supplied from the co-located generation with Net Metering arrangement</w:t>
              </w:r>
              <w:del w:id="1112" w:author="ERCOT" w:date="2023-06-01T13:44:00Z">
                <w:r w:rsidRPr="00812ECB" w:rsidDel="00462ED5">
                  <w:rPr>
                    <w:sz w:val="20"/>
                    <w:szCs w:val="20"/>
                  </w:rPr>
                  <w:delText>.</w:delText>
                </w:r>
              </w:del>
              <w:r w:rsidRPr="00812ECB">
                <w:rPr>
                  <w:sz w:val="20"/>
                  <w:szCs w:val="20"/>
                </w:rPr>
                <w:t xml:space="preserve">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411C7003" w14:textId="77777777" w:rsidTr="008C7683">
        <w:trPr>
          <w:cantSplit/>
          <w:ins w:id="1113" w:author="ERCOT" w:date="2022-06-26T12:51:00Z"/>
        </w:trPr>
        <w:tc>
          <w:tcPr>
            <w:tcW w:w="1480" w:type="pct"/>
          </w:tcPr>
          <w:p w14:paraId="34C5F53E" w14:textId="77777777" w:rsidR="00812ECB" w:rsidRPr="00812ECB" w:rsidRDefault="00812ECB" w:rsidP="00812ECB">
            <w:pPr>
              <w:spacing w:after="60"/>
              <w:rPr>
                <w:ins w:id="1114" w:author="ERCOT" w:date="2022-06-26T12:51:00Z"/>
                <w:sz w:val="20"/>
                <w:szCs w:val="20"/>
              </w:rPr>
            </w:pPr>
            <w:ins w:id="1115" w:author="ERCOT" w:date="2022-06-26T12:51:00Z">
              <w:r w:rsidRPr="00812ECB">
                <w:rPr>
                  <w:sz w:val="20"/>
                  <w:szCs w:val="20"/>
                </w:rPr>
                <w:t xml:space="preserve">MEBCL </w:t>
              </w:r>
              <w:r w:rsidRPr="00812ECB">
                <w:rPr>
                  <w:i/>
                  <w:sz w:val="20"/>
                  <w:szCs w:val="20"/>
                  <w:vertAlign w:val="subscript"/>
                </w:rPr>
                <w:t>q, r, b</w:t>
              </w:r>
            </w:ins>
          </w:p>
        </w:tc>
        <w:tc>
          <w:tcPr>
            <w:tcW w:w="538" w:type="pct"/>
          </w:tcPr>
          <w:p w14:paraId="295E1794" w14:textId="77777777" w:rsidR="00812ECB" w:rsidRPr="00812ECB" w:rsidRDefault="00812ECB" w:rsidP="00812ECB">
            <w:pPr>
              <w:spacing w:after="60"/>
              <w:rPr>
                <w:ins w:id="1116" w:author="ERCOT" w:date="2022-06-26T12:51:00Z"/>
                <w:sz w:val="20"/>
                <w:szCs w:val="20"/>
              </w:rPr>
            </w:pPr>
            <w:ins w:id="1117" w:author="ERCOT" w:date="2022-06-26T12:51:00Z">
              <w:r w:rsidRPr="00812ECB">
                <w:rPr>
                  <w:sz w:val="20"/>
                  <w:szCs w:val="20"/>
                </w:rPr>
                <w:t>MWh</w:t>
              </w:r>
            </w:ins>
          </w:p>
        </w:tc>
        <w:tc>
          <w:tcPr>
            <w:tcW w:w="2982" w:type="pct"/>
          </w:tcPr>
          <w:p w14:paraId="19BB4A41" w14:textId="77777777" w:rsidR="00812ECB" w:rsidRPr="00812ECB" w:rsidRDefault="00812ECB" w:rsidP="00812ECB">
            <w:pPr>
              <w:spacing w:after="60"/>
              <w:rPr>
                <w:ins w:id="1118" w:author="ERCOT" w:date="2022-06-26T12:51:00Z"/>
                <w:i/>
                <w:sz w:val="20"/>
                <w:szCs w:val="20"/>
              </w:rPr>
            </w:pPr>
            <w:ins w:id="1119" w:author="ERCOT" w:date="2022-07-29T10:12:00Z">
              <w:r w:rsidRPr="00812ECB">
                <w:rPr>
                  <w:i/>
                  <w:sz w:val="20"/>
                  <w:szCs w:val="20"/>
                </w:rPr>
                <w:t xml:space="preserve">Calculated Metered Energy for CLR Load at Bus </w:t>
              </w:r>
              <w:r w:rsidRPr="00812ECB">
                <w:rPr>
                  <w:sz w:val="20"/>
                  <w:szCs w:val="20"/>
                </w:rPr>
                <w:t>- The calculated CLR Load</w:t>
              </w:r>
            </w:ins>
            <w:ins w:id="1120" w:author="ERCOT" w:date="2023-02-17T11:15:00Z">
              <w:r w:rsidRPr="00812ECB">
                <w:rPr>
                  <w:sz w:val="20"/>
                  <w:szCs w:val="20"/>
                </w:rPr>
                <w:t>, adjusted for UFE,</w:t>
              </w:r>
              <w:r w:rsidRPr="00812ECB" w:rsidDel="0049458C">
                <w:rPr>
                  <w:sz w:val="20"/>
                  <w:szCs w:val="20"/>
                </w:rPr>
                <w:t xml:space="preserve"> </w:t>
              </w:r>
            </w:ins>
            <w:ins w:id="1121" w:author="ERCOT" w:date="2022-06-26T12:51:00Z">
              <w:r w:rsidRPr="00812ECB">
                <w:rPr>
                  <w:sz w:val="20"/>
                  <w:szCs w:val="20"/>
                </w:rPr>
                <w:t xml:space="preserve">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ins>
          </w:p>
        </w:tc>
      </w:tr>
      <w:tr w:rsidR="00812ECB" w:rsidRPr="00812ECB" w14:paraId="42CA01C7" w14:textId="77777777" w:rsidTr="008C7683">
        <w:trPr>
          <w:cantSplit/>
          <w:ins w:id="1122" w:author="ERCOT" w:date="2022-06-26T12:51:00Z"/>
        </w:trPr>
        <w:tc>
          <w:tcPr>
            <w:tcW w:w="1480" w:type="pct"/>
          </w:tcPr>
          <w:p w14:paraId="7B01F91B" w14:textId="77777777" w:rsidR="00812ECB" w:rsidRPr="00812ECB" w:rsidRDefault="00812ECB" w:rsidP="00812ECB">
            <w:pPr>
              <w:spacing w:after="60"/>
              <w:rPr>
                <w:ins w:id="1123" w:author="ERCOT" w:date="2022-06-26T12:51:00Z"/>
                <w:sz w:val="20"/>
                <w:szCs w:val="20"/>
              </w:rPr>
            </w:pPr>
            <w:ins w:id="1124" w:author="ERCOT" w:date="2022-06-26T12:51:00Z">
              <w:r w:rsidRPr="00812ECB">
                <w:rPr>
                  <w:sz w:val="20"/>
                  <w:szCs w:val="20"/>
                </w:rPr>
                <w:t xml:space="preserve">MEBCLFG </w:t>
              </w:r>
              <w:r w:rsidRPr="00812ECB">
                <w:rPr>
                  <w:i/>
                  <w:sz w:val="20"/>
                  <w:szCs w:val="20"/>
                  <w:vertAlign w:val="subscript"/>
                </w:rPr>
                <w:t>q, r, b</w:t>
              </w:r>
            </w:ins>
          </w:p>
        </w:tc>
        <w:tc>
          <w:tcPr>
            <w:tcW w:w="538" w:type="pct"/>
          </w:tcPr>
          <w:p w14:paraId="15BE6EBB" w14:textId="77777777" w:rsidR="00812ECB" w:rsidRPr="00812ECB" w:rsidRDefault="00812ECB" w:rsidP="00812ECB">
            <w:pPr>
              <w:spacing w:after="60"/>
              <w:rPr>
                <w:ins w:id="1125" w:author="ERCOT" w:date="2022-06-26T12:51:00Z"/>
                <w:sz w:val="20"/>
                <w:szCs w:val="20"/>
              </w:rPr>
            </w:pPr>
            <w:ins w:id="1126" w:author="ERCOT" w:date="2022-06-26T12:51:00Z">
              <w:r w:rsidRPr="00812ECB">
                <w:rPr>
                  <w:sz w:val="20"/>
                  <w:szCs w:val="20"/>
                </w:rPr>
                <w:t>MWh</w:t>
              </w:r>
            </w:ins>
          </w:p>
        </w:tc>
        <w:tc>
          <w:tcPr>
            <w:tcW w:w="2982" w:type="pct"/>
          </w:tcPr>
          <w:p w14:paraId="45AAC164" w14:textId="77777777" w:rsidR="00812ECB" w:rsidRPr="00812ECB" w:rsidRDefault="00812ECB" w:rsidP="00812ECB">
            <w:pPr>
              <w:spacing w:after="60"/>
              <w:rPr>
                <w:ins w:id="1127" w:author="ERCOT" w:date="2022-06-26T12:51:00Z"/>
                <w:i/>
                <w:sz w:val="20"/>
                <w:szCs w:val="20"/>
              </w:rPr>
            </w:pPr>
            <w:ins w:id="1128" w:author="ERCOT" w:date="2022-06-26T12:51:00Z">
              <w:r w:rsidRPr="00812ECB">
                <w:rPr>
                  <w:i/>
                  <w:sz w:val="20"/>
                  <w:szCs w:val="20"/>
                </w:rPr>
                <w:t>Adjusted Metered Energy for CLR Load supplied from the grid at Bus (Calculated)</w:t>
              </w:r>
              <w:r w:rsidRPr="00812ECB">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776E2EC1" w14:textId="77777777" w:rsidTr="008C7683">
        <w:trPr>
          <w:cantSplit/>
          <w:ins w:id="1129" w:author="ERCOT" w:date="2022-06-26T12:51:00Z"/>
        </w:trPr>
        <w:tc>
          <w:tcPr>
            <w:tcW w:w="1480" w:type="pct"/>
          </w:tcPr>
          <w:p w14:paraId="5AB31113" w14:textId="77777777" w:rsidR="00812ECB" w:rsidRPr="00812ECB" w:rsidRDefault="00812ECB" w:rsidP="00812ECB">
            <w:pPr>
              <w:spacing w:after="60"/>
              <w:rPr>
                <w:ins w:id="1130" w:author="ERCOT" w:date="2022-06-26T12:51:00Z"/>
                <w:sz w:val="20"/>
                <w:szCs w:val="20"/>
              </w:rPr>
            </w:pPr>
            <w:ins w:id="1131" w:author="ERCOT" w:date="2022-06-26T12:51:00Z">
              <w:r w:rsidRPr="00812ECB">
                <w:rPr>
                  <w:sz w:val="20"/>
                  <w:szCs w:val="20"/>
                </w:rPr>
                <w:lastRenderedPageBreak/>
                <w:t xml:space="preserve">MEBCLSG </w:t>
              </w:r>
              <w:r w:rsidRPr="00812ECB">
                <w:rPr>
                  <w:i/>
                  <w:sz w:val="20"/>
                  <w:szCs w:val="20"/>
                  <w:vertAlign w:val="subscript"/>
                </w:rPr>
                <w:t>q, r, b</w:t>
              </w:r>
            </w:ins>
          </w:p>
        </w:tc>
        <w:tc>
          <w:tcPr>
            <w:tcW w:w="538" w:type="pct"/>
          </w:tcPr>
          <w:p w14:paraId="22A2E151" w14:textId="77777777" w:rsidR="00812ECB" w:rsidRPr="00812ECB" w:rsidRDefault="00812ECB" w:rsidP="00812ECB">
            <w:pPr>
              <w:spacing w:after="60"/>
              <w:rPr>
                <w:ins w:id="1132" w:author="ERCOT" w:date="2022-06-26T12:51:00Z"/>
                <w:sz w:val="20"/>
                <w:szCs w:val="20"/>
              </w:rPr>
            </w:pPr>
            <w:ins w:id="1133" w:author="ERCOT" w:date="2022-06-26T12:51:00Z">
              <w:r w:rsidRPr="00812ECB">
                <w:rPr>
                  <w:sz w:val="20"/>
                  <w:szCs w:val="20"/>
                </w:rPr>
                <w:t>MWh</w:t>
              </w:r>
            </w:ins>
          </w:p>
        </w:tc>
        <w:tc>
          <w:tcPr>
            <w:tcW w:w="2982" w:type="pct"/>
          </w:tcPr>
          <w:p w14:paraId="5DAAAAFA" w14:textId="77777777" w:rsidR="00812ECB" w:rsidRPr="00812ECB" w:rsidRDefault="00812ECB" w:rsidP="00812ECB">
            <w:pPr>
              <w:spacing w:after="60"/>
              <w:rPr>
                <w:ins w:id="1134" w:author="ERCOT" w:date="2022-06-26T12:51:00Z"/>
                <w:i/>
                <w:sz w:val="20"/>
                <w:szCs w:val="20"/>
              </w:rPr>
            </w:pPr>
            <w:ins w:id="1135" w:author="ERCOT" w:date="2022-06-26T12:51:00Z">
              <w:r w:rsidRPr="00812ECB">
                <w:rPr>
                  <w:i/>
                  <w:sz w:val="20"/>
                  <w:szCs w:val="20"/>
                </w:rPr>
                <w:t xml:space="preserve">Metered Energy for CLR Load supplied from co-located generation with Net Metering arrangement, at Bus (Calculated) </w:t>
              </w:r>
              <w:r w:rsidRPr="00812ECB">
                <w:rPr>
                  <w:sz w:val="20"/>
                  <w:szCs w:val="20"/>
                </w:rPr>
                <w:t xml:space="preserve">—The portion of energy metered by the Settlement Meter which measures CLR Load supplied from the co-located generation with Net Metering arrangement. </w:t>
              </w:r>
            </w:ins>
            <w:ins w:id="1136" w:author="ERCOT" w:date="2022-06-26T12:53:00Z">
              <w:r w:rsidRPr="00812ECB">
                <w:rPr>
                  <w:sz w:val="20"/>
                  <w:szCs w:val="20"/>
                </w:rPr>
                <w:t xml:space="preserve"> </w:t>
              </w:r>
            </w:ins>
            <w:ins w:id="1137" w:author="ERCOT" w:date="2022-06-26T12:51:00Z">
              <w:r w:rsidRPr="00812ECB">
                <w:rPr>
                  <w:sz w:val="20"/>
                  <w:szCs w:val="20"/>
                </w:rPr>
                <w:t xml:space="preserve">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0356EF0" w14:textId="77777777" w:rsidTr="008C7683">
        <w:trPr>
          <w:cantSplit/>
        </w:trPr>
        <w:tc>
          <w:tcPr>
            <w:tcW w:w="1480" w:type="pct"/>
          </w:tcPr>
          <w:p w14:paraId="59049E91" w14:textId="77777777" w:rsidR="00812ECB" w:rsidRPr="00812ECB" w:rsidRDefault="00812ECB" w:rsidP="00812ECB">
            <w:pPr>
              <w:spacing w:after="60"/>
              <w:rPr>
                <w:i/>
                <w:sz w:val="20"/>
                <w:szCs w:val="20"/>
              </w:rPr>
            </w:pPr>
            <w:r w:rsidRPr="00812ECB">
              <w:rPr>
                <w:sz w:val="20"/>
                <w:szCs w:val="20"/>
              </w:rPr>
              <w:t>WSLAMTTOT</w:t>
            </w:r>
            <w:r w:rsidRPr="00812ECB">
              <w:rPr>
                <w:sz w:val="20"/>
                <w:szCs w:val="20"/>
                <w:vertAlign w:val="subscript"/>
              </w:rPr>
              <w:t xml:space="preserve"> </w:t>
            </w:r>
            <w:r w:rsidRPr="00812ECB">
              <w:rPr>
                <w:i/>
                <w:sz w:val="20"/>
                <w:szCs w:val="20"/>
                <w:vertAlign w:val="subscript"/>
              </w:rPr>
              <w:t>q, r, p</w:t>
            </w:r>
          </w:p>
        </w:tc>
        <w:tc>
          <w:tcPr>
            <w:tcW w:w="538" w:type="pct"/>
          </w:tcPr>
          <w:p w14:paraId="214415A4" w14:textId="77777777" w:rsidR="00812ECB" w:rsidRPr="00812ECB" w:rsidRDefault="00812ECB" w:rsidP="00812ECB">
            <w:pPr>
              <w:spacing w:after="60"/>
              <w:rPr>
                <w:sz w:val="20"/>
                <w:szCs w:val="20"/>
              </w:rPr>
            </w:pPr>
            <w:r w:rsidRPr="00812ECB">
              <w:rPr>
                <w:sz w:val="20"/>
                <w:szCs w:val="20"/>
              </w:rPr>
              <w:t>$</w:t>
            </w:r>
          </w:p>
        </w:tc>
        <w:tc>
          <w:tcPr>
            <w:tcW w:w="2982" w:type="pct"/>
          </w:tcPr>
          <w:p w14:paraId="4BFEFCCF" w14:textId="77777777" w:rsidR="00812ECB" w:rsidRPr="00812ECB" w:rsidRDefault="00812ECB" w:rsidP="00812ECB">
            <w:pPr>
              <w:spacing w:after="60"/>
              <w:rPr>
                <w:sz w:val="20"/>
                <w:szCs w:val="20"/>
              </w:rPr>
            </w:pPr>
            <w:r w:rsidRPr="00812ECB">
              <w:rPr>
                <w:i/>
                <w:sz w:val="20"/>
                <w:szCs w:val="20"/>
              </w:rPr>
              <w:t>Wholesale Storage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WSL </w:t>
            </w:r>
            <w:r w:rsidRPr="00812ECB">
              <w:rPr>
                <w:iCs/>
                <w:sz w:val="20"/>
                <w:szCs w:val="20"/>
              </w:rPr>
              <w:t>for each 15-minute Settlement Interval.</w:t>
            </w:r>
          </w:p>
        </w:tc>
      </w:tr>
      <w:tr w:rsidR="00812ECB" w:rsidRPr="00812ECB" w14:paraId="08F05700" w14:textId="77777777" w:rsidTr="008C7683">
        <w:trPr>
          <w:cantSplit/>
          <w:ins w:id="1138" w:author="ERCOT" w:date="2022-06-26T12:52:00Z"/>
        </w:trPr>
        <w:tc>
          <w:tcPr>
            <w:tcW w:w="1480" w:type="pct"/>
          </w:tcPr>
          <w:p w14:paraId="6CEDA994" w14:textId="77777777" w:rsidR="00812ECB" w:rsidRPr="00812ECB" w:rsidRDefault="00812ECB" w:rsidP="00812ECB">
            <w:pPr>
              <w:spacing w:after="60"/>
              <w:rPr>
                <w:ins w:id="1139" w:author="ERCOT" w:date="2022-06-26T12:52:00Z"/>
                <w:sz w:val="20"/>
                <w:szCs w:val="20"/>
              </w:rPr>
            </w:pPr>
            <w:ins w:id="1140" w:author="ERCOT" w:date="2022-06-26T12:52: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538" w:type="pct"/>
          </w:tcPr>
          <w:p w14:paraId="748F7C09" w14:textId="77777777" w:rsidR="00812ECB" w:rsidRPr="00812ECB" w:rsidRDefault="00812ECB" w:rsidP="00812ECB">
            <w:pPr>
              <w:spacing w:after="60"/>
              <w:rPr>
                <w:ins w:id="1141" w:author="ERCOT" w:date="2022-06-26T12:52:00Z"/>
                <w:sz w:val="20"/>
                <w:szCs w:val="20"/>
              </w:rPr>
            </w:pPr>
            <w:ins w:id="1142" w:author="ERCOT" w:date="2022-06-26T12:52:00Z">
              <w:r w:rsidRPr="00812ECB">
                <w:rPr>
                  <w:sz w:val="20"/>
                  <w:szCs w:val="20"/>
                </w:rPr>
                <w:t>$</w:t>
              </w:r>
            </w:ins>
          </w:p>
        </w:tc>
        <w:tc>
          <w:tcPr>
            <w:tcW w:w="2982" w:type="pct"/>
          </w:tcPr>
          <w:p w14:paraId="3F966D6A" w14:textId="77777777" w:rsidR="00812ECB" w:rsidRPr="00812ECB" w:rsidRDefault="00812ECB" w:rsidP="00812ECB">
            <w:pPr>
              <w:spacing w:after="60"/>
              <w:rPr>
                <w:ins w:id="1143" w:author="ERCOT" w:date="2022-06-26T12:52:00Z"/>
                <w:i/>
                <w:sz w:val="20"/>
                <w:szCs w:val="20"/>
              </w:rPr>
            </w:pPr>
            <w:ins w:id="1144" w:author="ERCOT" w:date="2022-06-26T12:52:00Z">
              <w:r w:rsidRPr="00812ECB">
                <w:rPr>
                  <w:i/>
                  <w:sz w:val="20"/>
                  <w:szCs w:val="20"/>
                </w:rPr>
                <w:t>CLR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CLR Load </w:t>
              </w:r>
              <w:r w:rsidRPr="00812ECB">
                <w:rPr>
                  <w:iCs/>
                  <w:sz w:val="20"/>
                  <w:szCs w:val="20"/>
                </w:rPr>
                <w:t>for each 15-minute Settlement Interval.</w:t>
              </w:r>
            </w:ins>
          </w:p>
        </w:tc>
      </w:tr>
      <w:tr w:rsidR="00812ECB" w:rsidRPr="00812ECB" w14:paraId="60534D79" w14:textId="77777777" w:rsidTr="008C7683">
        <w:trPr>
          <w:cantSplit/>
        </w:trPr>
        <w:tc>
          <w:tcPr>
            <w:tcW w:w="1480" w:type="pct"/>
          </w:tcPr>
          <w:p w14:paraId="0746462A" w14:textId="77777777" w:rsidR="00812ECB" w:rsidRPr="00812ECB" w:rsidRDefault="00812ECB" w:rsidP="00812ECB">
            <w:pPr>
              <w:spacing w:after="60"/>
              <w:rPr>
                <w:sz w:val="20"/>
                <w:szCs w:val="20"/>
              </w:rPr>
            </w:pPr>
            <w:r w:rsidRPr="00812ECB">
              <w:rPr>
                <w:sz w:val="20"/>
                <w:szCs w:val="20"/>
              </w:rPr>
              <w:t>ESRNWSLAMTTOT</w:t>
            </w:r>
            <w:r w:rsidRPr="00812ECB">
              <w:rPr>
                <w:sz w:val="20"/>
                <w:szCs w:val="20"/>
                <w:vertAlign w:val="subscript"/>
              </w:rPr>
              <w:t xml:space="preserve"> </w:t>
            </w:r>
            <w:r w:rsidRPr="00812ECB">
              <w:rPr>
                <w:i/>
                <w:sz w:val="20"/>
                <w:szCs w:val="20"/>
                <w:vertAlign w:val="subscript"/>
              </w:rPr>
              <w:t>q, r, p</w:t>
            </w:r>
          </w:p>
        </w:tc>
        <w:tc>
          <w:tcPr>
            <w:tcW w:w="538" w:type="pct"/>
          </w:tcPr>
          <w:p w14:paraId="2DFE5E59" w14:textId="77777777" w:rsidR="00812ECB" w:rsidRPr="00812ECB" w:rsidRDefault="00812ECB" w:rsidP="00812ECB">
            <w:pPr>
              <w:spacing w:after="60"/>
              <w:rPr>
                <w:sz w:val="20"/>
                <w:szCs w:val="20"/>
              </w:rPr>
            </w:pPr>
            <w:r w:rsidRPr="00812ECB">
              <w:rPr>
                <w:sz w:val="20"/>
                <w:szCs w:val="20"/>
              </w:rPr>
              <w:t>$</w:t>
            </w:r>
          </w:p>
        </w:tc>
        <w:tc>
          <w:tcPr>
            <w:tcW w:w="2982" w:type="pct"/>
          </w:tcPr>
          <w:p w14:paraId="127652CD" w14:textId="77777777" w:rsidR="00812ECB" w:rsidRPr="00812ECB" w:rsidRDefault="00812ECB" w:rsidP="00812ECB">
            <w:pPr>
              <w:spacing w:after="60"/>
              <w:rPr>
                <w:i/>
                <w:sz w:val="20"/>
                <w:szCs w:val="20"/>
              </w:rPr>
            </w:pPr>
            <w:r w:rsidRPr="00812ECB">
              <w:rPr>
                <w:i/>
                <w:sz w:val="20"/>
                <w:szCs w:val="20"/>
              </w:rPr>
              <w:t>Energy Storage Resource Non-WSL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Non-WSL ESR Charging Load </w:t>
            </w:r>
            <w:r w:rsidRPr="00812ECB">
              <w:rPr>
                <w:iCs/>
                <w:sz w:val="20"/>
                <w:szCs w:val="20"/>
              </w:rPr>
              <w:t>for each 15-minute Settlement Interval.</w:t>
            </w:r>
          </w:p>
        </w:tc>
      </w:tr>
      <w:tr w:rsidR="00812ECB" w:rsidRPr="00812ECB" w14:paraId="602328D1" w14:textId="77777777" w:rsidTr="008C7683">
        <w:trPr>
          <w:cantSplit/>
        </w:trPr>
        <w:tc>
          <w:tcPr>
            <w:tcW w:w="1480" w:type="pct"/>
          </w:tcPr>
          <w:p w14:paraId="76D01456" w14:textId="77777777" w:rsidR="00812ECB" w:rsidRPr="00812ECB" w:rsidRDefault="00812ECB" w:rsidP="00812ECB">
            <w:pPr>
              <w:spacing w:after="60"/>
              <w:rPr>
                <w:i/>
                <w:sz w:val="20"/>
                <w:szCs w:val="20"/>
              </w:rPr>
            </w:pPr>
            <w:r w:rsidRPr="00812ECB">
              <w:rPr>
                <w:sz w:val="20"/>
                <w:szCs w:val="20"/>
                <w:lang w:val="es-ES"/>
              </w:rPr>
              <w:t>RNWFL</w:t>
            </w:r>
            <w:r w:rsidRPr="00812ECB">
              <w:rPr>
                <w:sz w:val="20"/>
                <w:szCs w:val="20"/>
                <w:vertAlign w:val="subscript"/>
              </w:rPr>
              <w:t xml:space="preserve"> </w:t>
            </w:r>
            <w:r w:rsidRPr="00812ECB">
              <w:rPr>
                <w:i/>
                <w:iCs/>
                <w:sz w:val="20"/>
                <w:szCs w:val="20"/>
                <w:vertAlign w:val="subscript"/>
                <w:lang w:val="es-ES"/>
              </w:rPr>
              <w:t>b, y</w:t>
            </w:r>
          </w:p>
        </w:tc>
        <w:tc>
          <w:tcPr>
            <w:tcW w:w="538" w:type="pct"/>
          </w:tcPr>
          <w:p w14:paraId="27A93156" w14:textId="77777777" w:rsidR="00812ECB" w:rsidRPr="00812ECB" w:rsidRDefault="00812ECB" w:rsidP="00812ECB">
            <w:pPr>
              <w:spacing w:after="60"/>
              <w:rPr>
                <w:sz w:val="20"/>
                <w:szCs w:val="20"/>
              </w:rPr>
            </w:pPr>
            <w:r w:rsidRPr="00812ECB">
              <w:rPr>
                <w:sz w:val="20"/>
                <w:szCs w:val="20"/>
              </w:rPr>
              <w:t>none</w:t>
            </w:r>
          </w:p>
        </w:tc>
        <w:tc>
          <w:tcPr>
            <w:tcW w:w="2982" w:type="pct"/>
          </w:tcPr>
          <w:p w14:paraId="20D68118" w14:textId="77777777" w:rsidR="00812ECB" w:rsidRPr="00812ECB" w:rsidRDefault="00812ECB" w:rsidP="00812ECB">
            <w:pPr>
              <w:spacing w:after="60"/>
              <w:rPr>
                <w:sz w:val="20"/>
                <w:szCs w:val="20"/>
              </w:rPr>
            </w:pPr>
            <w:r w:rsidRPr="00812ECB">
              <w:rPr>
                <w:i/>
                <w:iCs/>
                <w:sz w:val="20"/>
                <w:szCs w:val="20"/>
              </w:rPr>
              <w:t xml:space="preserve">Net meter Weighting Factor per interval </w:t>
            </w:r>
            <w:r w:rsidRPr="00812ECB">
              <w:rPr>
                <w:i/>
                <w:sz w:val="20"/>
                <w:szCs w:val="20"/>
              </w:rPr>
              <w:t>for the Energy Metered as Energy Storage Resource Load</w:t>
            </w:r>
            <w:ins w:id="1145" w:author="ERCOT" w:date="2022-06-26T12:53:00Z">
              <w:r w:rsidRPr="00812ECB">
                <w:rPr>
                  <w:i/>
                  <w:sz w:val="20"/>
                  <w:szCs w:val="20"/>
                </w:rPr>
                <w:t xml:space="preserve"> or CLR Load</w:t>
              </w:r>
            </w:ins>
            <w:r w:rsidRPr="00812ECB">
              <w:rPr>
                <w:rFonts w:ascii="Symbol" w:hAnsi="Symbol"/>
                <w:sz w:val="20"/>
                <w:szCs w:val="20"/>
              </w:rPr>
              <w:t></w:t>
            </w:r>
            <w:r w:rsidRPr="00812ECB">
              <w:rPr>
                <w:rFonts w:ascii="Symbol" w:hAnsi="Symbol"/>
                <w:sz w:val="20"/>
                <w:szCs w:val="20"/>
              </w:rPr>
              <w:t></w:t>
            </w:r>
            <w:r w:rsidRPr="00812ECB">
              <w:rPr>
                <w:sz w:val="20"/>
                <w:szCs w:val="20"/>
              </w:rPr>
              <w:t xml:space="preserve">The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for the ESR Load associated with an ESR</w:t>
            </w:r>
            <w:ins w:id="1146" w:author="ERCOT" w:date="2022-06-26T12:53:00Z">
              <w:r w:rsidRPr="00812ECB">
                <w:t xml:space="preserve"> </w:t>
              </w:r>
              <w:r w:rsidRPr="00812ECB">
                <w:rPr>
                  <w:sz w:val="20"/>
                  <w:szCs w:val="20"/>
                </w:rPr>
                <w:t>or CLR Load associated with a CLR that is not an ALR</w:t>
              </w:r>
            </w:ins>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10B7D9AD" w14:textId="77777777" w:rsidTr="008C7683">
        <w:trPr>
          <w:cantSplit/>
        </w:trPr>
        <w:tc>
          <w:tcPr>
            <w:tcW w:w="1480" w:type="pct"/>
          </w:tcPr>
          <w:p w14:paraId="3FE1D57C" w14:textId="77777777" w:rsidR="00812ECB" w:rsidRPr="00812ECB" w:rsidRDefault="00812ECB" w:rsidP="00812ECB">
            <w:pPr>
              <w:spacing w:after="60"/>
              <w:rPr>
                <w:i/>
                <w:sz w:val="20"/>
                <w:szCs w:val="20"/>
              </w:rPr>
            </w:pPr>
            <w:r w:rsidRPr="00812ECB">
              <w:rPr>
                <w:sz w:val="20"/>
                <w:szCs w:val="20"/>
              </w:rPr>
              <w:t>RTRMPRESR</w:t>
            </w:r>
            <w:r w:rsidRPr="00812ECB">
              <w:rPr>
                <w:sz w:val="20"/>
                <w:szCs w:val="20"/>
                <w:vertAlign w:val="subscript"/>
              </w:rPr>
              <w:t xml:space="preserve"> </w:t>
            </w:r>
            <w:r w:rsidRPr="00812ECB">
              <w:rPr>
                <w:i/>
                <w:sz w:val="20"/>
                <w:szCs w:val="20"/>
                <w:vertAlign w:val="subscript"/>
              </w:rPr>
              <w:t>b</w:t>
            </w:r>
          </w:p>
        </w:tc>
        <w:tc>
          <w:tcPr>
            <w:tcW w:w="538" w:type="pct"/>
          </w:tcPr>
          <w:p w14:paraId="55C7BDAD" w14:textId="77777777" w:rsidR="00812ECB" w:rsidRPr="00812ECB" w:rsidRDefault="00812ECB" w:rsidP="00812ECB">
            <w:pPr>
              <w:spacing w:after="60"/>
              <w:rPr>
                <w:sz w:val="20"/>
                <w:szCs w:val="20"/>
              </w:rPr>
            </w:pPr>
            <w:r w:rsidRPr="00812ECB">
              <w:rPr>
                <w:sz w:val="20"/>
                <w:szCs w:val="20"/>
              </w:rPr>
              <w:t>$/MWh</w:t>
            </w:r>
          </w:p>
        </w:tc>
        <w:tc>
          <w:tcPr>
            <w:tcW w:w="2982" w:type="pct"/>
          </w:tcPr>
          <w:p w14:paraId="6AC48890" w14:textId="77777777" w:rsidR="00812ECB" w:rsidRPr="00812ECB" w:rsidRDefault="00812ECB" w:rsidP="00812ECB">
            <w:pPr>
              <w:spacing w:after="60"/>
              <w:rPr>
                <w:sz w:val="20"/>
                <w:szCs w:val="20"/>
              </w:rPr>
            </w:pPr>
            <w:r w:rsidRPr="00812ECB">
              <w:rPr>
                <w:i/>
                <w:sz w:val="20"/>
                <w:szCs w:val="20"/>
              </w:rPr>
              <w:t>Real-Time Price for the Energy Metered as Energy Storage Resource Load at bus</w:t>
            </w:r>
            <w:r w:rsidRPr="00812ECB">
              <w:rPr>
                <w:sz w:val="20"/>
                <w:szCs w:val="20"/>
              </w:rPr>
              <w:sym w:font="Symbol" w:char="F0BE"/>
            </w:r>
            <w:r w:rsidRPr="00812ECB">
              <w:rPr>
                <w:sz w:val="20"/>
                <w:szCs w:val="20"/>
              </w:rPr>
              <w:t xml:space="preserve">The Real-Time price for the Settlement Meter which measures ESR Load at Electrical Bus </w:t>
            </w:r>
            <w:r w:rsidRPr="00812ECB">
              <w:rPr>
                <w:i/>
                <w:sz w:val="20"/>
                <w:szCs w:val="20"/>
              </w:rPr>
              <w:t>b</w:t>
            </w:r>
            <w:r w:rsidRPr="00812ECB">
              <w:rPr>
                <w:sz w:val="20"/>
                <w:szCs w:val="20"/>
              </w:rPr>
              <w:t>, for the 15-minute Settlement Interval.</w:t>
            </w:r>
          </w:p>
        </w:tc>
      </w:tr>
      <w:tr w:rsidR="00812ECB" w:rsidRPr="00812ECB" w14:paraId="757B5FF4" w14:textId="77777777" w:rsidTr="008C7683">
        <w:trPr>
          <w:cantSplit/>
          <w:ins w:id="1147" w:author="ERCOT" w:date="2022-06-26T12:54:00Z"/>
        </w:trPr>
        <w:tc>
          <w:tcPr>
            <w:tcW w:w="1480" w:type="pct"/>
          </w:tcPr>
          <w:p w14:paraId="782681C2" w14:textId="77777777" w:rsidR="00812ECB" w:rsidRPr="00812ECB" w:rsidRDefault="00812ECB" w:rsidP="00812ECB">
            <w:pPr>
              <w:spacing w:after="60"/>
              <w:rPr>
                <w:ins w:id="1148" w:author="ERCOT" w:date="2022-06-26T12:54:00Z"/>
                <w:sz w:val="20"/>
                <w:szCs w:val="20"/>
              </w:rPr>
            </w:pPr>
            <w:ins w:id="1149" w:author="ERCOT" w:date="2022-06-26T12:54:00Z">
              <w:r w:rsidRPr="00812ECB">
                <w:rPr>
                  <w:sz w:val="20"/>
                  <w:szCs w:val="20"/>
                </w:rPr>
                <w:t>RTRMPRCLR</w:t>
              </w:r>
              <w:r w:rsidRPr="00812ECB">
                <w:rPr>
                  <w:sz w:val="20"/>
                  <w:szCs w:val="20"/>
                  <w:vertAlign w:val="subscript"/>
                </w:rPr>
                <w:t xml:space="preserve"> </w:t>
              </w:r>
              <w:r w:rsidRPr="00812ECB">
                <w:rPr>
                  <w:i/>
                  <w:sz w:val="20"/>
                  <w:szCs w:val="20"/>
                  <w:vertAlign w:val="subscript"/>
                </w:rPr>
                <w:t>b</w:t>
              </w:r>
            </w:ins>
          </w:p>
        </w:tc>
        <w:tc>
          <w:tcPr>
            <w:tcW w:w="538" w:type="pct"/>
          </w:tcPr>
          <w:p w14:paraId="784CED5A" w14:textId="77777777" w:rsidR="00812ECB" w:rsidRPr="00812ECB" w:rsidRDefault="00812ECB" w:rsidP="00812ECB">
            <w:pPr>
              <w:spacing w:after="60"/>
              <w:rPr>
                <w:ins w:id="1150" w:author="ERCOT" w:date="2022-06-26T12:54:00Z"/>
                <w:sz w:val="20"/>
                <w:szCs w:val="20"/>
              </w:rPr>
            </w:pPr>
            <w:ins w:id="1151" w:author="ERCOT" w:date="2022-06-26T12:54:00Z">
              <w:r w:rsidRPr="00812ECB">
                <w:rPr>
                  <w:sz w:val="20"/>
                  <w:szCs w:val="20"/>
                </w:rPr>
                <w:t>$/MWh</w:t>
              </w:r>
            </w:ins>
          </w:p>
        </w:tc>
        <w:tc>
          <w:tcPr>
            <w:tcW w:w="2982" w:type="pct"/>
          </w:tcPr>
          <w:p w14:paraId="3A3A9BE4" w14:textId="77777777" w:rsidR="00812ECB" w:rsidRPr="00812ECB" w:rsidRDefault="00812ECB" w:rsidP="00812ECB">
            <w:pPr>
              <w:spacing w:after="60"/>
              <w:rPr>
                <w:ins w:id="1152" w:author="ERCOT" w:date="2022-06-26T12:54:00Z"/>
                <w:i/>
                <w:sz w:val="20"/>
                <w:szCs w:val="20"/>
              </w:rPr>
            </w:pPr>
            <w:ins w:id="1153" w:author="ERCOT" w:date="2022-06-26T12:54:00Z">
              <w:r w:rsidRPr="00812ECB">
                <w:rPr>
                  <w:i/>
                  <w:sz w:val="20"/>
                  <w:szCs w:val="20"/>
                </w:rPr>
                <w:t xml:space="preserve">Real-Time Price for the </w:t>
              </w:r>
            </w:ins>
            <w:ins w:id="1154" w:author="ERCOT" w:date="2023-06-09T09:39:00Z">
              <w:r w:rsidRPr="00812ECB">
                <w:rPr>
                  <w:i/>
                  <w:sz w:val="20"/>
                  <w:szCs w:val="20"/>
                </w:rPr>
                <w:t xml:space="preserve">CLR </w:t>
              </w:r>
            </w:ins>
            <w:ins w:id="1155" w:author="ERCOT" w:date="2022-06-26T12:54:00Z">
              <w:r w:rsidRPr="00812ECB">
                <w:rPr>
                  <w:i/>
                  <w:sz w:val="20"/>
                  <w:szCs w:val="20"/>
                </w:rPr>
                <w:t>Energy Metered at bus</w:t>
              </w:r>
              <w:r w:rsidRPr="00812ECB">
                <w:rPr>
                  <w:sz w:val="20"/>
                  <w:szCs w:val="20"/>
                </w:rPr>
                <w:sym w:font="Symbol" w:char="F0BE"/>
              </w:r>
              <w:r w:rsidRPr="00812ECB">
                <w:rPr>
                  <w:sz w:val="20"/>
                  <w:szCs w:val="20"/>
                </w:rPr>
                <w:t xml:space="preserve">The Real-Time price for the Settlement Meter which measures CLR Load at Electrical Bus </w:t>
              </w:r>
              <w:r w:rsidRPr="00812ECB">
                <w:rPr>
                  <w:i/>
                  <w:sz w:val="20"/>
                  <w:szCs w:val="20"/>
                </w:rPr>
                <w:t>b</w:t>
              </w:r>
              <w:r w:rsidRPr="00812ECB">
                <w:rPr>
                  <w:sz w:val="20"/>
                  <w:szCs w:val="20"/>
                </w:rPr>
                <w:t>, for the 15-minute Settlement Interval.</w:t>
              </w:r>
            </w:ins>
          </w:p>
        </w:tc>
      </w:tr>
      <w:tr w:rsidR="00812ECB" w:rsidRPr="00812ECB" w14:paraId="1724369A" w14:textId="77777777" w:rsidTr="008C7683">
        <w:trPr>
          <w:cantSplit/>
        </w:trPr>
        <w:tc>
          <w:tcPr>
            <w:tcW w:w="1480" w:type="pct"/>
          </w:tcPr>
          <w:p w14:paraId="191D0396" w14:textId="77777777" w:rsidR="00812ECB" w:rsidRPr="00812ECB" w:rsidRDefault="00812ECB" w:rsidP="00812ECB">
            <w:pPr>
              <w:spacing w:after="60"/>
              <w:rPr>
                <w:sz w:val="20"/>
                <w:szCs w:val="20"/>
                <w:lang w:val="es-ES"/>
              </w:rPr>
            </w:pPr>
            <w:r w:rsidRPr="00812ECB">
              <w:rPr>
                <w:sz w:val="20"/>
                <w:szCs w:val="20"/>
              </w:rPr>
              <w:t xml:space="preserve">BP </w:t>
            </w:r>
            <w:r w:rsidRPr="00812ECB">
              <w:rPr>
                <w:i/>
                <w:sz w:val="20"/>
                <w:szCs w:val="20"/>
                <w:vertAlign w:val="subscript"/>
              </w:rPr>
              <w:t>r, y</w:t>
            </w:r>
          </w:p>
        </w:tc>
        <w:tc>
          <w:tcPr>
            <w:tcW w:w="538" w:type="pct"/>
          </w:tcPr>
          <w:p w14:paraId="091F535C" w14:textId="77777777" w:rsidR="00812ECB" w:rsidRPr="00812ECB" w:rsidRDefault="00812ECB" w:rsidP="00812ECB">
            <w:pPr>
              <w:spacing w:after="60"/>
              <w:rPr>
                <w:sz w:val="20"/>
                <w:szCs w:val="20"/>
              </w:rPr>
            </w:pPr>
            <w:r w:rsidRPr="00812ECB">
              <w:rPr>
                <w:sz w:val="20"/>
                <w:szCs w:val="20"/>
              </w:rPr>
              <w:t>MW</w:t>
            </w:r>
          </w:p>
        </w:tc>
        <w:tc>
          <w:tcPr>
            <w:tcW w:w="2982" w:type="pct"/>
          </w:tcPr>
          <w:p w14:paraId="11CD96F0" w14:textId="77777777" w:rsidR="00812ECB" w:rsidRPr="00812ECB" w:rsidRDefault="00812ECB" w:rsidP="00812ECB">
            <w:pPr>
              <w:spacing w:after="60"/>
              <w:rPr>
                <w:i/>
                <w:sz w:val="20"/>
                <w:szCs w:val="20"/>
              </w:rPr>
            </w:pPr>
            <w:r w:rsidRPr="00812ECB">
              <w:rPr>
                <w:i/>
                <w:sz w:val="20"/>
                <w:szCs w:val="20"/>
              </w:rPr>
              <w:t>Base Point per Resource per interval</w:t>
            </w:r>
            <w:r w:rsidRPr="00812ECB">
              <w:rPr>
                <w:sz w:val="20"/>
                <w:szCs w:val="20"/>
              </w:rPr>
              <w:t xml:space="preserve"> - The Base Point of Resource </w:t>
            </w:r>
            <w:r w:rsidRPr="00812ECB">
              <w:rPr>
                <w:i/>
                <w:sz w:val="20"/>
                <w:szCs w:val="20"/>
              </w:rPr>
              <w:t>r</w:t>
            </w:r>
            <w:r w:rsidRPr="00812ECB">
              <w:rPr>
                <w:sz w:val="20"/>
                <w:szCs w:val="20"/>
              </w:rPr>
              <w:t xml:space="preserve">, for the SCED interval </w:t>
            </w:r>
            <w:r w:rsidRPr="00812ECB">
              <w:rPr>
                <w:i/>
                <w:sz w:val="20"/>
                <w:szCs w:val="20"/>
              </w:rPr>
              <w:t>y</w:t>
            </w:r>
            <w:r w:rsidRPr="00812ECB">
              <w:rPr>
                <w:sz w:val="20"/>
                <w:szCs w:val="20"/>
              </w:rPr>
              <w:t xml:space="preserve">.  </w:t>
            </w:r>
          </w:p>
        </w:tc>
      </w:tr>
      <w:tr w:rsidR="00812ECB" w:rsidRPr="00812ECB" w14:paraId="3C526245" w14:textId="77777777" w:rsidTr="008C7683">
        <w:trPr>
          <w:cantSplit/>
        </w:trPr>
        <w:tc>
          <w:tcPr>
            <w:tcW w:w="1480" w:type="pct"/>
          </w:tcPr>
          <w:p w14:paraId="634F7B60" w14:textId="77777777" w:rsidR="00812ECB" w:rsidRPr="00812ECB" w:rsidRDefault="00812ECB" w:rsidP="00812ECB">
            <w:pPr>
              <w:spacing w:after="60"/>
              <w:rPr>
                <w:i/>
                <w:sz w:val="20"/>
                <w:szCs w:val="20"/>
              </w:rPr>
            </w:pPr>
            <w:r w:rsidRPr="00812ECB">
              <w:rPr>
                <w:i/>
                <w:sz w:val="20"/>
                <w:szCs w:val="20"/>
              </w:rPr>
              <w:t>q</w:t>
            </w:r>
          </w:p>
        </w:tc>
        <w:tc>
          <w:tcPr>
            <w:tcW w:w="538" w:type="pct"/>
          </w:tcPr>
          <w:p w14:paraId="7B3CEC03" w14:textId="77777777" w:rsidR="00812ECB" w:rsidRPr="00812ECB" w:rsidRDefault="00812ECB" w:rsidP="00812ECB">
            <w:pPr>
              <w:spacing w:after="60"/>
              <w:rPr>
                <w:sz w:val="20"/>
                <w:szCs w:val="20"/>
              </w:rPr>
            </w:pPr>
            <w:r w:rsidRPr="00812ECB">
              <w:rPr>
                <w:sz w:val="20"/>
                <w:szCs w:val="20"/>
              </w:rPr>
              <w:t>none</w:t>
            </w:r>
          </w:p>
        </w:tc>
        <w:tc>
          <w:tcPr>
            <w:tcW w:w="2982" w:type="pct"/>
          </w:tcPr>
          <w:p w14:paraId="6B371CA2" w14:textId="77777777" w:rsidR="00812ECB" w:rsidRPr="00812ECB" w:rsidRDefault="00812ECB" w:rsidP="00812ECB">
            <w:pPr>
              <w:spacing w:after="60"/>
              <w:rPr>
                <w:sz w:val="20"/>
                <w:szCs w:val="20"/>
              </w:rPr>
            </w:pPr>
            <w:r w:rsidRPr="00812ECB">
              <w:rPr>
                <w:sz w:val="20"/>
                <w:szCs w:val="20"/>
              </w:rPr>
              <w:t>A QSE.</w:t>
            </w:r>
          </w:p>
        </w:tc>
      </w:tr>
      <w:tr w:rsidR="00812ECB" w:rsidRPr="00812ECB" w14:paraId="7B3EBCAC" w14:textId="77777777" w:rsidTr="008C7683">
        <w:trPr>
          <w:cantSplit/>
        </w:trPr>
        <w:tc>
          <w:tcPr>
            <w:tcW w:w="1480" w:type="pct"/>
          </w:tcPr>
          <w:p w14:paraId="3F90CECD" w14:textId="77777777" w:rsidR="00812ECB" w:rsidRPr="00812ECB" w:rsidRDefault="00812ECB" w:rsidP="00812ECB">
            <w:pPr>
              <w:spacing w:after="60"/>
              <w:rPr>
                <w:i/>
                <w:sz w:val="20"/>
                <w:szCs w:val="20"/>
              </w:rPr>
            </w:pPr>
            <w:proofErr w:type="spellStart"/>
            <w:r w:rsidRPr="00812ECB">
              <w:rPr>
                <w:i/>
                <w:sz w:val="20"/>
                <w:szCs w:val="20"/>
              </w:rPr>
              <w:t>gsc</w:t>
            </w:r>
            <w:proofErr w:type="spellEnd"/>
          </w:p>
        </w:tc>
        <w:tc>
          <w:tcPr>
            <w:tcW w:w="538" w:type="pct"/>
          </w:tcPr>
          <w:p w14:paraId="315A713B" w14:textId="77777777" w:rsidR="00812ECB" w:rsidRPr="00812ECB" w:rsidRDefault="00812ECB" w:rsidP="00812ECB">
            <w:pPr>
              <w:spacing w:after="60"/>
              <w:rPr>
                <w:sz w:val="20"/>
                <w:szCs w:val="20"/>
              </w:rPr>
            </w:pPr>
            <w:r w:rsidRPr="00812ECB">
              <w:rPr>
                <w:sz w:val="20"/>
                <w:szCs w:val="20"/>
              </w:rPr>
              <w:t>none</w:t>
            </w:r>
          </w:p>
        </w:tc>
        <w:tc>
          <w:tcPr>
            <w:tcW w:w="2982" w:type="pct"/>
          </w:tcPr>
          <w:p w14:paraId="75B6A757" w14:textId="77777777" w:rsidR="00812ECB" w:rsidRPr="00812ECB" w:rsidRDefault="00812ECB" w:rsidP="00812ECB">
            <w:pPr>
              <w:spacing w:after="60"/>
              <w:rPr>
                <w:sz w:val="20"/>
                <w:szCs w:val="20"/>
              </w:rPr>
            </w:pPr>
            <w:r w:rsidRPr="00812ECB">
              <w:rPr>
                <w:sz w:val="20"/>
                <w:szCs w:val="20"/>
              </w:rPr>
              <w:t>A generation site code.</w:t>
            </w:r>
          </w:p>
        </w:tc>
      </w:tr>
      <w:tr w:rsidR="00812ECB" w:rsidRPr="00812ECB" w14:paraId="08E3F455" w14:textId="77777777" w:rsidTr="008C7683">
        <w:trPr>
          <w:cantSplit/>
        </w:trPr>
        <w:tc>
          <w:tcPr>
            <w:tcW w:w="1480" w:type="pct"/>
          </w:tcPr>
          <w:p w14:paraId="30D90D4B" w14:textId="77777777" w:rsidR="00812ECB" w:rsidRPr="00812ECB" w:rsidRDefault="00812ECB" w:rsidP="00812ECB">
            <w:pPr>
              <w:spacing w:after="60"/>
              <w:rPr>
                <w:i/>
                <w:sz w:val="20"/>
                <w:szCs w:val="20"/>
              </w:rPr>
            </w:pPr>
            <w:r w:rsidRPr="00812ECB">
              <w:rPr>
                <w:i/>
                <w:sz w:val="20"/>
                <w:szCs w:val="20"/>
              </w:rPr>
              <w:t>r</w:t>
            </w:r>
          </w:p>
        </w:tc>
        <w:tc>
          <w:tcPr>
            <w:tcW w:w="538" w:type="pct"/>
          </w:tcPr>
          <w:p w14:paraId="11DFC500" w14:textId="77777777" w:rsidR="00812ECB" w:rsidRPr="00812ECB" w:rsidRDefault="00812ECB" w:rsidP="00812ECB">
            <w:pPr>
              <w:spacing w:after="60"/>
              <w:rPr>
                <w:sz w:val="20"/>
                <w:szCs w:val="20"/>
              </w:rPr>
            </w:pPr>
            <w:r w:rsidRPr="00812ECB">
              <w:rPr>
                <w:sz w:val="20"/>
                <w:szCs w:val="20"/>
              </w:rPr>
              <w:t>none</w:t>
            </w:r>
          </w:p>
        </w:tc>
        <w:tc>
          <w:tcPr>
            <w:tcW w:w="2982" w:type="pct"/>
          </w:tcPr>
          <w:p w14:paraId="509540CE" w14:textId="77777777" w:rsidR="00812ECB" w:rsidRPr="00812ECB" w:rsidRDefault="00812ECB" w:rsidP="00812ECB">
            <w:pPr>
              <w:spacing w:after="60"/>
              <w:rPr>
                <w:sz w:val="20"/>
                <w:szCs w:val="20"/>
              </w:rPr>
            </w:pPr>
            <w:r w:rsidRPr="00812ECB">
              <w:rPr>
                <w:sz w:val="20"/>
                <w:szCs w:val="20"/>
              </w:rPr>
              <w:t xml:space="preserve">The Controllable Load Resource </w:t>
            </w:r>
            <w:ins w:id="1156" w:author="ERCOT" w:date="2022-06-26T12:54:00Z">
              <w:r w:rsidRPr="00812ECB">
                <w:rPr>
                  <w:sz w:val="20"/>
                  <w:szCs w:val="20"/>
                </w:rPr>
                <w:t xml:space="preserve">that is not an ALR, including a CLR </w:t>
              </w:r>
            </w:ins>
            <w:r w:rsidRPr="00812ECB">
              <w:rPr>
                <w:sz w:val="20"/>
                <w:szCs w:val="20"/>
              </w:rPr>
              <w:t xml:space="preserve">that is part of an ESR.  </w:t>
            </w:r>
          </w:p>
        </w:tc>
      </w:tr>
      <w:tr w:rsidR="00812ECB" w:rsidRPr="00812ECB" w14:paraId="3F2F2389" w14:textId="77777777" w:rsidTr="008C7683">
        <w:trPr>
          <w:cantSplit/>
        </w:trPr>
        <w:tc>
          <w:tcPr>
            <w:tcW w:w="1480" w:type="pct"/>
          </w:tcPr>
          <w:p w14:paraId="2C211E06" w14:textId="77777777" w:rsidR="00812ECB" w:rsidRPr="00812ECB" w:rsidRDefault="00812ECB" w:rsidP="00812ECB">
            <w:pPr>
              <w:spacing w:after="60"/>
              <w:rPr>
                <w:i/>
                <w:sz w:val="20"/>
                <w:szCs w:val="20"/>
              </w:rPr>
            </w:pPr>
            <w:r w:rsidRPr="00812ECB">
              <w:rPr>
                <w:i/>
                <w:sz w:val="20"/>
                <w:szCs w:val="20"/>
              </w:rPr>
              <w:t>p</w:t>
            </w:r>
          </w:p>
        </w:tc>
        <w:tc>
          <w:tcPr>
            <w:tcW w:w="538" w:type="pct"/>
          </w:tcPr>
          <w:p w14:paraId="0D89880D" w14:textId="77777777" w:rsidR="00812ECB" w:rsidRPr="00812ECB" w:rsidRDefault="00812ECB" w:rsidP="00812ECB">
            <w:pPr>
              <w:spacing w:after="60"/>
              <w:rPr>
                <w:sz w:val="20"/>
                <w:szCs w:val="20"/>
              </w:rPr>
            </w:pPr>
            <w:r w:rsidRPr="00812ECB">
              <w:rPr>
                <w:sz w:val="20"/>
                <w:szCs w:val="20"/>
              </w:rPr>
              <w:t>none</w:t>
            </w:r>
          </w:p>
        </w:tc>
        <w:tc>
          <w:tcPr>
            <w:tcW w:w="2982" w:type="pct"/>
          </w:tcPr>
          <w:p w14:paraId="70351337" w14:textId="77777777" w:rsidR="00812ECB" w:rsidRPr="00812ECB" w:rsidRDefault="00812ECB" w:rsidP="00812ECB">
            <w:pPr>
              <w:spacing w:after="60"/>
              <w:rPr>
                <w:sz w:val="20"/>
                <w:szCs w:val="20"/>
              </w:rPr>
            </w:pPr>
            <w:r w:rsidRPr="00812ECB">
              <w:rPr>
                <w:sz w:val="20"/>
                <w:szCs w:val="20"/>
              </w:rPr>
              <w:t>A Resource Node Settlement Point.</w:t>
            </w:r>
          </w:p>
        </w:tc>
      </w:tr>
      <w:tr w:rsidR="00812ECB" w:rsidRPr="00812ECB" w14:paraId="44A1613B" w14:textId="77777777" w:rsidTr="008C7683">
        <w:trPr>
          <w:cantSplit/>
        </w:trPr>
        <w:tc>
          <w:tcPr>
            <w:tcW w:w="1480" w:type="pct"/>
          </w:tcPr>
          <w:p w14:paraId="0E7310AB" w14:textId="77777777" w:rsidR="00812ECB" w:rsidRPr="00812ECB" w:rsidRDefault="00812ECB" w:rsidP="00812ECB">
            <w:pPr>
              <w:spacing w:after="60"/>
              <w:rPr>
                <w:i/>
                <w:sz w:val="20"/>
                <w:szCs w:val="20"/>
              </w:rPr>
            </w:pPr>
            <w:r w:rsidRPr="00812ECB">
              <w:rPr>
                <w:i/>
                <w:sz w:val="20"/>
                <w:szCs w:val="20"/>
              </w:rPr>
              <w:t>y</w:t>
            </w:r>
          </w:p>
        </w:tc>
        <w:tc>
          <w:tcPr>
            <w:tcW w:w="538" w:type="pct"/>
          </w:tcPr>
          <w:p w14:paraId="6F53380D" w14:textId="77777777" w:rsidR="00812ECB" w:rsidRPr="00812ECB" w:rsidRDefault="00812ECB" w:rsidP="00812ECB">
            <w:pPr>
              <w:spacing w:after="60"/>
              <w:rPr>
                <w:sz w:val="20"/>
                <w:szCs w:val="20"/>
              </w:rPr>
            </w:pPr>
            <w:r w:rsidRPr="00812ECB">
              <w:rPr>
                <w:sz w:val="20"/>
                <w:szCs w:val="20"/>
              </w:rPr>
              <w:t>none</w:t>
            </w:r>
          </w:p>
        </w:tc>
        <w:tc>
          <w:tcPr>
            <w:tcW w:w="2982" w:type="pct"/>
          </w:tcPr>
          <w:p w14:paraId="669A32F2" w14:textId="77777777" w:rsidR="00812ECB" w:rsidRPr="00812ECB" w:rsidRDefault="00812ECB" w:rsidP="00812ECB">
            <w:pPr>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4A1F7398" w14:textId="77777777" w:rsidTr="008C7683">
        <w:trPr>
          <w:cantSplit/>
        </w:trPr>
        <w:tc>
          <w:tcPr>
            <w:tcW w:w="1480" w:type="pct"/>
          </w:tcPr>
          <w:p w14:paraId="7E1BDCD0" w14:textId="77777777" w:rsidR="00812ECB" w:rsidRPr="00812ECB" w:rsidRDefault="00812ECB" w:rsidP="00812ECB">
            <w:pPr>
              <w:spacing w:after="60"/>
              <w:rPr>
                <w:i/>
                <w:sz w:val="20"/>
                <w:szCs w:val="20"/>
              </w:rPr>
            </w:pPr>
            <w:r w:rsidRPr="00812ECB">
              <w:rPr>
                <w:i/>
                <w:sz w:val="20"/>
                <w:szCs w:val="20"/>
              </w:rPr>
              <w:t>b</w:t>
            </w:r>
          </w:p>
        </w:tc>
        <w:tc>
          <w:tcPr>
            <w:tcW w:w="538" w:type="pct"/>
          </w:tcPr>
          <w:p w14:paraId="0DF3033D" w14:textId="77777777" w:rsidR="00812ECB" w:rsidRPr="00812ECB" w:rsidRDefault="00812ECB" w:rsidP="00812ECB">
            <w:pPr>
              <w:spacing w:after="60"/>
              <w:rPr>
                <w:sz w:val="20"/>
                <w:szCs w:val="20"/>
              </w:rPr>
            </w:pPr>
            <w:r w:rsidRPr="00812ECB">
              <w:rPr>
                <w:sz w:val="20"/>
                <w:szCs w:val="20"/>
              </w:rPr>
              <w:t>none</w:t>
            </w:r>
          </w:p>
        </w:tc>
        <w:tc>
          <w:tcPr>
            <w:tcW w:w="2982" w:type="pct"/>
          </w:tcPr>
          <w:p w14:paraId="3ECFEF63" w14:textId="77777777" w:rsidR="00812ECB" w:rsidRPr="00812ECB" w:rsidRDefault="00812ECB" w:rsidP="00812ECB">
            <w:pPr>
              <w:spacing w:after="60"/>
              <w:rPr>
                <w:sz w:val="20"/>
                <w:szCs w:val="20"/>
              </w:rPr>
            </w:pPr>
            <w:r w:rsidRPr="00812ECB">
              <w:rPr>
                <w:sz w:val="20"/>
                <w:szCs w:val="20"/>
              </w:rPr>
              <w:t>An Electrical Bus.</w:t>
            </w:r>
          </w:p>
        </w:tc>
      </w:tr>
    </w:tbl>
    <w:p w14:paraId="33A264C3" w14:textId="77777777" w:rsidR="00812ECB" w:rsidRPr="00812ECB" w:rsidRDefault="00812ECB" w:rsidP="00812ECB">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812ECB" w:rsidRPr="00812ECB" w14:paraId="0A9DD025" w14:textId="77777777" w:rsidTr="008C7683">
        <w:trPr>
          <w:trHeight w:val="206"/>
        </w:trPr>
        <w:tc>
          <w:tcPr>
            <w:tcW w:w="5000" w:type="pct"/>
            <w:shd w:val="pct12" w:color="auto" w:fill="auto"/>
          </w:tcPr>
          <w:p w14:paraId="78005ECF" w14:textId="77777777" w:rsidR="00812ECB" w:rsidRPr="00812ECB" w:rsidRDefault="00812ECB" w:rsidP="00812ECB">
            <w:pPr>
              <w:spacing w:before="120" w:after="240"/>
              <w:rPr>
                <w:b/>
                <w:i/>
                <w:iCs/>
              </w:rPr>
            </w:pPr>
            <w:r w:rsidRPr="00812ECB">
              <w:rPr>
                <w:b/>
                <w:i/>
                <w:iCs/>
              </w:rPr>
              <w:t>[NPRR1010 and NPRR1014:  Replace applicable portions of paragraph (3) above with the following upon system implementation of the Real-Time Co-Optimization (RTC) project for NPRR1010; or upon system implementation for NPRR1014:]</w:t>
            </w:r>
          </w:p>
          <w:p w14:paraId="41422076" w14:textId="77777777" w:rsidR="00812ECB" w:rsidRPr="00812ECB" w:rsidRDefault="00812ECB" w:rsidP="00812ECB">
            <w:pPr>
              <w:spacing w:before="240" w:after="240"/>
              <w:ind w:left="720" w:hanging="720"/>
              <w:rPr>
                <w:b/>
                <w:i/>
                <w:iCs/>
                <w:szCs w:val="20"/>
              </w:rPr>
            </w:pPr>
            <w:r w:rsidRPr="00812ECB">
              <w:rPr>
                <w:szCs w:val="20"/>
              </w:rPr>
              <w:lastRenderedPageBreak/>
              <w:t>(3)</w:t>
            </w:r>
            <w:r w:rsidRPr="00812ECB">
              <w:rPr>
                <w:szCs w:val="20"/>
              </w:rPr>
              <w:tab/>
              <w:t xml:space="preserve">For a facility with Settlement Meters that measure </w:t>
            </w:r>
            <w:ins w:id="1157" w:author="ERCOT" w:date="2022-06-26T13:06:00Z">
              <w:r w:rsidRPr="00812ECB">
                <w:rPr>
                  <w:szCs w:val="20"/>
                </w:rPr>
                <w:t xml:space="preserve">CLR </w:t>
              </w:r>
            </w:ins>
            <w:ins w:id="1158" w:author="ERCOT" w:date="2022-06-26T13:17:00Z">
              <w:r w:rsidRPr="00812ECB">
                <w:rPr>
                  <w:szCs w:val="20"/>
                </w:rPr>
                <w:t>(</w:t>
              </w:r>
            </w:ins>
            <w:ins w:id="1159" w:author="ERCOT" w:date="2022-06-26T13:06:00Z">
              <w:r w:rsidRPr="00812ECB">
                <w:rPr>
                  <w:szCs w:val="20"/>
                </w:rPr>
                <w:t>that is not an ALR</w:t>
              </w:r>
            </w:ins>
            <w:ins w:id="1160" w:author="ERCOT" w:date="2022-06-26T13:17:00Z">
              <w:r w:rsidRPr="00812ECB">
                <w:rPr>
                  <w:szCs w:val="20"/>
                </w:rPr>
                <w:t>)</w:t>
              </w:r>
            </w:ins>
            <w:ins w:id="1161" w:author="ERCOT" w:date="2022-06-26T13:06:00Z">
              <w:r w:rsidRPr="00812ECB">
                <w:rPr>
                  <w:szCs w:val="20"/>
                </w:rPr>
                <w:t xml:space="preserve"> or </w:t>
              </w:r>
            </w:ins>
            <w:r w:rsidRPr="00812ECB">
              <w:rPr>
                <w:szCs w:val="20"/>
              </w:rPr>
              <w:t>ESR Load, t</w:t>
            </w:r>
            <w:r w:rsidRPr="00812ECB">
              <w:rPr>
                <w:iCs/>
                <w:szCs w:val="20"/>
              </w:rPr>
              <w:t xml:space="preserve">he total payment or charge </w:t>
            </w:r>
            <w:r w:rsidRPr="00812ECB">
              <w:rPr>
                <w:szCs w:val="20"/>
              </w:rPr>
              <w:t xml:space="preserve">for </w:t>
            </w:r>
            <w:ins w:id="1162" w:author="ERCOT" w:date="2022-06-26T13:06:00Z">
              <w:r w:rsidRPr="00812ECB">
                <w:rPr>
                  <w:szCs w:val="20"/>
                </w:rPr>
                <w:t xml:space="preserve">CLR </w:t>
              </w:r>
            </w:ins>
            <w:ins w:id="1163" w:author="ERCOT" w:date="2022-06-26T13:17:00Z">
              <w:r w:rsidRPr="00812ECB">
                <w:rPr>
                  <w:szCs w:val="20"/>
                </w:rPr>
                <w:t>(</w:t>
              </w:r>
            </w:ins>
            <w:ins w:id="1164" w:author="ERCOT" w:date="2022-06-26T13:06:00Z">
              <w:r w:rsidRPr="00812ECB">
                <w:rPr>
                  <w:szCs w:val="20"/>
                </w:rPr>
                <w:t>that is not an ALR</w:t>
              </w:r>
            </w:ins>
            <w:ins w:id="1165" w:author="ERCOT" w:date="2022-06-26T13:17:00Z">
              <w:r w:rsidRPr="00812ECB">
                <w:rPr>
                  <w:szCs w:val="20"/>
                </w:rPr>
                <w:t>)</w:t>
              </w:r>
            </w:ins>
            <w:ins w:id="1166" w:author="ERCOT" w:date="2022-06-26T13:06:00Z">
              <w:r w:rsidRPr="00812ECB">
                <w:rPr>
                  <w:szCs w:val="20"/>
                </w:rPr>
                <w:t xml:space="preserve"> or </w:t>
              </w:r>
            </w:ins>
            <w:r w:rsidRPr="00812ECB">
              <w:rPr>
                <w:szCs w:val="20"/>
              </w:rPr>
              <w:t xml:space="preserve">ESR Load is </w:t>
            </w:r>
            <w:r w:rsidRPr="00812ECB">
              <w:rPr>
                <w:iCs/>
                <w:szCs w:val="20"/>
              </w:rPr>
              <w:t xml:space="preserve">calculated for a QSE, </w:t>
            </w:r>
            <w:ins w:id="1167" w:author="ERCOT" w:date="2022-06-26T13:06:00Z">
              <w:r w:rsidRPr="00812ECB">
                <w:rPr>
                  <w:szCs w:val="20"/>
                </w:rPr>
                <w:t xml:space="preserve">CLR </w:t>
              </w:r>
            </w:ins>
            <w:ins w:id="1168" w:author="ERCOT" w:date="2022-06-26T13:17:00Z">
              <w:r w:rsidRPr="00812ECB">
                <w:rPr>
                  <w:szCs w:val="20"/>
                </w:rPr>
                <w:t>(</w:t>
              </w:r>
            </w:ins>
            <w:ins w:id="1169" w:author="ERCOT" w:date="2022-06-26T13:06:00Z">
              <w:r w:rsidRPr="00812ECB">
                <w:rPr>
                  <w:szCs w:val="20"/>
                </w:rPr>
                <w:t>that is not an ALR</w:t>
              </w:r>
            </w:ins>
            <w:ins w:id="1170" w:author="ERCOT" w:date="2022-06-26T13:17:00Z">
              <w:r w:rsidRPr="00812ECB">
                <w:rPr>
                  <w:szCs w:val="20"/>
                </w:rPr>
                <w:t>)</w:t>
              </w:r>
            </w:ins>
            <w:ins w:id="1171" w:author="ERCOT" w:date="2022-06-26T13:06:00Z">
              <w:r w:rsidRPr="00812ECB">
                <w:rPr>
                  <w:szCs w:val="20"/>
                </w:rPr>
                <w:t xml:space="preserve"> or </w:t>
              </w:r>
            </w:ins>
            <w:r w:rsidRPr="00812ECB">
              <w:rPr>
                <w:iCs/>
                <w:szCs w:val="20"/>
              </w:rPr>
              <w:t>ESR, and Settlement Point for each 15-minute Settlement Interval.</w:t>
            </w:r>
          </w:p>
          <w:p w14:paraId="20E4330C" w14:textId="77777777" w:rsidR="00812ECB" w:rsidRPr="00812ECB" w:rsidRDefault="00812ECB" w:rsidP="00812ECB">
            <w:pPr>
              <w:spacing w:after="240"/>
              <w:ind w:left="720"/>
              <w:rPr>
                <w:iCs/>
                <w:szCs w:val="20"/>
              </w:rPr>
            </w:pPr>
            <w:r w:rsidRPr="00812ECB">
              <w:rPr>
                <w:iCs/>
                <w:szCs w:val="20"/>
              </w:rPr>
              <w:t xml:space="preserve">The WSL is settled as follows: </w:t>
            </w:r>
          </w:p>
          <w:p w14:paraId="6D872794"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22A697E0" wp14:editId="6C1D259E">
                  <wp:extent cx="180975" cy="25908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MEBL</w:t>
            </w:r>
            <w:r w:rsidRPr="00812ECB">
              <w:rPr>
                <w:bCs/>
                <w:szCs w:val="20"/>
              </w:rPr>
              <w:t xml:space="preserve"> </w:t>
            </w:r>
            <w:r w:rsidRPr="00812ECB">
              <w:rPr>
                <w:b/>
                <w:bCs/>
                <w:i/>
                <w:szCs w:val="20"/>
                <w:vertAlign w:val="subscript"/>
              </w:rPr>
              <w:t>q, r, b</w:t>
            </w:r>
            <w:r w:rsidRPr="00812ECB">
              <w:rPr>
                <w:b/>
                <w:bCs/>
                <w:szCs w:val="20"/>
              </w:rPr>
              <w:t>)</w:t>
            </w:r>
          </w:p>
          <w:p w14:paraId="750638E5" w14:textId="77777777" w:rsidR="00812ECB" w:rsidRPr="00812ECB" w:rsidRDefault="00812ECB" w:rsidP="00812ECB">
            <w:pPr>
              <w:spacing w:after="240"/>
              <w:ind w:left="720"/>
              <w:rPr>
                <w:iCs/>
                <w:szCs w:val="20"/>
              </w:rPr>
            </w:pPr>
            <w:r w:rsidRPr="00812ECB">
              <w:rPr>
                <w:iCs/>
                <w:szCs w:val="20"/>
              </w:rPr>
              <w:t xml:space="preserve">The </w:t>
            </w:r>
            <w:r w:rsidRPr="00812ECB">
              <w:rPr>
                <w:szCs w:val="20"/>
              </w:rPr>
              <w:t>Non-WSL ESR Charging Load</w:t>
            </w:r>
            <w:r w:rsidRPr="00812ECB">
              <w:rPr>
                <w:iCs/>
                <w:szCs w:val="20"/>
              </w:rPr>
              <w:t xml:space="preserve"> is settled as follows: </w:t>
            </w:r>
          </w:p>
          <w:p w14:paraId="0AC1AB32"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ESRNWSLAMTTOT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353915E9" wp14:editId="6A0A5AB1">
                  <wp:extent cx="180975" cy="25908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MEBR</w:t>
            </w:r>
            <w:r w:rsidRPr="00812ECB">
              <w:rPr>
                <w:bCs/>
                <w:szCs w:val="20"/>
              </w:rPr>
              <w:t xml:space="preserve"> </w:t>
            </w:r>
            <w:r w:rsidRPr="00812ECB">
              <w:rPr>
                <w:b/>
                <w:bCs/>
                <w:i/>
                <w:szCs w:val="20"/>
                <w:vertAlign w:val="subscript"/>
              </w:rPr>
              <w:t>q, r, b</w:t>
            </w:r>
            <w:r w:rsidRPr="00812ECB">
              <w:rPr>
                <w:b/>
                <w:bCs/>
                <w:szCs w:val="20"/>
              </w:rPr>
              <w:t>)</w:t>
            </w:r>
          </w:p>
          <w:p w14:paraId="42D15656" w14:textId="77777777" w:rsidR="00812ECB" w:rsidRPr="00812ECB" w:rsidRDefault="00812ECB" w:rsidP="00812ECB">
            <w:pPr>
              <w:tabs>
                <w:tab w:val="left" w:pos="2340"/>
                <w:tab w:val="left" w:pos="2880"/>
              </w:tabs>
              <w:spacing w:after="240"/>
              <w:ind w:left="2880" w:hanging="2160"/>
              <w:rPr>
                <w:ins w:id="1172" w:author="ERCOT" w:date="2022-06-26T13:07:00Z"/>
                <w:b/>
                <w:bCs/>
              </w:rPr>
            </w:pPr>
            <w:ins w:id="1173" w:author="ERCOT" w:date="2022-06-26T13:07:00Z">
              <w:r w:rsidRPr="00812ECB">
                <w:rPr>
                  <w:b/>
                  <w:bCs/>
                </w:rPr>
                <w:t xml:space="preserve">Where: </w:t>
              </w:r>
            </w:ins>
          </w:p>
          <w:p w14:paraId="73E9EB6B" w14:textId="77777777" w:rsidR="00812ECB" w:rsidRPr="00812ECB" w:rsidRDefault="00812ECB" w:rsidP="00812ECB">
            <w:pPr>
              <w:tabs>
                <w:tab w:val="left" w:pos="1230"/>
                <w:tab w:val="left" w:pos="2340"/>
              </w:tabs>
              <w:spacing w:before="240" w:after="240"/>
              <w:ind w:left="3600" w:hanging="2430"/>
              <w:rPr>
                <w:ins w:id="1174" w:author="ERCOT" w:date="2022-06-26T13:07:00Z"/>
              </w:rPr>
            </w:pPr>
            <w:ins w:id="1175" w:author="ERCOT" w:date="2022-06-26T13:07:00Z">
              <w:r w:rsidRPr="00812ECB">
                <w:t>MEBR</w:t>
              </w:r>
              <w:r w:rsidRPr="00812ECB">
                <w:rPr>
                  <w:vertAlign w:val="subscript"/>
                </w:rPr>
                <w:t xml:space="preserve"> </w:t>
              </w:r>
              <w:r w:rsidRPr="00812ECB">
                <w:rPr>
                  <w:i/>
                  <w:iCs/>
                  <w:vertAlign w:val="subscript"/>
                </w:rPr>
                <w:t>q, r, b</w:t>
              </w:r>
              <w:r w:rsidRPr="00812ECB">
                <w:tab/>
                <w:t>=</w:t>
              </w:r>
              <w:r w:rsidRPr="00812ECB">
                <w:tab/>
                <w:t>MEBRFG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 MEBRSG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w:t>
              </w:r>
            </w:ins>
          </w:p>
          <w:p w14:paraId="6FF96154" w14:textId="77777777" w:rsidR="00812ECB" w:rsidRPr="00812ECB" w:rsidRDefault="00812ECB" w:rsidP="00812ECB">
            <w:pPr>
              <w:tabs>
                <w:tab w:val="left" w:pos="1230"/>
                <w:tab w:val="left" w:pos="2340"/>
              </w:tabs>
              <w:spacing w:before="240" w:after="240"/>
              <w:ind w:left="3600" w:hanging="2430"/>
              <w:rPr>
                <w:ins w:id="1176" w:author="ERCOT" w:date="2022-06-26T13:07:00Z"/>
              </w:rPr>
            </w:pPr>
            <w:ins w:id="1177" w:author="ERCOT" w:date="2022-06-26T13:07:00Z">
              <w:r w:rsidRPr="00812ECB">
                <w:t xml:space="preserve">The total Non-WSL ESR Charging Load is included in the Real-Time </w:t>
              </w:r>
            </w:ins>
            <w:ins w:id="1178" w:author="ERCOT" w:date="2023-06-01T13:56:00Z">
              <w:r w:rsidRPr="00812ECB">
                <w:t>Adjusted Meter Load (</w:t>
              </w:r>
            </w:ins>
            <w:ins w:id="1179" w:author="ERCOT" w:date="2022-06-26T13:07:00Z">
              <w:r w:rsidRPr="00812ECB">
                <w:t>AML</w:t>
              </w:r>
            </w:ins>
            <w:ins w:id="1180" w:author="ERCOT" w:date="2023-06-01T13:56:00Z">
              <w:r w:rsidRPr="00812ECB">
                <w:t>)</w:t>
              </w:r>
            </w:ins>
            <w:ins w:id="1181" w:author="ERCOT" w:date="2022-06-26T13:07:00Z">
              <w:r w:rsidRPr="00812ECB">
                <w:t xml:space="preserve"> per QSE.</w:t>
              </w:r>
            </w:ins>
          </w:p>
          <w:p w14:paraId="4D17BE4A" w14:textId="77777777" w:rsidR="00812ECB" w:rsidRPr="00812ECB" w:rsidRDefault="00812ECB" w:rsidP="00812ECB">
            <w:pPr>
              <w:tabs>
                <w:tab w:val="left" w:pos="2340"/>
                <w:tab w:val="left" w:pos="3420"/>
              </w:tabs>
              <w:spacing w:after="240"/>
              <w:ind w:left="3420" w:hanging="2700"/>
              <w:rPr>
                <w:b/>
                <w:bCs/>
                <w:szCs w:val="20"/>
              </w:rPr>
            </w:pPr>
            <w:r w:rsidRPr="00812ECB">
              <w:rPr>
                <w:bCs/>
                <w:szCs w:val="20"/>
              </w:rPr>
              <w:t>Where</w:t>
            </w:r>
            <w:r w:rsidRPr="00812ECB">
              <w:rPr>
                <w:bCs/>
                <w:iCs/>
                <w:szCs w:val="20"/>
              </w:rPr>
              <w:t xml:space="preserve"> the price for Settlement Meter is determined as follows:</w:t>
            </w:r>
          </w:p>
          <w:p w14:paraId="22EBF094" w14:textId="77777777" w:rsidR="00812ECB" w:rsidRPr="00812ECB" w:rsidRDefault="00812ECB" w:rsidP="00812ECB">
            <w:pPr>
              <w:spacing w:after="240"/>
              <w:ind w:left="2880" w:hanging="2160"/>
              <w:rPr>
                <w:b/>
                <w:szCs w:val="20"/>
                <w:lang w:val="es-ES"/>
              </w:rPr>
            </w:pPr>
            <w:r w:rsidRPr="00812ECB">
              <w:rPr>
                <w:b/>
                <w:szCs w:val="20"/>
                <w:lang w:val="es-ES"/>
              </w:rPr>
              <w:t>RTRMPRESR</w:t>
            </w:r>
            <w:r w:rsidRPr="00812ECB">
              <w:rPr>
                <w:b/>
                <w:i/>
                <w:iCs/>
                <w:szCs w:val="20"/>
                <w:vertAlign w:val="subscript"/>
                <w:lang w:val="es-ES"/>
              </w:rPr>
              <w:t xml:space="preserve"> b</w:t>
            </w:r>
            <w:r w:rsidRPr="00812ECB">
              <w:rPr>
                <w:b/>
                <w:szCs w:val="20"/>
                <w:lang w:val="es-ES"/>
              </w:rPr>
              <w:t xml:space="preserve"> </w:t>
            </w:r>
            <w:r w:rsidRPr="00812ECB">
              <w:rPr>
                <w:b/>
                <w:szCs w:val="20"/>
                <w:lang w:val="es-ES"/>
              </w:rPr>
              <w:tab/>
              <w:t xml:space="preserve">= </w:t>
            </w:r>
            <w:r w:rsidRPr="00812ECB">
              <w:rPr>
                <w:b/>
                <w:szCs w:val="20"/>
              </w:rPr>
              <w:t>Max [-$251, (</w:t>
            </w:r>
            <w:r w:rsidRPr="00812ECB">
              <w:rPr>
                <w:rFonts w:ascii="Times New Roman Bold" w:hAnsi="Times New Roman Bold"/>
                <w:b/>
                <w:noProof/>
                <w:position w:val="-18"/>
                <w:szCs w:val="20"/>
              </w:rPr>
              <w:drawing>
                <wp:inline distT="0" distB="0" distL="0" distR="0" wp14:anchorId="2A462A58" wp14:editId="60D336FA">
                  <wp:extent cx="146685" cy="293370"/>
                  <wp:effectExtent l="0" t="0" r="0" b="0"/>
                  <wp:docPr id="88" name="Picture 8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(RNWFL </w:t>
            </w:r>
            <w:r w:rsidRPr="00812ECB">
              <w:rPr>
                <w:b/>
                <w:i/>
                <w:iCs/>
                <w:szCs w:val="20"/>
                <w:vertAlign w:val="subscript"/>
                <w:lang w:val="es-ES"/>
              </w:rPr>
              <w:t xml:space="preserve">b, y </w:t>
            </w:r>
            <w:r w:rsidRPr="00812ECB">
              <w:rPr>
                <w:b/>
                <w:szCs w:val="20"/>
                <w:lang w:val="es-ES"/>
              </w:rPr>
              <w:t xml:space="preserve">* RTLMP </w:t>
            </w:r>
            <w:r w:rsidRPr="00812ECB">
              <w:rPr>
                <w:b/>
                <w:i/>
                <w:szCs w:val="20"/>
                <w:vertAlign w:val="subscript"/>
                <w:lang w:val="es-ES"/>
              </w:rPr>
              <w:t>b</w:t>
            </w:r>
            <w:r w:rsidRPr="00812ECB">
              <w:rPr>
                <w:b/>
                <w:i/>
                <w:iCs/>
                <w:szCs w:val="20"/>
                <w:vertAlign w:val="subscript"/>
                <w:lang w:val="es-ES"/>
              </w:rPr>
              <w:t>, y</w:t>
            </w:r>
            <w:r w:rsidRPr="00812ECB">
              <w:rPr>
                <w:b/>
                <w:szCs w:val="20"/>
                <w:lang w:val="es-ES"/>
              </w:rPr>
              <w:t>)</w:t>
            </w:r>
            <w:r w:rsidRPr="00812ECB">
              <w:rPr>
                <w:b/>
                <w:szCs w:val="20"/>
              </w:rPr>
              <w:t xml:space="preserve"> + RTRDP)]</w:t>
            </w:r>
          </w:p>
          <w:p w14:paraId="5079337C" w14:textId="77777777" w:rsidR="00812ECB" w:rsidRPr="00812ECB" w:rsidRDefault="00812ECB" w:rsidP="00812ECB">
            <w:pPr>
              <w:spacing w:after="240"/>
              <w:ind w:left="720"/>
              <w:rPr>
                <w:ins w:id="1182" w:author="ERCOT" w:date="2022-06-26T13:07:00Z"/>
                <w:iCs/>
              </w:rPr>
            </w:pPr>
            <w:ins w:id="1183" w:author="ERCOT" w:date="2022-06-26T13:07:00Z">
              <w:r w:rsidRPr="00812ECB">
                <w:rPr>
                  <w:iCs/>
                </w:rPr>
                <w:t xml:space="preserve">The </w:t>
              </w:r>
              <w:r w:rsidRPr="00812ECB">
                <w:t>CLR Load</w:t>
              </w:r>
              <w:r w:rsidRPr="00812ECB">
                <w:rPr>
                  <w:iCs/>
                </w:rPr>
                <w:t xml:space="preserve"> is settled as follows: </w:t>
              </w:r>
            </w:ins>
          </w:p>
          <w:p w14:paraId="54B8EE18" w14:textId="77777777" w:rsidR="00812ECB" w:rsidRPr="00812ECB" w:rsidRDefault="00812ECB" w:rsidP="00812ECB">
            <w:pPr>
              <w:tabs>
                <w:tab w:val="left" w:pos="2340"/>
                <w:tab w:val="left" w:pos="2880"/>
              </w:tabs>
              <w:spacing w:after="240"/>
              <w:ind w:left="2880" w:hanging="2160"/>
              <w:rPr>
                <w:ins w:id="1184" w:author="ERCOT" w:date="2022-06-26T13:07:00Z"/>
                <w:b/>
                <w:bCs/>
              </w:rPr>
            </w:pPr>
            <w:ins w:id="1185" w:author="ERCOT" w:date="2022-06-26T13:07:00Z">
              <w:r w:rsidRPr="00812ECB">
                <w:rPr>
                  <w:b/>
                  <w:bCs/>
                </w:rPr>
                <w:t xml:space="preserve">CLRAMTTOT </w:t>
              </w:r>
              <w:r w:rsidRPr="00812ECB">
                <w:rPr>
                  <w:b/>
                  <w:bCs/>
                  <w:i/>
                  <w:vertAlign w:val="subscript"/>
                </w:rPr>
                <w:t>q, r, p</w:t>
              </w:r>
              <w:r w:rsidRPr="00812ECB">
                <w:rPr>
                  <w:b/>
                  <w:bCs/>
                  <w:i/>
                  <w:iCs/>
                  <w:vertAlign w:val="subscript"/>
                  <w:lang w:val="es-ES"/>
                </w:rPr>
                <w:tab/>
              </w:r>
              <w:r w:rsidRPr="00812ECB">
                <w:rPr>
                  <w:b/>
                  <w:bCs/>
                  <w:lang w:val="es-ES"/>
                </w:rPr>
                <w:t xml:space="preserve">= </w:t>
              </w:r>
              <w:r w:rsidRPr="00812ECB">
                <w:rPr>
                  <w:noProof/>
                  <w:position w:val="-20"/>
                </w:rPr>
                <w:drawing>
                  <wp:inline distT="0" distB="0" distL="0" distR="0" wp14:anchorId="21F0F9D3" wp14:editId="34ACE7CC">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(RTRMPRCLR</w:t>
              </w:r>
              <w:r w:rsidRPr="00812ECB">
                <w:rPr>
                  <w:b/>
                  <w:bCs/>
                  <w:i/>
                  <w:vertAlign w:val="subscript"/>
                </w:rPr>
                <w:t xml:space="preserve"> b </w:t>
              </w:r>
              <w:r w:rsidRPr="00812ECB">
                <w:rPr>
                  <w:b/>
                  <w:bCs/>
                </w:rPr>
                <w:t>* MEBCL</w:t>
              </w:r>
              <w:r w:rsidRPr="00812ECB">
                <w:rPr>
                  <w:bCs/>
                </w:rPr>
                <w:t xml:space="preserve"> </w:t>
              </w:r>
              <w:r w:rsidRPr="00812ECB">
                <w:rPr>
                  <w:b/>
                  <w:bCs/>
                  <w:i/>
                  <w:vertAlign w:val="subscript"/>
                </w:rPr>
                <w:t>q, r, b</w:t>
              </w:r>
              <w:r w:rsidRPr="00812ECB">
                <w:rPr>
                  <w:b/>
                  <w:bCs/>
                </w:rPr>
                <w:t>)</w:t>
              </w:r>
            </w:ins>
          </w:p>
          <w:p w14:paraId="5592E496" w14:textId="77777777" w:rsidR="00812ECB" w:rsidRPr="00812ECB" w:rsidRDefault="00812ECB" w:rsidP="00812ECB">
            <w:pPr>
              <w:tabs>
                <w:tab w:val="left" w:pos="2340"/>
                <w:tab w:val="left" w:pos="2880"/>
              </w:tabs>
              <w:spacing w:after="240"/>
              <w:ind w:left="2880" w:hanging="2160"/>
              <w:rPr>
                <w:ins w:id="1186" w:author="ERCOT" w:date="2022-06-26T13:07:00Z"/>
                <w:b/>
                <w:bCs/>
              </w:rPr>
            </w:pPr>
            <w:ins w:id="1187" w:author="ERCOT" w:date="2022-06-26T13:07:00Z">
              <w:r w:rsidRPr="00812ECB">
                <w:rPr>
                  <w:b/>
                  <w:bCs/>
                </w:rPr>
                <w:t xml:space="preserve">Where: </w:t>
              </w:r>
            </w:ins>
          </w:p>
          <w:p w14:paraId="7F582E79" w14:textId="77777777" w:rsidR="00812ECB" w:rsidRPr="00812ECB" w:rsidRDefault="00812ECB" w:rsidP="00812ECB">
            <w:pPr>
              <w:tabs>
                <w:tab w:val="left" w:pos="1230"/>
                <w:tab w:val="left" w:pos="2340"/>
              </w:tabs>
              <w:spacing w:before="240" w:after="240"/>
              <w:ind w:left="3600" w:hanging="2430"/>
              <w:rPr>
                <w:ins w:id="1188" w:author="ERCOT" w:date="2022-06-26T13:07:00Z"/>
              </w:rPr>
            </w:pPr>
            <w:ins w:id="1189" w:author="ERCOT" w:date="2022-06-26T13:07:00Z">
              <w:r w:rsidRPr="00812ECB">
                <w:t>MEBCL</w:t>
              </w:r>
              <w:r w:rsidRPr="00812ECB">
                <w:rPr>
                  <w:vertAlign w:val="subscript"/>
                </w:rPr>
                <w:t xml:space="preserve"> </w:t>
              </w:r>
              <w:r w:rsidRPr="00812ECB">
                <w:rPr>
                  <w:i/>
                  <w:iCs/>
                  <w:vertAlign w:val="subscript"/>
                </w:rPr>
                <w:t>q, r, b</w:t>
              </w:r>
              <w:r w:rsidRPr="00812ECB">
                <w:tab/>
                <w:t>=</w:t>
              </w:r>
            </w:ins>
            <w:ins w:id="1190" w:author="ERCOT" w:date="2022-06-26T13:08:00Z">
              <w:r w:rsidRPr="00812ECB">
                <w:tab/>
              </w:r>
            </w:ins>
            <w:ins w:id="1191" w:author="ERCOT" w:date="2022-06-26T13:07:00Z">
              <w:r w:rsidRPr="00812ECB">
                <w:t>MEBCLFG</w:t>
              </w:r>
              <w:r w:rsidRPr="00812ECB">
                <w:rPr>
                  <w:vertAlign w:val="subscript"/>
                </w:rPr>
                <w:t xml:space="preserve"> </w:t>
              </w:r>
              <w:r w:rsidRPr="00812ECB">
                <w:rPr>
                  <w:i/>
                  <w:iCs/>
                  <w:vertAlign w:val="subscript"/>
                </w:rPr>
                <w:t>q, r, b</w:t>
              </w:r>
              <w:r w:rsidRPr="00812ECB">
                <w:t xml:space="preserve"> + MEBCLSG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w:t>
              </w:r>
            </w:ins>
          </w:p>
          <w:p w14:paraId="74FBCBF1" w14:textId="77777777" w:rsidR="00812ECB" w:rsidRPr="00812ECB" w:rsidRDefault="00812ECB" w:rsidP="00812ECB">
            <w:pPr>
              <w:tabs>
                <w:tab w:val="left" w:pos="2340"/>
                <w:tab w:val="left" w:pos="3420"/>
              </w:tabs>
              <w:spacing w:after="240"/>
              <w:ind w:left="3420" w:hanging="2700"/>
              <w:rPr>
                <w:ins w:id="1192" w:author="ERCOT" w:date="2022-06-26T13:07:00Z"/>
                <w:bCs/>
              </w:rPr>
            </w:pPr>
            <w:ins w:id="1193" w:author="ERCOT" w:date="2022-06-26T13:07:00Z">
              <w:r w:rsidRPr="00812ECB">
                <w:t>The total CLR Load is included in the Real-Time AML per QSE.</w:t>
              </w:r>
            </w:ins>
          </w:p>
          <w:p w14:paraId="7ACBE3A5" w14:textId="77777777" w:rsidR="00812ECB" w:rsidRPr="00812ECB" w:rsidRDefault="00812ECB" w:rsidP="00812ECB">
            <w:pPr>
              <w:tabs>
                <w:tab w:val="left" w:pos="2340"/>
                <w:tab w:val="left" w:pos="3420"/>
              </w:tabs>
              <w:spacing w:after="240"/>
              <w:ind w:left="3420" w:hanging="2700"/>
              <w:rPr>
                <w:ins w:id="1194" w:author="ERCOT" w:date="2022-06-26T13:07:00Z"/>
                <w:b/>
                <w:bCs/>
              </w:rPr>
            </w:pPr>
            <w:ins w:id="1195" w:author="ERCOT" w:date="2022-06-26T13:07:00Z">
              <w:r w:rsidRPr="00812ECB">
                <w:rPr>
                  <w:bCs/>
                </w:rPr>
                <w:t>Where</w:t>
              </w:r>
              <w:r w:rsidRPr="00812ECB">
                <w:rPr>
                  <w:bCs/>
                  <w:iCs/>
                </w:rPr>
                <w:t xml:space="preserve"> the price for Settlement Meter is determined as follows:</w:t>
              </w:r>
            </w:ins>
          </w:p>
          <w:p w14:paraId="7AE91DF5" w14:textId="77777777" w:rsidR="00812ECB" w:rsidRPr="00812ECB" w:rsidRDefault="00812ECB" w:rsidP="00812ECB">
            <w:pPr>
              <w:spacing w:after="240"/>
              <w:ind w:left="2880" w:hanging="2160"/>
              <w:rPr>
                <w:ins w:id="1196" w:author="ERCOT" w:date="2022-06-26T13:07:00Z"/>
                <w:b/>
                <w:lang w:val="es-ES"/>
              </w:rPr>
            </w:pPr>
            <w:ins w:id="1197" w:author="ERCOT" w:date="2022-06-26T13:07:00Z">
              <w:r w:rsidRPr="00812ECB">
                <w:rPr>
                  <w:b/>
                  <w:lang w:val="es-ES"/>
                </w:rPr>
                <w:t>RTRMPRCLR</w:t>
              </w:r>
              <w:r w:rsidRPr="00812ECB">
                <w:rPr>
                  <w:b/>
                  <w:i/>
                  <w:iCs/>
                  <w:vertAlign w:val="subscript"/>
                  <w:lang w:val="es-ES"/>
                </w:rPr>
                <w:t xml:space="preserve"> b</w:t>
              </w:r>
              <w:r w:rsidRPr="00812ECB">
                <w:rPr>
                  <w:b/>
                  <w:lang w:val="es-ES"/>
                </w:rPr>
                <w:t xml:space="preserve"> </w:t>
              </w:r>
              <w:r w:rsidRPr="00812ECB">
                <w:rPr>
                  <w:b/>
                  <w:lang w:val="es-ES"/>
                </w:rPr>
                <w:tab/>
                <w:t xml:space="preserve">= </w:t>
              </w:r>
              <w:r w:rsidRPr="00812ECB">
                <w:rPr>
                  <w:b/>
                </w:rPr>
                <w:t>Max [-$251, (</w:t>
              </w:r>
              <w:r w:rsidRPr="00812ECB">
                <w:rPr>
                  <w:rFonts w:ascii="Times New Roman Bold" w:hAnsi="Times New Roman Bold"/>
                  <w:b/>
                  <w:noProof/>
                  <w:position w:val="-18"/>
                </w:rPr>
                <w:drawing>
                  <wp:inline distT="0" distB="0" distL="0" distR="0" wp14:anchorId="68455646" wp14:editId="470B9B1D">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(RNWFL </w:t>
              </w:r>
              <w:r w:rsidRPr="00812ECB">
                <w:rPr>
                  <w:b/>
                  <w:i/>
                  <w:iCs/>
                  <w:vertAlign w:val="subscript"/>
                  <w:lang w:val="es-ES"/>
                </w:rPr>
                <w:t xml:space="preserve">b, y </w:t>
              </w:r>
              <w:r w:rsidRPr="00812ECB">
                <w:rPr>
                  <w:b/>
                  <w:lang w:val="es-ES"/>
                </w:rPr>
                <w:t xml:space="preserve">* RTLMP </w:t>
              </w:r>
              <w:r w:rsidRPr="00812ECB">
                <w:rPr>
                  <w:b/>
                  <w:i/>
                  <w:vertAlign w:val="subscript"/>
                  <w:lang w:val="es-ES"/>
                </w:rPr>
                <w:t>b</w:t>
              </w:r>
              <w:r w:rsidRPr="00812ECB">
                <w:rPr>
                  <w:b/>
                  <w:i/>
                  <w:iCs/>
                  <w:vertAlign w:val="subscript"/>
                  <w:lang w:val="es-ES"/>
                </w:rPr>
                <w:t>, y</w:t>
              </w:r>
              <w:r w:rsidRPr="00812ECB">
                <w:rPr>
                  <w:b/>
                  <w:lang w:val="es-ES"/>
                </w:rPr>
                <w:t xml:space="preserve">) </w:t>
              </w:r>
              <w:r w:rsidRPr="00812ECB">
                <w:rPr>
                  <w:b/>
                </w:rPr>
                <w:t>+ RTRDP)]</w:t>
              </w:r>
            </w:ins>
          </w:p>
          <w:p w14:paraId="5C2F4B4B" w14:textId="77777777" w:rsidR="00812ECB" w:rsidRPr="00812ECB" w:rsidRDefault="00812ECB" w:rsidP="00812ECB">
            <w:pPr>
              <w:spacing w:after="240"/>
              <w:ind w:firstLine="720"/>
              <w:rPr>
                <w:szCs w:val="20"/>
              </w:rPr>
            </w:pPr>
            <w:r w:rsidRPr="00812ECB">
              <w:rPr>
                <w:szCs w:val="20"/>
              </w:rPr>
              <w:t>Where the weighting factor for the Electrical Bus associated with the meter is:</w:t>
            </w:r>
          </w:p>
          <w:p w14:paraId="1D686FDD" w14:textId="77777777" w:rsidR="00812ECB" w:rsidRPr="00812ECB" w:rsidRDefault="00812ECB" w:rsidP="00812ECB">
            <w:pPr>
              <w:spacing w:after="240"/>
              <w:ind w:firstLine="720"/>
              <w:rPr>
                <w:b/>
                <w:szCs w:val="20"/>
                <w:lang w:val="es-ES"/>
              </w:rPr>
            </w:pPr>
            <w:r w:rsidRPr="00812ECB">
              <w:rPr>
                <w:b/>
                <w:szCs w:val="20"/>
                <w:lang w:val="es-ES"/>
              </w:rPr>
              <w:t xml:space="preserve">RNWFL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ABS( </w:t>
            </w:r>
            <w:r w:rsidRPr="00812ECB">
              <w:rPr>
                <w:noProof/>
                <w:position w:val="-18"/>
                <w:szCs w:val="20"/>
              </w:rPr>
              <w:drawing>
                <wp:inline distT="0" distB="0" distL="0" distR="0" wp14:anchorId="234A7FA7" wp14:editId="7C0FF485">
                  <wp:extent cx="146685" cy="267335"/>
                  <wp:effectExtent l="0" t="0" r="0" b="0"/>
                  <wp:docPr id="91" name="Picture 9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mage00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Min(0, BP</w:t>
            </w:r>
            <w:r w:rsidRPr="00812ECB">
              <w:rPr>
                <w:b/>
                <w:bCs/>
                <w:i/>
                <w:iCs/>
                <w:szCs w:val="20"/>
                <w:vertAlign w:val="subscript"/>
                <w:lang w:val="es-ES"/>
              </w:rPr>
              <w:t xml:space="preserve"> 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 xml:space="preserve">] / </w:t>
            </w:r>
          </w:p>
          <w:p w14:paraId="4A982F2D" w14:textId="77777777" w:rsidR="00812ECB" w:rsidRPr="00812ECB" w:rsidRDefault="00812ECB" w:rsidP="00812ECB">
            <w:pPr>
              <w:spacing w:after="240"/>
              <w:ind w:firstLine="720"/>
              <w:rPr>
                <w:b/>
                <w:szCs w:val="20"/>
                <w:lang w:val="es-ES"/>
              </w:rPr>
            </w:pPr>
            <w:r w:rsidRPr="00812ECB">
              <w:rPr>
                <w:b/>
                <w:szCs w:val="20"/>
                <w:lang w:val="es-ES"/>
              </w:rPr>
              <w:tab/>
            </w:r>
            <w:r w:rsidRPr="00812ECB">
              <w:rPr>
                <w:b/>
                <w:szCs w:val="20"/>
                <w:lang w:val="es-ES"/>
              </w:rPr>
              <w:tab/>
            </w:r>
            <w:r w:rsidRPr="00812ECB">
              <w:rPr>
                <w:b/>
                <w:szCs w:val="20"/>
                <w:lang w:val="es-ES"/>
              </w:rPr>
              <w:tab/>
              <w:t>[</w:t>
            </w:r>
            <w:r w:rsidRPr="00812ECB">
              <w:rPr>
                <w:rFonts w:ascii="Times New Roman Bold" w:hAnsi="Times New Roman Bold"/>
                <w:b/>
                <w:noProof/>
                <w:position w:val="-18"/>
                <w:szCs w:val="20"/>
              </w:rPr>
              <w:drawing>
                <wp:inline distT="0" distB="0" distL="0" distR="0" wp14:anchorId="0B247DC4" wp14:editId="11F98DF7">
                  <wp:extent cx="146685" cy="293370"/>
                  <wp:effectExtent l="0" t="0" r="0"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ABS( </w:t>
            </w:r>
            <w:r w:rsidRPr="00812ECB">
              <w:rPr>
                <w:noProof/>
                <w:position w:val="-18"/>
                <w:szCs w:val="20"/>
              </w:rPr>
              <w:drawing>
                <wp:inline distT="0" distB="0" distL="0" distR="0" wp14:anchorId="2DC7F454" wp14:editId="6AF50BCF">
                  <wp:extent cx="146685" cy="267335"/>
                  <wp:effectExtent l="0" t="0" r="0" b="0"/>
                  <wp:docPr id="93" name="Picture 9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mage00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 xml:space="preserve"> Min(0, BP</w:t>
            </w:r>
            <w:r w:rsidRPr="00812ECB">
              <w:rPr>
                <w:b/>
                <w:i/>
                <w:iCs/>
                <w:szCs w:val="20"/>
                <w:vertAlign w:val="subscript"/>
                <w:lang w:val="es-ES"/>
              </w:rPr>
              <w:t xml:space="preserve"> </w:t>
            </w:r>
            <w:r w:rsidRPr="00812ECB">
              <w:rPr>
                <w:b/>
                <w:bCs/>
                <w:i/>
                <w:iCs/>
                <w:szCs w:val="20"/>
                <w:vertAlign w:val="subscript"/>
                <w:lang w:val="es-ES"/>
              </w:rPr>
              <w:t>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4B56AC89" w14:textId="77777777" w:rsidR="00812ECB" w:rsidRPr="00812ECB" w:rsidRDefault="00812ECB" w:rsidP="00812ECB">
            <w:pPr>
              <w:spacing w:after="240"/>
              <w:rPr>
                <w:szCs w:val="20"/>
              </w:rPr>
            </w:pPr>
            <w:r w:rsidRPr="00812ECB">
              <w:rPr>
                <w:szCs w:val="20"/>
              </w:rPr>
              <w:lastRenderedPageBreak/>
              <w:t>Where:</w:t>
            </w:r>
          </w:p>
          <w:p w14:paraId="5725DFC8"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szCs w:val="20"/>
              </w:rPr>
              <w:tab/>
            </w:r>
            <w:r w:rsidRPr="00812ECB">
              <w:rPr>
                <w:noProof/>
                <w:position w:val="-22"/>
                <w:szCs w:val="20"/>
              </w:rPr>
              <w:drawing>
                <wp:inline distT="0" distB="0" distL="0" distR="0" wp14:anchorId="55D30779" wp14:editId="1BD28FCA">
                  <wp:extent cx="180975" cy="25908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RTRDPA</w:t>
            </w:r>
            <w:r w:rsidRPr="00812ECB">
              <w:rPr>
                <w:i/>
                <w:iCs/>
                <w:szCs w:val="20"/>
                <w:vertAlign w:val="subscript"/>
              </w:rPr>
              <w:t xml:space="preserve"> y</w:t>
            </w:r>
            <w:r w:rsidRPr="00812ECB">
              <w:rPr>
                <w:szCs w:val="20"/>
              </w:rPr>
              <w:t>)</w:t>
            </w:r>
          </w:p>
          <w:p w14:paraId="6306D797" w14:textId="77777777" w:rsidR="00812ECB" w:rsidRPr="00812ECB" w:rsidRDefault="00812ECB" w:rsidP="00812ECB">
            <w:pPr>
              <w:spacing w:after="240"/>
              <w:ind w:firstLine="720"/>
              <w:rPr>
                <w:szCs w:val="20"/>
              </w:rPr>
            </w:pPr>
            <w:r w:rsidRPr="00812ECB">
              <w:rPr>
                <w:szCs w:val="20"/>
              </w:rPr>
              <w:t xml:space="preserve">RNWF </w:t>
            </w:r>
            <w:r w:rsidRPr="00812ECB">
              <w:rPr>
                <w:i/>
                <w:szCs w:val="20"/>
                <w:vertAlign w:val="subscript"/>
              </w:rPr>
              <w:t xml:space="preserve">y </w:t>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77E30242" wp14:editId="5ADAA1ED">
                  <wp:extent cx="180975" cy="25908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1889B731" w14:textId="77777777" w:rsidR="00812ECB" w:rsidRPr="00812ECB" w:rsidRDefault="00812ECB" w:rsidP="00812ECB">
            <w:pPr>
              <w:spacing w:before="120" w:after="240"/>
              <w:ind w:left="720"/>
              <w:rPr>
                <w:szCs w:val="20"/>
              </w:rPr>
            </w:pPr>
            <w:r w:rsidRPr="00812ECB">
              <w:rPr>
                <w:szCs w:val="20"/>
              </w:rPr>
              <w:t xml:space="preserve">The summation is over all </w:t>
            </w:r>
            <w:ins w:id="1198" w:author="ERCOT" w:date="2022-06-26T13:08:00Z">
              <w:r w:rsidRPr="00812ECB">
                <w:rPr>
                  <w:szCs w:val="20"/>
                </w:rPr>
                <w:t xml:space="preserve">CLR </w:t>
              </w:r>
            </w:ins>
            <w:ins w:id="1199" w:author="ERCOT" w:date="2022-06-26T13:17:00Z">
              <w:r w:rsidRPr="00812ECB">
                <w:rPr>
                  <w:szCs w:val="20"/>
                </w:rPr>
                <w:t>(</w:t>
              </w:r>
            </w:ins>
            <w:ins w:id="1200" w:author="ERCOT" w:date="2022-06-26T13:08:00Z">
              <w:r w:rsidRPr="00812ECB">
                <w:rPr>
                  <w:szCs w:val="20"/>
                </w:rPr>
                <w:t>that is not an ALR</w:t>
              </w:r>
            </w:ins>
            <w:ins w:id="1201" w:author="ERCOT" w:date="2022-06-26T13:17:00Z">
              <w:r w:rsidRPr="00812ECB">
                <w:rPr>
                  <w:szCs w:val="20"/>
                </w:rPr>
                <w:t>)</w:t>
              </w:r>
            </w:ins>
            <w:ins w:id="1202" w:author="ERCOT" w:date="2022-06-26T13:08:00Z">
              <w:r w:rsidRPr="00812ECB">
                <w:rPr>
                  <w:szCs w:val="20"/>
                </w:rPr>
                <w:t xml:space="preserve"> or </w:t>
              </w:r>
            </w:ins>
            <w:r w:rsidRPr="00812ECB">
              <w:rPr>
                <w:szCs w:val="20"/>
              </w:rPr>
              <w:t xml:space="preserve">ESR Load </w:t>
            </w:r>
            <w:r w:rsidRPr="00812ECB">
              <w:rPr>
                <w:i/>
                <w:iCs/>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812ECB">
              <w:rPr>
                <w:i/>
                <w:szCs w:val="20"/>
              </w:rPr>
              <w:t>gsc</w:t>
            </w:r>
            <w:proofErr w:type="spellEnd"/>
            <w:r w:rsidRPr="00812ECB">
              <w:rPr>
                <w:szCs w:val="20"/>
              </w:rPr>
              <w:t>.</w:t>
            </w:r>
          </w:p>
          <w:p w14:paraId="76458586" w14:textId="77777777" w:rsidR="00812ECB" w:rsidRPr="00812ECB" w:rsidRDefault="00812ECB" w:rsidP="00812ECB">
            <w:pPr>
              <w:rPr>
                <w:szCs w:val="20"/>
              </w:rPr>
            </w:pPr>
            <w:r w:rsidRPr="00812ECB">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812ECB" w:rsidRPr="00812ECB" w14:paraId="7A3515F8" w14:textId="77777777" w:rsidTr="008C7683">
              <w:trPr>
                <w:cantSplit/>
                <w:tblHeader/>
              </w:trPr>
              <w:tc>
                <w:tcPr>
                  <w:tcW w:w="1145" w:type="pct"/>
                </w:tcPr>
                <w:p w14:paraId="642064C2" w14:textId="77777777" w:rsidR="00812ECB" w:rsidRPr="00812ECB" w:rsidRDefault="00812ECB" w:rsidP="00812ECB">
                  <w:pPr>
                    <w:spacing w:after="120"/>
                    <w:rPr>
                      <w:b/>
                      <w:iCs/>
                      <w:sz w:val="20"/>
                      <w:szCs w:val="20"/>
                    </w:rPr>
                  </w:pPr>
                  <w:r w:rsidRPr="00812ECB">
                    <w:rPr>
                      <w:b/>
                      <w:iCs/>
                      <w:sz w:val="20"/>
                      <w:szCs w:val="20"/>
                    </w:rPr>
                    <w:t>Variable</w:t>
                  </w:r>
                </w:p>
              </w:tc>
              <w:tc>
                <w:tcPr>
                  <w:tcW w:w="676" w:type="pct"/>
                </w:tcPr>
                <w:p w14:paraId="49C642B7" w14:textId="77777777" w:rsidR="00812ECB" w:rsidRPr="00812ECB" w:rsidRDefault="00812ECB" w:rsidP="00812ECB">
                  <w:pPr>
                    <w:spacing w:after="120"/>
                    <w:rPr>
                      <w:b/>
                      <w:iCs/>
                      <w:sz w:val="20"/>
                      <w:szCs w:val="20"/>
                    </w:rPr>
                  </w:pPr>
                  <w:r w:rsidRPr="00812ECB">
                    <w:rPr>
                      <w:b/>
                      <w:iCs/>
                      <w:sz w:val="20"/>
                      <w:szCs w:val="20"/>
                    </w:rPr>
                    <w:t>Unit</w:t>
                  </w:r>
                </w:p>
              </w:tc>
              <w:tc>
                <w:tcPr>
                  <w:tcW w:w="3179" w:type="pct"/>
                </w:tcPr>
                <w:p w14:paraId="55FA30F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4D1E2519" w14:textId="77777777" w:rsidTr="008C7683">
              <w:trPr>
                <w:cantSplit/>
              </w:trPr>
              <w:tc>
                <w:tcPr>
                  <w:tcW w:w="1145" w:type="pct"/>
                </w:tcPr>
                <w:p w14:paraId="6198CBAB" w14:textId="77777777" w:rsidR="00812ECB" w:rsidRPr="00812ECB" w:rsidRDefault="00812ECB" w:rsidP="00812ECB">
                  <w:pPr>
                    <w:spacing w:after="60"/>
                    <w:rPr>
                      <w:sz w:val="20"/>
                      <w:szCs w:val="20"/>
                    </w:rPr>
                  </w:pPr>
                  <w:r w:rsidRPr="00812ECB">
                    <w:rPr>
                      <w:sz w:val="20"/>
                      <w:szCs w:val="20"/>
                    </w:rPr>
                    <w:t xml:space="preserve">RTLMP </w:t>
                  </w:r>
                  <w:r w:rsidRPr="00812ECB">
                    <w:rPr>
                      <w:i/>
                      <w:sz w:val="20"/>
                      <w:szCs w:val="20"/>
                      <w:vertAlign w:val="subscript"/>
                    </w:rPr>
                    <w:t>b, y</w:t>
                  </w:r>
                </w:p>
              </w:tc>
              <w:tc>
                <w:tcPr>
                  <w:tcW w:w="676" w:type="pct"/>
                </w:tcPr>
                <w:p w14:paraId="3DCA53A3" w14:textId="77777777" w:rsidR="00812ECB" w:rsidRPr="00812ECB" w:rsidRDefault="00812ECB" w:rsidP="00812ECB">
                  <w:pPr>
                    <w:spacing w:after="60"/>
                    <w:rPr>
                      <w:sz w:val="20"/>
                      <w:szCs w:val="20"/>
                    </w:rPr>
                  </w:pPr>
                  <w:r w:rsidRPr="00812ECB">
                    <w:rPr>
                      <w:sz w:val="20"/>
                      <w:szCs w:val="20"/>
                    </w:rPr>
                    <w:t>$/MWh</w:t>
                  </w:r>
                </w:p>
              </w:tc>
              <w:tc>
                <w:tcPr>
                  <w:tcW w:w="3179" w:type="pct"/>
                </w:tcPr>
                <w:p w14:paraId="15F75900" w14:textId="77777777" w:rsidR="00812ECB" w:rsidRPr="00812ECB" w:rsidRDefault="00812ECB" w:rsidP="00812ECB">
                  <w:pPr>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4B83AF41" w14:textId="77777777" w:rsidTr="008C7683">
              <w:trPr>
                <w:cantSplit/>
              </w:trPr>
              <w:tc>
                <w:tcPr>
                  <w:tcW w:w="1145" w:type="pct"/>
                </w:tcPr>
                <w:p w14:paraId="18821098" w14:textId="77777777" w:rsidR="00812ECB" w:rsidRPr="00812ECB" w:rsidRDefault="00812ECB" w:rsidP="00812ECB">
                  <w:pPr>
                    <w:spacing w:after="60"/>
                    <w:rPr>
                      <w:sz w:val="20"/>
                      <w:szCs w:val="20"/>
                    </w:rPr>
                  </w:pPr>
                  <w:r w:rsidRPr="00812ECB">
                    <w:rPr>
                      <w:sz w:val="20"/>
                      <w:szCs w:val="20"/>
                    </w:rPr>
                    <w:t xml:space="preserve">TLMP </w:t>
                  </w:r>
                  <w:r w:rsidRPr="00812ECB">
                    <w:rPr>
                      <w:i/>
                      <w:sz w:val="20"/>
                      <w:szCs w:val="20"/>
                      <w:vertAlign w:val="subscript"/>
                    </w:rPr>
                    <w:t>y</w:t>
                  </w:r>
                </w:p>
              </w:tc>
              <w:tc>
                <w:tcPr>
                  <w:tcW w:w="676" w:type="pct"/>
                </w:tcPr>
                <w:p w14:paraId="50C348E5" w14:textId="77777777" w:rsidR="00812ECB" w:rsidRPr="00812ECB" w:rsidRDefault="00812ECB" w:rsidP="00812ECB">
                  <w:pPr>
                    <w:spacing w:after="60"/>
                    <w:rPr>
                      <w:iCs/>
                      <w:sz w:val="20"/>
                      <w:szCs w:val="20"/>
                    </w:rPr>
                  </w:pPr>
                  <w:r w:rsidRPr="00812ECB">
                    <w:rPr>
                      <w:sz w:val="20"/>
                      <w:szCs w:val="20"/>
                    </w:rPr>
                    <w:t>second</w:t>
                  </w:r>
                </w:p>
              </w:tc>
              <w:tc>
                <w:tcPr>
                  <w:tcW w:w="3179" w:type="pct"/>
                </w:tcPr>
                <w:p w14:paraId="6ED06370" w14:textId="77777777" w:rsidR="00812ECB" w:rsidRPr="00812ECB" w:rsidRDefault="00812ECB" w:rsidP="00812ECB">
                  <w:pPr>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5B6A401F" w14:textId="77777777" w:rsidTr="008C7683">
              <w:trPr>
                <w:cantSplit/>
              </w:trPr>
              <w:tc>
                <w:tcPr>
                  <w:tcW w:w="1145" w:type="pct"/>
                </w:tcPr>
                <w:p w14:paraId="15E73C4A" w14:textId="77777777" w:rsidR="00812ECB" w:rsidRPr="00812ECB" w:rsidRDefault="00812ECB" w:rsidP="00812ECB">
                  <w:pPr>
                    <w:spacing w:after="60"/>
                    <w:rPr>
                      <w:sz w:val="20"/>
                      <w:szCs w:val="20"/>
                    </w:rPr>
                  </w:pPr>
                  <w:r w:rsidRPr="00812ECB">
                    <w:rPr>
                      <w:sz w:val="20"/>
                      <w:szCs w:val="20"/>
                    </w:rPr>
                    <w:t>RTRDP</w:t>
                  </w:r>
                </w:p>
              </w:tc>
              <w:tc>
                <w:tcPr>
                  <w:tcW w:w="676" w:type="pct"/>
                </w:tcPr>
                <w:p w14:paraId="63009708" w14:textId="77777777" w:rsidR="00812ECB" w:rsidRPr="00812ECB" w:rsidRDefault="00812ECB" w:rsidP="00812ECB">
                  <w:pPr>
                    <w:spacing w:after="60"/>
                    <w:rPr>
                      <w:sz w:val="20"/>
                      <w:szCs w:val="20"/>
                    </w:rPr>
                  </w:pPr>
                  <w:r w:rsidRPr="00812ECB">
                    <w:rPr>
                      <w:sz w:val="20"/>
                      <w:szCs w:val="20"/>
                    </w:rPr>
                    <w:t>$/MWh</w:t>
                  </w:r>
                </w:p>
              </w:tc>
              <w:tc>
                <w:tcPr>
                  <w:tcW w:w="3179" w:type="pct"/>
                </w:tcPr>
                <w:p w14:paraId="28AEF7EE" w14:textId="77777777" w:rsidR="00812ECB" w:rsidRPr="00812ECB" w:rsidRDefault="00812ECB" w:rsidP="00812ECB">
                  <w:pPr>
                    <w:spacing w:after="60"/>
                    <w:rPr>
                      <w:i/>
                      <w:sz w:val="20"/>
                      <w:szCs w:val="20"/>
                    </w:rPr>
                  </w:pPr>
                  <w:r w:rsidRPr="00812ECB">
                    <w:rPr>
                      <w:i/>
                      <w:sz w:val="20"/>
                      <w:szCs w:val="20"/>
                    </w:rPr>
                    <w:t xml:space="preserve">Real-Time Reliability Deployment Price for Energy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Reliability Deployment Price Adder for Energy</w:t>
                  </w:r>
                  <w:r w:rsidRPr="00812ECB">
                    <w:rPr>
                      <w:sz w:val="20"/>
                      <w:szCs w:val="20"/>
                    </w:rPr>
                    <w:t>.</w:t>
                  </w:r>
                </w:p>
              </w:tc>
            </w:tr>
            <w:tr w:rsidR="00812ECB" w:rsidRPr="00812ECB" w14:paraId="129338A0" w14:textId="77777777" w:rsidTr="008C7683">
              <w:trPr>
                <w:cantSplit/>
              </w:trPr>
              <w:tc>
                <w:tcPr>
                  <w:tcW w:w="1145" w:type="pct"/>
                </w:tcPr>
                <w:p w14:paraId="162ADD3A" w14:textId="77777777" w:rsidR="00812ECB" w:rsidRPr="00812ECB" w:rsidRDefault="00812ECB" w:rsidP="00812ECB">
                  <w:pPr>
                    <w:spacing w:after="60"/>
                    <w:rPr>
                      <w:sz w:val="20"/>
                      <w:szCs w:val="20"/>
                    </w:rPr>
                  </w:pPr>
                  <w:r w:rsidRPr="00812ECB">
                    <w:rPr>
                      <w:sz w:val="20"/>
                      <w:szCs w:val="20"/>
                    </w:rPr>
                    <w:t>RTRDPA</w:t>
                  </w:r>
                  <w:r w:rsidRPr="00812ECB">
                    <w:rPr>
                      <w:sz w:val="20"/>
                      <w:szCs w:val="20"/>
                      <w:vertAlign w:val="subscript"/>
                    </w:rPr>
                    <w:t xml:space="preserve"> </w:t>
                  </w:r>
                  <w:r w:rsidRPr="00812ECB">
                    <w:rPr>
                      <w:i/>
                      <w:sz w:val="20"/>
                      <w:szCs w:val="20"/>
                      <w:vertAlign w:val="subscript"/>
                    </w:rPr>
                    <w:t>y</w:t>
                  </w:r>
                </w:p>
              </w:tc>
              <w:tc>
                <w:tcPr>
                  <w:tcW w:w="676" w:type="pct"/>
                </w:tcPr>
                <w:p w14:paraId="0575A622" w14:textId="77777777" w:rsidR="00812ECB" w:rsidRPr="00812ECB" w:rsidRDefault="00812ECB" w:rsidP="00812ECB">
                  <w:pPr>
                    <w:spacing w:after="60"/>
                    <w:rPr>
                      <w:sz w:val="20"/>
                      <w:szCs w:val="20"/>
                    </w:rPr>
                  </w:pPr>
                  <w:r w:rsidRPr="00812ECB">
                    <w:rPr>
                      <w:sz w:val="20"/>
                      <w:szCs w:val="20"/>
                    </w:rPr>
                    <w:t>$/MWh</w:t>
                  </w:r>
                </w:p>
              </w:tc>
              <w:tc>
                <w:tcPr>
                  <w:tcW w:w="3179" w:type="pct"/>
                </w:tcPr>
                <w:p w14:paraId="0D731256" w14:textId="77777777" w:rsidR="00812ECB" w:rsidRPr="00812ECB" w:rsidRDefault="00812ECB" w:rsidP="00812ECB">
                  <w:pPr>
                    <w:spacing w:after="60"/>
                    <w:rPr>
                      <w:i/>
                      <w:sz w:val="20"/>
                      <w:szCs w:val="20"/>
                    </w:rPr>
                  </w:pPr>
                  <w:r w:rsidRPr="00812ECB">
                    <w:rPr>
                      <w:i/>
                      <w:sz w:val="20"/>
                      <w:szCs w:val="20"/>
                    </w:rPr>
                    <w:t xml:space="preserve">Real-Time Reliability Deployment Price Adder for Energy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72086BB3" w14:textId="77777777" w:rsidTr="008C7683">
              <w:trPr>
                <w:cantSplit/>
              </w:trPr>
              <w:tc>
                <w:tcPr>
                  <w:tcW w:w="1145" w:type="pct"/>
                </w:tcPr>
                <w:p w14:paraId="34EFFB43" w14:textId="77777777" w:rsidR="00812ECB" w:rsidRPr="00812ECB" w:rsidRDefault="00812ECB" w:rsidP="00812ECB">
                  <w:pPr>
                    <w:spacing w:after="60"/>
                    <w:rPr>
                      <w:sz w:val="20"/>
                      <w:szCs w:val="20"/>
                    </w:rPr>
                  </w:pPr>
                  <w:r w:rsidRPr="00812ECB">
                    <w:rPr>
                      <w:sz w:val="20"/>
                      <w:szCs w:val="20"/>
                    </w:rPr>
                    <w:t xml:space="preserve">RNWF </w:t>
                  </w:r>
                  <w:r w:rsidRPr="00812ECB">
                    <w:rPr>
                      <w:i/>
                      <w:sz w:val="20"/>
                      <w:szCs w:val="20"/>
                      <w:vertAlign w:val="subscript"/>
                    </w:rPr>
                    <w:t>y</w:t>
                  </w:r>
                </w:p>
              </w:tc>
              <w:tc>
                <w:tcPr>
                  <w:tcW w:w="676" w:type="pct"/>
                </w:tcPr>
                <w:p w14:paraId="75870876" w14:textId="77777777" w:rsidR="00812ECB" w:rsidRPr="00812ECB" w:rsidRDefault="00812ECB" w:rsidP="00812ECB">
                  <w:pPr>
                    <w:spacing w:after="60"/>
                    <w:rPr>
                      <w:sz w:val="20"/>
                      <w:szCs w:val="20"/>
                    </w:rPr>
                  </w:pPr>
                  <w:r w:rsidRPr="00812ECB">
                    <w:rPr>
                      <w:sz w:val="20"/>
                      <w:szCs w:val="20"/>
                    </w:rPr>
                    <w:t>none</w:t>
                  </w:r>
                </w:p>
              </w:tc>
              <w:tc>
                <w:tcPr>
                  <w:tcW w:w="3179" w:type="pct"/>
                </w:tcPr>
                <w:p w14:paraId="585C8FE0" w14:textId="77777777" w:rsidR="00812ECB" w:rsidRPr="00812ECB" w:rsidRDefault="00812ECB" w:rsidP="00812ECB">
                  <w:pPr>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Real-Time Reliability Deployment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27159CF4" w14:textId="77777777" w:rsidTr="008C7683">
              <w:trPr>
                <w:cantSplit/>
              </w:trPr>
              <w:tc>
                <w:tcPr>
                  <w:tcW w:w="1145" w:type="pct"/>
                </w:tcPr>
                <w:p w14:paraId="48189E60" w14:textId="77777777" w:rsidR="00812ECB" w:rsidRPr="00812ECB" w:rsidRDefault="00812ECB" w:rsidP="00812ECB">
                  <w:pPr>
                    <w:spacing w:after="60"/>
                    <w:rPr>
                      <w:sz w:val="20"/>
                      <w:szCs w:val="20"/>
                    </w:rPr>
                  </w:pPr>
                  <w:r w:rsidRPr="00812ECB">
                    <w:rPr>
                      <w:sz w:val="20"/>
                      <w:szCs w:val="20"/>
                    </w:rPr>
                    <w:t>MEBL</w:t>
                  </w:r>
                  <w:r w:rsidRPr="00812ECB">
                    <w:rPr>
                      <w:sz w:val="20"/>
                      <w:szCs w:val="20"/>
                      <w:vertAlign w:val="subscript"/>
                    </w:rPr>
                    <w:t xml:space="preserve"> </w:t>
                  </w:r>
                  <w:proofErr w:type="spellStart"/>
                  <w:r w:rsidRPr="00812ECB">
                    <w:rPr>
                      <w:i/>
                      <w:sz w:val="20"/>
                      <w:szCs w:val="20"/>
                      <w:vertAlign w:val="subscript"/>
                    </w:rPr>
                    <w:t>q,r,b</w:t>
                  </w:r>
                  <w:proofErr w:type="spellEnd"/>
                </w:p>
              </w:tc>
              <w:tc>
                <w:tcPr>
                  <w:tcW w:w="676" w:type="pct"/>
                </w:tcPr>
                <w:p w14:paraId="73809586" w14:textId="77777777" w:rsidR="00812ECB" w:rsidRPr="00812ECB" w:rsidRDefault="00812ECB" w:rsidP="00812ECB">
                  <w:pPr>
                    <w:spacing w:after="60"/>
                    <w:rPr>
                      <w:sz w:val="20"/>
                      <w:szCs w:val="20"/>
                    </w:rPr>
                  </w:pPr>
                  <w:r w:rsidRPr="00812ECB">
                    <w:rPr>
                      <w:sz w:val="20"/>
                      <w:szCs w:val="20"/>
                    </w:rPr>
                    <w:t>MWh</w:t>
                  </w:r>
                </w:p>
              </w:tc>
              <w:tc>
                <w:tcPr>
                  <w:tcW w:w="3179" w:type="pct"/>
                </w:tcPr>
                <w:p w14:paraId="26F52EEA" w14:textId="77777777" w:rsidR="00812ECB" w:rsidRPr="00812ECB" w:rsidRDefault="00812ECB" w:rsidP="00812ECB">
                  <w:pPr>
                    <w:spacing w:after="60"/>
                    <w:rPr>
                      <w:i/>
                      <w:iCs/>
                      <w:sz w:val="20"/>
                      <w:szCs w:val="20"/>
                    </w:rPr>
                  </w:pPr>
                  <w:r w:rsidRPr="00812ECB">
                    <w:rPr>
                      <w:i/>
                      <w:sz w:val="20"/>
                      <w:szCs w:val="20"/>
                    </w:rPr>
                    <w:t xml:space="preserve">Metered Energy for Wholesale Storage Load at </w:t>
                  </w:r>
                  <w:del w:id="1203" w:author="ERCOT" w:date="2023-06-01T13:53:00Z">
                    <w:r w:rsidRPr="00812ECB" w:rsidDel="009508B4">
                      <w:rPr>
                        <w:i/>
                        <w:sz w:val="20"/>
                        <w:szCs w:val="20"/>
                      </w:rPr>
                      <w:delText>b</w:delText>
                    </w:r>
                  </w:del>
                  <w:ins w:id="1204" w:author="ERCOT" w:date="2023-06-01T13:54: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43A846AC" w14:textId="77777777" w:rsidTr="008C7683">
              <w:trPr>
                <w:cantSplit/>
                <w:ins w:id="1205" w:author="ERCOT" w:date="2022-06-26T13:10:00Z"/>
              </w:trPr>
              <w:tc>
                <w:tcPr>
                  <w:tcW w:w="1145" w:type="pct"/>
                </w:tcPr>
                <w:p w14:paraId="0332FD3C" w14:textId="77777777" w:rsidR="00812ECB" w:rsidRPr="00812ECB" w:rsidRDefault="00812ECB" w:rsidP="00812ECB">
                  <w:pPr>
                    <w:spacing w:after="60"/>
                    <w:rPr>
                      <w:ins w:id="1206" w:author="ERCOT" w:date="2022-06-26T13:10:00Z"/>
                      <w:sz w:val="20"/>
                      <w:szCs w:val="20"/>
                    </w:rPr>
                  </w:pPr>
                  <w:ins w:id="1207" w:author="ERCOT" w:date="2022-06-26T13:10:00Z">
                    <w:r w:rsidRPr="00812ECB">
                      <w:rPr>
                        <w:sz w:val="20"/>
                        <w:szCs w:val="20"/>
                      </w:rPr>
                      <w:t xml:space="preserve">MEBCL </w:t>
                    </w:r>
                    <w:r w:rsidRPr="00812ECB">
                      <w:rPr>
                        <w:i/>
                        <w:sz w:val="20"/>
                        <w:szCs w:val="20"/>
                        <w:vertAlign w:val="subscript"/>
                      </w:rPr>
                      <w:t>q, r, b</w:t>
                    </w:r>
                  </w:ins>
                </w:p>
              </w:tc>
              <w:tc>
                <w:tcPr>
                  <w:tcW w:w="676" w:type="pct"/>
                </w:tcPr>
                <w:p w14:paraId="562989F0" w14:textId="77777777" w:rsidR="00812ECB" w:rsidRPr="00812ECB" w:rsidRDefault="00812ECB" w:rsidP="00812ECB">
                  <w:pPr>
                    <w:spacing w:after="60"/>
                    <w:rPr>
                      <w:ins w:id="1208" w:author="ERCOT" w:date="2022-06-26T13:10:00Z"/>
                      <w:sz w:val="20"/>
                      <w:szCs w:val="20"/>
                    </w:rPr>
                  </w:pPr>
                  <w:ins w:id="1209" w:author="ERCOT" w:date="2022-06-26T13:10:00Z">
                    <w:r w:rsidRPr="00812ECB">
                      <w:rPr>
                        <w:sz w:val="20"/>
                        <w:szCs w:val="20"/>
                      </w:rPr>
                      <w:t>MWh</w:t>
                    </w:r>
                  </w:ins>
                </w:p>
              </w:tc>
              <w:tc>
                <w:tcPr>
                  <w:tcW w:w="3179" w:type="pct"/>
                </w:tcPr>
                <w:p w14:paraId="129D9D4D" w14:textId="77777777" w:rsidR="00812ECB" w:rsidRPr="00812ECB" w:rsidRDefault="00812ECB" w:rsidP="00812ECB">
                  <w:pPr>
                    <w:spacing w:after="60"/>
                    <w:rPr>
                      <w:ins w:id="1210" w:author="ERCOT" w:date="2022-06-26T13:10:00Z"/>
                      <w:i/>
                      <w:sz w:val="20"/>
                      <w:szCs w:val="20"/>
                    </w:rPr>
                  </w:pPr>
                  <w:ins w:id="1211" w:author="ERCOT" w:date="2022-07-29T10:12:00Z">
                    <w:r w:rsidRPr="00812ECB">
                      <w:rPr>
                        <w:i/>
                        <w:sz w:val="20"/>
                        <w:szCs w:val="20"/>
                      </w:rPr>
                      <w:t xml:space="preserve">Calculated Metered Energy for CLR Load at Bus </w:t>
                    </w:r>
                    <w:r w:rsidRPr="00812ECB">
                      <w:rPr>
                        <w:sz w:val="20"/>
                        <w:szCs w:val="20"/>
                      </w:rPr>
                      <w:t>- The calculated CLR Load</w:t>
                    </w:r>
                  </w:ins>
                  <w:ins w:id="1212" w:author="ERCOT" w:date="2023-02-17T11:15:00Z">
                    <w:r w:rsidRPr="00812ECB">
                      <w:rPr>
                        <w:sz w:val="20"/>
                        <w:szCs w:val="20"/>
                      </w:rPr>
                      <w:t xml:space="preserve">, adjusted for UFE, </w:t>
                    </w:r>
                  </w:ins>
                  <w:ins w:id="1213" w:author="ERCOT" w:date="2022-06-26T13:10:00Z">
                    <w:r w:rsidRPr="00812ECB">
                      <w:rPr>
                        <w:sz w:val="20"/>
                        <w:szCs w:val="20"/>
                      </w:rPr>
                      <w:t xml:space="preserve">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ins>
                </w:p>
              </w:tc>
            </w:tr>
            <w:tr w:rsidR="00812ECB" w:rsidRPr="00812ECB" w14:paraId="74D09DB0" w14:textId="77777777" w:rsidTr="008C7683">
              <w:trPr>
                <w:cantSplit/>
                <w:ins w:id="1214" w:author="ERCOT" w:date="2022-06-26T13:10:00Z"/>
              </w:trPr>
              <w:tc>
                <w:tcPr>
                  <w:tcW w:w="1145" w:type="pct"/>
                </w:tcPr>
                <w:p w14:paraId="29AC1B10" w14:textId="77777777" w:rsidR="00812ECB" w:rsidRPr="00812ECB" w:rsidRDefault="00812ECB" w:rsidP="00812ECB">
                  <w:pPr>
                    <w:spacing w:after="60"/>
                    <w:rPr>
                      <w:ins w:id="1215" w:author="ERCOT" w:date="2022-06-26T13:10:00Z"/>
                      <w:sz w:val="20"/>
                      <w:szCs w:val="20"/>
                    </w:rPr>
                  </w:pPr>
                  <w:ins w:id="1216" w:author="ERCOT" w:date="2022-06-26T13:10:00Z">
                    <w:r w:rsidRPr="00812ECB">
                      <w:rPr>
                        <w:sz w:val="20"/>
                        <w:szCs w:val="20"/>
                      </w:rPr>
                      <w:t xml:space="preserve">MEBCLFG </w:t>
                    </w:r>
                    <w:r w:rsidRPr="00812ECB">
                      <w:rPr>
                        <w:i/>
                        <w:sz w:val="20"/>
                        <w:szCs w:val="20"/>
                        <w:vertAlign w:val="subscript"/>
                      </w:rPr>
                      <w:t>q, r, b</w:t>
                    </w:r>
                  </w:ins>
                </w:p>
              </w:tc>
              <w:tc>
                <w:tcPr>
                  <w:tcW w:w="676" w:type="pct"/>
                </w:tcPr>
                <w:p w14:paraId="4A9701D7" w14:textId="77777777" w:rsidR="00812ECB" w:rsidRPr="00812ECB" w:rsidRDefault="00812ECB" w:rsidP="00812ECB">
                  <w:pPr>
                    <w:spacing w:after="60"/>
                    <w:rPr>
                      <w:ins w:id="1217" w:author="ERCOT" w:date="2022-06-26T13:10:00Z"/>
                      <w:sz w:val="20"/>
                      <w:szCs w:val="20"/>
                    </w:rPr>
                  </w:pPr>
                  <w:ins w:id="1218" w:author="ERCOT" w:date="2022-06-26T13:10:00Z">
                    <w:r w:rsidRPr="00812ECB">
                      <w:rPr>
                        <w:sz w:val="20"/>
                        <w:szCs w:val="20"/>
                      </w:rPr>
                      <w:t>MWh</w:t>
                    </w:r>
                  </w:ins>
                </w:p>
              </w:tc>
              <w:tc>
                <w:tcPr>
                  <w:tcW w:w="3179" w:type="pct"/>
                </w:tcPr>
                <w:p w14:paraId="1E2E6475" w14:textId="77777777" w:rsidR="00812ECB" w:rsidRPr="00812ECB" w:rsidRDefault="00812ECB" w:rsidP="00812ECB">
                  <w:pPr>
                    <w:spacing w:after="60"/>
                    <w:rPr>
                      <w:ins w:id="1219" w:author="ERCOT" w:date="2022-06-26T13:10:00Z"/>
                      <w:i/>
                      <w:sz w:val="20"/>
                      <w:szCs w:val="20"/>
                    </w:rPr>
                  </w:pPr>
                  <w:ins w:id="1220" w:author="ERCOT" w:date="2022-06-26T13:10:00Z">
                    <w:r w:rsidRPr="00812ECB">
                      <w:rPr>
                        <w:i/>
                        <w:sz w:val="20"/>
                        <w:szCs w:val="20"/>
                      </w:rPr>
                      <w:t>Adjusted Metered Energy for CLR Load supplied from the grid at Bus (Calculated)</w:t>
                    </w:r>
                    <w:r w:rsidRPr="00812ECB">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8A84D0A" w14:textId="77777777" w:rsidTr="008C7683">
              <w:trPr>
                <w:cantSplit/>
                <w:ins w:id="1221" w:author="ERCOT" w:date="2022-06-26T13:10:00Z"/>
              </w:trPr>
              <w:tc>
                <w:tcPr>
                  <w:tcW w:w="1145" w:type="pct"/>
                </w:tcPr>
                <w:p w14:paraId="023E6A31" w14:textId="77777777" w:rsidR="00812ECB" w:rsidRPr="00812ECB" w:rsidRDefault="00812ECB" w:rsidP="00812ECB">
                  <w:pPr>
                    <w:spacing w:after="60"/>
                    <w:rPr>
                      <w:ins w:id="1222" w:author="ERCOT" w:date="2022-06-26T13:10:00Z"/>
                      <w:sz w:val="20"/>
                      <w:szCs w:val="20"/>
                    </w:rPr>
                  </w:pPr>
                  <w:ins w:id="1223" w:author="ERCOT" w:date="2022-06-26T13:10:00Z">
                    <w:r w:rsidRPr="00812ECB">
                      <w:rPr>
                        <w:sz w:val="20"/>
                        <w:szCs w:val="20"/>
                      </w:rPr>
                      <w:t xml:space="preserve">MEBCLSG </w:t>
                    </w:r>
                    <w:r w:rsidRPr="00812ECB">
                      <w:rPr>
                        <w:i/>
                        <w:sz w:val="20"/>
                        <w:szCs w:val="20"/>
                        <w:vertAlign w:val="subscript"/>
                      </w:rPr>
                      <w:t>q, r, b</w:t>
                    </w:r>
                  </w:ins>
                </w:p>
              </w:tc>
              <w:tc>
                <w:tcPr>
                  <w:tcW w:w="676" w:type="pct"/>
                </w:tcPr>
                <w:p w14:paraId="2F7C9A04" w14:textId="77777777" w:rsidR="00812ECB" w:rsidRPr="00812ECB" w:rsidRDefault="00812ECB" w:rsidP="00812ECB">
                  <w:pPr>
                    <w:spacing w:after="60"/>
                    <w:rPr>
                      <w:ins w:id="1224" w:author="ERCOT" w:date="2022-06-26T13:10:00Z"/>
                      <w:sz w:val="20"/>
                      <w:szCs w:val="20"/>
                    </w:rPr>
                  </w:pPr>
                  <w:ins w:id="1225" w:author="ERCOT" w:date="2022-06-26T13:10:00Z">
                    <w:r w:rsidRPr="00812ECB">
                      <w:rPr>
                        <w:sz w:val="20"/>
                        <w:szCs w:val="20"/>
                      </w:rPr>
                      <w:t>MWh</w:t>
                    </w:r>
                  </w:ins>
                </w:p>
              </w:tc>
              <w:tc>
                <w:tcPr>
                  <w:tcW w:w="3179" w:type="pct"/>
                </w:tcPr>
                <w:p w14:paraId="5A2D587B" w14:textId="77777777" w:rsidR="00812ECB" w:rsidRPr="00812ECB" w:rsidRDefault="00812ECB" w:rsidP="00812ECB">
                  <w:pPr>
                    <w:spacing w:after="60"/>
                    <w:rPr>
                      <w:ins w:id="1226" w:author="ERCOT" w:date="2022-06-26T13:10:00Z"/>
                      <w:i/>
                      <w:sz w:val="20"/>
                      <w:szCs w:val="20"/>
                    </w:rPr>
                  </w:pPr>
                  <w:ins w:id="1227" w:author="ERCOT" w:date="2022-06-26T13:10:00Z">
                    <w:r w:rsidRPr="00812ECB">
                      <w:rPr>
                        <w:i/>
                        <w:sz w:val="20"/>
                        <w:szCs w:val="20"/>
                      </w:rPr>
                      <w:t xml:space="preserve">Metered Energy for CLR Load supplied from co-located generation with Net Metering arrangement, at Bus (Calculated) </w:t>
                    </w:r>
                    <w:r w:rsidRPr="00812ECB">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2A5364B8" w14:textId="77777777" w:rsidTr="008C7683">
              <w:trPr>
                <w:cantSplit/>
              </w:trPr>
              <w:tc>
                <w:tcPr>
                  <w:tcW w:w="1145" w:type="pct"/>
                </w:tcPr>
                <w:p w14:paraId="0BA030C2" w14:textId="77777777" w:rsidR="00812ECB" w:rsidRPr="00812ECB" w:rsidRDefault="00812ECB" w:rsidP="00812ECB">
                  <w:pPr>
                    <w:spacing w:after="60"/>
                    <w:rPr>
                      <w:sz w:val="20"/>
                      <w:szCs w:val="20"/>
                    </w:rPr>
                  </w:pPr>
                  <w:r w:rsidRPr="00812ECB">
                    <w:rPr>
                      <w:sz w:val="20"/>
                      <w:szCs w:val="20"/>
                    </w:rPr>
                    <w:lastRenderedPageBreak/>
                    <w:t xml:space="preserve">MEBR </w:t>
                  </w:r>
                  <w:r w:rsidRPr="00812ECB">
                    <w:rPr>
                      <w:i/>
                      <w:sz w:val="20"/>
                      <w:szCs w:val="20"/>
                      <w:vertAlign w:val="subscript"/>
                    </w:rPr>
                    <w:t>q, r, b</w:t>
                  </w:r>
                </w:p>
              </w:tc>
              <w:tc>
                <w:tcPr>
                  <w:tcW w:w="676" w:type="pct"/>
                </w:tcPr>
                <w:p w14:paraId="1B7B37D4" w14:textId="77777777" w:rsidR="00812ECB" w:rsidRPr="00812ECB" w:rsidRDefault="00812ECB" w:rsidP="00812ECB">
                  <w:pPr>
                    <w:spacing w:after="60"/>
                    <w:rPr>
                      <w:sz w:val="20"/>
                      <w:szCs w:val="20"/>
                    </w:rPr>
                  </w:pPr>
                  <w:r w:rsidRPr="00812ECB">
                    <w:rPr>
                      <w:sz w:val="20"/>
                      <w:szCs w:val="20"/>
                    </w:rPr>
                    <w:t>MWh</w:t>
                  </w:r>
                </w:p>
              </w:tc>
              <w:tc>
                <w:tcPr>
                  <w:tcW w:w="3179" w:type="pct"/>
                </w:tcPr>
                <w:p w14:paraId="61198014" w14:textId="77777777" w:rsidR="00812ECB" w:rsidRPr="00812ECB" w:rsidRDefault="00812ECB" w:rsidP="00812ECB">
                  <w:pPr>
                    <w:spacing w:after="60"/>
                    <w:rPr>
                      <w:i/>
                      <w:sz w:val="20"/>
                      <w:szCs w:val="20"/>
                    </w:rPr>
                  </w:pPr>
                  <w:ins w:id="1228" w:author="ERCOT" w:date="2022-07-29T10:11:00Z">
                    <w:r w:rsidRPr="00812ECB">
                      <w:rPr>
                        <w:i/>
                        <w:sz w:val="20"/>
                        <w:szCs w:val="20"/>
                      </w:rPr>
                      <w:t xml:space="preserve">Calculated </w:t>
                    </w:r>
                  </w:ins>
                  <w:r w:rsidRPr="00812ECB">
                    <w:rPr>
                      <w:i/>
                      <w:sz w:val="20"/>
                      <w:szCs w:val="20"/>
                    </w:rPr>
                    <w:t xml:space="preserve">Metered Energy for Energy Storage Resource Load at Bus </w:t>
                  </w:r>
                  <w:r w:rsidRPr="00812ECB">
                    <w:rPr>
                      <w:sz w:val="20"/>
                      <w:szCs w:val="20"/>
                    </w:rPr>
                    <w:t xml:space="preserve">- The </w:t>
                  </w:r>
                  <w:proofErr w:type="spellStart"/>
                  <w:ins w:id="1229" w:author="ERCOT" w:date="2022-07-29T10:11:00Z">
                    <w:r w:rsidRPr="00812ECB">
                      <w:rPr>
                        <w:sz w:val="20"/>
                        <w:szCs w:val="20"/>
                      </w:rPr>
                      <w:t>calculated</w:t>
                    </w:r>
                  </w:ins>
                  <w:del w:id="1230" w:author="ERCOT" w:date="2022-07-29T10:11:00Z">
                    <w:r w:rsidRPr="00812ECB" w:rsidDel="00407ECC">
                      <w:rPr>
                        <w:sz w:val="20"/>
                        <w:szCs w:val="20"/>
                      </w:rPr>
                      <w:delText xml:space="preserve">energy metered by the Settlement Meter which measures </w:delText>
                    </w:r>
                  </w:del>
                  <w:r w:rsidRPr="00812ECB">
                    <w:rPr>
                      <w:sz w:val="20"/>
                      <w:szCs w:val="20"/>
                    </w:rPr>
                    <w:t>Non</w:t>
                  </w:r>
                  <w:proofErr w:type="spellEnd"/>
                  <w:r w:rsidRPr="00812ECB">
                    <w:rPr>
                      <w:sz w:val="20"/>
                      <w:szCs w:val="20"/>
                    </w:rPr>
                    <w:t>-WSL ESR Charging Load</w:t>
                  </w:r>
                  <w:ins w:id="1231" w:author="ERCOT" w:date="2023-02-17T11:16:00Z">
                    <w:r w:rsidRPr="00812ECB">
                      <w:rPr>
                        <w:sz w:val="20"/>
                        <w:szCs w:val="20"/>
                      </w:rPr>
                      <w:t>, adjusted for UFE,</w:t>
                    </w:r>
                  </w:ins>
                  <w:r w:rsidRPr="00812ECB">
                    <w:rPr>
                      <w:sz w:val="20"/>
                      <w:szCs w:val="20"/>
                    </w:rPr>
                    <w:t xml:space="preserve">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p>
              </w:tc>
            </w:tr>
            <w:tr w:rsidR="00812ECB" w:rsidRPr="00812ECB" w14:paraId="737C50EF" w14:textId="77777777" w:rsidTr="008C7683">
              <w:trPr>
                <w:cantSplit/>
                <w:ins w:id="1232" w:author="ERCOT" w:date="2022-06-26T13:11:00Z"/>
              </w:trPr>
              <w:tc>
                <w:tcPr>
                  <w:tcW w:w="1145" w:type="pct"/>
                </w:tcPr>
                <w:p w14:paraId="5C4BBE6F" w14:textId="77777777" w:rsidR="00812ECB" w:rsidRPr="00812ECB" w:rsidRDefault="00812ECB" w:rsidP="00812ECB">
                  <w:pPr>
                    <w:spacing w:after="60"/>
                    <w:rPr>
                      <w:ins w:id="1233" w:author="ERCOT" w:date="2022-06-26T13:11:00Z"/>
                      <w:sz w:val="20"/>
                      <w:szCs w:val="20"/>
                    </w:rPr>
                  </w:pPr>
                  <w:ins w:id="1234" w:author="ERCOT" w:date="2022-06-26T13:11:00Z">
                    <w:r w:rsidRPr="00812ECB">
                      <w:rPr>
                        <w:sz w:val="20"/>
                        <w:szCs w:val="20"/>
                      </w:rPr>
                      <w:t xml:space="preserve">MEBRFG </w:t>
                    </w:r>
                    <w:r w:rsidRPr="00812ECB">
                      <w:rPr>
                        <w:i/>
                        <w:sz w:val="20"/>
                        <w:szCs w:val="20"/>
                        <w:vertAlign w:val="subscript"/>
                      </w:rPr>
                      <w:t>q, r, b</w:t>
                    </w:r>
                  </w:ins>
                </w:p>
              </w:tc>
              <w:tc>
                <w:tcPr>
                  <w:tcW w:w="676" w:type="pct"/>
                </w:tcPr>
                <w:p w14:paraId="60D58F20" w14:textId="77777777" w:rsidR="00812ECB" w:rsidRPr="00812ECB" w:rsidRDefault="00812ECB" w:rsidP="00812ECB">
                  <w:pPr>
                    <w:spacing w:after="60"/>
                    <w:rPr>
                      <w:ins w:id="1235" w:author="ERCOT" w:date="2022-06-26T13:11:00Z"/>
                      <w:sz w:val="20"/>
                      <w:szCs w:val="20"/>
                    </w:rPr>
                  </w:pPr>
                  <w:ins w:id="1236" w:author="ERCOT" w:date="2022-06-26T13:11:00Z">
                    <w:r w:rsidRPr="00812ECB">
                      <w:rPr>
                        <w:sz w:val="20"/>
                        <w:szCs w:val="20"/>
                      </w:rPr>
                      <w:t>MWh</w:t>
                    </w:r>
                  </w:ins>
                </w:p>
              </w:tc>
              <w:tc>
                <w:tcPr>
                  <w:tcW w:w="3179" w:type="pct"/>
                </w:tcPr>
                <w:p w14:paraId="7BE0A08E" w14:textId="77777777" w:rsidR="00812ECB" w:rsidRPr="00812ECB" w:rsidRDefault="00812ECB" w:rsidP="00812ECB">
                  <w:pPr>
                    <w:spacing w:after="60"/>
                    <w:rPr>
                      <w:ins w:id="1237" w:author="ERCOT" w:date="2022-06-26T13:11:00Z"/>
                      <w:i/>
                      <w:sz w:val="20"/>
                      <w:szCs w:val="20"/>
                    </w:rPr>
                  </w:pPr>
                  <w:ins w:id="1238" w:author="ERCOT" w:date="2022-06-26T13:11:00Z">
                    <w:r w:rsidRPr="00812ECB">
                      <w:rPr>
                        <w:i/>
                        <w:sz w:val="20"/>
                        <w:szCs w:val="20"/>
                      </w:rPr>
                      <w:t xml:space="preserve">Adjusted Metered Energy for Energy Storage Resource Load supplied from the grid at Bus (Calculated) </w:t>
                    </w:r>
                    <w:r w:rsidRPr="00812ECB">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5425DA5E" w14:textId="77777777" w:rsidTr="008C7683">
              <w:trPr>
                <w:cantSplit/>
                <w:ins w:id="1239" w:author="ERCOT" w:date="2022-06-26T13:11:00Z"/>
              </w:trPr>
              <w:tc>
                <w:tcPr>
                  <w:tcW w:w="1145" w:type="pct"/>
                </w:tcPr>
                <w:p w14:paraId="0339C9A7" w14:textId="77777777" w:rsidR="00812ECB" w:rsidRPr="00812ECB" w:rsidRDefault="00812ECB" w:rsidP="00812ECB">
                  <w:pPr>
                    <w:spacing w:after="60"/>
                    <w:rPr>
                      <w:ins w:id="1240" w:author="ERCOT" w:date="2022-06-26T13:11:00Z"/>
                      <w:sz w:val="20"/>
                      <w:szCs w:val="20"/>
                    </w:rPr>
                  </w:pPr>
                  <w:ins w:id="1241" w:author="ERCOT" w:date="2022-06-26T13:11:00Z">
                    <w:r w:rsidRPr="00812ECB">
                      <w:rPr>
                        <w:sz w:val="20"/>
                        <w:szCs w:val="20"/>
                      </w:rPr>
                      <w:t xml:space="preserve">MEBRSG </w:t>
                    </w:r>
                    <w:r w:rsidRPr="00812ECB">
                      <w:rPr>
                        <w:i/>
                        <w:sz w:val="20"/>
                        <w:szCs w:val="20"/>
                        <w:vertAlign w:val="subscript"/>
                      </w:rPr>
                      <w:t>q, r, b</w:t>
                    </w:r>
                  </w:ins>
                </w:p>
              </w:tc>
              <w:tc>
                <w:tcPr>
                  <w:tcW w:w="676" w:type="pct"/>
                </w:tcPr>
                <w:p w14:paraId="5AF9C3A3" w14:textId="77777777" w:rsidR="00812ECB" w:rsidRPr="00812ECB" w:rsidRDefault="00812ECB" w:rsidP="00812ECB">
                  <w:pPr>
                    <w:spacing w:after="60"/>
                    <w:rPr>
                      <w:ins w:id="1242" w:author="ERCOT" w:date="2022-06-26T13:11:00Z"/>
                      <w:sz w:val="20"/>
                      <w:szCs w:val="20"/>
                    </w:rPr>
                  </w:pPr>
                  <w:ins w:id="1243" w:author="ERCOT" w:date="2022-06-26T13:11:00Z">
                    <w:r w:rsidRPr="00812ECB">
                      <w:rPr>
                        <w:sz w:val="20"/>
                        <w:szCs w:val="20"/>
                      </w:rPr>
                      <w:t>MWh</w:t>
                    </w:r>
                  </w:ins>
                </w:p>
              </w:tc>
              <w:tc>
                <w:tcPr>
                  <w:tcW w:w="3179" w:type="pct"/>
                </w:tcPr>
                <w:p w14:paraId="3AD3385B" w14:textId="77777777" w:rsidR="00812ECB" w:rsidRPr="00812ECB" w:rsidRDefault="00812ECB" w:rsidP="00812ECB">
                  <w:pPr>
                    <w:spacing w:after="60"/>
                    <w:rPr>
                      <w:ins w:id="1244" w:author="ERCOT" w:date="2022-06-26T13:11:00Z"/>
                      <w:i/>
                      <w:sz w:val="20"/>
                      <w:szCs w:val="20"/>
                    </w:rPr>
                  </w:pPr>
                  <w:ins w:id="1245" w:author="ERCOT" w:date="2022-06-26T13:11:00Z">
                    <w:r w:rsidRPr="00812ECB">
                      <w:rPr>
                        <w:i/>
                        <w:sz w:val="20"/>
                        <w:szCs w:val="20"/>
                      </w:rPr>
                      <w:t xml:space="preserve">Metered Energy for Energy Storage Resource Load supplied from co-located generation with Net Metering arrangement, at Bus (Calculated) </w:t>
                    </w:r>
                    <w:r w:rsidRPr="00812ECB">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0F7D1269" w14:textId="77777777" w:rsidTr="008C7683">
              <w:trPr>
                <w:cantSplit/>
              </w:trPr>
              <w:tc>
                <w:tcPr>
                  <w:tcW w:w="1145" w:type="pct"/>
                </w:tcPr>
                <w:p w14:paraId="4B3723C9" w14:textId="77777777" w:rsidR="00812ECB" w:rsidRPr="00812ECB" w:rsidRDefault="00812ECB" w:rsidP="00812ECB">
                  <w:pPr>
                    <w:spacing w:after="60"/>
                    <w:rPr>
                      <w:i/>
                      <w:sz w:val="20"/>
                      <w:szCs w:val="20"/>
                    </w:rPr>
                  </w:pPr>
                  <w:r w:rsidRPr="00812ECB">
                    <w:rPr>
                      <w:sz w:val="20"/>
                      <w:szCs w:val="20"/>
                    </w:rPr>
                    <w:t>WSLAMTTOT</w:t>
                  </w:r>
                  <w:r w:rsidRPr="00812ECB">
                    <w:rPr>
                      <w:sz w:val="20"/>
                      <w:szCs w:val="20"/>
                      <w:vertAlign w:val="subscript"/>
                    </w:rPr>
                    <w:t xml:space="preserve"> </w:t>
                  </w:r>
                  <w:r w:rsidRPr="00812ECB">
                    <w:rPr>
                      <w:i/>
                      <w:sz w:val="20"/>
                      <w:szCs w:val="20"/>
                      <w:vertAlign w:val="subscript"/>
                    </w:rPr>
                    <w:t>q, r, p</w:t>
                  </w:r>
                </w:p>
              </w:tc>
              <w:tc>
                <w:tcPr>
                  <w:tcW w:w="676" w:type="pct"/>
                </w:tcPr>
                <w:p w14:paraId="1D64B57B" w14:textId="77777777" w:rsidR="00812ECB" w:rsidRPr="00812ECB" w:rsidRDefault="00812ECB" w:rsidP="00812ECB">
                  <w:pPr>
                    <w:spacing w:after="60"/>
                    <w:rPr>
                      <w:sz w:val="20"/>
                      <w:szCs w:val="20"/>
                    </w:rPr>
                  </w:pPr>
                  <w:r w:rsidRPr="00812ECB">
                    <w:rPr>
                      <w:sz w:val="20"/>
                      <w:szCs w:val="20"/>
                    </w:rPr>
                    <w:t>$</w:t>
                  </w:r>
                </w:p>
              </w:tc>
              <w:tc>
                <w:tcPr>
                  <w:tcW w:w="3179" w:type="pct"/>
                </w:tcPr>
                <w:p w14:paraId="3B92F2E5" w14:textId="77777777" w:rsidR="00812ECB" w:rsidRPr="00812ECB" w:rsidRDefault="00812ECB" w:rsidP="00812ECB">
                  <w:pPr>
                    <w:spacing w:after="60"/>
                    <w:rPr>
                      <w:sz w:val="20"/>
                      <w:szCs w:val="20"/>
                    </w:rPr>
                  </w:pPr>
                  <w:r w:rsidRPr="00812ECB">
                    <w:rPr>
                      <w:i/>
                      <w:sz w:val="20"/>
                      <w:szCs w:val="20"/>
                    </w:rPr>
                    <w:t>Wholesale Storage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WSL </w:t>
                  </w:r>
                  <w:r w:rsidRPr="00812ECB">
                    <w:rPr>
                      <w:iCs/>
                      <w:sz w:val="20"/>
                      <w:szCs w:val="20"/>
                    </w:rPr>
                    <w:t>for each 15-minute Settlement Interval.</w:t>
                  </w:r>
                </w:p>
              </w:tc>
            </w:tr>
            <w:tr w:rsidR="00812ECB" w:rsidRPr="00812ECB" w14:paraId="15EB4051" w14:textId="77777777" w:rsidTr="008C7683">
              <w:trPr>
                <w:cantSplit/>
                <w:ins w:id="1246" w:author="ERCOT" w:date="2022-06-26T13:11:00Z"/>
              </w:trPr>
              <w:tc>
                <w:tcPr>
                  <w:tcW w:w="1145" w:type="pct"/>
                </w:tcPr>
                <w:p w14:paraId="4C380A1B" w14:textId="77777777" w:rsidR="00812ECB" w:rsidRPr="00812ECB" w:rsidRDefault="00812ECB" w:rsidP="00812ECB">
                  <w:pPr>
                    <w:spacing w:after="60"/>
                    <w:rPr>
                      <w:ins w:id="1247" w:author="ERCOT" w:date="2022-06-26T13:11:00Z"/>
                      <w:sz w:val="20"/>
                      <w:szCs w:val="20"/>
                    </w:rPr>
                  </w:pPr>
                  <w:ins w:id="1248" w:author="ERCOT" w:date="2022-06-26T13:11: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676" w:type="pct"/>
                </w:tcPr>
                <w:p w14:paraId="1CE87DFC" w14:textId="77777777" w:rsidR="00812ECB" w:rsidRPr="00812ECB" w:rsidRDefault="00812ECB" w:rsidP="00812ECB">
                  <w:pPr>
                    <w:spacing w:after="60"/>
                    <w:rPr>
                      <w:ins w:id="1249" w:author="ERCOT" w:date="2022-06-26T13:11:00Z"/>
                      <w:sz w:val="20"/>
                      <w:szCs w:val="20"/>
                    </w:rPr>
                  </w:pPr>
                  <w:ins w:id="1250" w:author="ERCOT" w:date="2022-06-26T13:11:00Z">
                    <w:r w:rsidRPr="00812ECB">
                      <w:rPr>
                        <w:sz w:val="20"/>
                        <w:szCs w:val="20"/>
                      </w:rPr>
                      <w:t>$</w:t>
                    </w:r>
                  </w:ins>
                </w:p>
              </w:tc>
              <w:tc>
                <w:tcPr>
                  <w:tcW w:w="3179" w:type="pct"/>
                </w:tcPr>
                <w:p w14:paraId="1E35EDA9" w14:textId="77777777" w:rsidR="00812ECB" w:rsidRPr="00812ECB" w:rsidRDefault="00812ECB" w:rsidP="00812ECB">
                  <w:pPr>
                    <w:spacing w:after="60"/>
                    <w:rPr>
                      <w:ins w:id="1251" w:author="ERCOT" w:date="2022-06-26T13:11:00Z"/>
                      <w:i/>
                      <w:sz w:val="20"/>
                      <w:szCs w:val="20"/>
                    </w:rPr>
                  </w:pPr>
                  <w:ins w:id="1252" w:author="ERCOT" w:date="2022-06-26T13:11:00Z">
                    <w:r w:rsidRPr="00812ECB">
                      <w:rPr>
                        <w:i/>
                        <w:sz w:val="20"/>
                        <w:szCs w:val="20"/>
                      </w:rPr>
                      <w:t>CLR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CLR Load </w:t>
                    </w:r>
                    <w:r w:rsidRPr="00812ECB">
                      <w:rPr>
                        <w:iCs/>
                        <w:sz w:val="20"/>
                        <w:szCs w:val="20"/>
                      </w:rPr>
                      <w:t>for each 15-minute Settlement Interval.</w:t>
                    </w:r>
                  </w:ins>
                </w:p>
              </w:tc>
            </w:tr>
            <w:tr w:rsidR="00812ECB" w:rsidRPr="00812ECB" w14:paraId="288E1346" w14:textId="77777777" w:rsidTr="008C7683">
              <w:trPr>
                <w:cantSplit/>
              </w:trPr>
              <w:tc>
                <w:tcPr>
                  <w:tcW w:w="1145" w:type="pct"/>
                </w:tcPr>
                <w:p w14:paraId="7D0F27AF" w14:textId="77777777" w:rsidR="00812ECB" w:rsidRPr="00812ECB" w:rsidRDefault="00812ECB" w:rsidP="00812ECB">
                  <w:pPr>
                    <w:spacing w:after="60"/>
                    <w:rPr>
                      <w:sz w:val="20"/>
                      <w:szCs w:val="20"/>
                    </w:rPr>
                  </w:pPr>
                  <w:r w:rsidRPr="00812ECB">
                    <w:rPr>
                      <w:sz w:val="20"/>
                      <w:szCs w:val="20"/>
                    </w:rPr>
                    <w:t>ESRNWSLAMTTOT</w:t>
                  </w:r>
                  <w:r w:rsidRPr="00812ECB">
                    <w:rPr>
                      <w:sz w:val="20"/>
                      <w:szCs w:val="20"/>
                      <w:vertAlign w:val="subscript"/>
                    </w:rPr>
                    <w:t xml:space="preserve"> </w:t>
                  </w:r>
                  <w:r w:rsidRPr="00812ECB">
                    <w:rPr>
                      <w:i/>
                      <w:sz w:val="20"/>
                      <w:szCs w:val="20"/>
                      <w:vertAlign w:val="subscript"/>
                    </w:rPr>
                    <w:t>q, r, p</w:t>
                  </w:r>
                </w:p>
              </w:tc>
              <w:tc>
                <w:tcPr>
                  <w:tcW w:w="676" w:type="pct"/>
                </w:tcPr>
                <w:p w14:paraId="4972509F" w14:textId="77777777" w:rsidR="00812ECB" w:rsidRPr="00812ECB" w:rsidRDefault="00812ECB" w:rsidP="00812ECB">
                  <w:pPr>
                    <w:spacing w:after="60"/>
                    <w:rPr>
                      <w:sz w:val="20"/>
                      <w:szCs w:val="20"/>
                    </w:rPr>
                  </w:pPr>
                  <w:r w:rsidRPr="00812ECB">
                    <w:rPr>
                      <w:sz w:val="20"/>
                      <w:szCs w:val="20"/>
                    </w:rPr>
                    <w:t>$</w:t>
                  </w:r>
                </w:p>
              </w:tc>
              <w:tc>
                <w:tcPr>
                  <w:tcW w:w="3179" w:type="pct"/>
                </w:tcPr>
                <w:p w14:paraId="418BBAE7" w14:textId="77777777" w:rsidR="00812ECB" w:rsidRPr="00812ECB" w:rsidRDefault="00812ECB" w:rsidP="00812ECB">
                  <w:pPr>
                    <w:spacing w:after="60"/>
                    <w:rPr>
                      <w:i/>
                      <w:sz w:val="20"/>
                      <w:szCs w:val="20"/>
                    </w:rPr>
                  </w:pPr>
                  <w:r w:rsidRPr="00812ECB">
                    <w:rPr>
                      <w:i/>
                      <w:sz w:val="20"/>
                      <w:szCs w:val="20"/>
                    </w:rPr>
                    <w:t>Energy Storage Resource Non-WSL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Non-WSL ESR Charging Load </w:t>
                  </w:r>
                  <w:r w:rsidRPr="00812ECB">
                    <w:rPr>
                      <w:iCs/>
                      <w:sz w:val="20"/>
                      <w:szCs w:val="20"/>
                    </w:rPr>
                    <w:t>for each 15-minute Settlement Interval.</w:t>
                  </w:r>
                </w:p>
              </w:tc>
            </w:tr>
            <w:tr w:rsidR="00812ECB" w:rsidRPr="00812ECB" w14:paraId="75422BF1" w14:textId="77777777" w:rsidTr="008C7683">
              <w:trPr>
                <w:cantSplit/>
              </w:trPr>
              <w:tc>
                <w:tcPr>
                  <w:tcW w:w="1145" w:type="pct"/>
                </w:tcPr>
                <w:p w14:paraId="6D8638B9" w14:textId="77777777" w:rsidR="00812ECB" w:rsidRPr="00812ECB" w:rsidRDefault="00812ECB" w:rsidP="00812ECB">
                  <w:pPr>
                    <w:spacing w:after="60"/>
                    <w:rPr>
                      <w:i/>
                      <w:sz w:val="20"/>
                      <w:szCs w:val="20"/>
                    </w:rPr>
                  </w:pPr>
                  <w:r w:rsidRPr="00812ECB">
                    <w:rPr>
                      <w:sz w:val="20"/>
                      <w:szCs w:val="20"/>
                      <w:lang w:val="es-ES"/>
                    </w:rPr>
                    <w:t>RNWFL</w:t>
                  </w:r>
                  <w:r w:rsidRPr="00812ECB">
                    <w:rPr>
                      <w:sz w:val="20"/>
                      <w:szCs w:val="20"/>
                      <w:vertAlign w:val="subscript"/>
                    </w:rPr>
                    <w:t xml:space="preserve"> </w:t>
                  </w:r>
                  <w:r w:rsidRPr="00812ECB">
                    <w:rPr>
                      <w:i/>
                      <w:iCs/>
                      <w:sz w:val="20"/>
                      <w:szCs w:val="20"/>
                      <w:vertAlign w:val="subscript"/>
                      <w:lang w:val="es-ES"/>
                    </w:rPr>
                    <w:t>b, y</w:t>
                  </w:r>
                </w:p>
              </w:tc>
              <w:tc>
                <w:tcPr>
                  <w:tcW w:w="676" w:type="pct"/>
                </w:tcPr>
                <w:p w14:paraId="513AF84F" w14:textId="77777777" w:rsidR="00812ECB" w:rsidRPr="00812ECB" w:rsidRDefault="00812ECB" w:rsidP="00812ECB">
                  <w:pPr>
                    <w:spacing w:after="60"/>
                    <w:rPr>
                      <w:sz w:val="20"/>
                      <w:szCs w:val="20"/>
                    </w:rPr>
                  </w:pPr>
                  <w:r w:rsidRPr="00812ECB">
                    <w:rPr>
                      <w:sz w:val="20"/>
                      <w:szCs w:val="20"/>
                    </w:rPr>
                    <w:t>none</w:t>
                  </w:r>
                </w:p>
              </w:tc>
              <w:tc>
                <w:tcPr>
                  <w:tcW w:w="3179" w:type="pct"/>
                </w:tcPr>
                <w:p w14:paraId="5E54C624" w14:textId="77777777" w:rsidR="00812ECB" w:rsidRPr="00812ECB" w:rsidRDefault="00812ECB" w:rsidP="00812ECB">
                  <w:pPr>
                    <w:spacing w:after="60"/>
                    <w:rPr>
                      <w:sz w:val="20"/>
                      <w:szCs w:val="20"/>
                    </w:rPr>
                  </w:pPr>
                  <w:r w:rsidRPr="00812ECB">
                    <w:rPr>
                      <w:i/>
                      <w:iCs/>
                      <w:sz w:val="20"/>
                      <w:szCs w:val="20"/>
                    </w:rPr>
                    <w:t xml:space="preserve">Net meter Weighting Factor per interval </w:t>
                  </w:r>
                  <w:r w:rsidRPr="00812ECB">
                    <w:rPr>
                      <w:i/>
                      <w:sz w:val="20"/>
                      <w:szCs w:val="20"/>
                    </w:rPr>
                    <w:t>for the Energy Metered as Energy Storage Resource Load</w:t>
                  </w:r>
                  <w:ins w:id="1253" w:author="ERCOT" w:date="2022-06-26T13:12:00Z">
                    <w:r w:rsidRPr="00812ECB">
                      <w:rPr>
                        <w:i/>
                        <w:sz w:val="20"/>
                        <w:szCs w:val="20"/>
                      </w:rPr>
                      <w:t xml:space="preserve"> or CLR Load</w:t>
                    </w:r>
                  </w:ins>
                  <w:r w:rsidRPr="00812ECB">
                    <w:rPr>
                      <w:rFonts w:ascii="Symbol" w:hAnsi="Symbol"/>
                      <w:sz w:val="20"/>
                      <w:szCs w:val="20"/>
                    </w:rPr>
                    <w:t></w:t>
                  </w:r>
                  <w:r w:rsidRPr="00812ECB">
                    <w:rPr>
                      <w:rFonts w:ascii="Symbol" w:hAnsi="Symbol"/>
                      <w:sz w:val="20"/>
                      <w:szCs w:val="20"/>
                    </w:rPr>
                    <w:t></w:t>
                  </w:r>
                  <w:r w:rsidRPr="00812ECB">
                    <w:rPr>
                      <w:sz w:val="20"/>
                      <w:szCs w:val="20"/>
                    </w:rPr>
                    <w:t xml:space="preserve">The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for the ESR Load associated with an ESR</w:t>
                  </w:r>
                  <w:ins w:id="1254" w:author="ERCOT" w:date="2022-06-26T13:12:00Z">
                    <w:r w:rsidRPr="00812ECB">
                      <w:t xml:space="preserve"> </w:t>
                    </w:r>
                    <w:r w:rsidRPr="00812ECB">
                      <w:rPr>
                        <w:sz w:val="20"/>
                        <w:szCs w:val="20"/>
                      </w:rPr>
                      <w:t>or for the CLR Load associated with a CLR that is not an ALR</w:t>
                    </w:r>
                  </w:ins>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2E6901A6" w14:textId="77777777" w:rsidTr="008C7683">
              <w:trPr>
                <w:cantSplit/>
              </w:trPr>
              <w:tc>
                <w:tcPr>
                  <w:tcW w:w="1145" w:type="pct"/>
                </w:tcPr>
                <w:p w14:paraId="069CA6BA" w14:textId="77777777" w:rsidR="00812ECB" w:rsidRPr="00812ECB" w:rsidRDefault="00812ECB" w:rsidP="00812ECB">
                  <w:pPr>
                    <w:spacing w:after="60"/>
                    <w:rPr>
                      <w:i/>
                      <w:sz w:val="20"/>
                      <w:szCs w:val="20"/>
                    </w:rPr>
                  </w:pPr>
                  <w:r w:rsidRPr="00812ECB">
                    <w:rPr>
                      <w:sz w:val="20"/>
                      <w:szCs w:val="20"/>
                    </w:rPr>
                    <w:t>RTRMPRESR</w:t>
                  </w:r>
                  <w:r w:rsidRPr="00812ECB">
                    <w:rPr>
                      <w:sz w:val="20"/>
                      <w:szCs w:val="20"/>
                      <w:vertAlign w:val="subscript"/>
                    </w:rPr>
                    <w:t xml:space="preserve"> </w:t>
                  </w:r>
                  <w:r w:rsidRPr="00812ECB">
                    <w:rPr>
                      <w:i/>
                      <w:sz w:val="20"/>
                      <w:szCs w:val="20"/>
                      <w:vertAlign w:val="subscript"/>
                    </w:rPr>
                    <w:t>b</w:t>
                  </w:r>
                </w:p>
              </w:tc>
              <w:tc>
                <w:tcPr>
                  <w:tcW w:w="676" w:type="pct"/>
                </w:tcPr>
                <w:p w14:paraId="42B4EFE2" w14:textId="77777777" w:rsidR="00812ECB" w:rsidRPr="00812ECB" w:rsidRDefault="00812ECB" w:rsidP="00812ECB">
                  <w:pPr>
                    <w:spacing w:after="60"/>
                    <w:rPr>
                      <w:sz w:val="20"/>
                      <w:szCs w:val="20"/>
                    </w:rPr>
                  </w:pPr>
                  <w:r w:rsidRPr="00812ECB">
                    <w:rPr>
                      <w:sz w:val="20"/>
                      <w:szCs w:val="20"/>
                    </w:rPr>
                    <w:t>$/MWh</w:t>
                  </w:r>
                </w:p>
              </w:tc>
              <w:tc>
                <w:tcPr>
                  <w:tcW w:w="3179" w:type="pct"/>
                </w:tcPr>
                <w:p w14:paraId="3263816D" w14:textId="77777777" w:rsidR="00812ECB" w:rsidRPr="00812ECB" w:rsidRDefault="00812ECB" w:rsidP="00812ECB">
                  <w:pPr>
                    <w:spacing w:after="60"/>
                    <w:rPr>
                      <w:sz w:val="20"/>
                      <w:szCs w:val="20"/>
                    </w:rPr>
                  </w:pPr>
                  <w:r w:rsidRPr="00812ECB">
                    <w:rPr>
                      <w:i/>
                      <w:sz w:val="20"/>
                      <w:szCs w:val="20"/>
                    </w:rPr>
                    <w:t>Real-Time Price for the Energy Metered as Energy Storage Resource Load at bus</w:t>
                  </w:r>
                  <w:r w:rsidRPr="00812ECB">
                    <w:rPr>
                      <w:sz w:val="20"/>
                      <w:szCs w:val="20"/>
                    </w:rPr>
                    <w:sym w:font="Symbol" w:char="F0BE"/>
                  </w:r>
                  <w:r w:rsidRPr="00812ECB">
                    <w:rPr>
                      <w:sz w:val="20"/>
                      <w:szCs w:val="20"/>
                    </w:rPr>
                    <w:t xml:space="preserve">The Real-Time price for the Settlement Meter which measures ESR Load at Electrical Bus </w:t>
                  </w:r>
                  <w:r w:rsidRPr="00812ECB">
                    <w:rPr>
                      <w:i/>
                      <w:sz w:val="20"/>
                      <w:szCs w:val="20"/>
                    </w:rPr>
                    <w:t>b</w:t>
                  </w:r>
                  <w:r w:rsidRPr="00812ECB">
                    <w:rPr>
                      <w:sz w:val="20"/>
                      <w:szCs w:val="20"/>
                    </w:rPr>
                    <w:t>, for the 15-minute Settlement Interval.</w:t>
                  </w:r>
                </w:p>
              </w:tc>
            </w:tr>
            <w:tr w:rsidR="00812ECB" w:rsidRPr="00812ECB" w14:paraId="539F6100" w14:textId="77777777" w:rsidTr="008C7683">
              <w:trPr>
                <w:cantSplit/>
                <w:ins w:id="1255" w:author="ERCOT" w:date="2022-06-26T13:14:00Z"/>
              </w:trPr>
              <w:tc>
                <w:tcPr>
                  <w:tcW w:w="1145" w:type="pct"/>
                </w:tcPr>
                <w:p w14:paraId="0D7108FC" w14:textId="77777777" w:rsidR="00812ECB" w:rsidRPr="00812ECB" w:rsidRDefault="00812ECB" w:rsidP="00812ECB">
                  <w:pPr>
                    <w:spacing w:after="60"/>
                    <w:rPr>
                      <w:ins w:id="1256" w:author="ERCOT" w:date="2022-06-26T13:14:00Z"/>
                      <w:sz w:val="20"/>
                      <w:szCs w:val="20"/>
                    </w:rPr>
                  </w:pPr>
                  <w:ins w:id="1257" w:author="ERCOT" w:date="2022-06-26T13:14:00Z">
                    <w:r w:rsidRPr="00812ECB">
                      <w:rPr>
                        <w:sz w:val="20"/>
                        <w:szCs w:val="20"/>
                      </w:rPr>
                      <w:t>RTRMPRCLR</w:t>
                    </w:r>
                    <w:r w:rsidRPr="00812ECB">
                      <w:rPr>
                        <w:sz w:val="20"/>
                        <w:szCs w:val="20"/>
                        <w:vertAlign w:val="subscript"/>
                      </w:rPr>
                      <w:t xml:space="preserve"> </w:t>
                    </w:r>
                    <w:r w:rsidRPr="00812ECB">
                      <w:rPr>
                        <w:i/>
                        <w:sz w:val="20"/>
                        <w:szCs w:val="20"/>
                        <w:vertAlign w:val="subscript"/>
                      </w:rPr>
                      <w:t>b</w:t>
                    </w:r>
                  </w:ins>
                </w:p>
              </w:tc>
              <w:tc>
                <w:tcPr>
                  <w:tcW w:w="676" w:type="pct"/>
                </w:tcPr>
                <w:p w14:paraId="4472708E" w14:textId="77777777" w:rsidR="00812ECB" w:rsidRPr="00812ECB" w:rsidRDefault="00812ECB" w:rsidP="00812ECB">
                  <w:pPr>
                    <w:spacing w:after="60"/>
                    <w:rPr>
                      <w:ins w:id="1258" w:author="ERCOT" w:date="2022-06-26T13:14:00Z"/>
                      <w:sz w:val="20"/>
                      <w:szCs w:val="20"/>
                    </w:rPr>
                  </w:pPr>
                  <w:ins w:id="1259" w:author="ERCOT" w:date="2022-06-26T13:14:00Z">
                    <w:r w:rsidRPr="00812ECB">
                      <w:rPr>
                        <w:sz w:val="20"/>
                        <w:szCs w:val="20"/>
                      </w:rPr>
                      <w:t>$/MWh</w:t>
                    </w:r>
                  </w:ins>
                </w:p>
              </w:tc>
              <w:tc>
                <w:tcPr>
                  <w:tcW w:w="3179" w:type="pct"/>
                </w:tcPr>
                <w:p w14:paraId="7554DC96" w14:textId="77777777" w:rsidR="00812ECB" w:rsidRPr="00812ECB" w:rsidRDefault="00812ECB" w:rsidP="00812ECB">
                  <w:pPr>
                    <w:spacing w:after="60"/>
                    <w:rPr>
                      <w:ins w:id="1260" w:author="ERCOT" w:date="2022-06-26T13:14:00Z"/>
                      <w:i/>
                      <w:sz w:val="20"/>
                      <w:szCs w:val="20"/>
                    </w:rPr>
                  </w:pPr>
                  <w:ins w:id="1261" w:author="ERCOT" w:date="2022-06-26T13:14:00Z">
                    <w:r w:rsidRPr="00812ECB">
                      <w:rPr>
                        <w:i/>
                        <w:sz w:val="20"/>
                        <w:szCs w:val="20"/>
                      </w:rPr>
                      <w:t xml:space="preserve">Real-Time Price for the </w:t>
                    </w:r>
                  </w:ins>
                  <w:ins w:id="1262" w:author="ERCOT" w:date="2023-06-09T09:42:00Z">
                    <w:r w:rsidRPr="00812ECB">
                      <w:rPr>
                        <w:i/>
                        <w:sz w:val="20"/>
                        <w:szCs w:val="20"/>
                      </w:rPr>
                      <w:t xml:space="preserve">CLR </w:t>
                    </w:r>
                  </w:ins>
                  <w:ins w:id="1263" w:author="ERCOT" w:date="2022-06-26T13:14:00Z">
                    <w:r w:rsidRPr="00812ECB">
                      <w:rPr>
                        <w:i/>
                        <w:sz w:val="20"/>
                        <w:szCs w:val="20"/>
                      </w:rPr>
                      <w:t>Energy Metered at bus</w:t>
                    </w:r>
                    <w:r w:rsidRPr="00812ECB">
                      <w:rPr>
                        <w:sz w:val="20"/>
                        <w:szCs w:val="20"/>
                      </w:rPr>
                      <w:sym w:font="Symbol" w:char="F0BE"/>
                    </w:r>
                    <w:r w:rsidRPr="00812ECB">
                      <w:rPr>
                        <w:sz w:val="20"/>
                        <w:szCs w:val="20"/>
                      </w:rPr>
                      <w:t xml:space="preserve">The Real-Time price for the Settlement Meter which measures CLR Load at Electrical Bus </w:t>
                    </w:r>
                    <w:r w:rsidRPr="00812ECB">
                      <w:rPr>
                        <w:i/>
                        <w:sz w:val="20"/>
                        <w:szCs w:val="20"/>
                      </w:rPr>
                      <w:t>b</w:t>
                    </w:r>
                    <w:r w:rsidRPr="00812ECB">
                      <w:rPr>
                        <w:sz w:val="20"/>
                        <w:szCs w:val="20"/>
                      </w:rPr>
                      <w:t>, for the 15-minute Settlement Interval.</w:t>
                    </w:r>
                  </w:ins>
                </w:p>
              </w:tc>
            </w:tr>
            <w:tr w:rsidR="00812ECB" w:rsidRPr="00812ECB" w14:paraId="7295242D" w14:textId="77777777" w:rsidTr="008C7683">
              <w:trPr>
                <w:cantSplit/>
              </w:trPr>
              <w:tc>
                <w:tcPr>
                  <w:tcW w:w="1145" w:type="pct"/>
                </w:tcPr>
                <w:p w14:paraId="2459163E" w14:textId="77777777" w:rsidR="00812ECB" w:rsidRPr="00812ECB" w:rsidRDefault="00812ECB" w:rsidP="00812ECB">
                  <w:pPr>
                    <w:spacing w:after="60"/>
                    <w:rPr>
                      <w:sz w:val="20"/>
                      <w:szCs w:val="20"/>
                      <w:lang w:val="es-ES"/>
                    </w:rPr>
                  </w:pPr>
                  <w:r w:rsidRPr="00812ECB">
                    <w:rPr>
                      <w:sz w:val="20"/>
                      <w:szCs w:val="20"/>
                    </w:rPr>
                    <w:t xml:space="preserve">BP </w:t>
                  </w:r>
                  <w:r w:rsidRPr="00812ECB">
                    <w:rPr>
                      <w:i/>
                      <w:sz w:val="20"/>
                      <w:szCs w:val="20"/>
                      <w:vertAlign w:val="subscript"/>
                    </w:rPr>
                    <w:t>r, y</w:t>
                  </w:r>
                </w:p>
              </w:tc>
              <w:tc>
                <w:tcPr>
                  <w:tcW w:w="676" w:type="pct"/>
                </w:tcPr>
                <w:p w14:paraId="08B708D1" w14:textId="77777777" w:rsidR="00812ECB" w:rsidRPr="00812ECB" w:rsidRDefault="00812ECB" w:rsidP="00812ECB">
                  <w:pPr>
                    <w:spacing w:after="60"/>
                    <w:rPr>
                      <w:sz w:val="20"/>
                      <w:szCs w:val="20"/>
                    </w:rPr>
                  </w:pPr>
                  <w:r w:rsidRPr="00812ECB">
                    <w:rPr>
                      <w:sz w:val="20"/>
                      <w:szCs w:val="20"/>
                    </w:rPr>
                    <w:t>MW</w:t>
                  </w:r>
                </w:p>
              </w:tc>
              <w:tc>
                <w:tcPr>
                  <w:tcW w:w="3179" w:type="pct"/>
                </w:tcPr>
                <w:p w14:paraId="70D9E78E" w14:textId="77777777" w:rsidR="00812ECB" w:rsidRPr="00812ECB" w:rsidRDefault="00812ECB" w:rsidP="00812ECB">
                  <w:pPr>
                    <w:spacing w:after="60"/>
                    <w:rPr>
                      <w:i/>
                      <w:sz w:val="20"/>
                      <w:szCs w:val="20"/>
                    </w:rPr>
                  </w:pPr>
                  <w:r w:rsidRPr="00812ECB">
                    <w:rPr>
                      <w:i/>
                      <w:sz w:val="20"/>
                      <w:szCs w:val="20"/>
                    </w:rPr>
                    <w:t>Base Point per Resource per interval</w:t>
                  </w:r>
                  <w:r w:rsidRPr="00812ECB">
                    <w:rPr>
                      <w:sz w:val="20"/>
                      <w:szCs w:val="20"/>
                    </w:rPr>
                    <w:t xml:space="preserve"> - The Base Point of Resource </w:t>
                  </w:r>
                  <w:r w:rsidRPr="00812ECB">
                    <w:rPr>
                      <w:i/>
                      <w:sz w:val="20"/>
                      <w:szCs w:val="20"/>
                    </w:rPr>
                    <w:t>r</w:t>
                  </w:r>
                  <w:r w:rsidRPr="00812ECB">
                    <w:rPr>
                      <w:sz w:val="20"/>
                      <w:szCs w:val="20"/>
                    </w:rPr>
                    <w:t xml:space="preserve">, for the SCED interval </w:t>
                  </w:r>
                  <w:r w:rsidRPr="00812ECB">
                    <w:rPr>
                      <w:i/>
                      <w:sz w:val="20"/>
                      <w:szCs w:val="20"/>
                    </w:rPr>
                    <w:t>y</w:t>
                  </w:r>
                  <w:r w:rsidRPr="00812ECB">
                    <w:rPr>
                      <w:sz w:val="20"/>
                      <w:szCs w:val="20"/>
                    </w:rPr>
                    <w:t xml:space="preserve">.  </w:t>
                  </w:r>
                </w:p>
              </w:tc>
            </w:tr>
            <w:tr w:rsidR="00812ECB" w:rsidRPr="00812ECB" w14:paraId="4394688C" w14:textId="77777777" w:rsidTr="008C7683">
              <w:trPr>
                <w:cantSplit/>
              </w:trPr>
              <w:tc>
                <w:tcPr>
                  <w:tcW w:w="1145" w:type="pct"/>
                </w:tcPr>
                <w:p w14:paraId="5E99BA46" w14:textId="77777777" w:rsidR="00812ECB" w:rsidRPr="00812ECB" w:rsidRDefault="00812ECB" w:rsidP="00812ECB">
                  <w:pPr>
                    <w:spacing w:after="60"/>
                    <w:rPr>
                      <w:i/>
                      <w:sz w:val="20"/>
                      <w:szCs w:val="20"/>
                    </w:rPr>
                  </w:pPr>
                  <w:r w:rsidRPr="00812ECB">
                    <w:rPr>
                      <w:i/>
                      <w:sz w:val="20"/>
                      <w:szCs w:val="20"/>
                    </w:rPr>
                    <w:t>q</w:t>
                  </w:r>
                </w:p>
              </w:tc>
              <w:tc>
                <w:tcPr>
                  <w:tcW w:w="676" w:type="pct"/>
                </w:tcPr>
                <w:p w14:paraId="4A8BE6DF" w14:textId="77777777" w:rsidR="00812ECB" w:rsidRPr="00812ECB" w:rsidRDefault="00812ECB" w:rsidP="00812ECB">
                  <w:pPr>
                    <w:spacing w:after="60"/>
                    <w:rPr>
                      <w:sz w:val="20"/>
                      <w:szCs w:val="20"/>
                    </w:rPr>
                  </w:pPr>
                  <w:r w:rsidRPr="00812ECB">
                    <w:rPr>
                      <w:sz w:val="20"/>
                      <w:szCs w:val="20"/>
                    </w:rPr>
                    <w:t>none</w:t>
                  </w:r>
                </w:p>
              </w:tc>
              <w:tc>
                <w:tcPr>
                  <w:tcW w:w="3179" w:type="pct"/>
                </w:tcPr>
                <w:p w14:paraId="7424D1E0" w14:textId="77777777" w:rsidR="00812ECB" w:rsidRPr="00812ECB" w:rsidRDefault="00812ECB" w:rsidP="00812ECB">
                  <w:pPr>
                    <w:spacing w:after="60"/>
                    <w:rPr>
                      <w:sz w:val="20"/>
                      <w:szCs w:val="20"/>
                    </w:rPr>
                  </w:pPr>
                  <w:r w:rsidRPr="00812ECB">
                    <w:rPr>
                      <w:sz w:val="20"/>
                      <w:szCs w:val="20"/>
                    </w:rPr>
                    <w:t>A QSE.</w:t>
                  </w:r>
                </w:p>
              </w:tc>
            </w:tr>
            <w:tr w:rsidR="00812ECB" w:rsidRPr="00812ECB" w14:paraId="6E922B3E" w14:textId="77777777" w:rsidTr="008C7683">
              <w:trPr>
                <w:cantSplit/>
              </w:trPr>
              <w:tc>
                <w:tcPr>
                  <w:tcW w:w="1145" w:type="pct"/>
                </w:tcPr>
                <w:p w14:paraId="2F7BAB89" w14:textId="77777777" w:rsidR="00812ECB" w:rsidRPr="00812ECB" w:rsidRDefault="00812ECB" w:rsidP="00812ECB">
                  <w:pPr>
                    <w:spacing w:after="60"/>
                    <w:rPr>
                      <w:i/>
                      <w:sz w:val="20"/>
                      <w:szCs w:val="20"/>
                    </w:rPr>
                  </w:pPr>
                  <w:proofErr w:type="spellStart"/>
                  <w:r w:rsidRPr="00812ECB">
                    <w:rPr>
                      <w:i/>
                      <w:sz w:val="20"/>
                      <w:szCs w:val="20"/>
                    </w:rPr>
                    <w:t>gsc</w:t>
                  </w:r>
                  <w:proofErr w:type="spellEnd"/>
                </w:p>
              </w:tc>
              <w:tc>
                <w:tcPr>
                  <w:tcW w:w="676" w:type="pct"/>
                </w:tcPr>
                <w:p w14:paraId="36707718" w14:textId="77777777" w:rsidR="00812ECB" w:rsidRPr="00812ECB" w:rsidRDefault="00812ECB" w:rsidP="00812ECB">
                  <w:pPr>
                    <w:spacing w:after="60"/>
                    <w:rPr>
                      <w:sz w:val="20"/>
                      <w:szCs w:val="20"/>
                    </w:rPr>
                  </w:pPr>
                  <w:r w:rsidRPr="00812ECB">
                    <w:rPr>
                      <w:sz w:val="20"/>
                      <w:szCs w:val="20"/>
                    </w:rPr>
                    <w:t>none</w:t>
                  </w:r>
                </w:p>
              </w:tc>
              <w:tc>
                <w:tcPr>
                  <w:tcW w:w="3179" w:type="pct"/>
                </w:tcPr>
                <w:p w14:paraId="1395A2C5" w14:textId="77777777" w:rsidR="00812ECB" w:rsidRPr="00812ECB" w:rsidRDefault="00812ECB" w:rsidP="00812ECB">
                  <w:pPr>
                    <w:spacing w:after="60"/>
                    <w:rPr>
                      <w:sz w:val="20"/>
                      <w:szCs w:val="20"/>
                    </w:rPr>
                  </w:pPr>
                  <w:r w:rsidRPr="00812ECB">
                    <w:rPr>
                      <w:sz w:val="20"/>
                      <w:szCs w:val="20"/>
                    </w:rPr>
                    <w:t>A generation site code.</w:t>
                  </w:r>
                </w:p>
              </w:tc>
            </w:tr>
            <w:tr w:rsidR="00812ECB" w:rsidRPr="00812ECB" w14:paraId="65584DA0" w14:textId="77777777" w:rsidTr="008C7683">
              <w:trPr>
                <w:cantSplit/>
              </w:trPr>
              <w:tc>
                <w:tcPr>
                  <w:tcW w:w="1145" w:type="pct"/>
                </w:tcPr>
                <w:p w14:paraId="7891D4E4" w14:textId="77777777" w:rsidR="00812ECB" w:rsidRPr="00812ECB" w:rsidRDefault="00812ECB" w:rsidP="00812ECB">
                  <w:pPr>
                    <w:spacing w:after="60"/>
                    <w:rPr>
                      <w:i/>
                      <w:sz w:val="20"/>
                      <w:szCs w:val="20"/>
                    </w:rPr>
                  </w:pPr>
                  <w:r w:rsidRPr="00812ECB">
                    <w:rPr>
                      <w:i/>
                      <w:sz w:val="20"/>
                      <w:szCs w:val="20"/>
                    </w:rPr>
                    <w:t>r</w:t>
                  </w:r>
                </w:p>
              </w:tc>
              <w:tc>
                <w:tcPr>
                  <w:tcW w:w="676" w:type="pct"/>
                </w:tcPr>
                <w:p w14:paraId="0DA13A46" w14:textId="77777777" w:rsidR="00812ECB" w:rsidRPr="00812ECB" w:rsidRDefault="00812ECB" w:rsidP="00812ECB">
                  <w:pPr>
                    <w:spacing w:after="60"/>
                    <w:rPr>
                      <w:sz w:val="20"/>
                      <w:szCs w:val="20"/>
                    </w:rPr>
                  </w:pPr>
                  <w:r w:rsidRPr="00812ECB">
                    <w:rPr>
                      <w:sz w:val="20"/>
                      <w:szCs w:val="20"/>
                    </w:rPr>
                    <w:t>none</w:t>
                  </w:r>
                </w:p>
              </w:tc>
              <w:tc>
                <w:tcPr>
                  <w:tcW w:w="3179" w:type="pct"/>
                </w:tcPr>
                <w:p w14:paraId="7D454440" w14:textId="77777777" w:rsidR="00812ECB" w:rsidRPr="00812ECB" w:rsidRDefault="00812ECB" w:rsidP="00812ECB">
                  <w:pPr>
                    <w:spacing w:after="60"/>
                    <w:rPr>
                      <w:sz w:val="20"/>
                      <w:szCs w:val="20"/>
                    </w:rPr>
                  </w:pPr>
                  <w:r w:rsidRPr="00812ECB">
                    <w:rPr>
                      <w:sz w:val="20"/>
                      <w:szCs w:val="20"/>
                    </w:rPr>
                    <w:t>A</w:t>
                  </w:r>
                  <w:del w:id="1264" w:author="ERCOT" w:date="2022-06-26T13:15:00Z">
                    <w:r w:rsidRPr="00812ECB" w:rsidDel="007D5356">
                      <w:rPr>
                        <w:sz w:val="20"/>
                        <w:szCs w:val="20"/>
                      </w:rPr>
                      <w:delText>n</w:delText>
                    </w:r>
                  </w:del>
                  <w:ins w:id="1265" w:author="ERCOT" w:date="2022-06-26T13:15:00Z">
                    <w:r w:rsidRPr="00812ECB">
                      <w:t xml:space="preserve"> </w:t>
                    </w:r>
                    <w:r w:rsidRPr="00812ECB">
                      <w:rPr>
                        <w:sz w:val="20"/>
                        <w:szCs w:val="20"/>
                      </w:rPr>
                      <w:t xml:space="preserve">CLR </w:t>
                    </w:r>
                  </w:ins>
                  <w:ins w:id="1266" w:author="ERCOT" w:date="2022-06-26T13:17:00Z">
                    <w:r w:rsidRPr="00812ECB">
                      <w:rPr>
                        <w:sz w:val="20"/>
                        <w:szCs w:val="20"/>
                      </w:rPr>
                      <w:t>(</w:t>
                    </w:r>
                  </w:ins>
                  <w:ins w:id="1267" w:author="ERCOT" w:date="2022-06-26T13:15:00Z">
                    <w:r w:rsidRPr="00812ECB">
                      <w:rPr>
                        <w:sz w:val="20"/>
                        <w:szCs w:val="20"/>
                      </w:rPr>
                      <w:t>that is not an ALR</w:t>
                    </w:r>
                  </w:ins>
                  <w:ins w:id="1268" w:author="ERCOT" w:date="2022-06-26T13:17:00Z">
                    <w:r w:rsidRPr="00812ECB">
                      <w:rPr>
                        <w:sz w:val="20"/>
                        <w:szCs w:val="20"/>
                      </w:rPr>
                      <w:t>)</w:t>
                    </w:r>
                  </w:ins>
                  <w:ins w:id="1269" w:author="ERCOT" w:date="2022-06-26T13:15:00Z">
                    <w:r w:rsidRPr="00812ECB">
                      <w:rPr>
                        <w:sz w:val="20"/>
                        <w:szCs w:val="20"/>
                      </w:rPr>
                      <w:t xml:space="preserve"> or an</w:t>
                    </w:r>
                  </w:ins>
                  <w:r w:rsidRPr="00812ECB">
                    <w:rPr>
                      <w:sz w:val="20"/>
                      <w:szCs w:val="20"/>
                    </w:rPr>
                    <w:t xml:space="preserve"> ESR.  </w:t>
                  </w:r>
                </w:p>
              </w:tc>
            </w:tr>
            <w:tr w:rsidR="00812ECB" w:rsidRPr="00812ECB" w14:paraId="2C7DFA1A" w14:textId="77777777" w:rsidTr="008C7683">
              <w:trPr>
                <w:cantSplit/>
              </w:trPr>
              <w:tc>
                <w:tcPr>
                  <w:tcW w:w="1145" w:type="pct"/>
                </w:tcPr>
                <w:p w14:paraId="07A6CF11" w14:textId="77777777" w:rsidR="00812ECB" w:rsidRPr="00812ECB" w:rsidRDefault="00812ECB" w:rsidP="00812ECB">
                  <w:pPr>
                    <w:spacing w:after="60"/>
                    <w:rPr>
                      <w:i/>
                      <w:sz w:val="20"/>
                      <w:szCs w:val="20"/>
                    </w:rPr>
                  </w:pPr>
                  <w:r w:rsidRPr="00812ECB">
                    <w:rPr>
                      <w:i/>
                      <w:sz w:val="20"/>
                      <w:szCs w:val="20"/>
                    </w:rPr>
                    <w:t>p</w:t>
                  </w:r>
                </w:p>
              </w:tc>
              <w:tc>
                <w:tcPr>
                  <w:tcW w:w="676" w:type="pct"/>
                </w:tcPr>
                <w:p w14:paraId="25626DC8" w14:textId="77777777" w:rsidR="00812ECB" w:rsidRPr="00812ECB" w:rsidRDefault="00812ECB" w:rsidP="00812ECB">
                  <w:pPr>
                    <w:spacing w:after="60"/>
                    <w:rPr>
                      <w:sz w:val="20"/>
                      <w:szCs w:val="20"/>
                    </w:rPr>
                  </w:pPr>
                  <w:r w:rsidRPr="00812ECB">
                    <w:rPr>
                      <w:sz w:val="20"/>
                      <w:szCs w:val="20"/>
                    </w:rPr>
                    <w:t>none</w:t>
                  </w:r>
                </w:p>
              </w:tc>
              <w:tc>
                <w:tcPr>
                  <w:tcW w:w="3179" w:type="pct"/>
                </w:tcPr>
                <w:p w14:paraId="4C1A6ABF" w14:textId="77777777" w:rsidR="00812ECB" w:rsidRPr="00812ECB" w:rsidRDefault="00812ECB" w:rsidP="00812ECB">
                  <w:pPr>
                    <w:spacing w:after="60"/>
                    <w:rPr>
                      <w:sz w:val="20"/>
                      <w:szCs w:val="20"/>
                    </w:rPr>
                  </w:pPr>
                  <w:r w:rsidRPr="00812ECB">
                    <w:rPr>
                      <w:sz w:val="20"/>
                      <w:szCs w:val="20"/>
                    </w:rPr>
                    <w:t>A Resource Node Settlement Point.</w:t>
                  </w:r>
                </w:p>
              </w:tc>
            </w:tr>
            <w:tr w:rsidR="00812ECB" w:rsidRPr="00812ECB" w14:paraId="341BE042" w14:textId="77777777" w:rsidTr="008C7683">
              <w:trPr>
                <w:cantSplit/>
              </w:trPr>
              <w:tc>
                <w:tcPr>
                  <w:tcW w:w="1145" w:type="pct"/>
                </w:tcPr>
                <w:p w14:paraId="77F093AE" w14:textId="77777777" w:rsidR="00812ECB" w:rsidRPr="00812ECB" w:rsidRDefault="00812ECB" w:rsidP="00812ECB">
                  <w:pPr>
                    <w:spacing w:after="60"/>
                    <w:rPr>
                      <w:i/>
                      <w:sz w:val="20"/>
                      <w:szCs w:val="20"/>
                    </w:rPr>
                  </w:pPr>
                  <w:r w:rsidRPr="00812ECB">
                    <w:rPr>
                      <w:i/>
                      <w:sz w:val="20"/>
                      <w:szCs w:val="20"/>
                    </w:rPr>
                    <w:lastRenderedPageBreak/>
                    <w:t>y</w:t>
                  </w:r>
                </w:p>
              </w:tc>
              <w:tc>
                <w:tcPr>
                  <w:tcW w:w="676" w:type="pct"/>
                </w:tcPr>
                <w:p w14:paraId="635E6B0D" w14:textId="77777777" w:rsidR="00812ECB" w:rsidRPr="00812ECB" w:rsidRDefault="00812ECB" w:rsidP="00812ECB">
                  <w:pPr>
                    <w:spacing w:after="60"/>
                    <w:rPr>
                      <w:sz w:val="20"/>
                      <w:szCs w:val="20"/>
                    </w:rPr>
                  </w:pPr>
                  <w:r w:rsidRPr="00812ECB">
                    <w:rPr>
                      <w:sz w:val="20"/>
                      <w:szCs w:val="20"/>
                    </w:rPr>
                    <w:t>none</w:t>
                  </w:r>
                </w:p>
              </w:tc>
              <w:tc>
                <w:tcPr>
                  <w:tcW w:w="3179" w:type="pct"/>
                </w:tcPr>
                <w:p w14:paraId="383DC0D8" w14:textId="77777777" w:rsidR="00812ECB" w:rsidRPr="00812ECB" w:rsidRDefault="00812ECB" w:rsidP="00812ECB">
                  <w:pPr>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35C3C2D2" w14:textId="77777777" w:rsidTr="008C7683">
              <w:trPr>
                <w:cantSplit/>
              </w:trPr>
              <w:tc>
                <w:tcPr>
                  <w:tcW w:w="1145" w:type="pct"/>
                </w:tcPr>
                <w:p w14:paraId="2C7709E3" w14:textId="77777777" w:rsidR="00812ECB" w:rsidRPr="00812ECB" w:rsidRDefault="00812ECB" w:rsidP="00812ECB">
                  <w:pPr>
                    <w:spacing w:after="60"/>
                    <w:rPr>
                      <w:i/>
                      <w:sz w:val="20"/>
                      <w:szCs w:val="20"/>
                    </w:rPr>
                  </w:pPr>
                  <w:r w:rsidRPr="00812ECB">
                    <w:rPr>
                      <w:i/>
                      <w:sz w:val="20"/>
                      <w:szCs w:val="20"/>
                    </w:rPr>
                    <w:t>b</w:t>
                  </w:r>
                </w:p>
              </w:tc>
              <w:tc>
                <w:tcPr>
                  <w:tcW w:w="676" w:type="pct"/>
                </w:tcPr>
                <w:p w14:paraId="6DC30EFF" w14:textId="77777777" w:rsidR="00812ECB" w:rsidRPr="00812ECB" w:rsidRDefault="00812ECB" w:rsidP="00812ECB">
                  <w:pPr>
                    <w:spacing w:after="60"/>
                    <w:rPr>
                      <w:sz w:val="20"/>
                      <w:szCs w:val="20"/>
                    </w:rPr>
                  </w:pPr>
                  <w:r w:rsidRPr="00812ECB">
                    <w:rPr>
                      <w:sz w:val="20"/>
                      <w:szCs w:val="20"/>
                    </w:rPr>
                    <w:t>none</w:t>
                  </w:r>
                </w:p>
              </w:tc>
              <w:tc>
                <w:tcPr>
                  <w:tcW w:w="3179" w:type="pct"/>
                </w:tcPr>
                <w:p w14:paraId="6F233C0D" w14:textId="77777777" w:rsidR="00812ECB" w:rsidRPr="00812ECB" w:rsidRDefault="00812ECB" w:rsidP="00812ECB">
                  <w:pPr>
                    <w:spacing w:after="60"/>
                    <w:rPr>
                      <w:sz w:val="20"/>
                      <w:szCs w:val="20"/>
                    </w:rPr>
                  </w:pPr>
                  <w:r w:rsidRPr="00812ECB">
                    <w:rPr>
                      <w:sz w:val="20"/>
                      <w:szCs w:val="20"/>
                    </w:rPr>
                    <w:t>An Electrical Bus.</w:t>
                  </w:r>
                </w:p>
              </w:tc>
            </w:tr>
          </w:tbl>
          <w:p w14:paraId="3215D51F" w14:textId="77777777" w:rsidR="00812ECB" w:rsidRPr="00812ECB" w:rsidRDefault="00812ECB" w:rsidP="00812ECB">
            <w:pPr>
              <w:tabs>
                <w:tab w:val="left" w:pos="2250"/>
                <w:tab w:val="left" w:pos="3150"/>
                <w:tab w:val="left" w:pos="3960"/>
              </w:tabs>
              <w:spacing w:after="240"/>
              <w:rPr>
                <w:b/>
                <w:bCs/>
              </w:rPr>
            </w:pPr>
          </w:p>
        </w:tc>
      </w:tr>
    </w:tbl>
    <w:p w14:paraId="6346D2A9" w14:textId="77777777" w:rsidR="00812ECB" w:rsidRPr="00812ECB" w:rsidRDefault="00812ECB" w:rsidP="00812ECB">
      <w:pPr>
        <w:widowControl w:val="0"/>
        <w:spacing w:before="240" w:after="240"/>
        <w:ind w:left="720" w:hanging="720"/>
        <w:rPr>
          <w:szCs w:val="20"/>
        </w:rPr>
      </w:pPr>
      <w:r w:rsidRPr="00812ECB">
        <w:rPr>
          <w:szCs w:val="20"/>
        </w:rPr>
        <w:lastRenderedPageBreak/>
        <w:t>(4)</w:t>
      </w:r>
      <w:r w:rsidRPr="00812ECB">
        <w:rPr>
          <w:szCs w:val="20"/>
        </w:rPr>
        <w:tab/>
        <w:t>The total payment or charge to a Facility with a net metering arrangement for each 15-minute Settlement Interval shall be calculated as follows:</w:t>
      </w:r>
    </w:p>
    <w:p w14:paraId="2F0C9894" w14:textId="77777777" w:rsidR="00812ECB" w:rsidRPr="00812ECB" w:rsidRDefault="00812ECB" w:rsidP="00812ECB">
      <w:pPr>
        <w:widowControl w:val="0"/>
        <w:spacing w:after="240"/>
        <w:ind w:left="720"/>
        <w:rPr>
          <w:b/>
          <w:szCs w:val="20"/>
        </w:rPr>
      </w:pPr>
      <w:r w:rsidRPr="00812ECB">
        <w:rPr>
          <w:b/>
          <w:szCs w:val="20"/>
        </w:rPr>
        <w:t>NMRTETOT</w:t>
      </w:r>
      <w:r w:rsidRPr="00812ECB">
        <w:rPr>
          <w:b/>
          <w:i/>
          <w:szCs w:val="20"/>
          <w:vertAlign w:val="subscript"/>
        </w:rPr>
        <w:t xml:space="preserve"> </w:t>
      </w:r>
      <w:proofErr w:type="spellStart"/>
      <w:r w:rsidRPr="00812ECB">
        <w:rPr>
          <w:b/>
          <w:i/>
          <w:szCs w:val="20"/>
          <w:vertAlign w:val="subscript"/>
        </w:rPr>
        <w:t>gsc</w:t>
      </w:r>
      <w:proofErr w:type="spellEnd"/>
      <w:r w:rsidRPr="00812ECB">
        <w:rPr>
          <w:b/>
          <w:szCs w:val="20"/>
        </w:rPr>
        <w:t xml:space="preserve"> </w:t>
      </w:r>
      <w:r w:rsidRPr="00812ECB">
        <w:rPr>
          <w:b/>
          <w:szCs w:val="20"/>
        </w:rPr>
        <w:tab/>
        <w:t xml:space="preserve">= </w:t>
      </w:r>
      <w:r w:rsidRPr="00812ECB">
        <w:rPr>
          <w:b/>
          <w:szCs w:val="20"/>
        </w:rPr>
        <w:tab/>
        <w:t>Max (0, (</w:t>
      </w:r>
      <w:r w:rsidRPr="00812ECB">
        <w:rPr>
          <w:b/>
          <w:noProof/>
          <w:position w:val="-20"/>
          <w:szCs w:val="20"/>
        </w:rPr>
        <w:drawing>
          <wp:inline distT="0" distB="0" distL="0" distR="0" wp14:anchorId="1082D5FF" wp14:editId="06584366">
            <wp:extent cx="180975" cy="25908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position w:val="-20"/>
          <w:szCs w:val="20"/>
        </w:rPr>
        <w:t xml:space="preserve"> </w:t>
      </w:r>
      <w:r w:rsidRPr="00812ECB">
        <w:rPr>
          <w:b/>
          <w:szCs w:val="20"/>
        </w:rPr>
        <w:t xml:space="preserve">(MEB </w:t>
      </w:r>
      <w:proofErr w:type="spellStart"/>
      <w:r w:rsidRPr="00812ECB">
        <w:rPr>
          <w:b/>
          <w:i/>
          <w:szCs w:val="20"/>
          <w:vertAlign w:val="subscript"/>
        </w:rPr>
        <w:t>gsc</w:t>
      </w:r>
      <w:proofErr w:type="spellEnd"/>
      <w:r w:rsidRPr="00812ECB">
        <w:rPr>
          <w:b/>
          <w:i/>
          <w:szCs w:val="20"/>
          <w:vertAlign w:val="subscript"/>
        </w:rPr>
        <w:t xml:space="preserve">, b </w:t>
      </w:r>
      <w:r w:rsidRPr="00812ECB">
        <w:rPr>
          <w:b/>
          <w:i/>
          <w:szCs w:val="20"/>
        </w:rPr>
        <w:t>+</w:t>
      </w:r>
      <w:r w:rsidRPr="00812ECB">
        <w:rPr>
          <w:b/>
          <w:szCs w:val="20"/>
        </w:rPr>
        <w:t xml:space="preserve"> MEBC </w:t>
      </w:r>
      <w:proofErr w:type="spellStart"/>
      <w:r w:rsidRPr="00812ECB">
        <w:rPr>
          <w:b/>
          <w:i/>
          <w:szCs w:val="20"/>
          <w:vertAlign w:val="subscript"/>
        </w:rPr>
        <w:t>gsc</w:t>
      </w:r>
      <w:proofErr w:type="spellEnd"/>
      <w:r w:rsidRPr="00812ECB">
        <w:rPr>
          <w:b/>
          <w:i/>
          <w:szCs w:val="20"/>
          <w:vertAlign w:val="subscript"/>
        </w:rPr>
        <w:t>, b</w:t>
      </w:r>
      <w:r w:rsidRPr="00812ECB">
        <w:rPr>
          <w:b/>
          <w:szCs w:val="20"/>
        </w:rPr>
        <w:t>)))</w:t>
      </w:r>
    </w:p>
    <w:p w14:paraId="114630EC" w14:textId="77777777" w:rsidR="00812ECB" w:rsidRPr="00812ECB" w:rsidRDefault="00812ECB" w:rsidP="00812ECB">
      <w:pPr>
        <w:widowControl w:val="0"/>
        <w:spacing w:after="240"/>
        <w:ind w:left="720"/>
        <w:rPr>
          <w:szCs w:val="20"/>
        </w:rPr>
      </w:pPr>
      <w:r w:rsidRPr="00812ECB">
        <w:rPr>
          <w:szCs w:val="20"/>
        </w:rPr>
        <w:t>If NMRTETOT</w:t>
      </w:r>
      <w:r w:rsidRPr="00812ECB">
        <w:rPr>
          <w:i/>
          <w:szCs w:val="20"/>
          <w:vertAlign w:val="subscript"/>
        </w:rPr>
        <w:t xml:space="preserve"> </w:t>
      </w:r>
      <w:proofErr w:type="spellStart"/>
      <w:r w:rsidRPr="00812ECB">
        <w:rPr>
          <w:i/>
          <w:szCs w:val="20"/>
          <w:vertAlign w:val="subscript"/>
        </w:rPr>
        <w:t>gsc</w:t>
      </w:r>
      <w:proofErr w:type="spellEnd"/>
      <w:r w:rsidRPr="00812ECB">
        <w:rPr>
          <w:szCs w:val="20"/>
        </w:rPr>
        <w:t xml:space="preserve"> = 0 for a 15-minute Settlement Interval, then</w:t>
      </w:r>
    </w:p>
    <w:p w14:paraId="4CCF8854" w14:textId="77777777" w:rsidR="00812ECB" w:rsidRPr="00812ECB" w:rsidRDefault="00812ECB" w:rsidP="00812ECB">
      <w:pPr>
        <w:widowControl w:val="0"/>
        <w:spacing w:after="240"/>
        <w:ind w:left="720"/>
        <w:rPr>
          <w:szCs w:val="20"/>
        </w:rPr>
      </w:pPr>
      <w:r w:rsidRPr="00812ECB">
        <w:rPr>
          <w:szCs w:val="20"/>
        </w:rPr>
        <w:t>The Load that is not WSL is included in the Real-Time AML per QSE.</w:t>
      </w:r>
    </w:p>
    <w:p w14:paraId="50ADDA01" w14:textId="77777777" w:rsidR="00812ECB" w:rsidRPr="00812ECB" w:rsidRDefault="00812ECB" w:rsidP="00812ECB">
      <w:pPr>
        <w:widowControl w:val="0"/>
        <w:spacing w:after="240"/>
        <w:ind w:left="720"/>
        <w:rPr>
          <w:szCs w:val="20"/>
        </w:rPr>
      </w:pPr>
      <w:r w:rsidRPr="00812ECB">
        <w:rPr>
          <w:szCs w:val="20"/>
        </w:rPr>
        <w:t>Otherwise, when NMRTETOT</w:t>
      </w:r>
      <w:r w:rsidRPr="00812ECB">
        <w:rPr>
          <w:i/>
          <w:szCs w:val="20"/>
          <w:vertAlign w:val="subscript"/>
        </w:rPr>
        <w:t xml:space="preserve"> </w:t>
      </w:r>
      <w:proofErr w:type="spellStart"/>
      <w:r w:rsidRPr="00812ECB">
        <w:rPr>
          <w:i/>
          <w:szCs w:val="20"/>
          <w:vertAlign w:val="subscript"/>
        </w:rPr>
        <w:t>gsc</w:t>
      </w:r>
      <w:proofErr w:type="spellEnd"/>
      <w:r w:rsidRPr="00812ECB">
        <w:rPr>
          <w:i/>
          <w:szCs w:val="20"/>
          <w:vertAlign w:val="subscript"/>
        </w:rPr>
        <w:t xml:space="preserve"> </w:t>
      </w:r>
      <w:r w:rsidRPr="00812ECB">
        <w:rPr>
          <w:b/>
          <w:szCs w:val="20"/>
        </w:rPr>
        <w:t>&gt;</w:t>
      </w:r>
      <w:r w:rsidRPr="00812ECB">
        <w:rPr>
          <w:szCs w:val="20"/>
        </w:rPr>
        <w:t xml:space="preserve"> 0 for a 15-minute Settlement Interval, then</w:t>
      </w:r>
    </w:p>
    <w:p w14:paraId="389129E3" w14:textId="77777777" w:rsidR="00812ECB" w:rsidRPr="00812ECB" w:rsidRDefault="00812ECB" w:rsidP="00812ECB">
      <w:pPr>
        <w:widowControl w:val="0"/>
        <w:tabs>
          <w:tab w:val="left" w:pos="2250"/>
          <w:tab w:val="left" w:pos="3150"/>
          <w:tab w:val="left" w:pos="3960"/>
        </w:tabs>
        <w:spacing w:after="240"/>
        <w:ind w:left="3960" w:hanging="3240"/>
        <w:rPr>
          <w:b/>
          <w:bCs/>
        </w:rPr>
      </w:pPr>
      <w:r w:rsidRPr="00812ECB">
        <w:rPr>
          <w:b/>
          <w:bCs/>
        </w:rPr>
        <w:t xml:space="preserve">NMSAMTTOT </w:t>
      </w:r>
      <w:proofErr w:type="spellStart"/>
      <w:r w:rsidRPr="00812ECB">
        <w:rPr>
          <w:bCs/>
          <w:i/>
          <w:sz w:val="28"/>
          <w:szCs w:val="28"/>
          <w:vertAlign w:val="subscript"/>
        </w:rPr>
        <w:t>gsc</w:t>
      </w:r>
      <w:proofErr w:type="spellEnd"/>
      <w:r w:rsidRPr="00812ECB">
        <w:rPr>
          <w:b/>
          <w:bCs/>
        </w:rPr>
        <w:tab/>
        <w:t>=</w:t>
      </w:r>
      <w:r w:rsidRPr="00812ECB">
        <w:rPr>
          <w:b/>
          <w:bCs/>
        </w:rPr>
        <w:tab/>
      </w:r>
      <w:r w:rsidRPr="00812ECB">
        <w:rPr>
          <w:b/>
          <w:bCs/>
          <w:noProof/>
          <w:position w:val="-20"/>
        </w:rPr>
        <w:drawing>
          <wp:inline distT="0" distB="0" distL="0" distR="0" wp14:anchorId="031E5688" wp14:editId="3DEA54E8">
            <wp:extent cx="180975" cy="25908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w:t>
      </w:r>
      <w:r w:rsidRPr="00812ECB">
        <w:rPr>
          <w:b/>
          <w:bCs/>
          <w:i/>
          <w:vertAlign w:val="subscript"/>
        </w:rPr>
        <w:t xml:space="preserve"> b</w:t>
      </w:r>
      <w:r w:rsidRPr="00812ECB">
        <w:rPr>
          <w:b/>
          <w:bCs/>
        </w:rPr>
        <w:t xml:space="preserve"> * MEB </w:t>
      </w:r>
      <w:proofErr w:type="spellStart"/>
      <w:r w:rsidRPr="00812ECB">
        <w:rPr>
          <w:b/>
          <w:bCs/>
          <w:i/>
          <w:vertAlign w:val="subscript"/>
        </w:rPr>
        <w:t>gsc</w:t>
      </w:r>
      <w:proofErr w:type="spellEnd"/>
      <w:r w:rsidRPr="00812ECB">
        <w:rPr>
          <w:b/>
          <w:bCs/>
          <w:i/>
          <w:vertAlign w:val="subscript"/>
        </w:rPr>
        <w:t>, b</w:t>
      </w:r>
      <w:r w:rsidRPr="00812ECB">
        <w:rPr>
          <w:b/>
          <w:bCs/>
        </w:rPr>
        <w:t xml:space="preserve">) + (RTRMPR </w:t>
      </w:r>
      <w:r w:rsidRPr="00812ECB">
        <w:rPr>
          <w:b/>
          <w:bCs/>
          <w:i/>
          <w:vertAlign w:val="subscript"/>
        </w:rPr>
        <w:t>b</w:t>
      </w:r>
      <w:r w:rsidRPr="00812ECB">
        <w:rPr>
          <w:b/>
          <w:bCs/>
        </w:rPr>
        <w:t xml:space="preserve"> * MEBC </w:t>
      </w:r>
      <w:proofErr w:type="spellStart"/>
      <w:r w:rsidRPr="00812ECB">
        <w:rPr>
          <w:b/>
          <w:bCs/>
          <w:i/>
          <w:vertAlign w:val="subscript"/>
        </w:rPr>
        <w:t>gsc</w:t>
      </w:r>
      <w:proofErr w:type="spellEnd"/>
      <w:r w:rsidRPr="00812ECB">
        <w:rPr>
          <w:b/>
          <w:bCs/>
          <w:i/>
          <w:vertAlign w:val="subscript"/>
        </w:rPr>
        <w:t>, b</w:t>
      </w:r>
      <w:r w:rsidRPr="00812ECB">
        <w:rPr>
          <w:b/>
          <w:bCs/>
          <w:lang w:val="es-ES"/>
        </w:rPr>
        <w:t>)]</w:t>
      </w:r>
      <w:r w:rsidRPr="00812ECB">
        <w:rPr>
          <w:b/>
          <w:bCs/>
        </w:rPr>
        <w:t xml:space="preserve">  </w:t>
      </w:r>
    </w:p>
    <w:p w14:paraId="3400B4EB" w14:textId="77777777" w:rsidR="00812ECB" w:rsidRPr="00812ECB" w:rsidRDefault="00812ECB" w:rsidP="00812ECB">
      <w:pPr>
        <w:widowControl w:val="0"/>
        <w:tabs>
          <w:tab w:val="left" w:pos="2250"/>
          <w:tab w:val="left" w:pos="3150"/>
          <w:tab w:val="left" w:pos="3960"/>
        </w:tabs>
        <w:spacing w:after="240"/>
        <w:ind w:left="2882" w:hanging="2162"/>
        <w:rPr>
          <w:bCs/>
          <w:iCs/>
        </w:rPr>
      </w:pPr>
      <w:r w:rsidRPr="00812ECB">
        <w:rPr>
          <w:bCs/>
          <w:iCs/>
          <w:szCs w:val="20"/>
        </w:rPr>
        <w:t>Where</w:t>
      </w:r>
      <w:r w:rsidRPr="00812ECB">
        <w:rPr>
          <w:bCs/>
          <w:szCs w:val="20"/>
        </w:rPr>
        <w:t xml:space="preserve"> the price for Settlement Meter is determined as follows</w:t>
      </w:r>
      <w:r w:rsidRPr="00812ECB">
        <w:rPr>
          <w:b/>
          <w:bCs/>
          <w:szCs w:val="20"/>
        </w:rPr>
        <w:t>:</w:t>
      </w:r>
    </w:p>
    <w:p w14:paraId="1A2971D7" w14:textId="77777777" w:rsidR="00812ECB" w:rsidRPr="00812ECB" w:rsidRDefault="00812ECB" w:rsidP="00812ECB">
      <w:pPr>
        <w:tabs>
          <w:tab w:val="left" w:pos="2250"/>
          <w:tab w:val="left" w:pos="3150"/>
          <w:tab w:val="left" w:pos="3960"/>
        </w:tabs>
        <w:spacing w:after="240"/>
        <w:ind w:left="3960" w:hanging="3240"/>
        <w:rPr>
          <w:bCs/>
        </w:rPr>
      </w:pPr>
      <w:r w:rsidRPr="00812ECB">
        <w:rPr>
          <w:b/>
          <w:bCs/>
          <w:lang w:val="es-ES"/>
        </w:rPr>
        <w:t>RTRMPR</w:t>
      </w:r>
      <w:r w:rsidRPr="00812ECB">
        <w:rPr>
          <w:b/>
          <w:bCs/>
          <w:i/>
          <w:iCs/>
          <w:vertAlign w:val="subscript"/>
          <w:lang w:val="es-ES"/>
        </w:rPr>
        <w:t xml:space="preserve"> b</w:t>
      </w:r>
      <w:r w:rsidRPr="00812ECB">
        <w:rPr>
          <w:bCs/>
          <w:lang w:val="es-ES"/>
        </w:rPr>
        <w:t xml:space="preserve"> </w:t>
      </w:r>
      <w:r w:rsidRPr="00812ECB">
        <w:rPr>
          <w:bCs/>
          <w:lang w:val="es-ES"/>
        </w:rPr>
        <w:tab/>
      </w:r>
      <w:r w:rsidRPr="00812ECB">
        <w:rPr>
          <w:bCs/>
          <w:lang w:val="es-ES"/>
        </w:rPr>
        <w:tab/>
        <w:t>=</w:t>
      </w:r>
      <w:r w:rsidRPr="00812ECB">
        <w:rPr>
          <w:bCs/>
          <w:lang w:val="es-ES"/>
        </w:rPr>
        <w:tab/>
      </w:r>
      <w:r w:rsidRPr="00812ECB">
        <w:rPr>
          <w:b/>
          <w:bCs/>
        </w:rPr>
        <w:t>Max [-$251, (</w:t>
      </w:r>
      <w:r w:rsidRPr="00812ECB">
        <w:rPr>
          <w:rFonts w:ascii="Times New Roman Bold" w:hAnsi="Times New Roman Bold"/>
          <w:b/>
          <w:noProof/>
          <w:position w:val="-18"/>
        </w:rPr>
        <w:drawing>
          <wp:inline distT="0" distB="0" distL="0" distR="0" wp14:anchorId="61C81648" wp14:editId="540BBC5E">
            <wp:extent cx="146685" cy="293370"/>
            <wp:effectExtent l="0" t="0" r="0" b="0"/>
            <wp:docPr id="9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bCs/>
          <w:lang w:val="es-ES"/>
        </w:rPr>
        <w:t xml:space="preserve">(RNWF </w:t>
      </w:r>
      <w:r w:rsidRPr="00812ECB">
        <w:rPr>
          <w:b/>
          <w:bCs/>
          <w:i/>
          <w:iCs/>
          <w:vertAlign w:val="subscript"/>
          <w:lang w:val="es-ES"/>
        </w:rPr>
        <w:t xml:space="preserve">b, y </w:t>
      </w:r>
      <w:r w:rsidRPr="00812ECB">
        <w:rPr>
          <w:b/>
          <w:bCs/>
          <w:lang w:val="es-ES"/>
        </w:rPr>
        <w:t xml:space="preserve">* RTLMP </w:t>
      </w:r>
      <w:r w:rsidRPr="00812ECB">
        <w:rPr>
          <w:b/>
          <w:bCs/>
          <w:i/>
          <w:iCs/>
          <w:vertAlign w:val="subscript"/>
          <w:lang w:val="es-ES"/>
        </w:rPr>
        <w:t>b, y</w:t>
      </w:r>
      <w:r w:rsidRPr="00812ECB">
        <w:rPr>
          <w:b/>
          <w:bCs/>
          <w:lang w:val="es-ES"/>
        </w:rPr>
        <w:t xml:space="preserve">) </w:t>
      </w:r>
      <w:r w:rsidRPr="00812ECB">
        <w:rPr>
          <w:b/>
          <w:bCs/>
        </w:rPr>
        <w:t>+ RTRSVPOR + RTRDP)]</w:t>
      </w:r>
    </w:p>
    <w:p w14:paraId="4301101C" w14:textId="77777777" w:rsidR="00812ECB" w:rsidRPr="00812ECB" w:rsidRDefault="00812ECB" w:rsidP="00812ECB">
      <w:pPr>
        <w:widowControl w:val="0"/>
        <w:spacing w:after="240"/>
        <w:ind w:firstLine="720"/>
      </w:pPr>
      <w:r w:rsidRPr="00812ECB">
        <w:t>Where the weighting factor for the Electrical Bus associated with the meter is:</w:t>
      </w:r>
    </w:p>
    <w:p w14:paraId="1AD3D532" w14:textId="77777777" w:rsidR="00812ECB" w:rsidRPr="00812ECB" w:rsidRDefault="00812ECB" w:rsidP="00812ECB">
      <w:pPr>
        <w:widowControl w:val="0"/>
        <w:spacing w:after="240"/>
        <w:ind w:left="720"/>
        <w:rPr>
          <w:b/>
          <w:shd w:val="clear" w:color="auto" w:fill="FFFF00"/>
          <w:lang w:val="es-ES"/>
        </w:rPr>
      </w:pPr>
      <w:r w:rsidRPr="00812ECB">
        <w:rPr>
          <w:b/>
          <w:lang w:val="es-ES"/>
        </w:rPr>
        <w:t xml:space="preserve">RNWF </w:t>
      </w:r>
      <w:r w:rsidRPr="00812ECB">
        <w:rPr>
          <w:b/>
          <w:i/>
          <w:iCs/>
          <w:vertAlign w:val="subscript"/>
          <w:lang w:val="es-ES"/>
        </w:rPr>
        <w:t xml:space="preserve">b, y </w:t>
      </w:r>
      <w:r w:rsidRPr="00812ECB">
        <w:rPr>
          <w:b/>
          <w:i/>
          <w:iCs/>
          <w:vertAlign w:val="subscript"/>
          <w:lang w:val="es-ES"/>
        </w:rPr>
        <w:tab/>
      </w:r>
      <w:r w:rsidRPr="00812ECB">
        <w:rPr>
          <w:b/>
          <w:i/>
          <w:iCs/>
          <w:vertAlign w:val="subscript"/>
          <w:lang w:val="es-ES"/>
        </w:rPr>
        <w:tab/>
      </w:r>
      <w:r w:rsidRPr="00812ECB">
        <w:rPr>
          <w:b/>
          <w:lang w:val="es-ES"/>
        </w:rPr>
        <w:t xml:space="preserve">= [Max (0.001, </w:t>
      </w:r>
      <w:r w:rsidRPr="00812ECB">
        <w:rPr>
          <w:noProof/>
          <w:position w:val="-18"/>
        </w:rPr>
        <w:drawing>
          <wp:inline distT="0" distB="0" distL="0" distR="0" wp14:anchorId="614657C9" wp14:editId="62A29A9A">
            <wp:extent cx="180975" cy="27622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lang w:val="es-ES"/>
        </w:rPr>
        <w:t>BP</w:t>
      </w:r>
      <w:r w:rsidRPr="00812ECB">
        <w:rPr>
          <w:b/>
          <w:i/>
          <w:iCs/>
          <w:vertAlign w:val="subscript"/>
          <w:lang w:val="es-ES"/>
        </w:rPr>
        <w:t xml:space="preserve"> r, y</w:t>
      </w:r>
      <w:r w:rsidRPr="00812ECB">
        <w:rPr>
          <w:b/>
          <w:lang w:val="es-ES"/>
        </w:rPr>
        <w:t xml:space="preserve">) * TLMP </w:t>
      </w:r>
      <w:r w:rsidRPr="00812ECB">
        <w:rPr>
          <w:b/>
          <w:i/>
          <w:iCs/>
          <w:vertAlign w:val="subscript"/>
          <w:lang w:val="es-ES"/>
        </w:rPr>
        <w:t>y</w:t>
      </w:r>
      <w:r w:rsidRPr="00812ECB">
        <w:rPr>
          <w:b/>
          <w:lang w:val="es-ES"/>
        </w:rPr>
        <w:t>] /</w:t>
      </w:r>
      <w:r w:rsidRPr="00812ECB">
        <w:rPr>
          <w:b/>
          <w:shd w:val="clear" w:color="auto" w:fill="FFFF00"/>
          <w:lang w:val="es-ES"/>
        </w:rPr>
        <w:t xml:space="preserve"> </w:t>
      </w:r>
    </w:p>
    <w:p w14:paraId="4BA69C88" w14:textId="77777777" w:rsidR="00812ECB" w:rsidRPr="00812ECB" w:rsidRDefault="00812ECB" w:rsidP="00812ECB">
      <w:pPr>
        <w:widowControl w:val="0"/>
        <w:spacing w:after="240"/>
        <w:ind w:left="2700"/>
        <w:rPr>
          <w:b/>
          <w:lang w:val="es-ES"/>
        </w:rPr>
      </w:pPr>
      <w:r w:rsidRPr="00812ECB">
        <w:rPr>
          <w:b/>
          <w:lang w:val="es-ES"/>
        </w:rPr>
        <w:tab/>
      </w:r>
      <w:r w:rsidRPr="00812ECB">
        <w:rPr>
          <w:b/>
          <w:lang w:val="es-ES"/>
        </w:rPr>
        <w:tab/>
        <w:t>[</w:t>
      </w:r>
      <w:r w:rsidRPr="00812ECB">
        <w:rPr>
          <w:rFonts w:ascii="Times New Roman Bold" w:hAnsi="Times New Roman Bold"/>
          <w:b/>
          <w:noProof/>
          <w:position w:val="-18"/>
        </w:rPr>
        <w:drawing>
          <wp:inline distT="0" distB="0" distL="0" distR="0" wp14:anchorId="1311E4F5" wp14:editId="30894AC5">
            <wp:extent cx="146685" cy="293370"/>
            <wp:effectExtent l="0" t="0" r="0" b="0"/>
            <wp:docPr id="100"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Max (0.001, </w:t>
      </w:r>
      <w:r w:rsidRPr="00812ECB">
        <w:rPr>
          <w:noProof/>
          <w:position w:val="-18"/>
        </w:rPr>
        <w:drawing>
          <wp:inline distT="0" distB="0" distL="0" distR="0" wp14:anchorId="1E063126" wp14:editId="6E984084">
            <wp:extent cx="180975" cy="27622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lang w:val="es-ES"/>
        </w:rPr>
        <w:t>BP</w:t>
      </w:r>
      <w:r w:rsidRPr="00812ECB">
        <w:rPr>
          <w:b/>
          <w:i/>
          <w:iCs/>
          <w:vertAlign w:val="subscript"/>
          <w:lang w:val="es-ES"/>
        </w:rPr>
        <w:t xml:space="preserve"> r, y</w:t>
      </w:r>
      <w:r w:rsidRPr="00812ECB">
        <w:rPr>
          <w:b/>
          <w:lang w:val="es-ES"/>
        </w:rPr>
        <w:t xml:space="preserve">) * TLMP </w:t>
      </w:r>
      <w:r w:rsidRPr="00812ECB">
        <w:rPr>
          <w:b/>
          <w:i/>
          <w:iCs/>
          <w:vertAlign w:val="subscript"/>
          <w:lang w:val="es-ES"/>
        </w:rPr>
        <w:t>y</w:t>
      </w:r>
      <w:r w:rsidRPr="00812ECB">
        <w:rPr>
          <w:b/>
          <w:lang w:val="es-ES"/>
        </w:rPr>
        <w:t>]</w:t>
      </w:r>
    </w:p>
    <w:p w14:paraId="51CFDE2E" w14:textId="77777777" w:rsidR="00812ECB" w:rsidRPr="00812ECB" w:rsidRDefault="00812ECB" w:rsidP="00812ECB">
      <w:pPr>
        <w:widowControl w:val="0"/>
        <w:spacing w:after="160" w:line="240" w:lineRule="exact"/>
        <w:rPr>
          <w:rFonts w:ascii="Verdana" w:hAnsi="Verdana"/>
          <w:sz w:val="16"/>
        </w:rPr>
      </w:pPr>
      <w:r w:rsidRPr="00812ECB">
        <w:t>Where:</w:t>
      </w:r>
    </w:p>
    <w:p w14:paraId="2E8B5D35" w14:textId="77777777" w:rsidR="00812ECB" w:rsidRPr="00812ECB" w:rsidRDefault="00812ECB" w:rsidP="00812ECB">
      <w:pPr>
        <w:spacing w:after="240"/>
        <w:ind w:left="720"/>
        <w:rPr>
          <w:szCs w:val="20"/>
        </w:rPr>
      </w:pPr>
      <w:r w:rsidRPr="00812ECB">
        <w:rPr>
          <w:szCs w:val="20"/>
        </w:rPr>
        <w:tab/>
        <w:t xml:space="preserve">RTRSVPOR </w:t>
      </w:r>
      <w:r w:rsidRPr="00812ECB">
        <w:rPr>
          <w:szCs w:val="20"/>
        </w:rPr>
        <w:tab/>
      </w:r>
      <w:r w:rsidRPr="00812ECB">
        <w:rPr>
          <w:szCs w:val="20"/>
        </w:rPr>
        <w:tab/>
        <w:t>=</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61EFED41" wp14:editId="4C6DC6A1">
            <wp:extent cx="146685" cy="293370"/>
            <wp:effectExtent l="0" t="0" r="0" b="0"/>
            <wp:docPr id="102"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RTORPA</w:t>
      </w:r>
      <w:r w:rsidRPr="00812ECB">
        <w:rPr>
          <w:i/>
          <w:iCs/>
          <w:szCs w:val="20"/>
          <w:vertAlign w:val="subscript"/>
        </w:rPr>
        <w:t xml:space="preserve"> y</w:t>
      </w:r>
      <w:r w:rsidRPr="00812ECB">
        <w:rPr>
          <w:szCs w:val="20"/>
        </w:rPr>
        <w:t>)</w:t>
      </w:r>
    </w:p>
    <w:p w14:paraId="33839392" w14:textId="77777777" w:rsidR="00812ECB" w:rsidRPr="00812ECB" w:rsidRDefault="00812ECB" w:rsidP="00812ECB">
      <w:pPr>
        <w:spacing w:after="240"/>
        <w:ind w:left="1440"/>
        <w:rPr>
          <w:szCs w:val="20"/>
        </w:rPr>
      </w:pPr>
      <w:r w:rsidRPr="00812ECB">
        <w:rPr>
          <w:szCs w:val="20"/>
        </w:rPr>
        <w:t xml:space="preserve">RTRDP </w:t>
      </w:r>
      <w:r w:rsidRPr="00812ECB">
        <w:rPr>
          <w:szCs w:val="20"/>
        </w:rPr>
        <w:tab/>
      </w:r>
      <w:r w:rsidRPr="00812ECB">
        <w:rPr>
          <w:szCs w:val="20"/>
        </w:rPr>
        <w:tab/>
        <w:t>=</w:t>
      </w:r>
      <w:r w:rsidRPr="00812ECB">
        <w:rPr>
          <w:szCs w:val="20"/>
        </w:rPr>
        <w:tab/>
      </w:r>
      <w:r w:rsidRPr="00812ECB">
        <w:rPr>
          <w:szCs w:val="20"/>
        </w:rPr>
        <w:tab/>
      </w:r>
      <w:r w:rsidRPr="00812ECB">
        <w:rPr>
          <w:noProof/>
          <w:position w:val="-22"/>
          <w:szCs w:val="20"/>
        </w:rPr>
        <w:drawing>
          <wp:inline distT="0" distB="0" distL="0" distR="0" wp14:anchorId="2A69FD89" wp14:editId="3F302B97">
            <wp:extent cx="180975" cy="25908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RTORDPA</w:t>
      </w:r>
      <w:r w:rsidRPr="00812ECB">
        <w:rPr>
          <w:i/>
          <w:iCs/>
          <w:szCs w:val="20"/>
          <w:vertAlign w:val="subscript"/>
        </w:rPr>
        <w:t xml:space="preserve"> y</w:t>
      </w:r>
      <w:r w:rsidRPr="00812ECB">
        <w:rPr>
          <w:szCs w:val="20"/>
        </w:rPr>
        <w:t>)</w:t>
      </w:r>
    </w:p>
    <w:p w14:paraId="59C10F4B" w14:textId="77777777" w:rsidR="00812ECB" w:rsidRPr="00812ECB" w:rsidRDefault="00812ECB" w:rsidP="00812ECB">
      <w:pPr>
        <w:widowControl w:val="0"/>
        <w:spacing w:after="240"/>
        <w:ind w:left="720"/>
        <w:rPr>
          <w:lang w:val="es-ES"/>
        </w:rPr>
      </w:pPr>
      <w:r w:rsidRPr="00812ECB">
        <w:tab/>
        <w:t xml:space="preserve">RNWF </w:t>
      </w:r>
      <w:r w:rsidRPr="00812ECB">
        <w:rPr>
          <w:i/>
          <w:vertAlign w:val="subscript"/>
        </w:rPr>
        <w:t>y</w:t>
      </w:r>
      <w:r w:rsidRPr="00812ECB">
        <w:rPr>
          <w:i/>
          <w:vertAlign w:val="subscript"/>
        </w:rPr>
        <w:tab/>
      </w:r>
      <w:r w:rsidRPr="00812ECB">
        <w:rPr>
          <w:i/>
          <w:vertAlign w:val="subscript"/>
        </w:rPr>
        <w:tab/>
      </w:r>
      <w:r w:rsidRPr="00812ECB">
        <w:t>=</w:t>
      </w:r>
      <w:r w:rsidRPr="00812ECB">
        <w:tab/>
      </w:r>
      <w:r w:rsidRPr="00812ECB">
        <w:tab/>
        <w:t xml:space="preserve">TLMP </w:t>
      </w:r>
      <w:r w:rsidRPr="00812ECB">
        <w:rPr>
          <w:i/>
          <w:vertAlign w:val="subscript"/>
        </w:rPr>
        <w:t>y</w:t>
      </w:r>
      <w:r w:rsidRPr="00812ECB">
        <w:t xml:space="preserve"> </w:t>
      </w:r>
      <w:r w:rsidRPr="00812ECB">
        <w:rPr>
          <w:color w:val="000000"/>
          <w:sz w:val="32"/>
          <w:szCs w:val="32"/>
        </w:rPr>
        <w:t>/</w:t>
      </w:r>
      <w:r w:rsidRPr="00812ECB">
        <w:rPr>
          <w:color w:val="000000"/>
        </w:rPr>
        <w:t xml:space="preserve"> </w:t>
      </w:r>
      <w:r w:rsidRPr="00812ECB">
        <w:rPr>
          <w:noProof/>
          <w:position w:val="-22"/>
        </w:rPr>
        <w:drawing>
          <wp:inline distT="0" distB="0" distL="0" distR="0" wp14:anchorId="360509E3" wp14:editId="7A590E9F">
            <wp:extent cx="180975" cy="25908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TLMP </w:t>
      </w:r>
      <w:r w:rsidRPr="00812ECB">
        <w:rPr>
          <w:i/>
          <w:vertAlign w:val="subscript"/>
        </w:rPr>
        <w:t>y</w:t>
      </w:r>
    </w:p>
    <w:p w14:paraId="5E74A67B" w14:textId="77777777" w:rsidR="00812ECB" w:rsidRPr="00812ECB" w:rsidRDefault="00812ECB" w:rsidP="00812ECB">
      <w:pPr>
        <w:widowControl w:val="0"/>
        <w:spacing w:after="240"/>
        <w:ind w:left="720"/>
        <w:rPr>
          <w:i/>
          <w:iCs/>
          <w:shd w:val="clear" w:color="auto" w:fill="FFFF00"/>
          <w:vertAlign w:val="subscript"/>
        </w:rPr>
      </w:pPr>
      <w:r w:rsidRPr="00812ECB">
        <w:t xml:space="preserve">The summation is over all Resources </w:t>
      </w:r>
      <w:r w:rsidRPr="00812ECB">
        <w:rPr>
          <w:i/>
        </w:rPr>
        <w:t>r</w:t>
      </w:r>
      <w:r w:rsidRPr="00812ECB">
        <w:t xml:space="preserve"> associated to the individual meter.  The determination of which Resources are associated to an individual meter is static and based on the normal system configuration of the generation site code, </w:t>
      </w:r>
      <w:proofErr w:type="spellStart"/>
      <w:r w:rsidRPr="00812ECB">
        <w:rPr>
          <w:i/>
        </w:rPr>
        <w:t>gsc</w:t>
      </w:r>
      <w:proofErr w:type="spellEnd"/>
      <w:r w:rsidRPr="00812ECB">
        <w:t>.</w:t>
      </w:r>
    </w:p>
    <w:p w14:paraId="3C23AEA6" w14:textId="77777777" w:rsidR="00812ECB" w:rsidRPr="00812ECB" w:rsidRDefault="00812ECB" w:rsidP="00812ECB">
      <w:pPr>
        <w:widowControl w:val="0"/>
        <w:rPr>
          <w:szCs w:val="20"/>
        </w:rPr>
      </w:pPr>
      <w:r w:rsidRPr="00812ECB">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812ECB" w:rsidRPr="00812ECB" w14:paraId="05010111" w14:textId="77777777" w:rsidTr="008C7683">
        <w:trPr>
          <w:cantSplit/>
          <w:tblHeader/>
        </w:trPr>
        <w:tc>
          <w:tcPr>
            <w:tcW w:w="1155" w:type="pct"/>
          </w:tcPr>
          <w:p w14:paraId="3FEFFAB5" w14:textId="77777777" w:rsidR="00812ECB" w:rsidRPr="00812ECB" w:rsidRDefault="00812ECB" w:rsidP="00812ECB">
            <w:pPr>
              <w:widowControl w:val="0"/>
              <w:spacing w:after="120"/>
              <w:rPr>
                <w:b/>
                <w:iCs/>
                <w:sz w:val="20"/>
                <w:szCs w:val="20"/>
              </w:rPr>
            </w:pPr>
            <w:r w:rsidRPr="00812ECB">
              <w:rPr>
                <w:b/>
                <w:iCs/>
                <w:sz w:val="20"/>
                <w:szCs w:val="20"/>
              </w:rPr>
              <w:lastRenderedPageBreak/>
              <w:t>Variable</w:t>
            </w:r>
          </w:p>
        </w:tc>
        <w:tc>
          <w:tcPr>
            <w:tcW w:w="681" w:type="pct"/>
          </w:tcPr>
          <w:p w14:paraId="7471DAE0" w14:textId="77777777" w:rsidR="00812ECB" w:rsidRPr="00812ECB" w:rsidRDefault="00812ECB" w:rsidP="00812ECB">
            <w:pPr>
              <w:widowControl w:val="0"/>
              <w:spacing w:after="120"/>
              <w:rPr>
                <w:b/>
                <w:iCs/>
                <w:sz w:val="20"/>
                <w:szCs w:val="20"/>
              </w:rPr>
            </w:pPr>
            <w:r w:rsidRPr="00812ECB">
              <w:rPr>
                <w:b/>
                <w:iCs/>
                <w:sz w:val="20"/>
                <w:szCs w:val="20"/>
              </w:rPr>
              <w:t>Unit</w:t>
            </w:r>
          </w:p>
        </w:tc>
        <w:tc>
          <w:tcPr>
            <w:tcW w:w="3164" w:type="pct"/>
          </w:tcPr>
          <w:p w14:paraId="4EE6BD82" w14:textId="77777777" w:rsidR="00812ECB" w:rsidRPr="00812ECB" w:rsidRDefault="00812ECB" w:rsidP="00812ECB">
            <w:pPr>
              <w:widowControl w:val="0"/>
              <w:spacing w:after="120"/>
              <w:rPr>
                <w:b/>
                <w:iCs/>
                <w:sz w:val="20"/>
                <w:szCs w:val="20"/>
              </w:rPr>
            </w:pPr>
            <w:r w:rsidRPr="00812ECB">
              <w:rPr>
                <w:b/>
                <w:iCs/>
                <w:sz w:val="20"/>
                <w:szCs w:val="20"/>
              </w:rPr>
              <w:t>Description</w:t>
            </w:r>
          </w:p>
        </w:tc>
      </w:tr>
      <w:tr w:rsidR="00812ECB" w:rsidRPr="00812ECB" w14:paraId="081E3857" w14:textId="77777777" w:rsidTr="008C7683">
        <w:trPr>
          <w:cantSplit/>
        </w:trPr>
        <w:tc>
          <w:tcPr>
            <w:tcW w:w="1155" w:type="pct"/>
          </w:tcPr>
          <w:p w14:paraId="12929EAD" w14:textId="77777777" w:rsidR="00812ECB" w:rsidRPr="00812ECB" w:rsidRDefault="00812ECB" w:rsidP="00812ECB">
            <w:pPr>
              <w:widowControl w:val="0"/>
              <w:spacing w:after="60"/>
              <w:rPr>
                <w:i/>
                <w:sz w:val="20"/>
                <w:szCs w:val="20"/>
              </w:rPr>
            </w:pPr>
            <w:r w:rsidRPr="00812ECB">
              <w:rPr>
                <w:sz w:val="20"/>
                <w:szCs w:val="20"/>
              </w:rPr>
              <w:t xml:space="preserve">NMRTETOT </w:t>
            </w:r>
            <w:proofErr w:type="spellStart"/>
            <w:r w:rsidRPr="00812ECB">
              <w:rPr>
                <w:i/>
                <w:sz w:val="20"/>
                <w:szCs w:val="20"/>
                <w:vertAlign w:val="subscript"/>
              </w:rPr>
              <w:t>gsc</w:t>
            </w:r>
            <w:proofErr w:type="spellEnd"/>
          </w:p>
        </w:tc>
        <w:tc>
          <w:tcPr>
            <w:tcW w:w="681" w:type="pct"/>
          </w:tcPr>
          <w:p w14:paraId="1DDE20DA"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D9F020A" w14:textId="77777777" w:rsidR="00812ECB" w:rsidRPr="00812ECB" w:rsidRDefault="00812ECB" w:rsidP="00812ECB">
            <w:pPr>
              <w:widowControl w:val="0"/>
              <w:spacing w:after="60"/>
              <w:rPr>
                <w:sz w:val="20"/>
                <w:szCs w:val="20"/>
              </w:rPr>
            </w:pPr>
            <w:r w:rsidRPr="00812ECB">
              <w:rPr>
                <w:i/>
                <w:sz w:val="20"/>
                <w:szCs w:val="20"/>
              </w:rPr>
              <w:t>Net Meter Real-Time Energy Total</w:t>
            </w:r>
            <w:r w:rsidRPr="00812ECB">
              <w:rPr>
                <w:sz w:val="20"/>
                <w:szCs w:val="20"/>
              </w:rPr>
              <w:t xml:space="preserve">—The net sum for all Settlement Meters included in generation site code </w:t>
            </w:r>
            <w:proofErr w:type="spellStart"/>
            <w:r w:rsidRPr="00812ECB">
              <w:rPr>
                <w:i/>
                <w:sz w:val="20"/>
                <w:szCs w:val="20"/>
              </w:rPr>
              <w:t>gsc</w:t>
            </w:r>
            <w:proofErr w:type="spellEnd"/>
            <w:r w:rsidRPr="00812ECB">
              <w:rPr>
                <w:sz w:val="20"/>
                <w:szCs w:val="20"/>
              </w:rPr>
              <w:t xml:space="preserve">.  A positive value indicates an injection of power to the ERCOT System. </w:t>
            </w:r>
          </w:p>
        </w:tc>
      </w:tr>
      <w:tr w:rsidR="00812ECB" w:rsidRPr="00812ECB" w14:paraId="1EC21D3C" w14:textId="77777777" w:rsidTr="008C7683">
        <w:trPr>
          <w:cantSplit/>
        </w:trPr>
        <w:tc>
          <w:tcPr>
            <w:tcW w:w="1155" w:type="pct"/>
          </w:tcPr>
          <w:p w14:paraId="0A641B14" w14:textId="77777777" w:rsidR="00812ECB" w:rsidRPr="00812ECB" w:rsidRDefault="00812ECB" w:rsidP="00812ECB">
            <w:pPr>
              <w:widowControl w:val="0"/>
              <w:spacing w:after="60"/>
              <w:rPr>
                <w:sz w:val="20"/>
                <w:szCs w:val="20"/>
              </w:rPr>
            </w:pPr>
            <w:r w:rsidRPr="00812ECB">
              <w:rPr>
                <w:sz w:val="20"/>
                <w:szCs w:val="20"/>
              </w:rPr>
              <w:t>NMSAMTTOT</w:t>
            </w:r>
            <w:r w:rsidRPr="00812ECB">
              <w:rPr>
                <w:sz w:val="20"/>
                <w:szCs w:val="20"/>
                <w:vertAlign w:val="subscript"/>
              </w:rPr>
              <w:t xml:space="preserve"> </w:t>
            </w:r>
            <w:proofErr w:type="spellStart"/>
            <w:r w:rsidRPr="00812ECB">
              <w:rPr>
                <w:i/>
                <w:sz w:val="20"/>
                <w:szCs w:val="20"/>
                <w:vertAlign w:val="subscript"/>
              </w:rPr>
              <w:t>gsc</w:t>
            </w:r>
            <w:proofErr w:type="spellEnd"/>
          </w:p>
        </w:tc>
        <w:tc>
          <w:tcPr>
            <w:tcW w:w="681" w:type="pct"/>
          </w:tcPr>
          <w:p w14:paraId="3D6F8DF5" w14:textId="77777777" w:rsidR="00812ECB" w:rsidRPr="00812ECB" w:rsidRDefault="00812ECB" w:rsidP="00812ECB">
            <w:pPr>
              <w:widowControl w:val="0"/>
              <w:spacing w:after="60"/>
              <w:rPr>
                <w:sz w:val="20"/>
                <w:szCs w:val="20"/>
              </w:rPr>
            </w:pPr>
            <w:r w:rsidRPr="00812ECB">
              <w:rPr>
                <w:sz w:val="20"/>
                <w:szCs w:val="20"/>
              </w:rPr>
              <w:t>$</w:t>
            </w:r>
          </w:p>
        </w:tc>
        <w:tc>
          <w:tcPr>
            <w:tcW w:w="3164" w:type="pct"/>
          </w:tcPr>
          <w:p w14:paraId="7BA5B29D" w14:textId="77777777" w:rsidR="00812ECB" w:rsidRPr="00812ECB" w:rsidRDefault="00812ECB" w:rsidP="00812ECB">
            <w:pPr>
              <w:widowControl w:val="0"/>
              <w:spacing w:after="60"/>
              <w:rPr>
                <w:i/>
                <w:sz w:val="20"/>
                <w:szCs w:val="20"/>
              </w:rPr>
            </w:pPr>
            <w:r w:rsidRPr="00812ECB">
              <w:rPr>
                <w:i/>
                <w:sz w:val="20"/>
                <w:szCs w:val="20"/>
              </w:rPr>
              <w:t>Net Metering Settlement</w:t>
            </w:r>
            <w:r w:rsidRPr="00812ECB">
              <w:rPr>
                <w:sz w:val="20"/>
                <w:szCs w:val="20"/>
              </w:rPr>
              <w:t>—The total payment or charge to a generation site with a net metering arrangement.</w:t>
            </w:r>
          </w:p>
        </w:tc>
      </w:tr>
      <w:tr w:rsidR="00812ECB" w:rsidRPr="00812ECB" w14:paraId="730D6CF9" w14:textId="77777777" w:rsidTr="008C7683">
        <w:trPr>
          <w:cantSplit/>
        </w:trPr>
        <w:tc>
          <w:tcPr>
            <w:tcW w:w="1155" w:type="pct"/>
          </w:tcPr>
          <w:p w14:paraId="17E8455D" w14:textId="77777777" w:rsidR="00812ECB" w:rsidRPr="00812ECB" w:rsidRDefault="00812ECB" w:rsidP="00812ECB">
            <w:pPr>
              <w:widowControl w:val="0"/>
              <w:spacing w:after="60"/>
              <w:rPr>
                <w:sz w:val="20"/>
                <w:szCs w:val="20"/>
              </w:rPr>
            </w:pPr>
            <w:r w:rsidRPr="00812ECB">
              <w:rPr>
                <w:sz w:val="20"/>
                <w:szCs w:val="20"/>
              </w:rPr>
              <w:t xml:space="preserve">RTRMPR </w:t>
            </w:r>
            <w:r w:rsidRPr="00812ECB">
              <w:rPr>
                <w:sz w:val="20"/>
                <w:szCs w:val="20"/>
                <w:vertAlign w:val="subscript"/>
              </w:rPr>
              <w:t xml:space="preserve"> </w:t>
            </w:r>
            <w:r w:rsidRPr="00812ECB">
              <w:rPr>
                <w:i/>
                <w:sz w:val="20"/>
                <w:szCs w:val="20"/>
                <w:vertAlign w:val="subscript"/>
              </w:rPr>
              <w:t>b</w:t>
            </w:r>
          </w:p>
        </w:tc>
        <w:tc>
          <w:tcPr>
            <w:tcW w:w="681" w:type="pct"/>
          </w:tcPr>
          <w:p w14:paraId="44B9CDF6" w14:textId="77777777" w:rsidR="00812ECB" w:rsidRPr="00812ECB" w:rsidRDefault="00812ECB" w:rsidP="00812ECB">
            <w:pPr>
              <w:widowControl w:val="0"/>
              <w:spacing w:after="60"/>
              <w:rPr>
                <w:i/>
                <w:sz w:val="20"/>
                <w:szCs w:val="20"/>
              </w:rPr>
            </w:pPr>
            <w:r w:rsidRPr="00812ECB">
              <w:rPr>
                <w:sz w:val="20"/>
                <w:szCs w:val="20"/>
              </w:rPr>
              <w:t>$/MWh</w:t>
            </w:r>
          </w:p>
        </w:tc>
        <w:tc>
          <w:tcPr>
            <w:tcW w:w="3164" w:type="pct"/>
          </w:tcPr>
          <w:p w14:paraId="271F33A8" w14:textId="77777777" w:rsidR="00812ECB" w:rsidRPr="00812ECB" w:rsidRDefault="00812ECB" w:rsidP="00812ECB">
            <w:pPr>
              <w:widowControl w:val="0"/>
              <w:spacing w:after="60"/>
              <w:rPr>
                <w:sz w:val="20"/>
                <w:szCs w:val="20"/>
              </w:rPr>
            </w:pPr>
            <w:r w:rsidRPr="00812ECB">
              <w:rPr>
                <w:i/>
                <w:sz w:val="20"/>
                <w:szCs w:val="20"/>
              </w:rPr>
              <w:t>Real-Time Price for the Energy Metered for each Resource meter at bus</w:t>
            </w:r>
            <w:r w:rsidRPr="00812ECB">
              <w:rPr>
                <w:sz w:val="20"/>
                <w:szCs w:val="20"/>
              </w:rPr>
              <w:sym w:font="Symbol" w:char="F0BE"/>
            </w:r>
            <w:r w:rsidRPr="00812ECB">
              <w:rPr>
                <w:sz w:val="20"/>
                <w:szCs w:val="20"/>
              </w:rPr>
              <w:t xml:space="preserve">The Real-Time price for the Settlement Meter at Electrical Bus </w:t>
            </w:r>
            <w:r w:rsidRPr="00812ECB">
              <w:rPr>
                <w:i/>
                <w:sz w:val="20"/>
                <w:szCs w:val="20"/>
              </w:rPr>
              <w:t>b</w:t>
            </w:r>
            <w:r w:rsidRPr="00812ECB">
              <w:rPr>
                <w:sz w:val="20"/>
                <w:szCs w:val="20"/>
              </w:rPr>
              <w:t>, for the 15-minute Settlement Interval.</w:t>
            </w:r>
          </w:p>
        </w:tc>
      </w:tr>
      <w:tr w:rsidR="00812ECB" w:rsidRPr="00812ECB" w14:paraId="264EF1A9" w14:textId="77777777" w:rsidTr="008C7683">
        <w:trPr>
          <w:cantSplit/>
        </w:trPr>
        <w:tc>
          <w:tcPr>
            <w:tcW w:w="1155" w:type="pct"/>
          </w:tcPr>
          <w:p w14:paraId="651A8E75" w14:textId="77777777" w:rsidR="00812ECB" w:rsidRPr="00812ECB" w:rsidRDefault="00812ECB" w:rsidP="00812ECB">
            <w:pPr>
              <w:widowControl w:val="0"/>
              <w:spacing w:after="60"/>
              <w:rPr>
                <w:sz w:val="20"/>
                <w:szCs w:val="20"/>
              </w:rPr>
            </w:pPr>
            <w:r w:rsidRPr="00812ECB">
              <w:rPr>
                <w:sz w:val="20"/>
                <w:szCs w:val="20"/>
              </w:rPr>
              <w:t xml:space="preserve">MEB </w:t>
            </w:r>
            <w:proofErr w:type="spellStart"/>
            <w:r w:rsidRPr="00812ECB">
              <w:rPr>
                <w:i/>
                <w:sz w:val="20"/>
                <w:szCs w:val="20"/>
                <w:vertAlign w:val="subscript"/>
              </w:rPr>
              <w:t>gsc</w:t>
            </w:r>
            <w:proofErr w:type="spellEnd"/>
            <w:r w:rsidRPr="00812ECB">
              <w:rPr>
                <w:i/>
                <w:sz w:val="20"/>
                <w:szCs w:val="20"/>
                <w:vertAlign w:val="subscript"/>
              </w:rPr>
              <w:t>, b</w:t>
            </w:r>
          </w:p>
        </w:tc>
        <w:tc>
          <w:tcPr>
            <w:tcW w:w="681" w:type="pct"/>
          </w:tcPr>
          <w:p w14:paraId="46D7FE0A"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7398FCF" w14:textId="77777777" w:rsidR="00812ECB" w:rsidRPr="00812ECB" w:rsidRDefault="00812ECB" w:rsidP="00812ECB">
            <w:pPr>
              <w:widowControl w:val="0"/>
              <w:spacing w:after="60"/>
              <w:rPr>
                <w:i/>
                <w:sz w:val="20"/>
                <w:szCs w:val="20"/>
              </w:rPr>
            </w:pPr>
            <w:r w:rsidRPr="00812ECB">
              <w:rPr>
                <w:i/>
                <w:sz w:val="20"/>
                <w:szCs w:val="20"/>
              </w:rPr>
              <w:t xml:space="preserve">Metered Energy at </w:t>
            </w:r>
            <w:del w:id="1270" w:author="ERCOT" w:date="2023-06-01T14:58:00Z">
              <w:r w:rsidRPr="00812ECB" w:rsidDel="00BE4879">
                <w:rPr>
                  <w:i/>
                  <w:sz w:val="20"/>
                  <w:szCs w:val="20"/>
                </w:rPr>
                <w:delText>b</w:delText>
              </w:r>
            </w:del>
            <w:ins w:id="1271" w:author="ERCOT" w:date="2023-06-01T14:58: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 The metered energy by the Settlement Meter which is not upstream from another Settlement Meter which measures </w:t>
            </w:r>
            <w:ins w:id="1272" w:author="ERCOT" w:date="2022-06-26T13:16:00Z">
              <w:r w:rsidRPr="00812ECB">
                <w:rPr>
                  <w:sz w:val="20"/>
                  <w:szCs w:val="20"/>
                </w:rPr>
                <w:t xml:space="preserve">CLR (that is not an ALR) or </w:t>
              </w:r>
            </w:ins>
            <w:r w:rsidRPr="00812ECB">
              <w:rPr>
                <w:sz w:val="20"/>
                <w:szCs w:val="20"/>
              </w:rPr>
              <w:t>ESR Load for the 15-minute Settlement Interval.  A positive value represents energy produced, and a negative value represents energy withdrawn.</w:t>
            </w:r>
            <w:r w:rsidRPr="00812ECB" w:rsidDel="003963CD">
              <w:rPr>
                <w:sz w:val="20"/>
                <w:szCs w:val="20"/>
              </w:rPr>
              <w:t xml:space="preserve"> </w:t>
            </w:r>
          </w:p>
        </w:tc>
      </w:tr>
      <w:tr w:rsidR="00812ECB" w:rsidRPr="00812ECB" w14:paraId="4092D494" w14:textId="77777777" w:rsidTr="008C7683">
        <w:trPr>
          <w:cantSplit/>
        </w:trPr>
        <w:tc>
          <w:tcPr>
            <w:tcW w:w="1155" w:type="pct"/>
          </w:tcPr>
          <w:p w14:paraId="3D99A4BB" w14:textId="77777777" w:rsidR="00812ECB" w:rsidRPr="00812ECB" w:rsidRDefault="00812ECB" w:rsidP="00812ECB">
            <w:pPr>
              <w:widowControl w:val="0"/>
              <w:spacing w:after="60"/>
              <w:rPr>
                <w:sz w:val="20"/>
                <w:szCs w:val="20"/>
              </w:rPr>
            </w:pPr>
            <w:r w:rsidRPr="00812ECB">
              <w:rPr>
                <w:sz w:val="20"/>
                <w:szCs w:val="20"/>
              </w:rPr>
              <w:t>RTRSVPOR</w:t>
            </w:r>
          </w:p>
        </w:tc>
        <w:tc>
          <w:tcPr>
            <w:tcW w:w="681" w:type="pct"/>
          </w:tcPr>
          <w:p w14:paraId="4A516696"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2FD95B5D" w14:textId="77777777" w:rsidR="00812ECB" w:rsidRPr="00812ECB" w:rsidRDefault="00812ECB" w:rsidP="00812ECB">
            <w:pPr>
              <w:widowControl w:val="0"/>
              <w:spacing w:after="60"/>
              <w:rPr>
                <w:i/>
                <w:sz w:val="20"/>
                <w:szCs w:val="20"/>
              </w:rPr>
            </w:pPr>
            <w:r w:rsidRPr="00812ECB">
              <w:rPr>
                <w:i/>
                <w:sz w:val="20"/>
                <w:szCs w:val="20"/>
              </w:rPr>
              <w:t>Real-Time Reserve Price for On-Line Reserves</w:t>
            </w:r>
            <w:r w:rsidRPr="00812ECB">
              <w:rPr>
                <w:sz w:val="20"/>
                <w:szCs w:val="20"/>
              </w:rPr>
              <w:sym w:font="Symbol" w:char="F0BE"/>
            </w:r>
            <w:r w:rsidRPr="00812ECB">
              <w:rPr>
                <w:sz w:val="20"/>
                <w:szCs w:val="20"/>
              </w:rPr>
              <w:t>The Real-Time Reserve Price for On-Line Reserves for the 15-minute Settlement Interval.</w:t>
            </w:r>
          </w:p>
        </w:tc>
      </w:tr>
      <w:tr w:rsidR="00812ECB" w:rsidRPr="00812ECB" w14:paraId="6B721B8B" w14:textId="77777777" w:rsidTr="008C7683">
        <w:trPr>
          <w:cantSplit/>
        </w:trPr>
        <w:tc>
          <w:tcPr>
            <w:tcW w:w="1155" w:type="pct"/>
          </w:tcPr>
          <w:p w14:paraId="5BF20AC7" w14:textId="77777777" w:rsidR="00812ECB" w:rsidRPr="00812ECB" w:rsidRDefault="00812ECB" w:rsidP="00812ECB">
            <w:pPr>
              <w:widowControl w:val="0"/>
              <w:spacing w:after="60"/>
              <w:rPr>
                <w:sz w:val="20"/>
                <w:szCs w:val="20"/>
              </w:rPr>
            </w:pPr>
            <w:r w:rsidRPr="00812ECB">
              <w:rPr>
                <w:sz w:val="20"/>
                <w:szCs w:val="20"/>
              </w:rPr>
              <w:t>RTORPA</w:t>
            </w:r>
            <w:r w:rsidRPr="00812ECB">
              <w:rPr>
                <w:sz w:val="20"/>
                <w:szCs w:val="20"/>
                <w:vertAlign w:val="subscript"/>
              </w:rPr>
              <w:t xml:space="preserve"> </w:t>
            </w:r>
            <w:r w:rsidRPr="00812ECB">
              <w:rPr>
                <w:i/>
                <w:sz w:val="20"/>
                <w:szCs w:val="20"/>
                <w:vertAlign w:val="subscript"/>
              </w:rPr>
              <w:t>y</w:t>
            </w:r>
          </w:p>
        </w:tc>
        <w:tc>
          <w:tcPr>
            <w:tcW w:w="681" w:type="pct"/>
          </w:tcPr>
          <w:p w14:paraId="6F946C67"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2C0F8BC7" w14:textId="77777777" w:rsidR="00812ECB" w:rsidRPr="00812ECB" w:rsidRDefault="00812ECB" w:rsidP="00812ECB">
            <w:pPr>
              <w:widowControl w:val="0"/>
              <w:spacing w:after="60"/>
              <w:rPr>
                <w:i/>
                <w:sz w:val="20"/>
                <w:szCs w:val="20"/>
              </w:rPr>
            </w:pPr>
            <w:r w:rsidRPr="00812ECB">
              <w:rPr>
                <w:i/>
                <w:sz w:val="20"/>
                <w:szCs w:val="20"/>
              </w:rPr>
              <w:t>Real-Time On-Line Reserve Price Adder per interval</w:t>
            </w:r>
            <w:r w:rsidRPr="00812ECB">
              <w:rPr>
                <w:sz w:val="20"/>
                <w:szCs w:val="20"/>
              </w:rPr>
              <w:sym w:font="Symbol" w:char="F0BE"/>
            </w:r>
            <w:r w:rsidRPr="00812ECB">
              <w:rPr>
                <w:sz w:val="20"/>
                <w:szCs w:val="20"/>
              </w:rPr>
              <w:t xml:space="preserve">The Real-Time On-Line Reserve Price Adder for the SCED interval </w:t>
            </w:r>
            <w:r w:rsidRPr="00812ECB">
              <w:rPr>
                <w:i/>
                <w:sz w:val="20"/>
                <w:szCs w:val="20"/>
              </w:rPr>
              <w:t>y</w:t>
            </w:r>
            <w:r w:rsidRPr="00812ECB">
              <w:rPr>
                <w:sz w:val="20"/>
                <w:szCs w:val="20"/>
              </w:rPr>
              <w:t>.</w:t>
            </w:r>
          </w:p>
        </w:tc>
      </w:tr>
      <w:tr w:rsidR="00812ECB" w:rsidRPr="00812ECB" w14:paraId="67020A7C" w14:textId="77777777" w:rsidTr="008C7683">
        <w:trPr>
          <w:cantSplit/>
        </w:trPr>
        <w:tc>
          <w:tcPr>
            <w:tcW w:w="1155" w:type="pct"/>
          </w:tcPr>
          <w:p w14:paraId="1397A3ED" w14:textId="77777777" w:rsidR="00812ECB" w:rsidRPr="00812ECB" w:rsidRDefault="00812ECB" w:rsidP="00812ECB">
            <w:pPr>
              <w:widowControl w:val="0"/>
              <w:spacing w:after="60"/>
              <w:rPr>
                <w:sz w:val="20"/>
                <w:szCs w:val="20"/>
              </w:rPr>
            </w:pPr>
            <w:r w:rsidRPr="00812ECB">
              <w:rPr>
                <w:sz w:val="20"/>
                <w:szCs w:val="20"/>
              </w:rPr>
              <w:t>RTRDP</w:t>
            </w:r>
          </w:p>
        </w:tc>
        <w:tc>
          <w:tcPr>
            <w:tcW w:w="681" w:type="pct"/>
          </w:tcPr>
          <w:p w14:paraId="3B787B76"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182538D5" w14:textId="77777777" w:rsidR="00812ECB" w:rsidRPr="00812ECB" w:rsidRDefault="00812ECB" w:rsidP="00812ECB">
            <w:pPr>
              <w:widowControl w:val="0"/>
              <w:spacing w:after="60"/>
              <w:rPr>
                <w:i/>
                <w:sz w:val="20"/>
                <w:szCs w:val="20"/>
              </w:rPr>
            </w:pPr>
            <w:r w:rsidRPr="00812ECB">
              <w:rPr>
                <w:i/>
                <w:sz w:val="20"/>
                <w:szCs w:val="20"/>
              </w:rPr>
              <w:t xml:space="preserve">Real-Time On-Line Reliability Deployment Price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On-Line Reliability Deployment Price Adder</w:t>
            </w:r>
            <w:r w:rsidRPr="00812ECB">
              <w:rPr>
                <w:sz w:val="20"/>
                <w:szCs w:val="20"/>
              </w:rPr>
              <w:t>.</w:t>
            </w:r>
          </w:p>
        </w:tc>
      </w:tr>
      <w:tr w:rsidR="00812ECB" w:rsidRPr="00812ECB" w14:paraId="1CBD5F52" w14:textId="77777777" w:rsidTr="008C7683">
        <w:trPr>
          <w:cantSplit/>
        </w:trPr>
        <w:tc>
          <w:tcPr>
            <w:tcW w:w="1155" w:type="pct"/>
          </w:tcPr>
          <w:p w14:paraId="54591F59" w14:textId="77777777" w:rsidR="00812ECB" w:rsidRPr="00812ECB" w:rsidRDefault="00812ECB" w:rsidP="00812ECB">
            <w:pPr>
              <w:widowControl w:val="0"/>
              <w:spacing w:after="60"/>
              <w:rPr>
                <w:sz w:val="20"/>
                <w:szCs w:val="20"/>
              </w:rPr>
            </w:pPr>
            <w:r w:rsidRPr="00812ECB">
              <w:rPr>
                <w:sz w:val="20"/>
                <w:szCs w:val="20"/>
              </w:rPr>
              <w:t>RTORDPA</w:t>
            </w:r>
            <w:r w:rsidRPr="00812ECB">
              <w:rPr>
                <w:sz w:val="20"/>
                <w:szCs w:val="20"/>
                <w:vertAlign w:val="subscript"/>
              </w:rPr>
              <w:t xml:space="preserve"> </w:t>
            </w:r>
            <w:r w:rsidRPr="00812ECB">
              <w:rPr>
                <w:i/>
                <w:sz w:val="20"/>
                <w:szCs w:val="20"/>
                <w:vertAlign w:val="subscript"/>
              </w:rPr>
              <w:t>y</w:t>
            </w:r>
          </w:p>
        </w:tc>
        <w:tc>
          <w:tcPr>
            <w:tcW w:w="681" w:type="pct"/>
          </w:tcPr>
          <w:p w14:paraId="7A146D2C"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7CAD3B00" w14:textId="77777777" w:rsidR="00812ECB" w:rsidRPr="00812ECB" w:rsidRDefault="00812ECB" w:rsidP="00812ECB">
            <w:pPr>
              <w:widowControl w:val="0"/>
              <w:spacing w:after="60"/>
              <w:rPr>
                <w:i/>
                <w:sz w:val="20"/>
                <w:szCs w:val="20"/>
              </w:rPr>
            </w:pPr>
            <w:r w:rsidRPr="00812ECB">
              <w:rPr>
                <w:i/>
                <w:sz w:val="20"/>
                <w:szCs w:val="20"/>
              </w:rPr>
              <w:t xml:space="preserve">Real-Time On-Line Reliability Deployment Price Adder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3553FA34" w14:textId="77777777" w:rsidTr="008C7683">
        <w:trPr>
          <w:cantSplit/>
        </w:trPr>
        <w:tc>
          <w:tcPr>
            <w:tcW w:w="1155" w:type="pct"/>
          </w:tcPr>
          <w:p w14:paraId="27FE8B0E" w14:textId="77777777" w:rsidR="00812ECB" w:rsidRPr="00812ECB" w:rsidRDefault="00812ECB" w:rsidP="00812ECB">
            <w:pPr>
              <w:widowControl w:val="0"/>
              <w:spacing w:after="60"/>
              <w:rPr>
                <w:sz w:val="20"/>
                <w:szCs w:val="20"/>
              </w:rPr>
            </w:pPr>
            <w:r w:rsidRPr="00812ECB">
              <w:rPr>
                <w:sz w:val="20"/>
                <w:szCs w:val="20"/>
              </w:rPr>
              <w:t>RNWF</w:t>
            </w:r>
            <w:r w:rsidRPr="00812ECB">
              <w:rPr>
                <w:i/>
                <w:sz w:val="20"/>
                <w:szCs w:val="20"/>
              </w:rPr>
              <w:t xml:space="preserve"> </w:t>
            </w:r>
            <w:r w:rsidRPr="00812ECB">
              <w:rPr>
                <w:i/>
                <w:sz w:val="20"/>
                <w:szCs w:val="20"/>
                <w:vertAlign w:val="subscript"/>
              </w:rPr>
              <w:t>y</w:t>
            </w:r>
          </w:p>
        </w:tc>
        <w:tc>
          <w:tcPr>
            <w:tcW w:w="681" w:type="pct"/>
          </w:tcPr>
          <w:p w14:paraId="6B296FC0"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2FB10685" w14:textId="77777777" w:rsidR="00812ECB" w:rsidRPr="00812ECB" w:rsidRDefault="00812ECB" w:rsidP="00812ECB">
            <w:pPr>
              <w:widowControl w:val="0"/>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70DAAB26" w14:textId="77777777" w:rsidTr="008C7683">
        <w:trPr>
          <w:cantSplit/>
        </w:trPr>
        <w:tc>
          <w:tcPr>
            <w:tcW w:w="1155" w:type="pct"/>
          </w:tcPr>
          <w:p w14:paraId="71B26737" w14:textId="77777777" w:rsidR="00812ECB" w:rsidRPr="00812ECB" w:rsidRDefault="00812ECB" w:rsidP="00812ECB">
            <w:pPr>
              <w:widowControl w:val="0"/>
              <w:spacing w:after="60"/>
              <w:rPr>
                <w:sz w:val="20"/>
                <w:szCs w:val="20"/>
              </w:rPr>
            </w:pPr>
            <w:r w:rsidRPr="00812ECB">
              <w:rPr>
                <w:sz w:val="20"/>
                <w:szCs w:val="20"/>
              </w:rPr>
              <w:t xml:space="preserve">RTLMP </w:t>
            </w:r>
            <w:r w:rsidRPr="00812ECB">
              <w:rPr>
                <w:i/>
                <w:sz w:val="20"/>
                <w:szCs w:val="20"/>
                <w:vertAlign w:val="subscript"/>
              </w:rPr>
              <w:t>b, y</w:t>
            </w:r>
          </w:p>
        </w:tc>
        <w:tc>
          <w:tcPr>
            <w:tcW w:w="681" w:type="pct"/>
          </w:tcPr>
          <w:p w14:paraId="642EB060"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E313567" w14:textId="77777777" w:rsidR="00812ECB" w:rsidRPr="00812ECB" w:rsidRDefault="00812ECB" w:rsidP="00812ECB">
            <w:pPr>
              <w:widowControl w:val="0"/>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1C5019DE" w14:textId="77777777" w:rsidTr="008C7683">
        <w:trPr>
          <w:cantSplit/>
        </w:trPr>
        <w:tc>
          <w:tcPr>
            <w:tcW w:w="1155" w:type="pct"/>
          </w:tcPr>
          <w:p w14:paraId="0FE4BF07" w14:textId="77777777" w:rsidR="00812ECB" w:rsidRPr="00812ECB" w:rsidRDefault="00812ECB" w:rsidP="00812ECB">
            <w:pPr>
              <w:widowControl w:val="0"/>
              <w:spacing w:after="60"/>
              <w:rPr>
                <w:sz w:val="20"/>
                <w:szCs w:val="20"/>
              </w:rPr>
            </w:pPr>
            <w:r w:rsidRPr="00812ECB">
              <w:rPr>
                <w:sz w:val="20"/>
                <w:szCs w:val="20"/>
              </w:rPr>
              <w:t xml:space="preserve">TLMP </w:t>
            </w:r>
            <w:r w:rsidRPr="00812ECB">
              <w:rPr>
                <w:i/>
                <w:sz w:val="20"/>
                <w:szCs w:val="20"/>
                <w:vertAlign w:val="subscript"/>
              </w:rPr>
              <w:t>y</w:t>
            </w:r>
          </w:p>
        </w:tc>
        <w:tc>
          <w:tcPr>
            <w:tcW w:w="681" w:type="pct"/>
          </w:tcPr>
          <w:p w14:paraId="55812A83" w14:textId="77777777" w:rsidR="00812ECB" w:rsidRPr="00812ECB" w:rsidRDefault="00812ECB" w:rsidP="00812ECB">
            <w:pPr>
              <w:widowControl w:val="0"/>
              <w:spacing w:after="60"/>
              <w:rPr>
                <w:iCs/>
                <w:sz w:val="20"/>
                <w:szCs w:val="20"/>
              </w:rPr>
            </w:pPr>
            <w:r w:rsidRPr="00812ECB">
              <w:rPr>
                <w:sz w:val="20"/>
                <w:szCs w:val="20"/>
              </w:rPr>
              <w:t>second</w:t>
            </w:r>
          </w:p>
        </w:tc>
        <w:tc>
          <w:tcPr>
            <w:tcW w:w="3164" w:type="pct"/>
          </w:tcPr>
          <w:p w14:paraId="5748BB8E" w14:textId="77777777" w:rsidR="00812ECB" w:rsidRPr="00812ECB" w:rsidRDefault="00812ECB" w:rsidP="00812ECB">
            <w:pPr>
              <w:widowControl w:val="0"/>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3397932E" w14:textId="77777777" w:rsidTr="008C7683">
        <w:trPr>
          <w:cantSplit/>
        </w:trPr>
        <w:tc>
          <w:tcPr>
            <w:tcW w:w="1155" w:type="pct"/>
          </w:tcPr>
          <w:p w14:paraId="47FD26F9" w14:textId="77777777" w:rsidR="00812ECB" w:rsidRPr="00812ECB" w:rsidRDefault="00812ECB" w:rsidP="00812ECB">
            <w:pPr>
              <w:widowControl w:val="0"/>
              <w:spacing w:after="60"/>
              <w:rPr>
                <w:sz w:val="20"/>
                <w:szCs w:val="20"/>
              </w:rPr>
            </w:pPr>
            <w:r w:rsidRPr="00812ECB">
              <w:rPr>
                <w:sz w:val="20"/>
                <w:szCs w:val="20"/>
              </w:rPr>
              <w:t xml:space="preserve">RNWF </w:t>
            </w:r>
            <w:r w:rsidRPr="00812ECB">
              <w:rPr>
                <w:i/>
                <w:sz w:val="20"/>
                <w:szCs w:val="20"/>
                <w:vertAlign w:val="subscript"/>
              </w:rPr>
              <w:t>b, y</w:t>
            </w:r>
          </w:p>
        </w:tc>
        <w:tc>
          <w:tcPr>
            <w:tcW w:w="681" w:type="pct"/>
          </w:tcPr>
          <w:p w14:paraId="55CD09AE"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35F92F47" w14:textId="77777777" w:rsidR="00812ECB" w:rsidRPr="00812ECB" w:rsidRDefault="00812ECB" w:rsidP="00812ECB">
            <w:pPr>
              <w:widowControl w:val="0"/>
              <w:spacing w:after="60"/>
              <w:rPr>
                <w:i/>
                <w:iCs/>
                <w:sz w:val="20"/>
                <w:szCs w:val="20"/>
              </w:rPr>
            </w:pPr>
            <w:r w:rsidRPr="00812ECB">
              <w:rPr>
                <w:i/>
                <w:iCs/>
                <w:sz w:val="20"/>
                <w:szCs w:val="20"/>
              </w:rPr>
              <w:t xml:space="preserve">Net meter Weighting Factor per </w:t>
            </w:r>
            <w:proofErr w:type="spellStart"/>
            <w:r w:rsidRPr="00812ECB">
              <w:rPr>
                <w:i/>
                <w:iCs/>
                <w:sz w:val="20"/>
                <w:szCs w:val="20"/>
              </w:rPr>
              <w:t>interval</w:t>
            </w:r>
            <w:r w:rsidRPr="00812ECB">
              <w:rPr>
                <w:rFonts w:ascii="Symbol" w:hAnsi="Symbol"/>
                <w:sz w:val="20"/>
                <w:szCs w:val="20"/>
              </w:rPr>
              <w:t></w:t>
            </w:r>
            <w:r w:rsidRPr="00812ECB">
              <w:rPr>
                <w:sz w:val="20"/>
                <w:szCs w:val="20"/>
              </w:rPr>
              <w:t>The</w:t>
            </w:r>
            <w:proofErr w:type="spellEnd"/>
            <w:r w:rsidRPr="00812ECB">
              <w:rPr>
                <w:sz w:val="20"/>
                <w:szCs w:val="20"/>
              </w:rPr>
              <w:t xml:space="preserv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30DF2BA7" w14:textId="77777777" w:rsidTr="008C7683">
        <w:trPr>
          <w:cantSplit/>
        </w:trPr>
        <w:tc>
          <w:tcPr>
            <w:tcW w:w="1155" w:type="pct"/>
          </w:tcPr>
          <w:p w14:paraId="58F62420" w14:textId="77777777" w:rsidR="00812ECB" w:rsidRPr="00812ECB" w:rsidRDefault="00812ECB" w:rsidP="00812ECB">
            <w:pPr>
              <w:widowControl w:val="0"/>
              <w:spacing w:after="60"/>
              <w:rPr>
                <w:sz w:val="20"/>
                <w:szCs w:val="20"/>
              </w:rPr>
            </w:pPr>
            <w:r w:rsidRPr="00812ECB">
              <w:rPr>
                <w:sz w:val="20"/>
                <w:szCs w:val="20"/>
              </w:rPr>
              <w:t xml:space="preserve">BP </w:t>
            </w:r>
            <w:r w:rsidRPr="00812ECB">
              <w:rPr>
                <w:i/>
                <w:sz w:val="20"/>
                <w:szCs w:val="20"/>
                <w:vertAlign w:val="subscript"/>
              </w:rPr>
              <w:t>r, y</w:t>
            </w:r>
          </w:p>
        </w:tc>
        <w:tc>
          <w:tcPr>
            <w:tcW w:w="681" w:type="pct"/>
          </w:tcPr>
          <w:p w14:paraId="75D4C659" w14:textId="77777777" w:rsidR="00812ECB" w:rsidRPr="00812ECB" w:rsidRDefault="00812ECB" w:rsidP="00812ECB">
            <w:pPr>
              <w:widowControl w:val="0"/>
              <w:spacing w:after="60"/>
              <w:rPr>
                <w:sz w:val="20"/>
                <w:szCs w:val="20"/>
              </w:rPr>
            </w:pPr>
            <w:r w:rsidRPr="00812ECB">
              <w:rPr>
                <w:sz w:val="20"/>
                <w:szCs w:val="20"/>
              </w:rPr>
              <w:t>MW</w:t>
            </w:r>
          </w:p>
        </w:tc>
        <w:tc>
          <w:tcPr>
            <w:tcW w:w="3164" w:type="pct"/>
          </w:tcPr>
          <w:p w14:paraId="7ECA45A8" w14:textId="77777777" w:rsidR="00812ECB" w:rsidRPr="00812ECB" w:rsidRDefault="00812ECB" w:rsidP="00812ECB">
            <w:pPr>
              <w:widowControl w:val="0"/>
              <w:spacing w:after="60"/>
              <w:rPr>
                <w:i/>
                <w:iCs/>
                <w:sz w:val="20"/>
                <w:szCs w:val="20"/>
              </w:rPr>
            </w:pPr>
            <w:r w:rsidRPr="00812ECB">
              <w:rPr>
                <w:i/>
                <w:iCs/>
                <w:sz w:val="20"/>
                <w:szCs w:val="20"/>
              </w:rPr>
              <w:t xml:space="preserve">Base Point per Resource per </w:t>
            </w:r>
            <w:proofErr w:type="spellStart"/>
            <w:r w:rsidRPr="00812ECB">
              <w:rPr>
                <w:i/>
                <w:iCs/>
                <w:sz w:val="20"/>
                <w:szCs w:val="20"/>
              </w:rPr>
              <w:t>interval</w:t>
            </w:r>
            <w:r w:rsidRPr="00812ECB">
              <w:rPr>
                <w:rFonts w:ascii="Symbol" w:hAnsi="Symbol"/>
                <w:sz w:val="20"/>
                <w:szCs w:val="20"/>
              </w:rPr>
              <w:t></w:t>
            </w:r>
            <w:r w:rsidRPr="00812ECB">
              <w:rPr>
                <w:sz w:val="20"/>
                <w:szCs w:val="20"/>
              </w:rPr>
              <w:t>The</w:t>
            </w:r>
            <w:proofErr w:type="spellEnd"/>
            <w:r w:rsidRPr="00812ECB">
              <w:rPr>
                <w:sz w:val="20"/>
                <w:szCs w:val="20"/>
              </w:rPr>
              <w:t xml:space="preserve"> Base Point of Resource </w:t>
            </w:r>
            <w:r w:rsidRPr="00812ECB">
              <w:rPr>
                <w:i/>
                <w:sz w:val="20"/>
                <w:szCs w:val="20"/>
              </w:rPr>
              <w:t>r,</w:t>
            </w:r>
            <w:r w:rsidRPr="00812ECB">
              <w:rPr>
                <w:sz w:val="20"/>
                <w:szCs w:val="20"/>
              </w:rPr>
              <w:t xml:space="preserve"> for the SCED interval </w:t>
            </w:r>
            <w:r w:rsidRPr="00812ECB">
              <w:rPr>
                <w:i/>
                <w:iCs/>
                <w:sz w:val="20"/>
                <w:szCs w:val="20"/>
              </w:rPr>
              <w:t>y</w:t>
            </w:r>
            <w:r w:rsidRPr="00812ECB">
              <w:rPr>
                <w:sz w:val="20"/>
                <w:szCs w:val="20"/>
              </w:rPr>
              <w:t xml:space="preserve">.  Where for a Combined Cycle Train, the Resource </w:t>
            </w:r>
            <w:r w:rsidRPr="00812ECB">
              <w:rPr>
                <w:i/>
                <w:sz w:val="20"/>
                <w:szCs w:val="20"/>
              </w:rPr>
              <w:t xml:space="preserve">r </w:t>
            </w:r>
            <w:r w:rsidRPr="00812ECB">
              <w:rPr>
                <w:sz w:val="20"/>
                <w:szCs w:val="20"/>
              </w:rPr>
              <w:t>is a Combined Cycle Generation Resource within the Combined Cycle Train.</w:t>
            </w:r>
          </w:p>
        </w:tc>
      </w:tr>
      <w:tr w:rsidR="00812ECB" w:rsidRPr="00812ECB" w14:paraId="75A1AE1D" w14:textId="77777777" w:rsidTr="008C7683">
        <w:trPr>
          <w:cantSplit/>
        </w:trPr>
        <w:tc>
          <w:tcPr>
            <w:tcW w:w="1155" w:type="pct"/>
          </w:tcPr>
          <w:p w14:paraId="7C9A759D" w14:textId="77777777" w:rsidR="00812ECB" w:rsidRPr="00812ECB" w:rsidRDefault="00812ECB" w:rsidP="00812ECB">
            <w:pPr>
              <w:widowControl w:val="0"/>
              <w:spacing w:after="60"/>
              <w:rPr>
                <w:i/>
                <w:sz w:val="20"/>
                <w:szCs w:val="20"/>
              </w:rPr>
            </w:pPr>
            <w:r w:rsidRPr="00812ECB">
              <w:rPr>
                <w:sz w:val="20"/>
                <w:szCs w:val="20"/>
              </w:rPr>
              <w:t>MEBC</w:t>
            </w:r>
            <w:r w:rsidRPr="00812ECB">
              <w:rPr>
                <w:sz w:val="20"/>
                <w:szCs w:val="20"/>
                <w:vertAlign w:val="subscript"/>
              </w:rPr>
              <w:t xml:space="preserve"> </w:t>
            </w:r>
            <w:proofErr w:type="spellStart"/>
            <w:r w:rsidRPr="00812ECB">
              <w:rPr>
                <w:i/>
                <w:sz w:val="20"/>
                <w:szCs w:val="20"/>
                <w:vertAlign w:val="subscript"/>
              </w:rPr>
              <w:t>gsc</w:t>
            </w:r>
            <w:proofErr w:type="spellEnd"/>
            <w:r w:rsidRPr="00812ECB">
              <w:rPr>
                <w:i/>
                <w:sz w:val="20"/>
                <w:szCs w:val="20"/>
                <w:vertAlign w:val="subscript"/>
              </w:rPr>
              <w:t>, b</w:t>
            </w:r>
          </w:p>
        </w:tc>
        <w:tc>
          <w:tcPr>
            <w:tcW w:w="681" w:type="pct"/>
          </w:tcPr>
          <w:p w14:paraId="4C9F00F8"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0AF50A88" w14:textId="77777777" w:rsidR="00812ECB" w:rsidRPr="00812ECB" w:rsidRDefault="00812ECB" w:rsidP="00812ECB">
            <w:pPr>
              <w:widowControl w:val="0"/>
              <w:spacing w:after="60"/>
              <w:rPr>
                <w:sz w:val="20"/>
                <w:szCs w:val="20"/>
              </w:rPr>
            </w:pPr>
            <w:r w:rsidRPr="00812ECB">
              <w:rPr>
                <w:i/>
                <w:sz w:val="20"/>
                <w:szCs w:val="20"/>
              </w:rPr>
              <w:t xml:space="preserve">Metered Energy at </w:t>
            </w:r>
            <w:del w:id="1273" w:author="ERCOT" w:date="2023-06-01T14:58:00Z">
              <w:r w:rsidRPr="00812ECB" w:rsidDel="00BE4879">
                <w:rPr>
                  <w:i/>
                  <w:sz w:val="20"/>
                  <w:szCs w:val="20"/>
                </w:rPr>
                <w:delText>b</w:delText>
              </w:r>
            </w:del>
            <w:ins w:id="1274" w:author="ERCOT" w:date="2023-06-01T14:58:00Z">
              <w:r w:rsidRPr="00812ECB">
                <w:rPr>
                  <w:i/>
                  <w:sz w:val="20"/>
                  <w:szCs w:val="20"/>
                </w:rPr>
                <w:t>B</w:t>
              </w:r>
            </w:ins>
            <w:r w:rsidRPr="00812ECB">
              <w:rPr>
                <w:i/>
                <w:sz w:val="20"/>
                <w:szCs w:val="20"/>
              </w:rPr>
              <w:t>us (Calculated)</w:t>
            </w:r>
            <w:r w:rsidRPr="00812ECB">
              <w:rPr>
                <w:sz w:val="20"/>
                <w:szCs w:val="20"/>
              </w:rPr>
              <w:sym w:font="Symbol" w:char="F0BE"/>
            </w:r>
            <w:r w:rsidRPr="00812ECB">
              <w:rPr>
                <w:sz w:val="20"/>
                <w:szCs w:val="20"/>
              </w:rPr>
              <w:t xml:space="preserve"> The calculated energy for the 15-minute Settlement Interval for a Settlement Meter which is upstream from another Settlement Meter which measures </w:t>
            </w:r>
            <w:ins w:id="1275" w:author="ERCOT" w:date="2022-06-26T13:16:00Z">
              <w:r w:rsidRPr="00812ECB">
                <w:rPr>
                  <w:sz w:val="20"/>
                  <w:szCs w:val="20"/>
                </w:rPr>
                <w:t xml:space="preserve">CLR (that is not an ALR) or </w:t>
              </w:r>
            </w:ins>
            <w:r w:rsidRPr="00812ECB">
              <w:rPr>
                <w:sz w:val="20"/>
                <w:szCs w:val="20"/>
              </w:rPr>
              <w:t xml:space="preserve">ESR Load.  A positive value represents energy produced, and a negative value represents energy withdrawn. </w:t>
            </w:r>
            <w:ins w:id="1276" w:author="ERCOT" w:date="2022-06-26T13:16:00Z">
              <w:r w:rsidRPr="00812ECB">
                <w:rPr>
                  <w:sz w:val="20"/>
                  <w:szCs w:val="20"/>
                </w:rPr>
                <w:t xml:space="preserve"> This is not adjusted for losses and UFE.</w:t>
              </w:r>
            </w:ins>
          </w:p>
        </w:tc>
      </w:tr>
      <w:tr w:rsidR="00812ECB" w:rsidRPr="00812ECB" w14:paraId="1DF386ED" w14:textId="77777777" w:rsidTr="008C7683">
        <w:trPr>
          <w:cantSplit/>
        </w:trPr>
        <w:tc>
          <w:tcPr>
            <w:tcW w:w="1155" w:type="pct"/>
          </w:tcPr>
          <w:p w14:paraId="56A17CE7" w14:textId="77777777" w:rsidR="00812ECB" w:rsidRPr="00812ECB" w:rsidRDefault="00812ECB" w:rsidP="00812ECB">
            <w:pPr>
              <w:widowControl w:val="0"/>
              <w:spacing w:after="60"/>
              <w:rPr>
                <w:i/>
                <w:sz w:val="20"/>
                <w:szCs w:val="20"/>
              </w:rPr>
            </w:pPr>
            <w:proofErr w:type="spellStart"/>
            <w:r w:rsidRPr="00812ECB">
              <w:rPr>
                <w:i/>
                <w:sz w:val="20"/>
                <w:szCs w:val="20"/>
              </w:rPr>
              <w:t>gsc</w:t>
            </w:r>
            <w:proofErr w:type="spellEnd"/>
          </w:p>
        </w:tc>
        <w:tc>
          <w:tcPr>
            <w:tcW w:w="681" w:type="pct"/>
          </w:tcPr>
          <w:p w14:paraId="0C419931"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4B9E9629" w14:textId="77777777" w:rsidR="00812ECB" w:rsidRPr="00812ECB" w:rsidRDefault="00812ECB" w:rsidP="00812ECB">
            <w:pPr>
              <w:widowControl w:val="0"/>
              <w:spacing w:after="60"/>
              <w:rPr>
                <w:sz w:val="20"/>
                <w:szCs w:val="20"/>
              </w:rPr>
            </w:pPr>
            <w:r w:rsidRPr="00812ECB">
              <w:rPr>
                <w:sz w:val="20"/>
                <w:szCs w:val="20"/>
              </w:rPr>
              <w:t>A generation site code.</w:t>
            </w:r>
          </w:p>
        </w:tc>
      </w:tr>
      <w:tr w:rsidR="00812ECB" w:rsidRPr="00812ECB" w14:paraId="263F325E" w14:textId="77777777" w:rsidTr="008C7683">
        <w:trPr>
          <w:cantSplit/>
        </w:trPr>
        <w:tc>
          <w:tcPr>
            <w:tcW w:w="1155" w:type="pct"/>
          </w:tcPr>
          <w:p w14:paraId="228BF862" w14:textId="77777777" w:rsidR="00812ECB" w:rsidRPr="00812ECB" w:rsidRDefault="00812ECB" w:rsidP="00812ECB">
            <w:pPr>
              <w:widowControl w:val="0"/>
              <w:spacing w:after="60"/>
              <w:rPr>
                <w:i/>
                <w:sz w:val="20"/>
                <w:szCs w:val="20"/>
              </w:rPr>
            </w:pPr>
            <w:r w:rsidRPr="00812ECB">
              <w:rPr>
                <w:i/>
                <w:sz w:val="20"/>
                <w:szCs w:val="20"/>
              </w:rPr>
              <w:lastRenderedPageBreak/>
              <w:t>r</w:t>
            </w:r>
          </w:p>
        </w:tc>
        <w:tc>
          <w:tcPr>
            <w:tcW w:w="681" w:type="pct"/>
          </w:tcPr>
          <w:p w14:paraId="6EC4899C"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04E026DA" w14:textId="77777777" w:rsidR="00812ECB" w:rsidRPr="00812ECB" w:rsidRDefault="00812ECB" w:rsidP="00812ECB">
            <w:pPr>
              <w:widowControl w:val="0"/>
              <w:spacing w:after="60"/>
              <w:rPr>
                <w:sz w:val="20"/>
                <w:szCs w:val="20"/>
              </w:rPr>
            </w:pPr>
            <w:r w:rsidRPr="00812ECB">
              <w:rPr>
                <w:sz w:val="20"/>
                <w:szCs w:val="20"/>
              </w:rPr>
              <w:t xml:space="preserve">A Generation Resource that is located at the Facility with net metering.  </w:t>
            </w:r>
          </w:p>
        </w:tc>
      </w:tr>
      <w:tr w:rsidR="00812ECB" w:rsidRPr="00812ECB" w14:paraId="4820EB2A" w14:textId="77777777" w:rsidTr="008C7683">
        <w:trPr>
          <w:cantSplit/>
        </w:trPr>
        <w:tc>
          <w:tcPr>
            <w:tcW w:w="1155" w:type="pct"/>
          </w:tcPr>
          <w:p w14:paraId="617C0A53" w14:textId="77777777" w:rsidR="00812ECB" w:rsidRPr="00812ECB" w:rsidRDefault="00812ECB" w:rsidP="00812ECB">
            <w:pPr>
              <w:widowControl w:val="0"/>
              <w:spacing w:after="60"/>
              <w:rPr>
                <w:i/>
                <w:sz w:val="20"/>
                <w:szCs w:val="20"/>
              </w:rPr>
            </w:pPr>
            <w:r w:rsidRPr="00812ECB">
              <w:rPr>
                <w:i/>
                <w:sz w:val="20"/>
                <w:szCs w:val="20"/>
              </w:rPr>
              <w:t>y</w:t>
            </w:r>
          </w:p>
        </w:tc>
        <w:tc>
          <w:tcPr>
            <w:tcW w:w="681" w:type="pct"/>
          </w:tcPr>
          <w:p w14:paraId="6EA50B9C"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4CBB4A5F" w14:textId="77777777" w:rsidR="00812ECB" w:rsidRPr="00812ECB" w:rsidRDefault="00812ECB" w:rsidP="00812ECB">
            <w:pPr>
              <w:widowControl w:val="0"/>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60D7353B" w14:textId="77777777" w:rsidTr="008C7683">
        <w:trPr>
          <w:cantSplit/>
        </w:trPr>
        <w:tc>
          <w:tcPr>
            <w:tcW w:w="1155" w:type="pct"/>
          </w:tcPr>
          <w:p w14:paraId="31EA7D21" w14:textId="77777777" w:rsidR="00812ECB" w:rsidRPr="00812ECB" w:rsidRDefault="00812ECB" w:rsidP="00812ECB">
            <w:pPr>
              <w:widowControl w:val="0"/>
              <w:spacing w:after="60"/>
              <w:rPr>
                <w:i/>
                <w:sz w:val="20"/>
                <w:szCs w:val="20"/>
              </w:rPr>
            </w:pPr>
            <w:r w:rsidRPr="00812ECB">
              <w:rPr>
                <w:i/>
                <w:sz w:val="20"/>
                <w:szCs w:val="20"/>
              </w:rPr>
              <w:t>b</w:t>
            </w:r>
          </w:p>
        </w:tc>
        <w:tc>
          <w:tcPr>
            <w:tcW w:w="681" w:type="pct"/>
          </w:tcPr>
          <w:p w14:paraId="0BCF30C9"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268F41AC" w14:textId="77777777" w:rsidR="00812ECB" w:rsidRPr="00812ECB" w:rsidRDefault="00812ECB" w:rsidP="00812ECB">
            <w:pPr>
              <w:widowControl w:val="0"/>
              <w:spacing w:after="60"/>
              <w:rPr>
                <w:sz w:val="20"/>
                <w:szCs w:val="20"/>
              </w:rPr>
            </w:pPr>
            <w:r w:rsidRPr="00812ECB">
              <w:rPr>
                <w:sz w:val="20"/>
                <w:szCs w:val="20"/>
              </w:rPr>
              <w:t>An Electrical Bus.</w:t>
            </w:r>
          </w:p>
        </w:tc>
      </w:tr>
    </w:tbl>
    <w:p w14:paraId="3B21F8CB" w14:textId="77777777" w:rsidR="00812ECB" w:rsidRPr="00812ECB" w:rsidRDefault="00812ECB" w:rsidP="00812ECB">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C82A4B2" w14:textId="77777777" w:rsidTr="008C7683">
        <w:trPr>
          <w:trHeight w:val="206"/>
        </w:trPr>
        <w:tc>
          <w:tcPr>
            <w:tcW w:w="5000" w:type="pct"/>
            <w:shd w:val="pct12" w:color="auto" w:fill="auto"/>
          </w:tcPr>
          <w:p w14:paraId="21524DDA" w14:textId="77777777" w:rsidR="00812ECB" w:rsidRPr="00812ECB" w:rsidRDefault="00812ECB" w:rsidP="00812ECB">
            <w:pPr>
              <w:spacing w:before="120" w:after="240"/>
              <w:rPr>
                <w:b/>
                <w:i/>
                <w:iCs/>
              </w:rPr>
            </w:pPr>
            <w:r w:rsidRPr="00812ECB">
              <w:rPr>
                <w:b/>
                <w:i/>
                <w:iCs/>
              </w:rPr>
              <w:t>[NPRR1010 and NPRR1014:  Replace applicable portions of paragraph (4) above with the following upon system implementation of the Real-Time Co-Optimization (RTC) project for NPRR1010; or upon system implementation for NPRR1014:]</w:t>
            </w:r>
          </w:p>
          <w:p w14:paraId="6D817052" w14:textId="77777777" w:rsidR="00812ECB" w:rsidRPr="00812ECB" w:rsidRDefault="00812ECB" w:rsidP="00812ECB">
            <w:pPr>
              <w:widowControl w:val="0"/>
              <w:spacing w:before="240" w:after="120"/>
              <w:ind w:left="720" w:hanging="720"/>
              <w:rPr>
                <w:szCs w:val="20"/>
              </w:rPr>
            </w:pPr>
            <w:r w:rsidRPr="00812ECB">
              <w:rPr>
                <w:szCs w:val="20"/>
              </w:rPr>
              <w:t>(4)</w:t>
            </w:r>
            <w:r w:rsidRPr="00812ECB">
              <w:rPr>
                <w:szCs w:val="20"/>
              </w:rPr>
              <w:tab/>
              <w:t>The total payment or charge to a Facility with a net metering arrangement for each 15-minute Settlement Interval shall be calculated as follows:</w:t>
            </w:r>
          </w:p>
          <w:p w14:paraId="19BEE89C" w14:textId="77777777" w:rsidR="00812ECB" w:rsidRPr="00812ECB" w:rsidRDefault="00812ECB" w:rsidP="00812ECB">
            <w:pPr>
              <w:widowControl w:val="0"/>
              <w:spacing w:after="240"/>
              <w:ind w:left="720"/>
              <w:rPr>
                <w:b/>
                <w:szCs w:val="20"/>
              </w:rPr>
            </w:pPr>
            <w:r w:rsidRPr="00812ECB">
              <w:rPr>
                <w:b/>
                <w:szCs w:val="20"/>
              </w:rPr>
              <w:t>NMRTETOT</w:t>
            </w:r>
            <w:r w:rsidRPr="00812ECB">
              <w:rPr>
                <w:b/>
                <w:i/>
                <w:szCs w:val="20"/>
                <w:vertAlign w:val="subscript"/>
              </w:rPr>
              <w:t xml:space="preserve"> </w:t>
            </w:r>
            <w:proofErr w:type="spellStart"/>
            <w:r w:rsidRPr="00812ECB">
              <w:rPr>
                <w:b/>
                <w:i/>
                <w:szCs w:val="20"/>
                <w:vertAlign w:val="subscript"/>
              </w:rPr>
              <w:t>gsc</w:t>
            </w:r>
            <w:proofErr w:type="spellEnd"/>
            <w:r w:rsidRPr="00812ECB">
              <w:rPr>
                <w:b/>
                <w:szCs w:val="20"/>
              </w:rPr>
              <w:t xml:space="preserve"> </w:t>
            </w:r>
            <w:r w:rsidRPr="00812ECB">
              <w:rPr>
                <w:b/>
                <w:szCs w:val="20"/>
              </w:rPr>
              <w:tab/>
              <w:t xml:space="preserve">= </w:t>
            </w:r>
            <w:r w:rsidRPr="00812ECB">
              <w:rPr>
                <w:b/>
                <w:szCs w:val="20"/>
              </w:rPr>
              <w:tab/>
              <w:t>Max (0, (</w:t>
            </w:r>
            <w:r w:rsidRPr="00812ECB">
              <w:rPr>
                <w:b/>
                <w:noProof/>
                <w:position w:val="-20"/>
                <w:szCs w:val="20"/>
              </w:rPr>
              <w:drawing>
                <wp:inline distT="0" distB="0" distL="0" distR="0" wp14:anchorId="4592DCB4" wp14:editId="2E29B172">
                  <wp:extent cx="180975" cy="35369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position w:val="-20"/>
                <w:szCs w:val="20"/>
              </w:rPr>
              <w:t xml:space="preserve"> </w:t>
            </w:r>
            <w:r w:rsidRPr="00812ECB">
              <w:rPr>
                <w:b/>
                <w:szCs w:val="20"/>
              </w:rPr>
              <w:t xml:space="preserve">(MEB </w:t>
            </w:r>
            <w:proofErr w:type="spellStart"/>
            <w:r w:rsidRPr="00812ECB">
              <w:rPr>
                <w:b/>
                <w:i/>
                <w:szCs w:val="20"/>
                <w:vertAlign w:val="subscript"/>
              </w:rPr>
              <w:t>gsc</w:t>
            </w:r>
            <w:proofErr w:type="spellEnd"/>
            <w:r w:rsidRPr="00812ECB">
              <w:rPr>
                <w:b/>
                <w:i/>
                <w:szCs w:val="20"/>
                <w:vertAlign w:val="subscript"/>
              </w:rPr>
              <w:t xml:space="preserve">, b </w:t>
            </w:r>
            <w:r w:rsidRPr="00812ECB">
              <w:rPr>
                <w:b/>
                <w:i/>
                <w:szCs w:val="20"/>
              </w:rPr>
              <w:t>+</w:t>
            </w:r>
            <w:r w:rsidRPr="00812ECB">
              <w:rPr>
                <w:b/>
                <w:szCs w:val="20"/>
              </w:rPr>
              <w:t xml:space="preserve"> MEBC </w:t>
            </w:r>
            <w:proofErr w:type="spellStart"/>
            <w:r w:rsidRPr="00812ECB">
              <w:rPr>
                <w:b/>
                <w:i/>
                <w:szCs w:val="20"/>
                <w:vertAlign w:val="subscript"/>
              </w:rPr>
              <w:t>gsc</w:t>
            </w:r>
            <w:proofErr w:type="spellEnd"/>
            <w:r w:rsidRPr="00812ECB">
              <w:rPr>
                <w:b/>
                <w:i/>
                <w:szCs w:val="20"/>
                <w:vertAlign w:val="subscript"/>
              </w:rPr>
              <w:t>, b</w:t>
            </w:r>
            <w:r w:rsidRPr="00812ECB">
              <w:rPr>
                <w:b/>
                <w:szCs w:val="20"/>
              </w:rPr>
              <w:t>)))</w:t>
            </w:r>
          </w:p>
          <w:p w14:paraId="4BEE7506" w14:textId="77777777" w:rsidR="00812ECB" w:rsidRPr="00812ECB" w:rsidRDefault="00812ECB" w:rsidP="00812ECB">
            <w:pPr>
              <w:widowControl w:val="0"/>
              <w:spacing w:after="240"/>
              <w:ind w:left="720"/>
              <w:rPr>
                <w:szCs w:val="20"/>
              </w:rPr>
            </w:pPr>
            <w:r w:rsidRPr="00812ECB">
              <w:rPr>
                <w:szCs w:val="20"/>
              </w:rPr>
              <w:t>If NMRTETOT</w:t>
            </w:r>
            <w:r w:rsidRPr="00812ECB">
              <w:rPr>
                <w:i/>
                <w:szCs w:val="20"/>
                <w:vertAlign w:val="subscript"/>
              </w:rPr>
              <w:t xml:space="preserve"> </w:t>
            </w:r>
            <w:proofErr w:type="spellStart"/>
            <w:r w:rsidRPr="00812ECB">
              <w:rPr>
                <w:i/>
                <w:szCs w:val="20"/>
                <w:vertAlign w:val="subscript"/>
              </w:rPr>
              <w:t>gsc</w:t>
            </w:r>
            <w:proofErr w:type="spellEnd"/>
            <w:r w:rsidRPr="00812ECB">
              <w:rPr>
                <w:szCs w:val="20"/>
              </w:rPr>
              <w:t xml:space="preserve"> = 0 for a 15-minute Settlement Interval, then</w:t>
            </w:r>
          </w:p>
          <w:p w14:paraId="160C448B" w14:textId="77777777" w:rsidR="00812ECB" w:rsidRPr="00812ECB" w:rsidRDefault="00812ECB" w:rsidP="00812ECB">
            <w:pPr>
              <w:widowControl w:val="0"/>
              <w:spacing w:after="240"/>
              <w:ind w:left="720"/>
              <w:rPr>
                <w:szCs w:val="20"/>
              </w:rPr>
            </w:pPr>
            <w:r w:rsidRPr="00812ECB">
              <w:rPr>
                <w:szCs w:val="20"/>
              </w:rPr>
              <w:t>The Load that is not WSL is included in the Real-Time AML per QSE.</w:t>
            </w:r>
          </w:p>
          <w:p w14:paraId="6FAE4868" w14:textId="77777777" w:rsidR="00812ECB" w:rsidRPr="00812ECB" w:rsidRDefault="00812ECB" w:rsidP="00812ECB">
            <w:pPr>
              <w:widowControl w:val="0"/>
              <w:spacing w:after="240"/>
              <w:ind w:left="720"/>
              <w:rPr>
                <w:szCs w:val="20"/>
              </w:rPr>
            </w:pPr>
            <w:r w:rsidRPr="00812ECB">
              <w:rPr>
                <w:szCs w:val="20"/>
              </w:rPr>
              <w:t>Otherwise, when NMRTETOT</w:t>
            </w:r>
            <w:r w:rsidRPr="00812ECB">
              <w:rPr>
                <w:i/>
                <w:szCs w:val="20"/>
                <w:vertAlign w:val="subscript"/>
              </w:rPr>
              <w:t xml:space="preserve"> </w:t>
            </w:r>
            <w:proofErr w:type="spellStart"/>
            <w:r w:rsidRPr="00812ECB">
              <w:rPr>
                <w:i/>
                <w:szCs w:val="20"/>
                <w:vertAlign w:val="subscript"/>
              </w:rPr>
              <w:t>gsc</w:t>
            </w:r>
            <w:proofErr w:type="spellEnd"/>
            <w:r w:rsidRPr="00812ECB">
              <w:rPr>
                <w:i/>
                <w:szCs w:val="20"/>
                <w:vertAlign w:val="subscript"/>
              </w:rPr>
              <w:t xml:space="preserve"> </w:t>
            </w:r>
            <w:r w:rsidRPr="00812ECB">
              <w:rPr>
                <w:b/>
                <w:szCs w:val="20"/>
              </w:rPr>
              <w:t>&gt;</w:t>
            </w:r>
            <w:r w:rsidRPr="00812ECB">
              <w:rPr>
                <w:szCs w:val="20"/>
              </w:rPr>
              <w:t xml:space="preserve"> 0 for a 15-minute Settlement Interval, then</w:t>
            </w:r>
          </w:p>
          <w:p w14:paraId="0C1CBBAA" w14:textId="77777777" w:rsidR="00812ECB" w:rsidRPr="00812ECB" w:rsidRDefault="00812ECB" w:rsidP="00812ECB">
            <w:pPr>
              <w:widowControl w:val="0"/>
              <w:tabs>
                <w:tab w:val="left" w:pos="2250"/>
                <w:tab w:val="left" w:pos="3150"/>
                <w:tab w:val="left" w:pos="3960"/>
              </w:tabs>
              <w:spacing w:after="240"/>
              <w:ind w:left="3960" w:hanging="3240"/>
              <w:rPr>
                <w:b/>
                <w:bCs/>
                <w:szCs w:val="20"/>
              </w:rPr>
            </w:pPr>
            <w:r w:rsidRPr="00812ECB">
              <w:rPr>
                <w:b/>
                <w:bCs/>
                <w:szCs w:val="20"/>
              </w:rPr>
              <w:t xml:space="preserve">NMSAMTTOT </w:t>
            </w:r>
            <w:proofErr w:type="spellStart"/>
            <w:r w:rsidRPr="00812ECB">
              <w:rPr>
                <w:bCs/>
                <w:i/>
                <w:sz w:val="28"/>
                <w:szCs w:val="28"/>
                <w:vertAlign w:val="subscript"/>
              </w:rPr>
              <w:t>gsc</w:t>
            </w:r>
            <w:proofErr w:type="spellEnd"/>
            <w:r w:rsidRPr="00812ECB">
              <w:rPr>
                <w:b/>
                <w:bCs/>
                <w:szCs w:val="20"/>
              </w:rPr>
              <w:tab/>
              <w:t>=</w:t>
            </w:r>
            <w:r w:rsidRPr="00812ECB">
              <w:rPr>
                <w:b/>
                <w:bCs/>
                <w:szCs w:val="20"/>
              </w:rPr>
              <w:tab/>
            </w:r>
            <w:r w:rsidRPr="00812ECB">
              <w:rPr>
                <w:b/>
                <w:bCs/>
                <w:noProof/>
                <w:position w:val="-20"/>
                <w:szCs w:val="20"/>
              </w:rPr>
              <w:drawing>
                <wp:inline distT="0" distB="0" distL="0" distR="0" wp14:anchorId="108923E8" wp14:editId="78332550">
                  <wp:extent cx="180975" cy="35369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 xml:space="preserve"> [(RTRMPR</w:t>
            </w:r>
            <w:r w:rsidRPr="00812ECB">
              <w:rPr>
                <w:b/>
                <w:bCs/>
                <w:i/>
                <w:szCs w:val="20"/>
                <w:vertAlign w:val="subscript"/>
              </w:rPr>
              <w:t xml:space="preserve"> b</w:t>
            </w:r>
            <w:r w:rsidRPr="00812ECB">
              <w:rPr>
                <w:b/>
                <w:bCs/>
                <w:szCs w:val="20"/>
              </w:rPr>
              <w:t xml:space="preserve"> * MEB </w:t>
            </w:r>
            <w:proofErr w:type="spellStart"/>
            <w:r w:rsidRPr="00812ECB">
              <w:rPr>
                <w:b/>
                <w:bCs/>
                <w:i/>
                <w:szCs w:val="20"/>
                <w:vertAlign w:val="subscript"/>
              </w:rPr>
              <w:t>gsc</w:t>
            </w:r>
            <w:proofErr w:type="spellEnd"/>
            <w:r w:rsidRPr="00812ECB">
              <w:rPr>
                <w:b/>
                <w:bCs/>
                <w:i/>
                <w:szCs w:val="20"/>
                <w:vertAlign w:val="subscript"/>
              </w:rPr>
              <w:t>, b</w:t>
            </w:r>
            <w:r w:rsidRPr="00812ECB">
              <w:rPr>
                <w:b/>
                <w:bCs/>
                <w:szCs w:val="20"/>
              </w:rPr>
              <w:t xml:space="preserve">) + (RTRMPR </w:t>
            </w:r>
            <w:r w:rsidRPr="00812ECB">
              <w:rPr>
                <w:b/>
                <w:bCs/>
                <w:i/>
                <w:szCs w:val="20"/>
                <w:vertAlign w:val="subscript"/>
              </w:rPr>
              <w:t>b</w:t>
            </w:r>
            <w:r w:rsidRPr="00812ECB">
              <w:rPr>
                <w:b/>
                <w:bCs/>
                <w:szCs w:val="20"/>
              </w:rPr>
              <w:t xml:space="preserve"> * MEBC </w:t>
            </w:r>
            <w:proofErr w:type="spellStart"/>
            <w:r w:rsidRPr="00812ECB">
              <w:rPr>
                <w:b/>
                <w:bCs/>
                <w:i/>
                <w:szCs w:val="20"/>
                <w:vertAlign w:val="subscript"/>
              </w:rPr>
              <w:t>gsc</w:t>
            </w:r>
            <w:proofErr w:type="spellEnd"/>
            <w:r w:rsidRPr="00812ECB">
              <w:rPr>
                <w:b/>
                <w:bCs/>
                <w:i/>
                <w:szCs w:val="20"/>
                <w:vertAlign w:val="subscript"/>
              </w:rPr>
              <w:t>, b</w:t>
            </w:r>
            <w:r w:rsidRPr="00812ECB">
              <w:rPr>
                <w:b/>
                <w:bCs/>
                <w:szCs w:val="20"/>
                <w:lang w:val="es-ES"/>
              </w:rPr>
              <w:t>)]</w:t>
            </w:r>
            <w:r w:rsidRPr="00812ECB">
              <w:rPr>
                <w:b/>
                <w:bCs/>
                <w:szCs w:val="20"/>
              </w:rPr>
              <w:t xml:space="preserve">  </w:t>
            </w:r>
          </w:p>
          <w:p w14:paraId="4558223A" w14:textId="77777777" w:rsidR="00812ECB" w:rsidRPr="00812ECB" w:rsidRDefault="00812ECB" w:rsidP="00812ECB">
            <w:pPr>
              <w:widowControl w:val="0"/>
              <w:tabs>
                <w:tab w:val="left" w:pos="2250"/>
                <w:tab w:val="left" w:pos="3150"/>
                <w:tab w:val="left" w:pos="3960"/>
              </w:tabs>
              <w:spacing w:after="240"/>
              <w:ind w:left="2882" w:hanging="2162"/>
              <w:rPr>
                <w:bCs/>
                <w:iCs/>
                <w:szCs w:val="20"/>
              </w:rPr>
            </w:pPr>
            <w:r w:rsidRPr="00812ECB">
              <w:rPr>
                <w:bCs/>
                <w:iCs/>
                <w:szCs w:val="20"/>
              </w:rPr>
              <w:t>Where</w:t>
            </w:r>
            <w:r w:rsidRPr="00812ECB">
              <w:rPr>
                <w:bCs/>
                <w:szCs w:val="20"/>
              </w:rPr>
              <w:t xml:space="preserve"> the price for Settlement Meter is determined as follows</w:t>
            </w:r>
            <w:r w:rsidRPr="00812ECB">
              <w:rPr>
                <w:b/>
                <w:bCs/>
                <w:szCs w:val="20"/>
              </w:rPr>
              <w:t>:</w:t>
            </w:r>
          </w:p>
          <w:p w14:paraId="6125F11F" w14:textId="77777777" w:rsidR="00812ECB" w:rsidRPr="00812ECB" w:rsidRDefault="00812ECB" w:rsidP="00812ECB">
            <w:pPr>
              <w:tabs>
                <w:tab w:val="left" w:pos="2250"/>
                <w:tab w:val="left" w:pos="3150"/>
                <w:tab w:val="left" w:pos="3960"/>
              </w:tabs>
              <w:spacing w:after="240"/>
              <w:ind w:left="3960" w:hanging="3240"/>
              <w:rPr>
                <w:bCs/>
                <w:szCs w:val="20"/>
              </w:rPr>
            </w:pPr>
            <w:r w:rsidRPr="00812ECB">
              <w:rPr>
                <w:b/>
                <w:bCs/>
                <w:szCs w:val="20"/>
                <w:lang w:val="es-ES"/>
              </w:rPr>
              <w:t>RTRMPR</w:t>
            </w:r>
            <w:r w:rsidRPr="00812ECB">
              <w:rPr>
                <w:b/>
                <w:bCs/>
                <w:i/>
                <w:iCs/>
                <w:szCs w:val="20"/>
                <w:vertAlign w:val="subscript"/>
                <w:lang w:val="es-ES"/>
              </w:rPr>
              <w:t xml:space="preserve"> b</w:t>
            </w:r>
            <w:r w:rsidRPr="00812ECB">
              <w:rPr>
                <w:bCs/>
                <w:szCs w:val="20"/>
                <w:lang w:val="es-ES"/>
              </w:rPr>
              <w:t xml:space="preserve"> </w:t>
            </w:r>
            <w:r w:rsidRPr="00812ECB">
              <w:rPr>
                <w:bCs/>
                <w:szCs w:val="20"/>
                <w:lang w:val="es-ES"/>
              </w:rPr>
              <w:tab/>
            </w:r>
            <w:r w:rsidRPr="00812ECB">
              <w:rPr>
                <w:bCs/>
                <w:szCs w:val="20"/>
                <w:lang w:val="es-ES"/>
              </w:rPr>
              <w:tab/>
              <w:t>=</w:t>
            </w:r>
            <w:r w:rsidRPr="00812ECB">
              <w:rPr>
                <w:bCs/>
                <w:szCs w:val="20"/>
                <w:lang w:val="es-ES"/>
              </w:rPr>
              <w:tab/>
            </w:r>
            <w:r w:rsidRPr="00812ECB">
              <w:rPr>
                <w:b/>
                <w:bCs/>
                <w:szCs w:val="20"/>
              </w:rPr>
              <w:t>Max [-$251, (</w:t>
            </w:r>
            <w:r w:rsidRPr="00812ECB">
              <w:rPr>
                <w:rFonts w:ascii="Times New Roman Bold" w:hAnsi="Times New Roman Bold"/>
                <w:b/>
                <w:noProof/>
                <w:position w:val="-18"/>
                <w:szCs w:val="20"/>
              </w:rPr>
              <w:drawing>
                <wp:inline distT="0" distB="0" distL="0" distR="0" wp14:anchorId="5D2B6A71" wp14:editId="659F5EF8">
                  <wp:extent cx="146685" cy="293370"/>
                  <wp:effectExtent l="0" t="0" r="0" b="0"/>
                  <wp:docPr id="107" name="Picture 10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bCs/>
                <w:szCs w:val="20"/>
                <w:lang w:val="es-ES"/>
              </w:rPr>
              <w:t xml:space="preserve">(RNWF </w:t>
            </w:r>
            <w:r w:rsidRPr="00812ECB">
              <w:rPr>
                <w:b/>
                <w:bCs/>
                <w:i/>
                <w:iCs/>
                <w:szCs w:val="20"/>
                <w:vertAlign w:val="subscript"/>
                <w:lang w:val="es-ES"/>
              </w:rPr>
              <w:t xml:space="preserve">b, y </w:t>
            </w:r>
            <w:r w:rsidRPr="00812ECB">
              <w:rPr>
                <w:b/>
                <w:bCs/>
                <w:szCs w:val="20"/>
                <w:lang w:val="es-ES"/>
              </w:rPr>
              <w:t xml:space="preserve">* RTLMP </w:t>
            </w:r>
            <w:r w:rsidRPr="00812ECB">
              <w:rPr>
                <w:b/>
                <w:bCs/>
                <w:i/>
                <w:iCs/>
                <w:szCs w:val="20"/>
                <w:vertAlign w:val="subscript"/>
                <w:lang w:val="es-ES"/>
              </w:rPr>
              <w:t>b, y</w:t>
            </w:r>
            <w:r w:rsidRPr="00812ECB">
              <w:rPr>
                <w:b/>
                <w:bCs/>
                <w:szCs w:val="20"/>
                <w:lang w:val="es-ES"/>
              </w:rPr>
              <w:t xml:space="preserve">) </w:t>
            </w:r>
            <w:r w:rsidRPr="00812ECB">
              <w:rPr>
                <w:b/>
                <w:bCs/>
                <w:szCs w:val="20"/>
              </w:rPr>
              <w:t>+ RTRDP)]</w:t>
            </w:r>
          </w:p>
          <w:p w14:paraId="07A01B3D" w14:textId="77777777" w:rsidR="00812ECB" w:rsidRPr="00812ECB" w:rsidRDefault="00812ECB" w:rsidP="00812ECB">
            <w:pPr>
              <w:widowControl w:val="0"/>
              <w:spacing w:after="240"/>
              <w:ind w:firstLine="720"/>
              <w:rPr>
                <w:szCs w:val="20"/>
              </w:rPr>
            </w:pPr>
            <w:r w:rsidRPr="00812ECB">
              <w:rPr>
                <w:szCs w:val="20"/>
              </w:rPr>
              <w:t>Where the weighting factor for the Electrical Bus associated with the meter is:</w:t>
            </w:r>
          </w:p>
          <w:p w14:paraId="2441B8FF" w14:textId="77777777" w:rsidR="00812ECB" w:rsidRPr="00812ECB" w:rsidRDefault="00812ECB" w:rsidP="00812ECB">
            <w:pPr>
              <w:widowControl w:val="0"/>
              <w:spacing w:after="240"/>
              <w:ind w:left="720"/>
              <w:rPr>
                <w:b/>
                <w:szCs w:val="20"/>
                <w:shd w:val="clear" w:color="auto" w:fill="FFFF00"/>
                <w:lang w:val="es-ES"/>
              </w:rPr>
            </w:pPr>
            <w:r w:rsidRPr="00812ECB">
              <w:rPr>
                <w:b/>
                <w:szCs w:val="20"/>
                <w:lang w:val="es-ES"/>
              </w:rPr>
              <w:t xml:space="preserve">RNWF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w:t>
            </w:r>
            <w:r w:rsidRPr="00812ECB">
              <w:rPr>
                <w:noProof/>
                <w:position w:val="-18"/>
                <w:szCs w:val="20"/>
              </w:rPr>
              <w:drawing>
                <wp:inline distT="0" distB="0" distL="0" distR="0" wp14:anchorId="2E0B3BD8" wp14:editId="00038897">
                  <wp:extent cx="180975" cy="35369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rPr>
              <w:t>Max (0,</w:t>
            </w:r>
            <w:r w:rsidRPr="00812ECB">
              <w:rPr>
                <w:szCs w:val="20"/>
              </w:rPr>
              <w:t xml:space="preserve"> </w:t>
            </w:r>
            <w:r w:rsidRPr="00812ECB">
              <w:rPr>
                <w:b/>
                <w:szCs w:val="20"/>
                <w:lang w:val="es-ES"/>
              </w:rPr>
              <w:t>BP</w:t>
            </w:r>
            <w:r w:rsidRPr="00812ECB">
              <w:rPr>
                <w:b/>
                <w:i/>
                <w:iCs/>
                <w:szCs w:val="20"/>
                <w:vertAlign w:val="subscript"/>
                <w:lang w:val="es-ES"/>
              </w:rPr>
              <w:t xml:space="preserve"> r, y</w:t>
            </w:r>
            <w:r w:rsidRPr="00812ECB">
              <w:rPr>
                <w:b/>
                <w:szCs w:val="20"/>
                <w:lang w:val="es-ES"/>
              </w:rPr>
              <w:t xml:space="preserve">)) * TLMP </w:t>
            </w:r>
            <w:r w:rsidRPr="00812ECB">
              <w:rPr>
                <w:b/>
                <w:i/>
                <w:iCs/>
                <w:szCs w:val="20"/>
                <w:vertAlign w:val="subscript"/>
                <w:lang w:val="es-ES"/>
              </w:rPr>
              <w:t>y</w:t>
            </w:r>
            <w:r w:rsidRPr="00812ECB">
              <w:rPr>
                <w:b/>
                <w:szCs w:val="20"/>
                <w:lang w:val="es-ES"/>
              </w:rPr>
              <w:t>] /</w:t>
            </w:r>
            <w:r w:rsidRPr="00812ECB">
              <w:rPr>
                <w:b/>
                <w:szCs w:val="20"/>
                <w:shd w:val="clear" w:color="auto" w:fill="FFFF00"/>
                <w:lang w:val="es-ES"/>
              </w:rPr>
              <w:t xml:space="preserve"> </w:t>
            </w:r>
          </w:p>
          <w:p w14:paraId="0862CD35" w14:textId="77777777" w:rsidR="00812ECB" w:rsidRPr="00812ECB" w:rsidRDefault="00812ECB" w:rsidP="00812ECB">
            <w:pPr>
              <w:widowControl w:val="0"/>
              <w:spacing w:after="240"/>
              <w:ind w:left="2700"/>
              <w:rPr>
                <w:b/>
                <w:szCs w:val="20"/>
                <w:lang w:val="es-ES"/>
              </w:rPr>
            </w:pPr>
            <w:r w:rsidRPr="00812ECB">
              <w:rPr>
                <w:b/>
                <w:szCs w:val="20"/>
                <w:lang w:val="es-ES"/>
              </w:rPr>
              <w:tab/>
            </w:r>
            <w:r w:rsidRPr="00812ECB">
              <w:rPr>
                <w:b/>
                <w:szCs w:val="20"/>
                <w:lang w:val="es-ES"/>
              </w:rPr>
              <w:tab/>
              <w:t>[</w:t>
            </w:r>
            <w:r w:rsidRPr="00812ECB">
              <w:rPr>
                <w:rFonts w:ascii="Times New Roman Bold" w:hAnsi="Times New Roman Bold"/>
                <w:b/>
                <w:noProof/>
                <w:position w:val="-18"/>
                <w:szCs w:val="20"/>
              </w:rPr>
              <w:drawing>
                <wp:inline distT="0" distB="0" distL="0" distR="0" wp14:anchorId="229BC866" wp14:editId="4D63A5BB">
                  <wp:extent cx="146685" cy="293370"/>
                  <wp:effectExtent l="0" t="0" r="0" b="0"/>
                  <wp:docPr id="109" name="Picture 10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w:t>
            </w:r>
            <w:r w:rsidRPr="00812ECB">
              <w:rPr>
                <w:noProof/>
                <w:position w:val="-18"/>
                <w:szCs w:val="20"/>
              </w:rPr>
              <w:drawing>
                <wp:inline distT="0" distB="0" distL="0" distR="0" wp14:anchorId="02D9D2D6" wp14:editId="797A1A14">
                  <wp:extent cx="180975" cy="35369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rPr>
              <w:t>Max (0,</w:t>
            </w:r>
            <w:r w:rsidRPr="00812ECB">
              <w:rPr>
                <w:szCs w:val="20"/>
              </w:rPr>
              <w:t xml:space="preserve"> </w:t>
            </w:r>
            <w:r w:rsidRPr="00812ECB">
              <w:rPr>
                <w:b/>
                <w:szCs w:val="20"/>
                <w:lang w:val="es-ES"/>
              </w:rPr>
              <w:t>BP</w:t>
            </w:r>
            <w:r w:rsidRPr="00812ECB">
              <w:rPr>
                <w:b/>
                <w:i/>
                <w:iCs/>
                <w:szCs w:val="20"/>
                <w:vertAlign w:val="subscript"/>
                <w:lang w:val="es-ES"/>
              </w:rPr>
              <w:t xml:space="preserve"> r,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51671111" w14:textId="77777777" w:rsidR="00812ECB" w:rsidRPr="00812ECB" w:rsidRDefault="00812ECB" w:rsidP="00812ECB">
            <w:pPr>
              <w:widowControl w:val="0"/>
              <w:spacing w:after="160" w:line="240" w:lineRule="exact"/>
              <w:rPr>
                <w:rFonts w:ascii="Verdana" w:hAnsi="Verdana"/>
                <w:sz w:val="16"/>
                <w:szCs w:val="20"/>
              </w:rPr>
            </w:pPr>
            <w:r w:rsidRPr="00812ECB">
              <w:rPr>
                <w:szCs w:val="20"/>
              </w:rPr>
              <w:t>Where:</w:t>
            </w:r>
          </w:p>
          <w:p w14:paraId="7A069675" w14:textId="77777777" w:rsidR="00812ECB" w:rsidRPr="00812ECB" w:rsidRDefault="00812ECB" w:rsidP="00812ECB">
            <w:pPr>
              <w:spacing w:after="240"/>
              <w:ind w:left="720"/>
              <w:rPr>
                <w:szCs w:val="20"/>
              </w:rPr>
            </w:pPr>
            <w:r w:rsidRPr="00812ECB">
              <w:rPr>
                <w:szCs w:val="20"/>
              </w:rPr>
              <w:tab/>
              <w:t xml:space="preserve">RTRDP </w:t>
            </w:r>
            <w:r w:rsidRPr="00812ECB">
              <w:rPr>
                <w:szCs w:val="20"/>
              </w:rPr>
              <w:tab/>
            </w:r>
            <w:r w:rsidRPr="00812ECB">
              <w:rPr>
                <w:szCs w:val="20"/>
              </w:rPr>
              <w:tab/>
              <w:t>=</w:t>
            </w:r>
            <w:r w:rsidRPr="00812ECB">
              <w:rPr>
                <w:szCs w:val="20"/>
              </w:rPr>
              <w:tab/>
            </w:r>
            <w:r w:rsidRPr="00812ECB">
              <w:rPr>
                <w:szCs w:val="20"/>
              </w:rPr>
              <w:tab/>
            </w:r>
            <w:r w:rsidRPr="00812ECB">
              <w:rPr>
                <w:noProof/>
                <w:position w:val="-22"/>
                <w:szCs w:val="20"/>
              </w:rPr>
              <w:drawing>
                <wp:inline distT="0" distB="0" distL="0" distR="0" wp14:anchorId="5C477644" wp14:editId="3C90E8FE">
                  <wp:extent cx="276225" cy="25908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RTRDPA</w:t>
            </w:r>
            <w:r w:rsidRPr="00812ECB">
              <w:rPr>
                <w:i/>
                <w:iCs/>
                <w:szCs w:val="20"/>
                <w:vertAlign w:val="subscript"/>
              </w:rPr>
              <w:t xml:space="preserve"> y</w:t>
            </w:r>
            <w:r w:rsidRPr="00812ECB">
              <w:rPr>
                <w:szCs w:val="20"/>
              </w:rPr>
              <w:t>)</w:t>
            </w:r>
          </w:p>
          <w:p w14:paraId="69C70C2C" w14:textId="77777777" w:rsidR="00812ECB" w:rsidRPr="00812ECB" w:rsidRDefault="00812ECB" w:rsidP="00812ECB">
            <w:pPr>
              <w:widowControl w:val="0"/>
              <w:spacing w:after="240"/>
              <w:ind w:left="720"/>
              <w:rPr>
                <w:szCs w:val="20"/>
                <w:lang w:val="es-ES"/>
              </w:rPr>
            </w:pPr>
            <w:r w:rsidRPr="00812ECB">
              <w:rPr>
                <w:szCs w:val="20"/>
              </w:rPr>
              <w:lastRenderedPageBreak/>
              <w:tab/>
              <w:t xml:space="preserve">RNWF </w:t>
            </w:r>
            <w:r w:rsidRPr="00812ECB">
              <w:rPr>
                <w:i/>
                <w:szCs w:val="20"/>
                <w:vertAlign w:val="subscript"/>
              </w:rPr>
              <w:t>y</w:t>
            </w:r>
            <w:r w:rsidRPr="00812ECB">
              <w:rPr>
                <w:i/>
                <w:szCs w:val="20"/>
                <w:vertAlign w:val="subscript"/>
              </w:rPr>
              <w:tab/>
            </w:r>
            <w:r w:rsidRPr="00812ECB">
              <w:rPr>
                <w:i/>
                <w:szCs w:val="20"/>
                <w:vertAlign w:val="subscript"/>
              </w:rPr>
              <w:tab/>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1E472D65" wp14:editId="2BA53C5B">
                  <wp:extent cx="276225" cy="25908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142AF5FD" w14:textId="77777777" w:rsidR="00812ECB" w:rsidRPr="00812ECB" w:rsidRDefault="00812ECB" w:rsidP="00812ECB">
            <w:pPr>
              <w:widowControl w:val="0"/>
              <w:spacing w:after="240"/>
              <w:ind w:left="720"/>
              <w:rPr>
                <w:i/>
                <w:iCs/>
                <w:szCs w:val="20"/>
                <w:shd w:val="clear" w:color="auto" w:fill="FFFF00"/>
                <w:vertAlign w:val="subscript"/>
              </w:rPr>
            </w:pPr>
            <w:r w:rsidRPr="00812ECB">
              <w:rPr>
                <w:szCs w:val="20"/>
              </w:rPr>
              <w:t xml:space="preserve">The summation is over all Resources </w:t>
            </w:r>
            <w:r w:rsidRPr="00812ECB">
              <w:rPr>
                <w:i/>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812ECB">
              <w:rPr>
                <w:i/>
                <w:szCs w:val="20"/>
              </w:rPr>
              <w:t>gsc</w:t>
            </w:r>
            <w:proofErr w:type="spellEnd"/>
            <w:r w:rsidRPr="00812ECB">
              <w:rPr>
                <w:szCs w:val="20"/>
              </w:rPr>
              <w:t>.</w:t>
            </w:r>
          </w:p>
          <w:p w14:paraId="4F2BA401" w14:textId="77777777" w:rsidR="00812ECB" w:rsidRPr="00812ECB" w:rsidRDefault="00812ECB" w:rsidP="00812ECB">
            <w:pPr>
              <w:widowControl w:val="0"/>
              <w:rPr>
                <w:szCs w:val="20"/>
              </w:rPr>
            </w:pPr>
            <w:r w:rsidRPr="00812ECB">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812ECB" w:rsidRPr="00812ECB" w14:paraId="06A98B33" w14:textId="77777777" w:rsidTr="008C7683">
              <w:trPr>
                <w:cantSplit/>
                <w:tblHeader/>
              </w:trPr>
              <w:tc>
                <w:tcPr>
                  <w:tcW w:w="1145" w:type="pct"/>
                </w:tcPr>
                <w:p w14:paraId="583FA3F0" w14:textId="77777777" w:rsidR="00812ECB" w:rsidRPr="00812ECB" w:rsidRDefault="00812ECB" w:rsidP="00812ECB">
                  <w:pPr>
                    <w:widowControl w:val="0"/>
                    <w:spacing w:after="120"/>
                    <w:rPr>
                      <w:b/>
                      <w:iCs/>
                      <w:sz w:val="20"/>
                      <w:szCs w:val="20"/>
                    </w:rPr>
                  </w:pPr>
                  <w:r w:rsidRPr="00812ECB">
                    <w:rPr>
                      <w:b/>
                      <w:iCs/>
                      <w:sz w:val="20"/>
                      <w:szCs w:val="20"/>
                    </w:rPr>
                    <w:t>Variable</w:t>
                  </w:r>
                </w:p>
              </w:tc>
              <w:tc>
                <w:tcPr>
                  <w:tcW w:w="675" w:type="pct"/>
                </w:tcPr>
                <w:p w14:paraId="1C810568" w14:textId="77777777" w:rsidR="00812ECB" w:rsidRPr="00812ECB" w:rsidRDefault="00812ECB" w:rsidP="00812ECB">
                  <w:pPr>
                    <w:widowControl w:val="0"/>
                    <w:spacing w:after="120"/>
                    <w:rPr>
                      <w:b/>
                      <w:iCs/>
                      <w:sz w:val="20"/>
                      <w:szCs w:val="20"/>
                    </w:rPr>
                  </w:pPr>
                  <w:r w:rsidRPr="00812ECB">
                    <w:rPr>
                      <w:b/>
                      <w:iCs/>
                      <w:sz w:val="20"/>
                      <w:szCs w:val="20"/>
                    </w:rPr>
                    <w:t>Unit</w:t>
                  </w:r>
                </w:p>
              </w:tc>
              <w:tc>
                <w:tcPr>
                  <w:tcW w:w="3180" w:type="pct"/>
                </w:tcPr>
                <w:p w14:paraId="1CB92ABE" w14:textId="77777777" w:rsidR="00812ECB" w:rsidRPr="00812ECB" w:rsidRDefault="00812ECB" w:rsidP="00812ECB">
                  <w:pPr>
                    <w:widowControl w:val="0"/>
                    <w:spacing w:after="120"/>
                    <w:rPr>
                      <w:b/>
                      <w:iCs/>
                      <w:sz w:val="20"/>
                      <w:szCs w:val="20"/>
                    </w:rPr>
                  </w:pPr>
                  <w:r w:rsidRPr="00812ECB">
                    <w:rPr>
                      <w:b/>
                      <w:iCs/>
                      <w:sz w:val="20"/>
                      <w:szCs w:val="20"/>
                    </w:rPr>
                    <w:t>Description</w:t>
                  </w:r>
                </w:p>
              </w:tc>
            </w:tr>
            <w:tr w:rsidR="00812ECB" w:rsidRPr="00812ECB" w14:paraId="36BF3B86" w14:textId="77777777" w:rsidTr="008C7683">
              <w:trPr>
                <w:cantSplit/>
              </w:trPr>
              <w:tc>
                <w:tcPr>
                  <w:tcW w:w="1145" w:type="pct"/>
                </w:tcPr>
                <w:p w14:paraId="314DE4A4" w14:textId="77777777" w:rsidR="00812ECB" w:rsidRPr="00812ECB" w:rsidRDefault="00812ECB" w:rsidP="00812ECB">
                  <w:pPr>
                    <w:widowControl w:val="0"/>
                    <w:spacing w:after="60"/>
                    <w:rPr>
                      <w:i/>
                      <w:sz w:val="20"/>
                      <w:szCs w:val="20"/>
                    </w:rPr>
                  </w:pPr>
                  <w:r w:rsidRPr="00812ECB">
                    <w:rPr>
                      <w:sz w:val="20"/>
                      <w:szCs w:val="20"/>
                    </w:rPr>
                    <w:t xml:space="preserve">NMRTETOT </w:t>
                  </w:r>
                  <w:proofErr w:type="spellStart"/>
                  <w:r w:rsidRPr="00812ECB">
                    <w:rPr>
                      <w:i/>
                      <w:sz w:val="20"/>
                      <w:szCs w:val="20"/>
                      <w:vertAlign w:val="subscript"/>
                    </w:rPr>
                    <w:t>gsc</w:t>
                  </w:r>
                  <w:proofErr w:type="spellEnd"/>
                </w:p>
              </w:tc>
              <w:tc>
                <w:tcPr>
                  <w:tcW w:w="675" w:type="pct"/>
                </w:tcPr>
                <w:p w14:paraId="14493B80"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587C61C2" w14:textId="77777777" w:rsidR="00812ECB" w:rsidRPr="00812ECB" w:rsidRDefault="00812ECB" w:rsidP="00812ECB">
                  <w:pPr>
                    <w:widowControl w:val="0"/>
                    <w:spacing w:after="60"/>
                    <w:rPr>
                      <w:sz w:val="20"/>
                      <w:szCs w:val="20"/>
                    </w:rPr>
                  </w:pPr>
                  <w:r w:rsidRPr="00812ECB">
                    <w:rPr>
                      <w:i/>
                      <w:sz w:val="20"/>
                      <w:szCs w:val="20"/>
                    </w:rPr>
                    <w:t>Net Meter Real-Time Energy Total</w:t>
                  </w:r>
                  <w:r w:rsidRPr="00812ECB">
                    <w:rPr>
                      <w:sz w:val="20"/>
                      <w:szCs w:val="20"/>
                    </w:rPr>
                    <w:t xml:space="preserve">—The net sum for all Settlement Meters included in generation site code </w:t>
                  </w:r>
                  <w:proofErr w:type="spellStart"/>
                  <w:r w:rsidRPr="00812ECB">
                    <w:rPr>
                      <w:i/>
                      <w:sz w:val="20"/>
                      <w:szCs w:val="20"/>
                    </w:rPr>
                    <w:t>gsc</w:t>
                  </w:r>
                  <w:proofErr w:type="spellEnd"/>
                  <w:r w:rsidRPr="00812ECB">
                    <w:rPr>
                      <w:sz w:val="20"/>
                      <w:szCs w:val="20"/>
                    </w:rPr>
                    <w:t xml:space="preserve">.  A positive value indicates an injection of power to the ERCOT System. </w:t>
                  </w:r>
                </w:p>
              </w:tc>
            </w:tr>
            <w:tr w:rsidR="00812ECB" w:rsidRPr="00812ECB" w14:paraId="71510F7D" w14:textId="77777777" w:rsidTr="008C7683">
              <w:trPr>
                <w:cantSplit/>
              </w:trPr>
              <w:tc>
                <w:tcPr>
                  <w:tcW w:w="1145" w:type="pct"/>
                </w:tcPr>
                <w:p w14:paraId="615B5AAB" w14:textId="77777777" w:rsidR="00812ECB" w:rsidRPr="00812ECB" w:rsidRDefault="00812ECB" w:rsidP="00812ECB">
                  <w:pPr>
                    <w:widowControl w:val="0"/>
                    <w:spacing w:after="60"/>
                    <w:rPr>
                      <w:sz w:val="20"/>
                      <w:szCs w:val="20"/>
                    </w:rPr>
                  </w:pPr>
                  <w:r w:rsidRPr="00812ECB">
                    <w:rPr>
                      <w:sz w:val="20"/>
                      <w:szCs w:val="20"/>
                    </w:rPr>
                    <w:t>NMSAMTTOT</w:t>
                  </w:r>
                  <w:r w:rsidRPr="00812ECB">
                    <w:rPr>
                      <w:sz w:val="20"/>
                      <w:szCs w:val="20"/>
                      <w:vertAlign w:val="subscript"/>
                    </w:rPr>
                    <w:t xml:space="preserve"> </w:t>
                  </w:r>
                  <w:proofErr w:type="spellStart"/>
                  <w:r w:rsidRPr="00812ECB">
                    <w:rPr>
                      <w:i/>
                      <w:sz w:val="20"/>
                      <w:szCs w:val="20"/>
                      <w:vertAlign w:val="subscript"/>
                    </w:rPr>
                    <w:t>gsc</w:t>
                  </w:r>
                  <w:proofErr w:type="spellEnd"/>
                </w:p>
              </w:tc>
              <w:tc>
                <w:tcPr>
                  <w:tcW w:w="675" w:type="pct"/>
                </w:tcPr>
                <w:p w14:paraId="08B24DE8" w14:textId="77777777" w:rsidR="00812ECB" w:rsidRPr="00812ECB" w:rsidRDefault="00812ECB" w:rsidP="00812ECB">
                  <w:pPr>
                    <w:widowControl w:val="0"/>
                    <w:spacing w:after="60"/>
                    <w:rPr>
                      <w:sz w:val="20"/>
                      <w:szCs w:val="20"/>
                    </w:rPr>
                  </w:pPr>
                  <w:r w:rsidRPr="00812ECB">
                    <w:rPr>
                      <w:sz w:val="20"/>
                      <w:szCs w:val="20"/>
                    </w:rPr>
                    <w:t>$</w:t>
                  </w:r>
                </w:p>
              </w:tc>
              <w:tc>
                <w:tcPr>
                  <w:tcW w:w="3180" w:type="pct"/>
                </w:tcPr>
                <w:p w14:paraId="3B637374" w14:textId="77777777" w:rsidR="00812ECB" w:rsidRPr="00812ECB" w:rsidRDefault="00812ECB" w:rsidP="00812ECB">
                  <w:pPr>
                    <w:widowControl w:val="0"/>
                    <w:spacing w:after="60"/>
                    <w:rPr>
                      <w:i/>
                      <w:sz w:val="20"/>
                      <w:szCs w:val="20"/>
                    </w:rPr>
                  </w:pPr>
                  <w:r w:rsidRPr="00812ECB">
                    <w:rPr>
                      <w:i/>
                      <w:sz w:val="20"/>
                      <w:szCs w:val="20"/>
                    </w:rPr>
                    <w:t>Net Metering Settlement</w:t>
                  </w:r>
                  <w:r w:rsidRPr="00812ECB">
                    <w:rPr>
                      <w:sz w:val="20"/>
                      <w:szCs w:val="20"/>
                    </w:rPr>
                    <w:t>—The total payment or charge to a generation site with a net metering arrangement.</w:t>
                  </w:r>
                </w:p>
              </w:tc>
            </w:tr>
            <w:tr w:rsidR="00812ECB" w:rsidRPr="00812ECB" w14:paraId="61BDA321" w14:textId="77777777" w:rsidTr="008C7683">
              <w:trPr>
                <w:cantSplit/>
              </w:trPr>
              <w:tc>
                <w:tcPr>
                  <w:tcW w:w="1145" w:type="pct"/>
                </w:tcPr>
                <w:p w14:paraId="4DCC3342" w14:textId="77777777" w:rsidR="00812ECB" w:rsidRPr="00812ECB" w:rsidRDefault="00812ECB" w:rsidP="00812ECB">
                  <w:pPr>
                    <w:widowControl w:val="0"/>
                    <w:spacing w:after="60"/>
                    <w:rPr>
                      <w:sz w:val="20"/>
                      <w:szCs w:val="20"/>
                    </w:rPr>
                  </w:pPr>
                  <w:r w:rsidRPr="00812ECB">
                    <w:rPr>
                      <w:sz w:val="20"/>
                      <w:szCs w:val="20"/>
                    </w:rPr>
                    <w:t xml:space="preserve">RTRMPR </w:t>
                  </w:r>
                  <w:r w:rsidRPr="00812ECB">
                    <w:rPr>
                      <w:sz w:val="20"/>
                      <w:szCs w:val="20"/>
                      <w:vertAlign w:val="subscript"/>
                    </w:rPr>
                    <w:t xml:space="preserve"> </w:t>
                  </w:r>
                  <w:r w:rsidRPr="00812ECB">
                    <w:rPr>
                      <w:i/>
                      <w:sz w:val="20"/>
                      <w:szCs w:val="20"/>
                      <w:vertAlign w:val="subscript"/>
                    </w:rPr>
                    <w:t>b</w:t>
                  </w:r>
                </w:p>
              </w:tc>
              <w:tc>
                <w:tcPr>
                  <w:tcW w:w="675" w:type="pct"/>
                </w:tcPr>
                <w:p w14:paraId="2DD746C4" w14:textId="77777777" w:rsidR="00812ECB" w:rsidRPr="00812ECB" w:rsidRDefault="00812ECB" w:rsidP="00812ECB">
                  <w:pPr>
                    <w:widowControl w:val="0"/>
                    <w:spacing w:after="60"/>
                    <w:rPr>
                      <w:i/>
                      <w:sz w:val="20"/>
                      <w:szCs w:val="20"/>
                    </w:rPr>
                  </w:pPr>
                  <w:r w:rsidRPr="00812ECB">
                    <w:rPr>
                      <w:sz w:val="20"/>
                      <w:szCs w:val="20"/>
                    </w:rPr>
                    <w:t>$/MWh</w:t>
                  </w:r>
                </w:p>
              </w:tc>
              <w:tc>
                <w:tcPr>
                  <w:tcW w:w="3180" w:type="pct"/>
                </w:tcPr>
                <w:p w14:paraId="36C2943C" w14:textId="77777777" w:rsidR="00812ECB" w:rsidRPr="00812ECB" w:rsidRDefault="00812ECB" w:rsidP="00812ECB">
                  <w:pPr>
                    <w:widowControl w:val="0"/>
                    <w:spacing w:after="60"/>
                    <w:rPr>
                      <w:sz w:val="20"/>
                      <w:szCs w:val="20"/>
                    </w:rPr>
                  </w:pPr>
                  <w:r w:rsidRPr="00812ECB">
                    <w:rPr>
                      <w:i/>
                      <w:sz w:val="20"/>
                      <w:szCs w:val="20"/>
                    </w:rPr>
                    <w:t>Real-Time Price for the Energy Metered for each Resource meter at bus</w:t>
                  </w:r>
                  <w:r w:rsidRPr="00812ECB">
                    <w:rPr>
                      <w:sz w:val="20"/>
                      <w:szCs w:val="20"/>
                    </w:rPr>
                    <w:sym w:font="Symbol" w:char="F0BE"/>
                  </w:r>
                  <w:r w:rsidRPr="00812ECB">
                    <w:rPr>
                      <w:sz w:val="20"/>
                      <w:szCs w:val="20"/>
                    </w:rPr>
                    <w:t xml:space="preserve">The Real-Time price for the Settlement Meter at Electrical Bus </w:t>
                  </w:r>
                  <w:r w:rsidRPr="00812ECB">
                    <w:rPr>
                      <w:i/>
                      <w:sz w:val="20"/>
                      <w:szCs w:val="20"/>
                    </w:rPr>
                    <w:t>b</w:t>
                  </w:r>
                  <w:r w:rsidRPr="00812ECB">
                    <w:rPr>
                      <w:sz w:val="20"/>
                      <w:szCs w:val="20"/>
                    </w:rPr>
                    <w:t>, for the 15-minute Settlement Interval.</w:t>
                  </w:r>
                </w:p>
              </w:tc>
            </w:tr>
            <w:tr w:rsidR="00812ECB" w:rsidRPr="00812ECB" w14:paraId="5A7314AC" w14:textId="77777777" w:rsidTr="008C7683">
              <w:trPr>
                <w:cantSplit/>
              </w:trPr>
              <w:tc>
                <w:tcPr>
                  <w:tcW w:w="1145" w:type="pct"/>
                </w:tcPr>
                <w:p w14:paraId="432800F4" w14:textId="77777777" w:rsidR="00812ECB" w:rsidRPr="00812ECB" w:rsidRDefault="00812ECB" w:rsidP="00812ECB">
                  <w:pPr>
                    <w:widowControl w:val="0"/>
                    <w:spacing w:after="60"/>
                    <w:rPr>
                      <w:sz w:val="20"/>
                      <w:szCs w:val="20"/>
                    </w:rPr>
                  </w:pPr>
                  <w:r w:rsidRPr="00812ECB">
                    <w:rPr>
                      <w:sz w:val="20"/>
                      <w:szCs w:val="20"/>
                    </w:rPr>
                    <w:t xml:space="preserve">MEB </w:t>
                  </w:r>
                  <w:proofErr w:type="spellStart"/>
                  <w:r w:rsidRPr="00812ECB">
                    <w:rPr>
                      <w:i/>
                      <w:sz w:val="20"/>
                      <w:szCs w:val="20"/>
                      <w:vertAlign w:val="subscript"/>
                    </w:rPr>
                    <w:t>gsc</w:t>
                  </w:r>
                  <w:proofErr w:type="spellEnd"/>
                  <w:r w:rsidRPr="00812ECB">
                    <w:rPr>
                      <w:i/>
                      <w:sz w:val="20"/>
                      <w:szCs w:val="20"/>
                      <w:vertAlign w:val="subscript"/>
                    </w:rPr>
                    <w:t>, b</w:t>
                  </w:r>
                </w:p>
              </w:tc>
              <w:tc>
                <w:tcPr>
                  <w:tcW w:w="675" w:type="pct"/>
                </w:tcPr>
                <w:p w14:paraId="70B973EB"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15A0F210" w14:textId="77777777" w:rsidR="00812ECB" w:rsidRPr="00812ECB" w:rsidRDefault="00812ECB" w:rsidP="00812ECB">
                  <w:pPr>
                    <w:widowControl w:val="0"/>
                    <w:spacing w:after="60"/>
                    <w:rPr>
                      <w:i/>
                      <w:sz w:val="16"/>
                      <w:szCs w:val="20"/>
                    </w:rPr>
                  </w:pPr>
                  <w:r w:rsidRPr="00812ECB">
                    <w:rPr>
                      <w:i/>
                      <w:sz w:val="20"/>
                      <w:szCs w:val="20"/>
                    </w:rPr>
                    <w:t xml:space="preserve">Metered Energy at </w:t>
                  </w:r>
                  <w:del w:id="1277" w:author="ERCOT" w:date="2023-06-01T14:58:00Z">
                    <w:r w:rsidRPr="00812ECB" w:rsidDel="00BE4879">
                      <w:rPr>
                        <w:i/>
                        <w:sz w:val="20"/>
                        <w:szCs w:val="20"/>
                      </w:rPr>
                      <w:delText>b</w:delText>
                    </w:r>
                  </w:del>
                  <w:ins w:id="1278" w:author="ERCOT" w:date="2023-06-01T14:58: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metered energy by the Settlement Meter which is not upstream from another Settlement Meter which measures </w:t>
                  </w:r>
                  <w:ins w:id="1279" w:author="ERCOT" w:date="2022-06-26T13:19:00Z">
                    <w:r w:rsidRPr="00812ECB">
                      <w:rPr>
                        <w:sz w:val="20"/>
                        <w:szCs w:val="20"/>
                      </w:rPr>
                      <w:t xml:space="preserve">CLR (that is not an ALR) or </w:t>
                    </w:r>
                  </w:ins>
                  <w:r w:rsidRPr="00812ECB">
                    <w:rPr>
                      <w:sz w:val="20"/>
                      <w:szCs w:val="20"/>
                    </w:rPr>
                    <w:t>ESR Load for the 15-minute Settlement Interval.  A positive value represents energy produced, and a negative value represents energy withdrawn.</w:t>
                  </w:r>
                </w:p>
              </w:tc>
            </w:tr>
            <w:tr w:rsidR="00812ECB" w:rsidRPr="00812ECB" w14:paraId="3E8FF1B8" w14:textId="77777777" w:rsidTr="008C7683">
              <w:trPr>
                <w:cantSplit/>
              </w:trPr>
              <w:tc>
                <w:tcPr>
                  <w:tcW w:w="1145" w:type="pct"/>
                </w:tcPr>
                <w:p w14:paraId="0BECE18E" w14:textId="77777777" w:rsidR="00812ECB" w:rsidRPr="00812ECB" w:rsidRDefault="00812ECB" w:rsidP="00812ECB">
                  <w:pPr>
                    <w:widowControl w:val="0"/>
                    <w:spacing w:after="60"/>
                    <w:rPr>
                      <w:sz w:val="20"/>
                      <w:szCs w:val="20"/>
                    </w:rPr>
                  </w:pPr>
                  <w:r w:rsidRPr="00812ECB">
                    <w:rPr>
                      <w:sz w:val="20"/>
                      <w:szCs w:val="20"/>
                    </w:rPr>
                    <w:t>RTRDP</w:t>
                  </w:r>
                </w:p>
              </w:tc>
              <w:tc>
                <w:tcPr>
                  <w:tcW w:w="675" w:type="pct"/>
                </w:tcPr>
                <w:p w14:paraId="1995BA9D"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2024CB17" w14:textId="77777777" w:rsidR="00812ECB" w:rsidRPr="00812ECB" w:rsidRDefault="00812ECB" w:rsidP="00812ECB">
                  <w:pPr>
                    <w:widowControl w:val="0"/>
                    <w:spacing w:after="60"/>
                    <w:rPr>
                      <w:i/>
                      <w:sz w:val="20"/>
                      <w:szCs w:val="20"/>
                    </w:rPr>
                  </w:pPr>
                  <w:r w:rsidRPr="00812ECB">
                    <w:rPr>
                      <w:i/>
                      <w:sz w:val="20"/>
                      <w:szCs w:val="20"/>
                    </w:rPr>
                    <w:t>Real-Time Reliability Deployment Price for Energy</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Reliability Deployment Price Adder for Energy</w:t>
                  </w:r>
                  <w:r w:rsidRPr="00812ECB">
                    <w:rPr>
                      <w:sz w:val="20"/>
                      <w:szCs w:val="20"/>
                    </w:rPr>
                    <w:t>.</w:t>
                  </w:r>
                </w:p>
              </w:tc>
            </w:tr>
            <w:tr w:rsidR="00812ECB" w:rsidRPr="00812ECB" w14:paraId="0A108710" w14:textId="77777777" w:rsidTr="008C7683">
              <w:trPr>
                <w:cantSplit/>
              </w:trPr>
              <w:tc>
                <w:tcPr>
                  <w:tcW w:w="1145" w:type="pct"/>
                </w:tcPr>
                <w:p w14:paraId="3338FACF" w14:textId="77777777" w:rsidR="00812ECB" w:rsidRPr="00812ECB" w:rsidRDefault="00812ECB" w:rsidP="00812ECB">
                  <w:pPr>
                    <w:widowControl w:val="0"/>
                    <w:spacing w:after="60"/>
                    <w:rPr>
                      <w:sz w:val="20"/>
                      <w:szCs w:val="20"/>
                    </w:rPr>
                  </w:pPr>
                  <w:r w:rsidRPr="00812ECB">
                    <w:rPr>
                      <w:sz w:val="20"/>
                      <w:szCs w:val="20"/>
                    </w:rPr>
                    <w:t>RTRDPA</w:t>
                  </w:r>
                  <w:r w:rsidRPr="00812ECB">
                    <w:rPr>
                      <w:sz w:val="20"/>
                      <w:szCs w:val="20"/>
                      <w:vertAlign w:val="subscript"/>
                    </w:rPr>
                    <w:t xml:space="preserve"> </w:t>
                  </w:r>
                  <w:r w:rsidRPr="00812ECB">
                    <w:rPr>
                      <w:i/>
                      <w:sz w:val="20"/>
                      <w:szCs w:val="20"/>
                      <w:vertAlign w:val="subscript"/>
                    </w:rPr>
                    <w:t>y</w:t>
                  </w:r>
                </w:p>
              </w:tc>
              <w:tc>
                <w:tcPr>
                  <w:tcW w:w="675" w:type="pct"/>
                </w:tcPr>
                <w:p w14:paraId="2BFA9E4F"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4897FEA3" w14:textId="77777777" w:rsidR="00812ECB" w:rsidRPr="00812ECB" w:rsidRDefault="00812ECB" w:rsidP="00812ECB">
                  <w:pPr>
                    <w:widowControl w:val="0"/>
                    <w:spacing w:after="60"/>
                    <w:rPr>
                      <w:i/>
                      <w:sz w:val="20"/>
                      <w:szCs w:val="20"/>
                    </w:rPr>
                  </w:pPr>
                  <w:r w:rsidRPr="00812ECB">
                    <w:rPr>
                      <w:i/>
                      <w:sz w:val="20"/>
                      <w:szCs w:val="20"/>
                    </w:rPr>
                    <w:t xml:space="preserve">Real-Time Reliability Deployment Price Adder for Energy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6714CB9C" w14:textId="77777777" w:rsidTr="008C7683">
              <w:trPr>
                <w:cantSplit/>
              </w:trPr>
              <w:tc>
                <w:tcPr>
                  <w:tcW w:w="1145" w:type="pct"/>
                </w:tcPr>
                <w:p w14:paraId="371A2E1B" w14:textId="77777777" w:rsidR="00812ECB" w:rsidRPr="00812ECB" w:rsidRDefault="00812ECB" w:rsidP="00812ECB">
                  <w:pPr>
                    <w:widowControl w:val="0"/>
                    <w:spacing w:after="60"/>
                    <w:rPr>
                      <w:sz w:val="20"/>
                      <w:szCs w:val="20"/>
                    </w:rPr>
                  </w:pPr>
                  <w:r w:rsidRPr="00812ECB">
                    <w:rPr>
                      <w:sz w:val="20"/>
                      <w:szCs w:val="20"/>
                    </w:rPr>
                    <w:t>RNWF</w:t>
                  </w:r>
                  <w:r w:rsidRPr="00812ECB">
                    <w:rPr>
                      <w:i/>
                      <w:sz w:val="20"/>
                      <w:szCs w:val="20"/>
                    </w:rPr>
                    <w:t xml:space="preserve"> </w:t>
                  </w:r>
                  <w:r w:rsidRPr="00812ECB">
                    <w:rPr>
                      <w:i/>
                      <w:sz w:val="20"/>
                      <w:szCs w:val="20"/>
                      <w:vertAlign w:val="subscript"/>
                    </w:rPr>
                    <w:t>y</w:t>
                  </w:r>
                </w:p>
              </w:tc>
              <w:tc>
                <w:tcPr>
                  <w:tcW w:w="675" w:type="pct"/>
                </w:tcPr>
                <w:p w14:paraId="02678B9E"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5963DCA7" w14:textId="77777777" w:rsidR="00812ECB" w:rsidRPr="00812ECB" w:rsidRDefault="00812ECB" w:rsidP="00812ECB">
                  <w:pPr>
                    <w:widowControl w:val="0"/>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4CD1A8A7" w14:textId="77777777" w:rsidTr="008C7683">
              <w:trPr>
                <w:cantSplit/>
              </w:trPr>
              <w:tc>
                <w:tcPr>
                  <w:tcW w:w="1145" w:type="pct"/>
                </w:tcPr>
                <w:p w14:paraId="23D40175" w14:textId="77777777" w:rsidR="00812ECB" w:rsidRPr="00812ECB" w:rsidRDefault="00812ECB" w:rsidP="00812ECB">
                  <w:pPr>
                    <w:widowControl w:val="0"/>
                    <w:spacing w:after="60"/>
                    <w:rPr>
                      <w:sz w:val="20"/>
                      <w:szCs w:val="20"/>
                    </w:rPr>
                  </w:pPr>
                  <w:r w:rsidRPr="00812ECB">
                    <w:rPr>
                      <w:sz w:val="20"/>
                      <w:szCs w:val="20"/>
                    </w:rPr>
                    <w:t xml:space="preserve">RTLMP </w:t>
                  </w:r>
                  <w:r w:rsidRPr="00812ECB">
                    <w:rPr>
                      <w:i/>
                      <w:sz w:val="20"/>
                      <w:szCs w:val="20"/>
                      <w:vertAlign w:val="subscript"/>
                    </w:rPr>
                    <w:t>b, y</w:t>
                  </w:r>
                </w:p>
              </w:tc>
              <w:tc>
                <w:tcPr>
                  <w:tcW w:w="675" w:type="pct"/>
                </w:tcPr>
                <w:p w14:paraId="17489A8E"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575E0423" w14:textId="77777777" w:rsidR="00812ECB" w:rsidRPr="00812ECB" w:rsidRDefault="00812ECB" w:rsidP="00812ECB">
                  <w:pPr>
                    <w:widowControl w:val="0"/>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0550AC01" w14:textId="77777777" w:rsidTr="008C7683">
              <w:trPr>
                <w:cantSplit/>
              </w:trPr>
              <w:tc>
                <w:tcPr>
                  <w:tcW w:w="1145" w:type="pct"/>
                </w:tcPr>
                <w:p w14:paraId="223FE4C3" w14:textId="77777777" w:rsidR="00812ECB" w:rsidRPr="00812ECB" w:rsidRDefault="00812ECB" w:rsidP="00812ECB">
                  <w:pPr>
                    <w:widowControl w:val="0"/>
                    <w:spacing w:after="60"/>
                    <w:rPr>
                      <w:sz w:val="20"/>
                      <w:szCs w:val="20"/>
                    </w:rPr>
                  </w:pPr>
                  <w:r w:rsidRPr="00812ECB">
                    <w:rPr>
                      <w:sz w:val="20"/>
                      <w:szCs w:val="20"/>
                    </w:rPr>
                    <w:t xml:space="preserve">TLMP </w:t>
                  </w:r>
                  <w:r w:rsidRPr="00812ECB">
                    <w:rPr>
                      <w:i/>
                      <w:sz w:val="20"/>
                      <w:szCs w:val="20"/>
                      <w:vertAlign w:val="subscript"/>
                    </w:rPr>
                    <w:t>y</w:t>
                  </w:r>
                </w:p>
              </w:tc>
              <w:tc>
                <w:tcPr>
                  <w:tcW w:w="675" w:type="pct"/>
                </w:tcPr>
                <w:p w14:paraId="0837DB5E" w14:textId="77777777" w:rsidR="00812ECB" w:rsidRPr="00812ECB" w:rsidRDefault="00812ECB" w:rsidP="00812ECB">
                  <w:pPr>
                    <w:widowControl w:val="0"/>
                    <w:spacing w:after="60"/>
                    <w:rPr>
                      <w:iCs/>
                      <w:sz w:val="20"/>
                      <w:szCs w:val="20"/>
                    </w:rPr>
                  </w:pPr>
                  <w:r w:rsidRPr="00812ECB">
                    <w:rPr>
                      <w:sz w:val="20"/>
                      <w:szCs w:val="20"/>
                    </w:rPr>
                    <w:t>second</w:t>
                  </w:r>
                </w:p>
              </w:tc>
              <w:tc>
                <w:tcPr>
                  <w:tcW w:w="3180" w:type="pct"/>
                </w:tcPr>
                <w:p w14:paraId="61E76669" w14:textId="77777777" w:rsidR="00812ECB" w:rsidRPr="00812ECB" w:rsidRDefault="00812ECB" w:rsidP="00812ECB">
                  <w:pPr>
                    <w:widowControl w:val="0"/>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4BDEAEEB" w14:textId="77777777" w:rsidTr="008C7683">
              <w:trPr>
                <w:cantSplit/>
              </w:trPr>
              <w:tc>
                <w:tcPr>
                  <w:tcW w:w="1145" w:type="pct"/>
                </w:tcPr>
                <w:p w14:paraId="02E35E63" w14:textId="77777777" w:rsidR="00812ECB" w:rsidRPr="00812ECB" w:rsidRDefault="00812ECB" w:rsidP="00812ECB">
                  <w:pPr>
                    <w:widowControl w:val="0"/>
                    <w:spacing w:after="60"/>
                    <w:rPr>
                      <w:sz w:val="20"/>
                      <w:szCs w:val="20"/>
                    </w:rPr>
                  </w:pPr>
                  <w:r w:rsidRPr="00812ECB">
                    <w:rPr>
                      <w:sz w:val="20"/>
                      <w:szCs w:val="20"/>
                    </w:rPr>
                    <w:t xml:space="preserve">RNWF </w:t>
                  </w:r>
                  <w:r w:rsidRPr="00812ECB">
                    <w:rPr>
                      <w:i/>
                      <w:sz w:val="20"/>
                      <w:szCs w:val="20"/>
                      <w:vertAlign w:val="subscript"/>
                    </w:rPr>
                    <w:t>b, y</w:t>
                  </w:r>
                </w:p>
              </w:tc>
              <w:tc>
                <w:tcPr>
                  <w:tcW w:w="675" w:type="pct"/>
                </w:tcPr>
                <w:p w14:paraId="67A89C08"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4A76D538" w14:textId="77777777" w:rsidR="00812ECB" w:rsidRPr="00812ECB" w:rsidRDefault="00812ECB" w:rsidP="00812ECB">
                  <w:pPr>
                    <w:widowControl w:val="0"/>
                    <w:spacing w:after="60"/>
                    <w:rPr>
                      <w:i/>
                      <w:iCs/>
                      <w:sz w:val="20"/>
                      <w:szCs w:val="20"/>
                    </w:rPr>
                  </w:pPr>
                  <w:r w:rsidRPr="00812ECB">
                    <w:rPr>
                      <w:i/>
                      <w:iCs/>
                      <w:sz w:val="20"/>
                      <w:szCs w:val="20"/>
                    </w:rPr>
                    <w:t xml:space="preserve">Net meter Weighting Factor per </w:t>
                  </w:r>
                  <w:proofErr w:type="spellStart"/>
                  <w:r w:rsidRPr="00812ECB">
                    <w:rPr>
                      <w:i/>
                      <w:iCs/>
                      <w:sz w:val="20"/>
                      <w:szCs w:val="20"/>
                    </w:rPr>
                    <w:t>interval</w:t>
                  </w:r>
                  <w:r w:rsidRPr="00812ECB">
                    <w:rPr>
                      <w:rFonts w:ascii="Symbol" w:hAnsi="Symbol"/>
                      <w:sz w:val="20"/>
                      <w:szCs w:val="20"/>
                    </w:rPr>
                    <w:t></w:t>
                  </w:r>
                  <w:r w:rsidRPr="00812ECB">
                    <w:rPr>
                      <w:sz w:val="20"/>
                      <w:szCs w:val="20"/>
                    </w:rPr>
                    <w:t>The</w:t>
                  </w:r>
                  <w:proofErr w:type="spellEnd"/>
                  <w:r w:rsidRPr="00812ECB">
                    <w:rPr>
                      <w:sz w:val="20"/>
                      <w:szCs w:val="20"/>
                    </w:rPr>
                    <w:t xml:space="preserv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7870D88E" w14:textId="77777777" w:rsidTr="008C7683">
              <w:trPr>
                <w:cantSplit/>
              </w:trPr>
              <w:tc>
                <w:tcPr>
                  <w:tcW w:w="1145" w:type="pct"/>
                </w:tcPr>
                <w:p w14:paraId="38E94497" w14:textId="77777777" w:rsidR="00812ECB" w:rsidRPr="00812ECB" w:rsidRDefault="00812ECB" w:rsidP="00812ECB">
                  <w:pPr>
                    <w:widowControl w:val="0"/>
                    <w:spacing w:after="60"/>
                    <w:rPr>
                      <w:sz w:val="20"/>
                      <w:szCs w:val="20"/>
                    </w:rPr>
                  </w:pPr>
                  <w:r w:rsidRPr="00812ECB">
                    <w:rPr>
                      <w:sz w:val="20"/>
                      <w:szCs w:val="20"/>
                    </w:rPr>
                    <w:t xml:space="preserve">BP </w:t>
                  </w:r>
                  <w:r w:rsidRPr="00812ECB">
                    <w:rPr>
                      <w:i/>
                      <w:sz w:val="20"/>
                      <w:szCs w:val="20"/>
                      <w:vertAlign w:val="subscript"/>
                    </w:rPr>
                    <w:t>r, y</w:t>
                  </w:r>
                </w:p>
              </w:tc>
              <w:tc>
                <w:tcPr>
                  <w:tcW w:w="675" w:type="pct"/>
                </w:tcPr>
                <w:p w14:paraId="67F918D0" w14:textId="77777777" w:rsidR="00812ECB" w:rsidRPr="00812ECB" w:rsidRDefault="00812ECB" w:rsidP="00812ECB">
                  <w:pPr>
                    <w:widowControl w:val="0"/>
                    <w:spacing w:after="60"/>
                    <w:rPr>
                      <w:sz w:val="20"/>
                      <w:szCs w:val="20"/>
                    </w:rPr>
                  </w:pPr>
                  <w:r w:rsidRPr="00812ECB">
                    <w:rPr>
                      <w:sz w:val="20"/>
                      <w:szCs w:val="20"/>
                    </w:rPr>
                    <w:t>MW</w:t>
                  </w:r>
                </w:p>
              </w:tc>
              <w:tc>
                <w:tcPr>
                  <w:tcW w:w="3180" w:type="pct"/>
                </w:tcPr>
                <w:p w14:paraId="5A39DA19" w14:textId="77777777" w:rsidR="00812ECB" w:rsidRPr="00812ECB" w:rsidRDefault="00812ECB" w:rsidP="00812ECB">
                  <w:pPr>
                    <w:widowControl w:val="0"/>
                    <w:spacing w:after="60"/>
                    <w:rPr>
                      <w:i/>
                      <w:iCs/>
                      <w:sz w:val="20"/>
                      <w:szCs w:val="20"/>
                    </w:rPr>
                  </w:pPr>
                  <w:r w:rsidRPr="00812ECB">
                    <w:rPr>
                      <w:i/>
                      <w:iCs/>
                      <w:sz w:val="20"/>
                      <w:szCs w:val="20"/>
                    </w:rPr>
                    <w:t xml:space="preserve">Base Point per Resource per </w:t>
                  </w:r>
                  <w:proofErr w:type="spellStart"/>
                  <w:r w:rsidRPr="00812ECB">
                    <w:rPr>
                      <w:i/>
                      <w:iCs/>
                      <w:sz w:val="20"/>
                      <w:szCs w:val="20"/>
                    </w:rPr>
                    <w:t>interval</w:t>
                  </w:r>
                  <w:r w:rsidRPr="00812ECB">
                    <w:rPr>
                      <w:rFonts w:ascii="Symbol" w:hAnsi="Symbol"/>
                      <w:sz w:val="20"/>
                      <w:szCs w:val="20"/>
                    </w:rPr>
                    <w:t></w:t>
                  </w:r>
                  <w:r w:rsidRPr="00812ECB">
                    <w:rPr>
                      <w:sz w:val="20"/>
                      <w:szCs w:val="20"/>
                    </w:rPr>
                    <w:t>The</w:t>
                  </w:r>
                  <w:proofErr w:type="spellEnd"/>
                  <w:r w:rsidRPr="00812ECB">
                    <w:rPr>
                      <w:sz w:val="20"/>
                      <w:szCs w:val="20"/>
                    </w:rPr>
                    <w:t xml:space="preserve"> Base Point of Resource </w:t>
                  </w:r>
                  <w:r w:rsidRPr="00812ECB">
                    <w:rPr>
                      <w:i/>
                      <w:sz w:val="20"/>
                      <w:szCs w:val="20"/>
                    </w:rPr>
                    <w:t>r,</w:t>
                  </w:r>
                  <w:r w:rsidRPr="00812ECB">
                    <w:rPr>
                      <w:sz w:val="20"/>
                      <w:szCs w:val="20"/>
                    </w:rPr>
                    <w:t xml:space="preserve"> for the SCED interval </w:t>
                  </w:r>
                  <w:r w:rsidRPr="00812ECB">
                    <w:rPr>
                      <w:i/>
                      <w:iCs/>
                      <w:sz w:val="20"/>
                      <w:szCs w:val="20"/>
                    </w:rPr>
                    <w:t>y</w:t>
                  </w:r>
                  <w:r w:rsidRPr="00812ECB">
                    <w:rPr>
                      <w:sz w:val="20"/>
                      <w:szCs w:val="20"/>
                    </w:rPr>
                    <w:t xml:space="preserve">.  Where for a Combined Cycle Train, the Resource </w:t>
                  </w:r>
                  <w:r w:rsidRPr="00812ECB">
                    <w:rPr>
                      <w:i/>
                      <w:sz w:val="20"/>
                      <w:szCs w:val="20"/>
                    </w:rPr>
                    <w:t xml:space="preserve">r </w:t>
                  </w:r>
                  <w:r w:rsidRPr="00812ECB">
                    <w:rPr>
                      <w:sz w:val="20"/>
                      <w:szCs w:val="20"/>
                    </w:rPr>
                    <w:t>is a Combined Cycle Generation Resource within the Combined Cycle Train.</w:t>
                  </w:r>
                </w:p>
              </w:tc>
            </w:tr>
            <w:tr w:rsidR="00812ECB" w:rsidRPr="00812ECB" w14:paraId="7FE80A86" w14:textId="77777777" w:rsidTr="008C7683">
              <w:trPr>
                <w:cantSplit/>
              </w:trPr>
              <w:tc>
                <w:tcPr>
                  <w:tcW w:w="1145" w:type="pct"/>
                </w:tcPr>
                <w:p w14:paraId="1C30B9DF" w14:textId="77777777" w:rsidR="00812ECB" w:rsidRPr="00812ECB" w:rsidRDefault="00812ECB" w:rsidP="00812ECB">
                  <w:pPr>
                    <w:widowControl w:val="0"/>
                    <w:spacing w:after="60"/>
                    <w:rPr>
                      <w:i/>
                      <w:sz w:val="20"/>
                      <w:szCs w:val="20"/>
                    </w:rPr>
                  </w:pPr>
                  <w:r w:rsidRPr="00812ECB">
                    <w:rPr>
                      <w:sz w:val="20"/>
                      <w:szCs w:val="20"/>
                    </w:rPr>
                    <w:lastRenderedPageBreak/>
                    <w:t>MEBC</w:t>
                  </w:r>
                  <w:r w:rsidRPr="00812ECB">
                    <w:rPr>
                      <w:sz w:val="20"/>
                      <w:szCs w:val="20"/>
                      <w:vertAlign w:val="subscript"/>
                    </w:rPr>
                    <w:t xml:space="preserve"> </w:t>
                  </w:r>
                  <w:proofErr w:type="spellStart"/>
                  <w:r w:rsidRPr="00812ECB">
                    <w:rPr>
                      <w:i/>
                      <w:sz w:val="20"/>
                      <w:szCs w:val="20"/>
                      <w:vertAlign w:val="subscript"/>
                    </w:rPr>
                    <w:t>gsc</w:t>
                  </w:r>
                  <w:proofErr w:type="spellEnd"/>
                  <w:r w:rsidRPr="00812ECB">
                    <w:rPr>
                      <w:i/>
                      <w:sz w:val="20"/>
                      <w:szCs w:val="20"/>
                      <w:vertAlign w:val="subscript"/>
                    </w:rPr>
                    <w:t>, b</w:t>
                  </w:r>
                </w:p>
              </w:tc>
              <w:tc>
                <w:tcPr>
                  <w:tcW w:w="675" w:type="pct"/>
                </w:tcPr>
                <w:p w14:paraId="14576446"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77AE971C" w14:textId="77777777" w:rsidR="00812ECB" w:rsidRPr="00812ECB" w:rsidRDefault="00812ECB" w:rsidP="00812ECB">
                  <w:pPr>
                    <w:widowControl w:val="0"/>
                    <w:spacing w:after="60"/>
                    <w:rPr>
                      <w:sz w:val="20"/>
                      <w:szCs w:val="20"/>
                    </w:rPr>
                  </w:pPr>
                  <w:r w:rsidRPr="00812ECB">
                    <w:rPr>
                      <w:i/>
                      <w:sz w:val="20"/>
                      <w:szCs w:val="20"/>
                    </w:rPr>
                    <w:t xml:space="preserve">Metered Energy at </w:t>
                  </w:r>
                  <w:del w:id="1280" w:author="ERCOT" w:date="2023-06-01T14:59:00Z">
                    <w:r w:rsidRPr="00812ECB" w:rsidDel="00BE4879">
                      <w:rPr>
                        <w:i/>
                        <w:sz w:val="20"/>
                        <w:szCs w:val="20"/>
                      </w:rPr>
                      <w:delText>b</w:delText>
                    </w:r>
                  </w:del>
                  <w:ins w:id="1281" w:author="ERCOT" w:date="2023-06-01T14:59:00Z">
                    <w:r w:rsidRPr="00812ECB">
                      <w:rPr>
                        <w:i/>
                        <w:sz w:val="20"/>
                        <w:szCs w:val="20"/>
                      </w:rPr>
                      <w:t>B</w:t>
                    </w:r>
                  </w:ins>
                  <w:r w:rsidRPr="00812ECB">
                    <w:rPr>
                      <w:i/>
                      <w:sz w:val="20"/>
                      <w:szCs w:val="20"/>
                    </w:rPr>
                    <w:t xml:space="preserve">us (Calculated) </w:t>
                  </w:r>
                  <w:r w:rsidRPr="00812ECB">
                    <w:rPr>
                      <w:sz w:val="20"/>
                      <w:szCs w:val="20"/>
                    </w:rPr>
                    <w:sym w:font="Symbol" w:char="F0BE"/>
                  </w:r>
                  <w:r w:rsidRPr="00812ECB">
                    <w:rPr>
                      <w:sz w:val="20"/>
                      <w:szCs w:val="20"/>
                    </w:rPr>
                    <w:t xml:space="preserve"> The calculated energy for the 15-minute Settlement Interval for a Settlement Meter which is upstream from another Settlement Meter which measures </w:t>
                  </w:r>
                  <w:ins w:id="1282" w:author="ERCOT" w:date="2022-06-26T13:19:00Z">
                    <w:r w:rsidRPr="00812ECB">
                      <w:rPr>
                        <w:sz w:val="20"/>
                      </w:rPr>
                      <w:t xml:space="preserve">CLR (that is not an ALR) or </w:t>
                    </w:r>
                  </w:ins>
                  <w:r w:rsidRPr="00812ECB">
                    <w:rPr>
                      <w:sz w:val="20"/>
                      <w:szCs w:val="20"/>
                    </w:rPr>
                    <w:t>ESR Load.  A positive value represents energy produced, and a negative value represents energy withdrawn.</w:t>
                  </w:r>
                  <w:ins w:id="1283" w:author="ERCOT" w:date="2022-06-26T13:20:00Z">
                    <w:r w:rsidRPr="00812ECB">
                      <w:rPr>
                        <w:sz w:val="20"/>
                      </w:rPr>
                      <w:t xml:space="preserve"> This is not adjusted for losses and UFE.</w:t>
                    </w:r>
                  </w:ins>
                </w:p>
              </w:tc>
            </w:tr>
            <w:tr w:rsidR="00812ECB" w:rsidRPr="00812ECB" w14:paraId="3BDB9C25" w14:textId="77777777" w:rsidTr="008C7683">
              <w:trPr>
                <w:cantSplit/>
              </w:trPr>
              <w:tc>
                <w:tcPr>
                  <w:tcW w:w="1145" w:type="pct"/>
                </w:tcPr>
                <w:p w14:paraId="03E8B28A" w14:textId="77777777" w:rsidR="00812ECB" w:rsidRPr="00812ECB" w:rsidRDefault="00812ECB" w:rsidP="00812ECB">
                  <w:pPr>
                    <w:widowControl w:val="0"/>
                    <w:spacing w:after="60"/>
                    <w:rPr>
                      <w:i/>
                      <w:sz w:val="20"/>
                      <w:szCs w:val="20"/>
                    </w:rPr>
                  </w:pPr>
                  <w:proofErr w:type="spellStart"/>
                  <w:r w:rsidRPr="00812ECB">
                    <w:rPr>
                      <w:i/>
                      <w:sz w:val="20"/>
                      <w:szCs w:val="20"/>
                    </w:rPr>
                    <w:t>gsc</w:t>
                  </w:r>
                  <w:proofErr w:type="spellEnd"/>
                </w:p>
              </w:tc>
              <w:tc>
                <w:tcPr>
                  <w:tcW w:w="675" w:type="pct"/>
                </w:tcPr>
                <w:p w14:paraId="1116155A"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173DE089" w14:textId="77777777" w:rsidR="00812ECB" w:rsidRPr="00812ECB" w:rsidRDefault="00812ECB" w:rsidP="00812ECB">
                  <w:pPr>
                    <w:widowControl w:val="0"/>
                    <w:spacing w:after="60"/>
                    <w:rPr>
                      <w:sz w:val="20"/>
                      <w:szCs w:val="20"/>
                    </w:rPr>
                  </w:pPr>
                  <w:r w:rsidRPr="00812ECB">
                    <w:rPr>
                      <w:sz w:val="20"/>
                      <w:szCs w:val="20"/>
                    </w:rPr>
                    <w:t>A generation site code.</w:t>
                  </w:r>
                </w:p>
              </w:tc>
            </w:tr>
            <w:tr w:rsidR="00812ECB" w:rsidRPr="00812ECB" w14:paraId="19015E6F" w14:textId="77777777" w:rsidTr="008C7683">
              <w:trPr>
                <w:cantSplit/>
              </w:trPr>
              <w:tc>
                <w:tcPr>
                  <w:tcW w:w="1145" w:type="pct"/>
                </w:tcPr>
                <w:p w14:paraId="73021001" w14:textId="77777777" w:rsidR="00812ECB" w:rsidRPr="00812ECB" w:rsidRDefault="00812ECB" w:rsidP="00812ECB">
                  <w:pPr>
                    <w:widowControl w:val="0"/>
                    <w:spacing w:after="60"/>
                    <w:rPr>
                      <w:i/>
                      <w:sz w:val="20"/>
                      <w:szCs w:val="20"/>
                    </w:rPr>
                  </w:pPr>
                  <w:r w:rsidRPr="00812ECB">
                    <w:rPr>
                      <w:i/>
                      <w:sz w:val="20"/>
                      <w:szCs w:val="20"/>
                    </w:rPr>
                    <w:t>r</w:t>
                  </w:r>
                </w:p>
              </w:tc>
              <w:tc>
                <w:tcPr>
                  <w:tcW w:w="675" w:type="pct"/>
                </w:tcPr>
                <w:p w14:paraId="312CEB07"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23413E57" w14:textId="77777777" w:rsidR="00812ECB" w:rsidRPr="00812ECB" w:rsidRDefault="00812ECB" w:rsidP="00812ECB">
                  <w:pPr>
                    <w:widowControl w:val="0"/>
                    <w:spacing w:after="60"/>
                    <w:rPr>
                      <w:sz w:val="20"/>
                      <w:szCs w:val="20"/>
                    </w:rPr>
                  </w:pPr>
                  <w:r w:rsidRPr="00812ECB">
                    <w:rPr>
                      <w:sz w:val="20"/>
                      <w:szCs w:val="20"/>
                    </w:rPr>
                    <w:t xml:space="preserve">A Generation Resource or ESR that is located at the Facility with net metering.  </w:t>
                  </w:r>
                </w:p>
              </w:tc>
            </w:tr>
            <w:tr w:rsidR="00812ECB" w:rsidRPr="00812ECB" w14:paraId="64CC9786" w14:textId="77777777" w:rsidTr="008C7683">
              <w:trPr>
                <w:cantSplit/>
              </w:trPr>
              <w:tc>
                <w:tcPr>
                  <w:tcW w:w="1145" w:type="pct"/>
                </w:tcPr>
                <w:p w14:paraId="64907F18" w14:textId="77777777" w:rsidR="00812ECB" w:rsidRPr="00812ECB" w:rsidRDefault="00812ECB" w:rsidP="00812ECB">
                  <w:pPr>
                    <w:widowControl w:val="0"/>
                    <w:spacing w:after="60"/>
                    <w:rPr>
                      <w:i/>
                      <w:sz w:val="20"/>
                      <w:szCs w:val="20"/>
                    </w:rPr>
                  </w:pPr>
                  <w:r w:rsidRPr="00812ECB">
                    <w:rPr>
                      <w:i/>
                      <w:sz w:val="20"/>
                      <w:szCs w:val="20"/>
                    </w:rPr>
                    <w:t>y</w:t>
                  </w:r>
                </w:p>
              </w:tc>
              <w:tc>
                <w:tcPr>
                  <w:tcW w:w="675" w:type="pct"/>
                </w:tcPr>
                <w:p w14:paraId="1668B375"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49B94D05" w14:textId="77777777" w:rsidR="00812ECB" w:rsidRPr="00812ECB" w:rsidRDefault="00812ECB" w:rsidP="00812ECB">
                  <w:pPr>
                    <w:widowControl w:val="0"/>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523050D7" w14:textId="77777777" w:rsidTr="008C7683">
              <w:trPr>
                <w:cantSplit/>
              </w:trPr>
              <w:tc>
                <w:tcPr>
                  <w:tcW w:w="1145" w:type="pct"/>
                </w:tcPr>
                <w:p w14:paraId="17DDE04D" w14:textId="77777777" w:rsidR="00812ECB" w:rsidRPr="00812ECB" w:rsidRDefault="00812ECB" w:rsidP="00812ECB">
                  <w:pPr>
                    <w:widowControl w:val="0"/>
                    <w:spacing w:after="60"/>
                    <w:rPr>
                      <w:i/>
                      <w:sz w:val="20"/>
                      <w:szCs w:val="20"/>
                    </w:rPr>
                  </w:pPr>
                  <w:r w:rsidRPr="00812ECB">
                    <w:rPr>
                      <w:i/>
                      <w:sz w:val="20"/>
                      <w:szCs w:val="20"/>
                    </w:rPr>
                    <w:t>b</w:t>
                  </w:r>
                </w:p>
              </w:tc>
              <w:tc>
                <w:tcPr>
                  <w:tcW w:w="675" w:type="pct"/>
                </w:tcPr>
                <w:p w14:paraId="35F29DAD"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3797B610" w14:textId="77777777" w:rsidR="00812ECB" w:rsidRPr="00812ECB" w:rsidRDefault="00812ECB" w:rsidP="00812ECB">
                  <w:pPr>
                    <w:widowControl w:val="0"/>
                    <w:spacing w:after="60"/>
                    <w:rPr>
                      <w:sz w:val="20"/>
                      <w:szCs w:val="20"/>
                    </w:rPr>
                  </w:pPr>
                  <w:r w:rsidRPr="00812ECB">
                    <w:rPr>
                      <w:sz w:val="20"/>
                      <w:szCs w:val="20"/>
                    </w:rPr>
                    <w:t>An Electrical Bus.</w:t>
                  </w:r>
                </w:p>
              </w:tc>
            </w:tr>
          </w:tbl>
          <w:p w14:paraId="229A1775" w14:textId="77777777" w:rsidR="00812ECB" w:rsidRPr="00812ECB" w:rsidRDefault="00812ECB" w:rsidP="00812ECB">
            <w:pPr>
              <w:spacing w:before="240" w:after="240"/>
              <w:ind w:left="720" w:hanging="720"/>
              <w:rPr>
                <w:szCs w:val="20"/>
              </w:rPr>
            </w:pPr>
          </w:p>
        </w:tc>
      </w:tr>
    </w:tbl>
    <w:p w14:paraId="0AF4F531" w14:textId="77777777" w:rsidR="00812ECB" w:rsidRPr="00812ECB" w:rsidRDefault="00812ECB" w:rsidP="00812ECB">
      <w:pPr>
        <w:widowControl w:val="0"/>
        <w:spacing w:before="240" w:after="240"/>
        <w:ind w:left="720" w:hanging="720"/>
        <w:rPr>
          <w:szCs w:val="20"/>
        </w:rPr>
      </w:pPr>
      <w:r w:rsidRPr="00812ECB">
        <w:rPr>
          <w:szCs w:val="20"/>
        </w:rPr>
        <w:lastRenderedPageBreak/>
        <w:t>(5)</w:t>
      </w:r>
      <w:r w:rsidRPr="00812ECB">
        <w:rPr>
          <w:szCs w:val="20"/>
        </w:rPr>
        <w:tab/>
        <w:t>The Generation Resource SCADA Splitting Percentage for each Resource within a net metering arrangement for the 15-minute Settlement Interval is calculated as follows:</w:t>
      </w:r>
    </w:p>
    <w:p w14:paraId="726F18F0" w14:textId="77777777" w:rsidR="00812ECB" w:rsidRPr="00812ECB" w:rsidRDefault="00812ECB" w:rsidP="00812ECB">
      <w:pPr>
        <w:spacing w:before="120" w:after="120"/>
        <w:ind w:firstLine="720"/>
        <w:jc w:val="both"/>
        <w:rPr>
          <w:b/>
          <w:szCs w:val="20"/>
          <w:vertAlign w:val="subscript"/>
          <w:lang w:val="pt-BR"/>
        </w:rPr>
      </w:pPr>
      <w:r w:rsidRPr="00812ECB">
        <w:rPr>
          <w:b/>
          <w:szCs w:val="20"/>
          <w:lang w:val="pt-BR"/>
        </w:rPr>
        <w:t xml:space="preserve">GSPLITPER </w:t>
      </w:r>
      <w:r w:rsidRPr="00812ECB">
        <w:rPr>
          <w:b/>
          <w:i/>
          <w:vertAlign w:val="subscript"/>
          <w:lang w:val="pt-BR"/>
        </w:rPr>
        <w:t>q</w:t>
      </w:r>
      <w:r w:rsidRPr="00812ECB">
        <w:rPr>
          <w:rFonts w:ascii="Times New Roman Bold" w:hAnsi="Times New Roman Bold"/>
          <w:b/>
          <w:i/>
          <w:vertAlign w:val="subscript"/>
          <w:lang w:val="pt-BR"/>
        </w:rPr>
        <w:t xml:space="preserve">,  </w:t>
      </w:r>
      <w:r w:rsidRPr="00812ECB">
        <w:rPr>
          <w:b/>
          <w:i/>
          <w:vertAlign w:val="subscript"/>
          <w:lang w:val="pt-BR"/>
        </w:rPr>
        <w:t>r, gsc, p</w:t>
      </w:r>
      <w:r w:rsidRPr="00812ECB">
        <w:rPr>
          <w:b/>
          <w:szCs w:val="20"/>
          <w:lang w:val="pt-BR"/>
        </w:rPr>
        <w:t xml:space="preserve"> </w:t>
      </w:r>
      <w:r w:rsidRPr="00812ECB">
        <w:rPr>
          <w:b/>
          <w:szCs w:val="20"/>
          <w:lang w:val="pt-BR"/>
        </w:rPr>
        <w:tab/>
        <w:t xml:space="preserve">= GSSPLITSCA </w:t>
      </w:r>
      <w:r w:rsidRPr="00812ECB">
        <w:rPr>
          <w:b/>
          <w:i/>
          <w:szCs w:val="20"/>
          <w:vertAlign w:val="subscript"/>
          <w:lang w:val="pt-BR"/>
        </w:rPr>
        <w:t>r</w:t>
      </w:r>
      <w:r w:rsidRPr="00812ECB">
        <w:rPr>
          <w:b/>
          <w:szCs w:val="20"/>
          <w:lang w:val="pt-BR"/>
        </w:rPr>
        <w:t xml:space="preserve"> / </w:t>
      </w:r>
      <w:r w:rsidRPr="00812ECB">
        <w:rPr>
          <w:noProof/>
          <w:position w:val="-18"/>
          <w:szCs w:val="20"/>
        </w:rPr>
        <w:drawing>
          <wp:inline distT="0" distB="0" distL="0" distR="0" wp14:anchorId="7D093F87" wp14:editId="66D72164">
            <wp:extent cx="180975" cy="27622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szCs w:val="20"/>
          <w:lang w:val="pt-BR"/>
        </w:rPr>
        <w:t xml:space="preserve">GSSPLITSCA </w:t>
      </w:r>
      <w:r w:rsidRPr="00812ECB">
        <w:rPr>
          <w:b/>
          <w:i/>
          <w:szCs w:val="20"/>
          <w:vertAlign w:val="subscript"/>
          <w:lang w:val="pt-BR"/>
        </w:rPr>
        <w:t>r</w:t>
      </w:r>
    </w:p>
    <w:p w14:paraId="2B1C9B9C" w14:textId="77777777" w:rsidR="00812ECB" w:rsidRPr="00812ECB" w:rsidRDefault="00812ECB" w:rsidP="00812ECB">
      <w:pPr>
        <w:spacing w:before="120"/>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12ECB" w:rsidRPr="00812ECB" w14:paraId="093EF234" w14:textId="77777777" w:rsidTr="008C7683">
        <w:trPr>
          <w:cantSplit/>
          <w:tblHeader/>
        </w:trPr>
        <w:tc>
          <w:tcPr>
            <w:tcW w:w="2361" w:type="dxa"/>
          </w:tcPr>
          <w:p w14:paraId="038A8339" w14:textId="77777777" w:rsidR="00812ECB" w:rsidRPr="00812ECB" w:rsidRDefault="00812ECB" w:rsidP="00812ECB">
            <w:pPr>
              <w:spacing w:after="120"/>
              <w:rPr>
                <w:b/>
                <w:iCs/>
                <w:sz w:val="20"/>
                <w:szCs w:val="20"/>
              </w:rPr>
            </w:pPr>
            <w:r w:rsidRPr="00812ECB">
              <w:rPr>
                <w:b/>
                <w:iCs/>
                <w:sz w:val="20"/>
                <w:szCs w:val="20"/>
              </w:rPr>
              <w:t>Variable</w:t>
            </w:r>
          </w:p>
        </w:tc>
        <w:tc>
          <w:tcPr>
            <w:tcW w:w="826" w:type="dxa"/>
          </w:tcPr>
          <w:p w14:paraId="73D8C31F" w14:textId="77777777" w:rsidR="00812ECB" w:rsidRPr="00812ECB" w:rsidRDefault="00812ECB" w:rsidP="00812ECB">
            <w:pPr>
              <w:spacing w:after="120"/>
              <w:rPr>
                <w:b/>
                <w:iCs/>
                <w:sz w:val="20"/>
                <w:szCs w:val="20"/>
              </w:rPr>
            </w:pPr>
            <w:r w:rsidRPr="00812ECB">
              <w:rPr>
                <w:b/>
                <w:iCs/>
                <w:sz w:val="20"/>
                <w:szCs w:val="20"/>
              </w:rPr>
              <w:t>Unit</w:t>
            </w:r>
          </w:p>
        </w:tc>
        <w:tc>
          <w:tcPr>
            <w:tcW w:w="5884" w:type="dxa"/>
          </w:tcPr>
          <w:p w14:paraId="5DC27CE9"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06B8FBFC" w14:textId="77777777" w:rsidTr="008C7683">
        <w:trPr>
          <w:cantSplit/>
        </w:trPr>
        <w:tc>
          <w:tcPr>
            <w:tcW w:w="2361" w:type="dxa"/>
          </w:tcPr>
          <w:p w14:paraId="4EDE7C86"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826" w:type="dxa"/>
          </w:tcPr>
          <w:p w14:paraId="485BED08" w14:textId="77777777" w:rsidR="00812ECB" w:rsidRPr="00812ECB" w:rsidRDefault="00812ECB" w:rsidP="00812ECB">
            <w:pPr>
              <w:spacing w:after="60"/>
              <w:rPr>
                <w:iCs/>
                <w:sz w:val="20"/>
                <w:szCs w:val="20"/>
              </w:rPr>
            </w:pPr>
            <w:r w:rsidRPr="00812ECB">
              <w:rPr>
                <w:iCs/>
                <w:sz w:val="20"/>
                <w:szCs w:val="20"/>
              </w:rPr>
              <w:t>none</w:t>
            </w:r>
          </w:p>
        </w:tc>
        <w:tc>
          <w:tcPr>
            <w:tcW w:w="5884" w:type="dxa"/>
          </w:tcPr>
          <w:p w14:paraId="09A12945"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GSPLITPER is calculated by taking the SCADA values (GSSPLITSCA) for a particular Generation Resource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10DC7EF0" w14:textId="77777777" w:rsidTr="008C7683">
        <w:trPr>
          <w:cantSplit/>
        </w:trPr>
        <w:tc>
          <w:tcPr>
            <w:tcW w:w="2361" w:type="dxa"/>
          </w:tcPr>
          <w:p w14:paraId="01A7A3B4" w14:textId="77777777" w:rsidR="00812ECB" w:rsidRPr="00812ECB" w:rsidRDefault="00812ECB" w:rsidP="00812ECB">
            <w:pPr>
              <w:spacing w:after="60"/>
              <w:rPr>
                <w:iCs/>
                <w:sz w:val="20"/>
                <w:szCs w:val="20"/>
              </w:rPr>
            </w:pPr>
            <w:r w:rsidRPr="00812ECB">
              <w:rPr>
                <w:iCs/>
                <w:sz w:val="20"/>
                <w:szCs w:val="20"/>
              </w:rPr>
              <w:t xml:space="preserve">GSSPLITSCA </w:t>
            </w:r>
            <w:r w:rsidRPr="00812ECB">
              <w:rPr>
                <w:i/>
                <w:iCs/>
                <w:sz w:val="20"/>
                <w:szCs w:val="20"/>
                <w:vertAlign w:val="subscript"/>
              </w:rPr>
              <w:t>r</w:t>
            </w:r>
          </w:p>
        </w:tc>
        <w:tc>
          <w:tcPr>
            <w:tcW w:w="826" w:type="dxa"/>
          </w:tcPr>
          <w:p w14:paraId="173FE9DD" w14:textId="77777777" w:rsidR="00812ECB" w:rsidRPr="00812ECB" w:rsidRDefault="00812ECB" w:rsidP="00812ECB">
            <w:pPr>
              <w:spacing w:after="60"/>
              <w:rPr>
                <w:iCs/>
                <w:sz w:val="20"/>
                <w:szCs w:val="20"/>
              </w:rPr>
            </w:pPr>
            <w:r w:rsidRPr="00812ECB">
              <w:rPr>
                <w:iCs/>
                <w:sz w:val="20"/>
                <w:szCs w:val="20"/>
              </w:rPr>
              <w:t>MWh</w:t>
            </w:r>
          </w:p>
        </w:tc>
        <w:tc>
          <w:tcPr>
            <w:tcW w:w="5884" w:type="dxa"/>
          </w:tcPr>
          <w:p w14:paraId="09FB82FB" w14:textId="77777777" w:rsidR="00812ECB" w:rsidRPr="00812ECB" w:rsidRDefault="00812ECB" w:rsidP="00812ECB">
            <w:pPr>
              <w:spacing w:after="60"/>
              <w:rPr>
                <w:iCs/>
                <w:sz w:val="20"/>
                <w:szCs w:val="20"/>
              </w:rPr>
            </w:pPr>
            <w:r w:rsidRPr="00812ECB">
              <w:rPr>
                <w:i/>
                <w:iCs/>
                <w:sz w:val="20"/>
                <w:szCs w:val="20"/>
              </w:rPr>
              <w:t>Generation Resource SCADA Net Real Power provided via Telemetry</w:t>
            </w:r>
            <w:r w:rsidRPr="00812ECB">
              <w:rPr>
                <w:iCs/>
                <w:sz w:val="20"/>
                <w:szCs w:val="20"/>
              </w:rPr>
              <w:t xml:space="preserve">—The net real power provided via telemetry per Resource within the net metering arrangement, integrated for the 15-minute Settlement Interval.  Where for a Combined Cycle Train, the Resource </w:t>
            </w:r>
            <w:r w:rsidRPr="00812ECB">
              <w:rPr>
                <w:i/>
                <w:iCs/>
                <w:sz w:val="20"/>
                <w:szCs w:val="20"/>
              </w:rPr>
              <w:t>r</w:t>
            </w:r>
            <w:r w:rsidRPr="00812ECB">
              <w:rPr>
                <w:iCs/>
                <w:sz w:val="20"/>
                <w:szCs w:val="20"/>
              </w:rPr>
              <w:t xml:space="preserve"> is the Combined Cycle Train.</w:t>
            </w:r>
          </w:p>
        </w:tc>
      </w:tr>
      <w:tr w:rsidR="00812ECB" w:rsidRPr="00812ECB" w14:paraId="147C283B" w14:textId="77777777" w:rsidTr="008C7683">
        <w:trPr>
          <w:cantSplit/>
        </w:trPr>
        <w:tc>
          <w:tcPr>
            <w:tcW w:w="2361" w:type="dxa"/>
            <w:tcBorders>
              <w:top w:val="single" w:sz="4" w:space="0" w:color="auto"/>
              <w:left w:val="single" w:sz="4" w:space="0" w:color="auto"/>
              <w:bottom w:val="single" w:sz="4" w:space="0" w:color="auto"/>
              <w:right w:val="single" w:sz="4" w:space="0" w:color="auto"/>
            </w:tcBorders>
          </w:tcPr>
          <w:p w14:paraId="75FE6B4E" w14:textId="77777777" w:rsidR="00812ECB" w:rsidRPr="00812ECB" w:rsidRDefault="00812ECB" w:rsidP="00812ECB">
            <w:pPr>
              <w:spacing w:after="60"/>
              <w:rPr>
                <w:i/>
                <w:iCs/>
                <w:sz w:val="20"/>
                <w:szCs w:val="20"/>
              </w:rPr>
            </w:pPr>
            <w:proofErr w:type="spellStart"/>
            <w:r w:rsidRPr="00812ECB">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tcPr>
          <w:p w14:paraId="3C6774AD"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7F3F147"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514C79B5" w14:textId="77777777" w:rsidTr="008C7683">
        <w:trPr>
          <w:cantSplit/>
        </w:trPr>
        <w:tc>
          <w:tcPr>
            <w:tcW w:w="2361" w:type="dxa"/>
            <w:tcBorders>
              <w:top w:val="single" w:sz="4" w:space="0" w:color="auto"/>
              <w:left w:val="single" w:sz="4" w:space="0" w:color="auto"/>
              <w:bottom w:val="single" w:sz="4" w:space="0" w:color="auto"/>
              <w:right w:val="single" w:sz="4" w:space="0" w:color="auto"/>
            </w:tcBorders>
          </w:tcPr>
          <w:p w14:paraId="7A202770" w14:textId="77777777" w:rsidR="00812ECB" w:rsidRPr="00812ECB" w:rsidRDefault="00812ECB" w:rsidP="00812ECB">
            <w:pPr>
              <w:spacing w:after="60"/>
              <w:rPr>
                <w:i/>
                <w:iCs/>
                <w:sz w:val="20"/>
                <w:szCs w:val="20"/>
              </w:rPr>
            </w:pPr>
            <w:r w:rsidRPr="00812ECB">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3E95E2E2"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172DC0DC" w14:textId="77777777" w:rsidR="00812ECB" w:rsidRPr="00812ECB" w:rsidRDefault="00812ECB" w:rsidP="00812ECB">
            <w:pPr>
              <w:spacing w:after="60"/>
              <w:rPr>
                <w:iCs/>
                <w:sz w:val="20"/>
                <w:szCs w:val="20"/>
              </w:rPr>
            </w:pPr>
            <w:r w:rsidRPr="00812ECB">
              <w:rPr>
                <w:iCs/>
                <w:sz w:val="20"/>
                <w:szCs w:val="20"/>
              </w:rPr>
              <w:t xml:space="preserve">A Generation Resource that is located at the Facility with net metering.  </w:t>
            </w:r>
          </w:p>
        </w:tc>
      </w:tr>
      <w:tr w:rsidR="00812ECB" w:rsidRPr="00812ECB" w14:paraId="60AEB686" w14:textId="77777777" w:rsidTr="008C7683">
        <w:trPr>
          <w:cantSplit/>
        </w:trPr>
        <w:tc>
          <w:tcPr>
            <w:tcW w:w="2361" w:type="dxa"/>
            <w:tcBorders>
              <w:top w:val="single" w:sz="4" w:space="0" w:color="auto"/>
              <w:left w:val="single" w:sz="4" w:space="0" w:color="auto"/>
              <w:bottom w:val="single" w:sz="4" w:space="0" w:color="auto"/>
              <w:right w:val="single" w:sz="4" w:space="0" w:color="auto"/>
            </w:tcBorders>
          </w:tcPr>
          <w:p w14:paraId="7DE60106" w14:textId="77777777" w:rsidR="00812ECB" w:rsidRPr="00812ECB" w:rsidRDefault="00812ECB" w:rsidP="00812ECB">
            <w:pPr>
              <w:spacing w:after="60"/>
              <w:rPr>
                <w:i/>
                <w:iCs/>
                <w:sz w:val="20"/>
                <w:szCs w:val="20"/>
              </w:rPr>
            </w:pPr>
            <w:r w:rsidRPr="00812ECB">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7BC22F13"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394DB52"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E1EAA53" w14:textId="77777777" w:rsidTr="008C7683">
        <w:trPr>
          <w:cantSplit/>
        </w:trPr>
        <w:tc>
          <w:tcPr>
            <w:tcW w:w="2361" w:type="dxa"/>
            <w:tcBorders>
              <w:top w:val="single" w:sz="4" w:space="0" w:color="auto"/>
              <w:left w:val="single" w:sz="4" w:space="0" w:color="auto"/>
              <w:bottom w:val="single" w:sz="4" w:space="0" w:color="auto"/>
              <w:right w:val="single" w:sz="4" w:space="0" w:color="auto"/>
            </w:tcBorders>
          </w:tcPr>
          <w:p w14:paraId="299D1570" w14:textId="77777777" w:rsidR="00812ECB" w:rsidRPr="00812ECB" w:rsidRDefault="00812ECB" w:rsidP="00812ECB">
            <w:pPr>
              <w:spacing w:after="60"/>
              <w:rPr>
                <w:i/>
                <w:iCs/>
                <w:sz w:val="20"/>
                <w:szCs w:val="20"/>
              </w:rPr>
            </w:pPr>
            <w:r w:rsidRPr="00812ECB">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0A4C2C9A"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2757CB4A"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29792731" w14:textId="77777777" w:rsidR="00812ECB" w:rsidRPr="00812ECB" w:rsidRDefault="00812ECB" w:rsidP="00812ECB">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D88D48" w14:textId="77777777" w:rsidTr="008C7683">
        <w:trPr>
          <w:trHeight w:val="206"/>
        </w:trPr>
        <w:tc>
          <w:tcPr>
            <w:tcW w:w="5000" w:type="pct"/>
            <w:shd w:val="pct12" w:color="auto" w:fill="auto"/>
          </w:tcPr>
          <w:p w14:paraId="27E15227" w14:textId="77777777" w:rsidR="00812ECB" w:rsidRPr="00812ECB" w:rsidRDefault="00812ECB" w:rsidP="00812ECB">
            <w:pPr>
              <w:spacing w:before="120" w:after="240"/>
              <w:rPr>
                <w:b/>
                <w:i/>
                <w:iCs/>
              </w:rPr>
            </w:pPr>
            <w:r w:rsidRPr="00812ECB">
              <w:rPr>
                <w:b/>
                <w:i/>
                <w:iCs/>
              </w:rPr>
              <w:t>[NPRR1014:  Replace paragraph (5) above with the following upon system implementation:]</w:t>
            </w:r>
          </w:p>
          <w:p w14:paraId="0A19635C" w14:textId="77777777" w:rsidR="00812ECB" w:rsidRPr="00812ECB" w:rsidRDefault="00812ECB" w:rsidP="00812ECB">
            <w:pPr>
              <w:widowControl w:val="0"/>
              <w:spacing w:before="240" w:after="120"/>
              <w:ind w:left="720" w:hanging="720"/>
              <w:rPr>
                <w:szCs w:val="20"/>
              </w:rPr>
            </w:pPr>
            <w:r w:rsidRPr="00812ECB">
              <w:rPr>
                <w:szCs w:val="20"/>
              </w:rPr>
              <w:t>(5)</w:t>
            </w:r>
            <w:r w:rsidRPr="00812ECB">
              <w:rPr>
                <w:szCs w:val="20"/>
              </w:rPr>
              <w:tab/>
              <w:t>The Generation Resource or ESR SCADA Splitting Percentage for each Resource within a net metering arrangement for the 15-minute Settlement Interval is calculated as follows:</w:t>
            </w:r>
          </w:p>
          <w:p w14:paraId="0B0574F3" w14:textId="77777777" w:rsidR="00812ECB" w:rsidRPr="00812ECB" w:rsidRDefault="00812ECB" w:rsidP="00812ECB">
            <w:pPr>
              <w:spacing w:before="120" w:after="120"/>
              <w:ind w:firstLine="720"/>
              <w:jc w:val="both"/>
              <w:rPr>
                <w:b/>
                <w:szCs w:val="20"/>
                <w:vertAlign w:val="subscript"/>
                <w:lang w:val="pt-BR"/>
              </w:rPr>
            </w:pPr>
            <w:r w:rsidRPr="00812ECB">
              <w:rPr>
                <w:b/>
                <w:szCs w:val="20"/>
                <w:lang w:val="pt-BR"/>
              </w:rPr>
              <w:lastRenderedPageBreak/>
              <w:t xml:space="preserve">GSPLITPER </w:t>
            </w:r>
            <w:r w:rsidRPr="00812ECB">
              <w:rPr>
                <w:b/>
                <w:i/>
                <w:szCs w:val="20"/>
                <w:vertAlign w:val="subscript"/>
                <w:lang w:val="pt-BR"/>
              </w:rPr>
              <w:t>q</w:t>
            </w:r>
            <w:r w:rsidRPr="00812ECB">
              <w:rPr>
                <w:rFonts w:ascii="Times New Roman Bold" w:hAnsi="Times New Roman Bold"/>
                <w:b/>
                <w:i/>
                <w:szCs w:val="20"/>
                <w:vertAlign w:val="subscript"/>
                <w:lang w:val="pt-BR"/>
              </w:rPr>
              <w:t xml:space="preserve">,  </w:t>
            </w:r>
            <w:r w:rsidRPr="00812ECB">
              <w:rPr>
                <w:b/>
                <w:i/>
                <w:szCs w:val="20"/>
                <w:vertAlign w:val="subscript"/>
                <w:lang w:val="pt-BR"/>
              </w:rPr>
              <w:t>r, gsc, p</w:t>
            </w:r>
            <w:r w:rsidRPr="00812ECB">
              <w:rPr>
                <w:b/>
                <w:szCs w:val="20"/>
                <w:lang w:val="pt-BR"/>
              </w:rPr>
              <w:t xml:space="preserve"> </w:t>
            </w:r>
            <w:r w:rsidRPr="00812ECB">
              <w:rPr>
                <w:b/>
                <w:szCs w:val="20"/>
                <w:lang w:val="pt-BR"/>
              </w:rPr>
              <w:tab/>
              <w:t xml:space="preserve">= GSSPLITSCA </w:t>
            </w:r>
            <w:r w:rsidRPr="00812ECB">
              <w:rPr>
                <w:b/>
                <w:i/>
                <w:szCs w:val="20"/>
                <w:vertAlign w:val="subscript"/>
                <w:lang w:val="pt-BR"/>
              </w:rPr>
              <w:t>r</w:t>
            </w:r>
            <w:r w:rsidRPr="00812ECB">
              <w:rPr>
                <w:b/>
                <w:szCs w:val="20"/>
                <w:lang w:val="pt-BR"/>
              </w:rPr>
              <w:t xml:space="preserve"> / </w:t>
            </w:r>
            <w:r w:rsidRPr="00812ECB">
              <w:rPr>
                <w:noProof/>
                <w:position w:val="-18"/>
                <w:szCs w:val="20"/>
              </w:rPr>
              <w:drawing>
                <wp:inline distT="0" distB="0" distL="0" distR="0" wp14:anchorId="6628E333" wp14:editId="49A10E9E">
                  <wp:extent cx="180975" cy="35369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lang w:val="pt-BR"/>
              </w:rPr>
              <w:t xml:space="preserve">GSSPLITSCA </w:t>
            </w:r>
            <w:r w:rsidRPr="00812ECB">
              <w:rPr>
                <w:b/>
                <w:i/>
                <w:szCs w:val="20"/>
                <w:vertAlign w:val="subscript"/>
                <w:lang w:val="pt-BR"/>
              </w:rPr>
              <w:t>r</w:t>
            </w:r>
          </w:p>
          <w:p w14:paraId="6B644E6A" w14:textId="77777777" w:rsidR="00812ECB" w:rsidRPr="00812ECB" w:rsidRDefault="00812ECB" w:rsidP="00812ECB">
            <w:pPr>
              <w:spacing w:before="120"/>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12ECB" w:rsidRPr="00812ECB" w14:paraId="22B75285" w14:textId="77777777" w:rsidTr="008C7683">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022124EF" w14:textId="77777777" w:rsidR="00812ECB" w:rsidRPr="00812ECB" w:rsidRDefault="00812ECB" w:rsidP="00812ECB">
                  <w:pPr>
                    <w:spacing w:after="120"/>
                    <w:rPr>
                      <w:b/>
                      <w:iCs/>
                      <w:sz w:val="20"/>
                      <w:szCs w:val="20"/>
                    </w:rPr>
                  </w:pPr>
                  <w:r w:rsidRPr="00812ECB">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4C929201" w14:textId="77777777" w:rsidR="00812ECB" w:rsidRPr="00812ECB" w:rsidRDefault="00812ECB" w:rsidP="00812ECB">
                  <w:pPr>
                    <w:spacing w:after="120"/>
                    <w:rPr>
                      <w:b/>
                      <w:iCs/>
                      <w:sz w:val="20"/>
                      <w:szCs w:val="20"/>
                    </w:rPr>
                  </w:pPr>
                  <w:r w:rsidRPr="00812ECB">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2DF81E83"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4DFC70D0"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6DE5845E"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1913F200"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D37BA8D"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GSPLITPER is calculated by taking the SCADA values (GSSPLITSCA) for a particular Generation Resource or ESR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4F67BEA6"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6880C13D" w14:textId="77777777" w:rsidR="00812ECB" w:rsidRPr="00812ECB" w:rsidRDefault="00812ECB" w:rsidP="00812ECB">
                  <w:pPr>
                    <w:spacing w:after="60"/>
                    <w:rPr>
                      <w:iCs/>
                      <w:sz w:val="20"/>
                      <w:szCs w:val="20"/>
                    </w:rPr>
                  </w:pPr>
                  <w:r w:rsidRPr="00812ECB">
                    <w:rPr>
                      <w:iCs/>
                      <w:sz w:val="20"/>
                      <w:szCs w:val="20"/>
                    </w:rPr>
                    <w:t xml:space="preserve">GSSPLITSCA </w:t>
                  </w:r>
                  <w:r w:rsidRPr="00812ECB">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2E822DA8" w14:textId="77777777" w:rsidR="00812ECB" w:rsidRPr="00812ECB" w:rsidRDefault="00812ECB" w:rsidP="00812ECB">
                  <w:pPr>
                    <w:spacing w:after="60"/>
                    <w:rPr>
                      <w:iCs/>
                      <w:sz w:val="20"/>
                      <w:szCs w:val="20"/>
                    </w:rPr>
                  </w:pPr>
                  <w:r w:rsidRPr="00812ECB">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531E6078" w14:textId="77777777" w:rsidR="00812ECB" w:rsidRPr="00812ECB" w:rsidRDefault="00812ECB" w:rsidP="00812ECB">
                  <w:pPr>
                    <w:spacing w:after="60"/>
                    <w:rPr>
                      <w:iCs/>
                      <w:sz w:val="20"/>
                      <w:szCs w:val="20"/>
                    </w:rPr>
                  </w:pPr>
                  <w:r w:rsidRPr="00812ECB">
                    <w:rPr>
                      <w:i/>
                      <w:iCs/>
                      <w:sz w:val="20"/>
                      <w:szCs w:val="20"/>
                    </w:rPr>
                    <w:t>Generation Resource SCADA Net Real Power provided via Telemetry</w:t>
                  </w:r>
                  <w:r w:rsidRPr="00812ECB">
                    <w:rPr>
                      <w:iCs/>
                      <w:sz w:val="20"/>
                      <w:szCs w:val="20"/>
                    </w:rPr>
                    <w:t xml:space="preserve">—The net real power provided via telemetry per Resource within the net metering arrangement, integrated for the 15-minute Settlement Interval.  Where for a Combined Cycle Train, the Resource </w:t>
                  </w:r>
                  <w:r w:rsidRPr="00812ECB">
                    <w:rPr>
                      <w:i/>
                      <w:iCs/>
                      <w:sz w:val="20"/>
                      <w:szCs w:val="20"/>
                    </w:rPr>
                    <w:t>r</w:t>
                  </w:r>
                  <w:r w:rsidRPr="00812ECB">
                    <w:rPr>
                      <w:iCs/>
                      <w:sz w:val="20"/>
                      <w:szCs w:val="20"/>
                    </w:rPr>
                    <w:t xml:space="preserve"> is the Combined Cycle Train.</w:t>
                  </w:r>
                </w:p>
              </w:tc>
            </w:tr>
            <w:tr w:rsidR="00812ECB" w:rsidRPr="00812ECB" w14:paraId="2AA691B5"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5A09C516" w14:textId="77777777" w:rsidR="00812ECB" w:rsidRPr="00812ECB" w:rsidRDefault="00812ECB" w:rsidP="00812ECB">
                  <w:pPr>
                    <w:spacing w:after="60"/>
                    <w:rPr>
                      <w:i/>
                      <w:iCs/>
                      <w:sz w:val="20"/>
                      <w:szCs w:val="20"/>
                    </w:rPr>
                  </w:pPr>
                  <w:proofErr w:type="spellStart"/>
                  <w:r w:rsidRPr="00812ECB">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43DAD494"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D1A07B5"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1892F05E"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53309642" w14:textId="77777777" w:rsidR="00812ECB" w:rsidRPr="00812ECB" w:rsidRDefault="00812ECB" w:rsidP="00812ECB">
                  <w:pPr>
                    <w:spacing w:after="60"/>
                    <w:rPr>
                      <w:i/>
                      <w:iCs/>
                      <w:sz w:val="20"/>
                      <w:szCs w:val="20"/>
                    </w:rPr>
                  </w:pPr>
                  <w:r w:rsidRPr="00812ECB">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0A014316"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D77660D" w14:textId="77777777" w:rsidR="00812ECB" w:rsidRPr="00812ECB" w:rsidRDefault="00812ECB" w:rsidP="00812ECB">
                  <w:pPr>
                    <w:spacing w:after="60"/>
                    <w:rPr>
                      <w:iCs/>
                      <w:sz w:val="20"/>
                      <w:szCs w:val="20"/>
                    </w:rPr>
                  </w:pPr>
                  <w:r w:rsidRPr="00812ECB">
                    <w:rPr>
                      <w:iCs/>
                      <w:sz w:val="20"/>
                      <w:szCs w:val="20"/>
                    </w:rPr>
                    <w:t xml:space="preserve">A Generation Resource or ESR that is located at the Facility with net metering.  </w:t>
                  </w:r>
                </w:p>
              </w:tc>
            </w:tr>
            <w:tr w:rsidR="00812ECB" w:rsidRPr="00812ECB" w14:paraId="6F961F0A"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581C1280" w14:textId="77777777" w:rsidR="00812ECB" w:rsidRPr="00812ECB" w:rsidRDefault="00812ECB" w:rsidP="00812ECB">
                  <w:pPr>
                    <w:spacing w:after="60"/>
                    <w:rPr>
                      <w:i/>
                      <w:iCs/>
                      <w:sz w:val="20"/>
                      <w:szCs w:val="20"/>
                    </w:rPr>
                  </w:pPr>
                  <w:r w:rsidRPr="00812ECB">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47FE95DC"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CC7FF34"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CE193C3"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6D31C8D4" w14:textId="77777777" w:rsidR="00812ECB" w:rsidRPr="00812ECB" w:rsidRDefault="00812ECB" w:rsidP="00812ECB">
                  <w:pPr>
                    <w:spacing w:after="60"/>
                    <w:rPr>
                      <w:i/>
                      <w:iCs/>
                      <w:sz w:val="20"/>
                      <w:szCs w:val="20"/>
                    </w:rPr>
                  </w:pPr>
                  <w:r w:rsidRPr="00812ECB">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29F25325"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06C7C18"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24EE8106" w14:textId="77777777" w:rsidR="00812ECB" w:rsidRPr="00812ECB" w:rsidRDefault="00812ECB" w:rsidP="00812ECB">
            <w:pPr>
              <w:widowControl w:val="0"/>
              <w:spacing w:before="240" w:after="120"/>
              <w:ind w:left="720" w:hanging="720"/>
              <w:rPr>
                <w:szCs w:val="20"/>
              </w:rPr>
            </w:pPr>
          </w:p>
        </w:tc>
      </w:tr>
    </w:tbl>
    <w:p w14:paraId="4AB0F5A5" w14:textId="77777777" w:rsidR="00812ECB" w:rsidRPr="00812ECB" w:rsidRDefault="00812ECB" w:rsidP="00812ECB">
      <w:pPr>
        <w:spacing w:before="240" w:after="240"/>
        <w:ind w:left="720" w:hanging="720"/>
        <w:rPr>
          <w:szCs w:val="20"/>
        </w:rPr>
      </w:pPr>
      <w:r w:rsidRPr="00812ECB">
        <w:rPr>
          <w:szCs w:val="20"/>
        </w:rPr>
        <w:lastRenderedPageBreak/>
        <w:t>(6)</w:t>
      </w:r>
      <w:r w:rsidRPr="00812ECB">
        <w:rPr>
          <w:szCs w:val="20"/>
        </w:rPr>
        <w:tab/>
        <w:t>The total net payments and charges to each QSE for Energy Imbalance Service at all Resource Node Settlement Points for the 15-minute Settlement Interval is calculated as follows:</w:t>
      </w:r>
    </w:p>
    <w:p w14:paraId="01CCA9C4"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 xml:space="preserve">RTEIAMTQSETOT </w:t>
      </w:r>
      <w:r w:rsidRPr="00812ECB">
        <w:rPr>
          <w:b/>
          <w:bCs/>
          <w:i/>
          <w:vertAlign w:val="subscript"/>
        </w:rPr>
        <w:t>q</w:t>
      </w:r>
      <w:r w:rsidRPr="00812ECB">
        <w:rPr>
          <w:b/>
          <w:bCs/>
        </w:rPr>
        <w:tab/>
        <w:t>=</w:t>
      </w:r>
      <w:r w:rsidRPr="00812ECB">
        <w:rPr>
          <w:b/>
          <w:bCs/>
        </w:rPr>
        <w:tab/>
      </w:r>
      <w:r w:rsidRPr="00812ECB">
        <w:rPr>
          <w:b/>
          <w:bCs/>
          <w:noProof/>
          <w:position w:val="-22"/>
        </w:rPr>
        <w:drawing>
          <wp:inline distT="0" distB="0" distL="0" distR="0" wp14:anchorId="42BA9D3D" wp14:editId="0C2EFED6">
            <wp:extent cx="180975" cy="25908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RTEIAMT </w:t>
      </w:r>
      <w:r w:rsidRPr="00812ECB">
        <w:rPr>
          <w:b/>
          <w:bCs/>
          <w:i/>
          <w:vertAlign w:val="subscript"/>
        </w:rPr>
        <w:t>q, p</w:t>
      </w:r>
    </w:p>
    <w:p w14:paraId="23996A1E" w14:textId="77777777" w:rsidR="00812ECB" w:rsidRPr="00812ECB" w:rsidRDefault="00812ECB" w:rsidP="00812ECB">
      <w:pPr>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1B3EBC67" w14:textId="77777777" w:rsidTr="008C7683">
        <w:trPr>
          <w:cantSplit/>
          <w:tblHeader/>
        </w:trPr>
        <w:tc>
          <w:tcPr>
            <w:tcW w:w="2165" w:type="dxa"/>
          </w:tcPr>
          <w:p w14:paraId="4F88D74B"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4FB83349" w14:textId="77777777" w:rsidR="00812ECB" w:rsidRPr="00812ECB" w:rsidRDefault="00812ECB" w:rsidP="00812ECB">
            <w:pPr>
              <w:spacing w:after="120"/>
              <w:rPr>
                <w:b/>
                <w:iCs/>
                <w:sz w:val="20"/>
                <w:szCs w:val="20"/>
              </w:rPr>
            </w:pPr>
            <w:r w:rsidRPr="00812ECB">
              <w:rPr>
                <w:b/>
                <w:iCs/>
                <w:sz w:val="20"/>
                <w:szCs w:val="20"/>
              </w:rPr>
              <w:t>Unit</w:t>
            </w:r>
          </w:p>
        </w:tc>
        <w:tc>
          <w:tcPr>
            <w:tcW w:w="6074" w:type="dxa"/>
          </w:tcPr>
          <w:p w14:paraId="68944598"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C3BCEDD" w14:textId="77777777" w:rsidTr="008C7683">
        <w:trPr>
          <w:cantSplit/>
        </w:trPr>
        <w:tc>
          <w:tcPr>
            <w:tcW w:w="2165" w:type="dxa"/>
          </w:tcPr>
          <w:p w14:paraId="50CE6946" w14:textId="77777777" w:rsidR="00812ECB" w:rsidRPr="00812ECB" w:rsidRDefault="00812ECB" w:rsidP="00812ECB">
            <w:pPr>
              <w:spacing w:after="60"/>
              <w:rPr>
                <w:iCs/>
                <w:sz w:val="20"/>
                <w:szCs w:val="20"/>
              </w:rPr>
            </w:pPr>
            <w:r w:rsidRPr="00812ECB">
              <w:rPr>
                <w:iCs/>
                <w:sz w:val="20"/>
                <w:szCs w:val="20"/>
              </w:rPr>
              <w:t xml:space="preserve">RTEIAMTQSETOT </w:t>
            </w:r>
            <w:r w:rsidRPr="00812ECB">
              <w:rPr>
                <w:i/>
                <w:iCs/>
                <w:sz w:val="20"/>
                <w:szCs w:val="20"/>
                <w:vertAlign w:val="subscript"/>
              </w:rPr>
              <w:t>q</w:t>
            </w:r>
          </w:p>
        </w:tc>
        <w:tc>
          <w:tcPr>
            <w:tcW w:w="832" w:type="dxa"/>
          </w:tcPr>
          <w:p w14:paraId="19A98291" w14:textId="77777777" w:rsidR="00812ECB" w:rsidRPr="00812ECB" w:rsidRDefault="00812ECB" w:rsidP="00812ECB">
            <w:pPr>
              <w:spacing w:after="60"/>
              <w:rPr>
                <w:iCs/>
                <w:sz w:val="20"/>
                <w:szCs w:val="20"/>
              </w:rPr>
            </w:pPr>
            <w:r w:rsidRPr="00812ECB">
              <w:rPr>
                <w:iCs/>
                <w:sz w:val="20"/>
                <w:szCs w:val="20"/>
              </w:rPr>
              <w:t>$</w:t>
            </w:r>
          </w:p>
        </w:tc>
        <w:tc>
          <w:tcPr>
            <w:tcW w:w="6074" w:type="dxa"/>
          </w:tcPr>
          <w:p w14:paraId="1702A9E1" w14:textId="77777777" w:rsidR="00812ECB" w:rsidRPr="00812ECB" w:rsidRDefault="00812ECB" w:rsidP="00812ECB">
            <w:pPr>
              <w:spacing w:after="60"/>
              <w:rPr>
                <w:iCs/>
                <w:sz w:val="20"/>
                <w:szCs w:val="20"/>
              </w:rPr>
            </w:pPr>
            <w:r w:rsidRPr="00812ECB">
              <w:rPr>
                <w:i/>
                <w:iCs/>
                <w:sz w:val="20"/>
                <w:szCs w:val="20"/>
              </w:rPr>
              <w:t>Real-Time Energy Imbalance Amount QSE Total per QSE</w:t>
            </w:r>
            <w:r w:rsidRPr="00812ECB">
              <w:rPr>
                <w:iCs/>
                <w:sz w:val="20"/>
                <w:szCs w:val="20"/>
              </w:rPr>
              <w:sym w:font="Symbol" w:char="F0BE"/>
            </w:r>
            <w:r w:rsidRPr="00812ECB">
              <w:rPr>
                <w:iCs/>
                <w:sz w:val="20"/>
                <w:szCs w:val="20"/>
              </w:rPr>
              <w:t xml:space="preserve">The total net payments and charges to QSE </w:t>
            </w:r>
            <w:r w:rsidRPr="00812ECB">
              <w:rPr>
                <w:i/>
                <w:iCs/>
                <w:sz w:val="20"/>
                <w:szCs w:val="20"/>
              </w:rPr>
              <w:t>q</w:t>
            </w:r>
            <w:r w:rsidRPr="00812ECB">
              <w:rPr>
                <w:iCs/>
                <w:sz w:val="20"/>
                <w:szCs w:val="20"/>
              </w:rPr>
              <w:t xml:space="preserve"> for Real-Time Energy Imbalance Service at all Resource Node Settlement Points for the 15-minute Settlement Interval.</w:t>
            </w:r>
          </w:p>
        </w:tc>
      </w:tr>
      <w:tr w:rsidR="00812ECB" w:rsidRPr="00812ECB" w14:paraId="510327D4" w14:textId="77777777" w:rsidTr="008C7683">
        <w:trPr>
          <w:cantSplit/>
        </w:trPr>
        <w:tc>
          <w:tcPr>
            <w:tcW w:w="2165" w:type="dxa"/>
          </w:tcPr>
          <w:p w14:paraId="7D7BE1FA"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832" w:type="dxa"/>
          </w:tcPr>
          <w:p w14:paraId="14993107" w14:textId="77777777" w:rsidR="00812ECB" w:rsidRPr="00812ECB" w:rsidRDefault="00812ECB" w:rsidP="00812ECB">
            <w:pPr>
              <w:spacing w:after="60"/>
              <w:rPr>
                <w:iCs/>
                <w:sz w:val="20"/>
                <w:szCs w:val="20"/>
              </w:rPr>
            </w:pPr>
            <w:r w:rsidRPr="00812ECB">
              <w:rPr>
                <w:iCs/>
                <w:sz w:val="20"/>
                <w:szCs w:val="20"/>
              </w:rPr>
              <w:t>$</w:t>
            </w:r>
          </w:p>
        </w:tc>
        <w:tc>
          <w:tcPr>
            <w:tcW w:w="6074" w:type="dxa"/>
          </w:tcPr>
          <w:p w14:paraId="53FAA119"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05544511" w14:textId="77777777" w:rsidTr="008C7683">
        <w:trPr>
          <w:cantSplit/>
        </w:trPr>
        <w:tc>
          <w:tcPr>
            <w:tcW w:w="2165" w:type="dxa"/>
            <w:tcBorders>
              <w:top w:val="single" w:sz="4" w:space="0" w:color="auto"/>
              <w:left w:val="single" w:sz="4" w:space="0" w:color="auto"/>
              <w:bottom w:val="single" w:sz="4" w:space="0" w:color="auto"/>
              <w:right w:val="single" w:sz="4" w:space="0" w:color="auto"/>
            </w:tcBorders>
          </w:tcPr>
          <w:p w14:paraId="011BD180"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340DB0B"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A1FE9AD"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6B25AAA" w14:textId="77777777" w:rsidTr="008C7683">
        <w:trPr>
          <w:cantSplit/>
        </w:trPr>
        <w:tc>
          <w:tcPr>
            <w:tcW w:w="2165" w:type="dxa"/>
            <w:tcBorders>
              <w:top w:val="single" w:sz="4" w:space="0" w:color="auto"/>
              <w:left w:val="single" w:sz="4" w:space="0" w:color="auto"/>
              <w:bottom w:val="single" w:sz="4" w:space="0" w:color="auto"/>
              <w:right w:val="single" w:sz="4" w:space="0" w:color="auto"/>
            </w:tcBorders>
          </w:tcPr>
          <w:p w14:paraId="0CEA4348"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223CF6D"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2D95584"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634D2CAC"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1284" w:name="_Toc397505014"/>
      <w:bookmarkStart w:id="1285" w:name="_Toc402357142"/>
      <w:bookmarkStart w:id="1286" w:name="_Toc422486520"/>
      <w:bookmarkStart w:id="1287" w:name="_Toc433093372"/>
      <w:bookmarkStart w:id="1288" w:name="_Toc433093530"/>
      <w:bookmarkStart w:id="1289" w:name="_Toc440874758"/>
      <w:bookmarkStart w:id="1290" w:name="_Toc448142313"/>
      <w:bookmarkStart w:id="1291" w:name="_Toc448142470"/>
      <w:bookmarkStart w:id="1292" w:name="_Toc458770311"/>
      <w:bookmarkStart w:id="1293" w:name="_Toc459294279"/>
      <w:bookmarkStart w:id="1294" w:name="_Toc463262772"/>
      <w:bookmarkStart w:id="1295" w:name="_Toc468286845"/>
      <w:bookmarkStart w:id="1296" w:name="_Toc481502888"/>
      <w:bookmarkStart w:id="1297" w:name="_Toc496080056"/>
      <w:bookmarkStart w:id="1298" w:name="_Toc80174760"/>
      <w:r w:rsidRPr="00812ECB">
        <w:rPr>
          <w:b/>
          <w:bCs/>
          <w:snapToGrid w:val="0"/>
          <w:szCs w:val="20"/>
        </w:rPr>
        <w:lastRenderedPageBreak/>
        <w:t>6.6.3.2</w:t>
      </w:r>
      <w:r w:rsidRPr="00812ECB">
        <w:rPr>
          <w:b/>
          <w:bCs/>
          <w:snapToGrid w:val="0"/>
          <w:szCs w:val="20"/>
        </w:rPr>
        <w:tab/>
        <w:t>Real-Time Energy Imbalance Payment or Charge at a Load Zone</w:t>
      </w:r>
      <w:bookmarkEnd w:id="943"/>
      <w:bookmarkEnd w:id="944"/>
      <w:bookmarkEnd w:id="945"/>
      <w:bookmarkEnd w:id="946"/>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14:paraId="22B7B3C7"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The payment or charge to each QSE for Energy Imbalance Service is calculated based on the Real-Time Settlement Point Price for the following amounts at a particular Load Zone Settlement Point: </w:t>
      </w:r>
    </w:p>
    <w:p w14:paraId="7C78A558"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amount of its Self-Schedules with sink specified at the Settlement Point; plus </w:t>
      </w:r>
    </w:p>
    <w:p w14:paraId="3B6C08D2"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amount of its DAM Energy Bids cleared in the DAM at the Settlement Point; plus </w:t>
      </w:r>
    </w:p>
    <w:p w14:paraId="3A9B30D6"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The amount of its Energy Trades at the Settlement Point where the QSE is the buyer; minus </w:t>
      </w:r>
    </w:p>
    <w:p w14:paraId="6EAD65B2"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The amount of its Self-Schedules with source specified at the Settlement Point; minus </w:t>
      </w:r>
    </w:p>
    <w:p w14:paraId="0D234358"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The amount of its energy offers cleared in the DAM at the Settlement Point; minus </w:t>
      </w:r>
    </w:p>
    <w:p w14:paraId="1CDB4D2E"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amount of its Energy Trades at the Settlement Point where the QSE is the seller; minus </w:t>
      </w:r>
    </w:p>
    <w:p w14:paraId="242C98C2"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Its </w:t>
      </w:r>
      <w:ins w:id="1299" w:author="ERCOT" w:date="2023-06-01T15:59:00Z">
        <w:r w:rsidRPr="00812ECB">
          <w:rPr>
            <w:szCs w:val="20"/>
          </w:rPr>
          <w:t>Adjusted Meter Load (</w:t>
        </w:r>
      </w:ins>
      <w:r w:rsidRPr="00812ECB">
        <w:rPr>
          <w:szCs w:val="20"/>
        </w:rPr>
        <w:t>AML</w:t>
      </w:r>
      <w:ins w:id="1300" w:author="ERCOT" w:date="2023-06-01T16:00:00Z">
        <w:r w:rsidRPr="00812ECB">
          <w:rPr>
            <w:szCs w:val="20"/>
          </w:rPr>
          <w:t>)</w:t>
        </w:r>
      </w:ins>
      <w:r w:rsidRPr="00812ECB">
        <w:rPr>
          <w:szCs w:val="20"/>
        </w:rPr>
        <w:t xml:space="preserve"> at the Settlement Point excluding Non-WSL ESR Charging Load</w:t>
      </w:r>
      <w:ins w:id="1301" w:author="ERCOT" w:date="2022-06-26T15:15:00Z">
        <w:r w:rsidRPr="00812ECB">
          <w:t xml:space="preserve"> and CLR Load of a CLR (that is not an ALR)</w:t>
        </w:r>
      </w:ins>
      <w:r w:rsidRPr="00812ECB">
        <w:rPr>
          <w:szCs w:val="20"/>
        </w:rPr>
        <w:t>; plus</w:t>
      </w:r>
    </w:p>
    <w:p w14:paraId="5DED030C" w14:textId="77777777" w:rsidR="00812ECB" w:rsidRPr="00812ECB" w:rsidRDefault="00812ECB" w:rsidP="00812ECB">
      <w:pPr>
        <w:spacing w:after="240"/>
        <w:ind w:left="1440" w:hanging="720"/>
        <w:rPr>
          <w:szCs w:val="20"/>
        </w:rPr>
      </w:pPr>
      <w:r w:rsidRPr="00812ECB">
        <w:rPr>
          <w:szCs w:val="20"/>
        </w:rPr>
        <w:t>(h)</w:t>
      </w:r>
      <w:r w:rsidRPr="00812ECB">
        <w:rPr>
          <w:szCs w:val="20"/>
        </w:rPr>
        <w:tab/>
        <w:t>The aggregated generation of its Settlement Only Transmission Self-Generators (SOTSGs) at the Settlement Point.  SOTSG sites will be represented as a single unit in the ERCOT Settlement system</w:t>
      </w:r>
      <w:del w:id="1302" w:author="ERCOT" w:date="2023-06-01T16:02:00Z">
        <w:r w:rsidRPr="00812ECB" w:rsidDel="001D77D6">
          <w:rPr>
            <w:szCs w:val="20"/>
          </w:rPr>
          <w:delText>.</w:delText>
        </w:r>
      </w:del>
      <w:ins w:id="1303" w:author="ERCOT" w:date="2023-06-01T16:02:00Z">
        <w:r w:rsidRPr="00812ECB">
          <w:rPr>
            <w:szCs w:val="20"/>
          </w:rPr>
          <w:t xml:space="preserve">; </w:t>
        </w:r>
        <w:proofErr w:type="gramStart"/>
        <w:r w:rsidRPr="00812ECB">
          <w:rPr>
            <w:szCs w:val="20"/>
          </w:rPr>
          <w:t>plus</w:t>
        </w:r>
      </w:ins>
      <w:proofErr w:type="gramEnd"/>
      <w:r w:rsidRPr="00812ECB">
        <w:rPr>
          <w:szCs w:val="20"/>
        </w:rPr>
        <w:t xml:space="preserve"> </w:t>
      </w:r>
    </w:p>
    <w:p w14:paraId="689AC284" w14:textId="77777777" w:rsidR="00812ECB" w:rsidRPr="00812ECB" w:rsidRDefault="00812ECB" w:rsidP="00812ECB">
      <w:pPr>
        <w:spacing w:after="240"/>
        <w:ind w:left="1440" w:hanging="720"/>
        <w:rPr>
          <w:szCs w:val="20"/>
        </w:rPr>
      </w:pPr>
      <w:r w:rsidRPr="00812ECB">
        <w:rPr>
          <w:szCs w:val="20"/>
        </w:rPr>
        <w:t>(i)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or a Settlement Only Transmission Generator (SOTG).  SODG and SOTG sites will be represented as a single unit in the ERCOT Settlement system</w:t>
      </w:r>
      <w:del w:id="1304" w:author="ERCOT" w:date="2023-06-01T16:03:00Z">
        <w:r w:rsidRPr="00812ECB" w:rsidDel="001D77D6">
          <w:rPr>
            <w:szCs w:val="20"/>
          </w:rPr>
          <w:delText>.</w:delText>
        </w:r>
      </w:del>
      <w:ins w:id="1305" w:author="ERCOT" w:date="2023-06-01T16:03:00Z">
        <w:r w:rsidRPr="00812ECB">
          <w:rPr>
            <w:szCs w:val="20"/>
          </w:rPr>
          <w:t xml:space="preserve">; </w:t>
        </w:r>
        <w:proofErr w:type="gramStart"/>
        <w:r w:rsidRPr="00812ECB">
          <w:rPr>
            <w:szCs w:val="20"/>
          </w:rPr>
          <w:t>plus</w:t>
        </w:r>
      </w:ins>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43603FF" w14:textId="77777777" w:rsidTr="008C7683">
        <w:trPr>
          <w:trHeight w:val="566"/>
        </w:trPr>
        <w:tc>
          <w:tcPr>
            <w:tcW w:w="9350" w:type="dxa"/>
            <w:shd w:val="pct12" w:color="auto" w:fill="auto"/>
          </w:tcPr>
          <w:p w14:paraId="14253605" w14:textId="77777777" w:rsidR="00812ECB" w:rsidRPr="00812ECB" w:rsidRDefault="00812ECB" w:rsidP="00812ECB">
            <w:pPr>
              <w:spacing w:before="60" w:after="240"/>
              <w:rPr>
                <w:b/>
                <w:i/>
                <w:iCs/>
              </w:rPr>
            </w:pPr>
            <w:r w:rsidRPr="00812ECB">
              <w:rPr>
                <w:b/>
                <w:i/>
                <w:iCs/>
              </w:rPr>
              <w:t>[NPRR995:  Replace paragraph (i) above with the following upon system implementation:]</w:t>
            </w:r>
          </w:p>
          <w:p w14:paraId="72961F27" w14:textId="77777777" w:rsidR="00812ECB" w:rsidRPr="00812ECB" w:rsidRDefault="00812ECB" w:rsidP="00812ECB">
            <w:pPr>
              <w:spacing w:after="240"/>
              <w:ind w:left="1440" w:hanging="720"/>
              <w:rPr>
                <w:szCs w:val="20"/>
              </w:rPr>
            </w:pPr>
            <w:r w:rsidRPr="00812ECB">
              <w:rPr>
                <w:szCs w:val="20"/>
              </w:rPr>
              <w:t xml:space="preserve">(i)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Settlement Only Transmission Generator (SOTG), Settlement Only Distribution Energy Storage System (SODESS), or Settlement Only Transmission Energy Storage System (SOTESS).  SODG, SOTG, </w:t>
            </w:r>
            <w:r w:rsidRPr="00812ECB">
              <w:rPr>
                <w:szCs w:val="20"/>
              </w:rPr>
              <w:lastRenderedPageBreak/>
              <w:t>Settlement Only Distribution Energy Storage System (SODESS), and Settlement Only Transmission Energy Storage System (SOTESS) sites will be represented as a single unit in the ERCOT Settlement system</w:t>
            </w:r>
            <w:del w:id="1306" w:author="ERCOT" w:date="2023-06-01T16:03:00Z">
              <w:r w:rsidRPr="00812ECB" w:rsidDel="001D77D6">
                <w:rPr>
                  <w:szCs w:val="20"/>
                </w:rPr>
                <w:delText>.</w:delText>
              </w:r>
            </w:del>
            <w:ins w:id="1307" w:author="ERCOT" w:date="2023-06-01T16:04:00Z">
              <w:r w:rsidRPr="00812ECB">
                <w:rPr>
                  <w:szCs w:val="20"/>
                </w:rPr>
                <w:t>; plus</w:t>
              </w:r>
            </w:ins>
          </w:p>
        </w:tc>
      </w:tr>
    </w:tbl>
    <w:p w14:paraId="2744059C" w14:textId="77777777" w:rsidR="00812ECB" w:rsidRPr="00812ECB" w:rsidRDefault="00812ECB" w:rsidP="00812ECB">
      <w:pPr>
        <w:spacing w:before="240" w:after="240"/>
        <w:ind w:left="1440" w:hanging="720"/>
        <w:rPr>
          <w:szCs w:val="20"/>
        </w:rPr>
      </w:pPr>
      <w:r w:rsidRPr="00812ECB">
        <w:rPr>
          <w:szCs w:val="20"/>
        </w:rPr>
        <w:lastRenderedPageBreak/>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7797FF72"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The payment or charge to each QSE for Energy Imbalance Service at a Load Zone for a given 15-minute Settlement Interval is calculated as follows:</w:t>
      </w:r>
    </w:p>
    <w:p w14:paraId="1D2FA716"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 xml:space="preserve">RTEIAMT </w:t>
      </w:r>
      <w:r w:rsidRPr="00812ECB">
        <w:rPr>
          <w:b/>
          <w:bCs/>
          <w:i/>
          <w:vertAlign w:val="subscript"/>
        </w:rPr>
        <w:t>q, p</w:t>
      </w:r>
      <w:r w:rsidRPr="00812ECB">
        <w:rPr>
          <w:b/>
          <w:bCs/>
        </w:rPr>
        <w:tab/>
        <w:t>=</w:t>
      </w:r>
      <w:r w:rsidRPr="00812ECB">
        <w:rPr>
          <w:b/>
          <w:bCs/>
        </w:rPr>
        <w:tab/>
        <w:t xml:space="preserve">(-1) * </w:t>
      </w:r>
      <w:r w:rsidRPr="00812ECB">
        <w:rPr>
          <w:b/>
          <w:bCs/>
          <w:sz w:val="32"/>
        </w:rPr>
        <w:t>{[</w:t>
      </w:r>
      <w:r w:rsidRPr="00812ECB">
        <w:rPr>
          <w:b/>
          <w:bCs/>
        </w:rPr>
        <w:t xml:space="preserve">RTSPP </w:t>
      </w:r>
      <w:r w:rsidRPr="00812ECB">
        <w:rPr>
          <w:b/>
          <w:bCs/>
          <w:i/>
          <w:vertAlign w:val="subscript"/>
        </w:rPr>
        <w:t>p</w:t>
      </w:r>
      <w:r w:rsidRPr="00812ECB">
        <w:rPr>
          <w:b/>
          <w:bCs/>
        </w:rPr>
        <w:t xml:space="preserve"> * [(SSSK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w:t>
      </w:r>
      <w:r w:rsidRPr="00812ECB">
        <w:rPr>
          <w:b/>
          <w:bCs/>
          <w:sz w:val="32"/>
          <w:szCs w:val="32"/>
        </w:rPr>
        <w:t xml:space="preserve">] </w:t>
      </w:r>
      <w:r w:rsidRPr="00812ECB">
        <w:rPr>
          <w:b/>
          <w:bCs/>
        </w:rPr>
        <w:t xml:space="preserve">+ </w:t>
      </w:r>
      <w:r w:rsidRPr="00812ECB">
        <w:rPr>
          <w:b/>
          <w:bCs/>
          <w:sz w:val="32"/>
        </w:rPr>
        <w:t>[</w:t>
      </w:r>
      <w:r w:rsidRPr="00812ECB">
        <w:rPr>
          <w:b/>
          <w:bCs/>
        </w:rPr>
        <w:t>RTSPPEW</w:t>
      </w:r>
      <w:r w:rsidRPr="00812ECB">
        <w:rPr>
          <w:b/>
          <w:bCs/>
          <w:i/>
          <w:vertAlign w:val="subscript"/>
        </w:rPr>
        <w:t xml:space="preserve"> p</w:t>
      </w:r>
      <w:r w:rsidRPr="00812ECB">
        <w:rPr>
          <w:b/>
          <w:bCs/>
        </w:rPr>
        <w:t xml:space="preserve"> * (RTMGSOGZ </w:t>
      </w:r>
      <w:r w:rsidRPr="00812ECB">
        <w:rPr>
          <w:b/>
          <w:bCs/>
          <w:i/>
          <w:vertAlign w:val="subscript"/>
        </w:rPr>
        <w:t>q, p</w:t>
      </w:r>
      <w:r w:rsidRPr="00812ECB">
        <w:rPr>
          <w:b/>
          <w:bCs/>
        </w:rPr>
        <w:t xml:space="preserve"> – (RTAML </w:t>
      </w:r>
      <w:r w:rsidRPr="00812ECB">
        <w:rPr>
          <w:b/>
          <w:bCs/>
          <w:i/>
          <w:vertAlign w:val="subscript"/>
        </w:rPr>
        <w:t>q, p</w:t>
      </w:r>
      <w:r w:rsidRPr="00812ECB">
        <w:rPr>
          <w:b/>
          <w:bCs/>
        </w:rPr>
        <w:t xml:space="preserve"> </w:t>
      </w:r>
      <w:ins w:id="1308" w:author="ERCOT" w:date="2022-06-26T15:17:00Z">
        <w:r w:rsidRPr="00812ECB">
          <w:rPr>
            <w:b/>
            <w:bCs/>
          </w:rPr>
          <w:t xml:space="preserve">– RTAMLCLRL </w:t>
        </w:r>
        <w:r w:rsidRPr="00812ECB">
          <w:rPr>
            <w:b/>
            <w:bCs/>
            <w:i/>
            <w:vertAlign w:val="subscript"/>
          </w:rPr>
          <w:t>q, p</w:t>
        </w:r>
        <w:r w:rsidRPr="00812ECB">
          <w:rPr>
            <w:b/>
            <w:bCs/>
          </w:rPr>
          <w:t xml:space="preserve"> </w:t>
        </w:r>
      </w:ins>
      <w:r w:rsidRPr="00812ECB">
        <w:rPr>
          <w:b/>
          <w:bCs/>
        </w:rPr>
        <w:t>– RTAMLESRNW</w:t>
      </w:r>
      <w:r w:rsidRPr="00812ECB">
        <w:rPr>
          <w:b/>
        </w:rPr>
        <w:t xml:space="preserve"> </w:t>
      </w:r>
      <w:r w:rsidRPr="00812ECB">
        <w:rPr>
          <w:b/>
          <w:i/>
          <w:vertAlign w:val="subscript"/>
        </w:rPr>
        <w:t>q, p</w:t>
      </w:r>
      <w:r w:rsidRPr="00812ECB">
        <w:rPr>
          <w:b/>
        </w:rPr>
        <w:t>)</w:t>
      </w:r>
      <w:r w:rsidRPr="00812ECB">
        <w:rPr>
          <w:b/>
          <w:bCs/>
        </w:rPr>
        <w:t>)</w:t>
      </w:r>
      <w:r w:rsidRPr="00812ECB">
        <w:rPr>
          <w:b/>
          <w:bCs/>
          <w:sz w:val="28"/>
          <w:szCs w:val="28"/>
        </w:rPr>
        <w:t>]</w:t>
      </w:r>
      <w:r w:rsidRPr="00812ECB">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D166122" w14:textId="77777777" w:rsidTr="008C7683">
        <w:trPr>
          <w:trHeight w:val="206"/>
        </w:trPr>
        <w:tc>
          <w:tcPr>
            <w:tcW w:w="9576" w:type="dxa"/>
            <w:shd w:val="pct12" w:color="auto" w:fill="auto"/>
          </w:tcPr>
          <w:p w14:paraId="4829B568" w14:textId="77777777" w:rsidR="00812ECB" w:rsidRPr="00812ECB" w:rsidRDefault="00812ECB" w:rsidP="00812ECB">
            <w:pPr>
              <w:spacing w:before="120" w:after="240"/>
              <w:rPr>
                <w:b/>
                <w:i/>
                <w:iCs/>
              </w:rPr>
            </w:pPr>
            <w:r w:rsidRPr="00812ECB">
              <w:rPr>
                <w:b/>
                <w:i/>
                <w:iCs/>
              </w:rPr>
              <w:t xml:space="preserve">[NPRR995:  Replace the formula “RTEIAMT </w:t>
            </w:r>
            <w:r w:rsidRPr="00812ECB">
              <w:rPr>
                <w:b/>
                <w:i/>
                <w:iCs/>
                <w:vertAlign w:val="subscript"/>
              </w:rPr>
              <w:t>q, p</w:t>
            </w:r>
            <w:r w:rsidRPr="00812ECB">
              <w:rPr>
                <w:b/>
                <w:i/>
                <w:iCs/>
              </w:rPr>
              <w:t>” above with the following upon system implementation:]</w:t>
            </w:r>
          </w:p>
          <w:p w14:paraId="03213C63"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t xml:space="preserve">RTEIAMT </w:t>
            </w:r>
            <w:r w:rsidRPr="00812ECB">
              <w:rPr>
                <w:b/>
                <w:bCs/>
                <w:i/>
                <w:szCs w:val="20"/>
                <w:vertAlign w:val="subscript"/>
              </w:rPr>
              <w:t>q, p</w:t>
            </w:r>
            <w:r w:rsidRPr="00812ECB">
              <w:rPr>
                <w:b/>
                <w:bCs/>
                <w:szCs w:val="20"/>
              </w:rPr>
              <w:tab/>
              <w:t>=</w:t>
            </w:r>
            <w:r w:rsidRPr="00812ECB">
              <w:rPr>
                <w:b/>
                <w:bCs/>
                <w:szCs w:val="20"/>
              </w:rPr>
              <w:tab/>
              <w:t xml:space="preserve">(-1) * </w:t>
            </w:r>
            <w:r w:rsidRPr="00812ECB">
              <w:rPr>
                <w:b/>
                <w:bCs/>
                <w:sz w:val="32"/>
                <w:szCs w:val="20"/>
              </w:rPr>
              <w:t>{[</w:t>
            </w:r>
            <w:r w:rsidRPr="00812ECB">
              <w:rPr>
                <w:b/>
                <w:bCs/>
                <w:szCs w:val="20"/>
              </w:rPr>
              <w:t xml:space="preserve">RTSPP </w:t>
            </w:r>
            <w:r w:rsidRPr="00812ECB">
              <w:rPr>
                <w:b/>
                <w:bCs/>
                <w:i/>
                <w:szCs w:val="20"/>
                <w:vertAlign w:val="subscript"/>
              </w:rPr>
              <w:t>p</w:t>
            </w:r>
            <w:r w:rsidRPr="00812ECB">
              <w:rPr>
                <w:b/>
                <w:bCs/>
                <w:szCs w:val="20"/>
              </w:rPr>
              <w:t xml:space="preserve"> * [(SSSK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w:t>
            </w:r>
            <w:r w:rsidRPr="00812ECB">
              <w:rPr>
                <w:b/>
                <w:bCs/>
                <w:sz w:val="32"/>
                <w:szCs w:val="32"/>
              </w:rPr>
              <w:t xml:space="preserve">] </w:t>
            </w:r>
            <w:r w:rsidRPr="00812ECB">
              <w:rPr>
                <w:b/>
                <w:bCs/>
                <w:szCs w:val="20"/>
              </w:rPr>
              <w:t xml:space="preserve">+ </w:t>
            </w:r>
            <w:r w:rsidRPr="00812ECB">
              <w:rPr>
                <w:b/>
                <w:bCs/>
                <w:sz w:val="32"/>
                <w:szCs w:val="20"/>
              </w:rPr>
              <w:t>[</w:t>
            </w:r>
            <w:r w:rsidRPr="00812ECB">
              <w:rPr>
                <w:b/>
                <w:bCs/>
                <w:szCs w:val="20"/>
              </w:rPr>
              <w:t>RTSPPEW</w:t>
            </w:r>
            <w:r w:rsidRPr="00812ECB">
              <w:rPr>
                <w:b/>
                <w:bCs/>
                <w:i/>
                <w:szCs w:val="20"/>
                <w:vertAlign w:val="subscript"/>
              </w:rPr>
              <w:t xml:space="preserve"> p</w:t>
            </w:r>
            <w:r w:rsidRPr="00812ECB">
              <w:rPr>
                <w:b/>
                <w:bCs/>
                <w:szCs w:val="20"/>
              </w:rPr>
              <w:t xml:space="preserve"> * (RTMGSOGZ </w:t>
            </w:r>
            <w:r w:rsidRPr="00812ECB">
              <w:rPr>
                <w:b/>
                <w:bCs/>
                <w:i/>
                <w:szCs w:val="20"/>
                <w:vertAlign w:val="subscript"/>
              </w:rPr>
              <w:t>q, p</w:t>
            </w:r>
            <w:r w:rsidRPr="00812ECB">
              <w:rPr>
                <w:b/>
                <w:bCs/>
                <w:szCs w:val="20"/>
              </w:rPr>
              <w:t xml:space="preserve"> – (RTAML </w:t>
            </w:r>
            <w:r w:rsidRPr="00812ECB">
              <w:rPr>
                <w:b/>
                <w:bCs/>
                <w:i/>
                <w:szCs w:val="20"/>
                <w:vertAlign w:val="subscript"/>
              </w:rPr>
              <w:t>q, p</w:t>
            </w:r>
            <w:r w:rsidRPr="00812ECB">
              <w:rPr>
                <w:b/>
                <w:bCs/>
                <w:szCs w:val="20"/>
              </w:rPr>
              <w:t xml:space="preserve"> </w:t>
            </w:r>
            <w:ins w:id="1309" w:author="ERCOT" w:date="2022-06-26T15:18:00Z">
              <w:r w:rsidRPr="00812ECB">
                <w:rPr>
                  <w:b/>
                  <w:bCs/>
                </w:rPr>
                <w:t xml:space="preserve">– RTAMLCLRL </w:t>
              </w:r>
              <w:r w:rsidRPr="00812ECB">
                <w:rPr>
                  <w:b/>
                  <w:bCs/>
                  <w:i/>
                  <w:vertAlign w:val="subscript"/>
                </w:rPr>
                <w:t>q, p</w:t>
              </w:r>
              <w:r w:rsidRPr="00812ECB">
                <w:rPr>
                  <w:b/>
                  <w:bCs/>
                  <w:szCs w:val="20"/>
                </w:rPr>
                <w:t xml:space="preserve"> </w:t>
              </w:r>
            </w:ins>
            <w:r w:rsidRPr="00812ECB">
              <w:rPr>
                <w:b/>
                <w:bCs/>
                <w:szCs w:val="20"/>
              </w:rPr>
              <w:t xml:space="preserve">– RTAMLESRNW </w:t>
            </w:r>
            <w:r w:rsidRPr="00812ECB">
              <w:rPr>
                <w:b/>
                <w:bCs/>
                <w:i/>
                <w:szCs w:val="20"/>
                <w:vertAlign w:val="subscript"/>
              </w:rPr>
              <w:t>q, p</w:t>
            </w:r>
            <w:r w:rsidRPr="00812ECB">
              <w:rPr>
                <w:b/>
                <w:bCs/>
                <w:szCs w:val="20"/>
              </w:rPr>
              <w:t xml:space="preserve"> – RTAMLNWSOL </w:t>
            </w:r>
            <w:r w:rsidRPr="00812ECB">
              <w:rPr>
                <w:b/>
                <w:bCs/>
                <w:i/>
                <w:szCs w:val="20"/>
                <w:vertAlign w:val="subscript"/>
              </w:rPr>
              <w:t>q, p</w:t>
            </w:r>
            <w:r w:rsidRPr="00812ECB">
              <w:rPr>
                <w:b/>
                <w:bCs/>
                <w:szCs w:val="20"/>
              </w:rPr>
              <w:t>))</w:t>
            </w:r>
            <w:r w:rsidRPr="00812ECB">
              <w:rPr>
                <w:b/>
                <w:bCs/>
                <w:sz w:val="28"/>
                <w:szCs w:val="28"/>
              </w:rPr>
              <w:t>]</w:t>
            </w:r>
            <w:r w:rsidRPr="00812ECB">
              <w:rPr>
                <w:b/>
                <w:bCs/>
                <w:sz w:val="32"/>
                <w:szCs w:val="20"/>
              </w:rPr>
              <w:t xml:space="preserve">} </w:t>
            </w:r>
          </w:p>
        </w:tc>
      </w:tr>
    </w:tbl>
    <w:p w14:paraId="4E990D8D" w14:textId="77777777" w:rsidR="00812ECB" w:rsidRPr="00812ECB" w:rsidRDefault="00812ECB" w:rsidP="00812ECB">
      <w:pPr>
        <w:tabs>
          <w:tab w:val="left" w:pos="2250"/>
          <w:tab w:val="left" w:pos="3150"/>
          <w:tab w:val="left" w:pos="3960"/>
        </w:tabs>
        <w:spacing w:before="240" w:after="240"/>
        <w:ind w:left="3150" w:hanging="2430"/>
        <w:rPr>
          <w:bCs/>
        </w:rPr>
      </w:pPr>
      <w:r w:rsidRPr="00812ECB">
        <w:rPr>
          <w:bCs/>
        </w:rPr>
        <w:t>And</w:t>
      </w:r>
    </w:p>
    <w:p w14:paraId="60A9AD8B"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LZIMBAL</w:t>
      </w:r>
      <w:r w:rsidRPr="00812ECB">
        <w:rPr>
          <w:b/>
          <w:bCs/>
          <w:i/>
          <w:vertAlign w:val="subscript"/>
        </w:rPr>
        <w:t xml:space="preserve"> q, p</w:t>
      </w:r>
      <w:r w:rsidRPr="00812ECB">
        <w:rPr>
          <w:b/>
          <w:bCs/>
          <w:i/>
          <w:vertAlign w:val="subscript"/>
        </w:rPr>
        <w:tab/>
        <w:t>=</w:t>
      </w:r>
      <w:r w:rsidRPr="00812ECB">
        <w:rPr>
          <w:b/>
          <w:bCs/>
          <w:i/>
          <w:vertAlign w:val="subscript"/>
        </w:rPr>
        <w:tab/>
      </w:r>
      <w:r w:rsidRPr="00812ECB">
        <w:rPr>
          <w:b/>
          <w:bCs/>
        </w:rPr>
        <w:t xml:space="preserve">(SSSK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 – (RTAML </w:t>
      </w:r>
      <w:r w:rsidRPr="00812ECB">
        <w:rPr>
          <w:b/>
          <w:bCs/>
          <w:i/>
          <w:vertAlign w:val="subscript"/>
        </w:rPr>
        <w:t>q, p</w:t>
      </w:r>
      <w:r w:rsidRPr="00812ECB">
        <w:rPr>
          <w:b/>
        </w:rPr>
        <w:t xml:space="preserve"> </w:t>
      </w:r>
      <w:ins w:id="1310" w:author="ERCOT" w:date="2022-06-26T15:19:00Z">
        <w:r w:rsidRPr="00812ECB">
          <w:rPr>
            <w:b/>
            <w:bCs/>
          </w:rPr>
          <w:t xml:space="preserve">– RTAMLCLRL </w:t>
        </w:r>
        <w:r w:rsidRPr="00812ECB">
          <w:rPr>
            <w:b/>
            <w:bCs/>
            <w:i/>
            <w:vertAlign w:val="subscript"/>
          </w:rPr>
          <w:t>q, p</w:t>
        </w:r>
        <w:r w:rsidRPr="00812ECB">
          <w:rPr>
            <w:b/>
            <w:bCs/>
          </w:rPr>
          <w:t xml:space="preserve"> </w:t>
        </w:r>
      </w:ins>
      <w:r w:rsidRPr="00812ECB">
        <w:rPr>
          <w:b/>
          <w:bCs/>
        </w:rPr>
        <w:t xml:space="preserve">– RTAMLESRNW </w:t>
      </w:r>
      <w:r w:rsidRPr="00812ECB">
        <w:rPr>
          <w:b/>
          <w:bCs/>
          <w:i/>
          <w:vertAlign w:val="subscript"/>
        </w:rPr>
        <w:t>q, p</w:t>
      </w:r>
      <w:r w:rsidRPr="00812ECB">
        <w:rPr>
          <w:b/>
          <w:bCs/>
        </w:rPr>
        <w:t>)</w:t>
      </w:r>
      <w:r w:rsidRPr="00812ECB">
        <w:rPr>
          <w:b/>
          <w:bCs/>
          <w:sz w:val="32"/>
        </w:rPr>
        <w:t xml:space="preserve"> </w:t>
      </w:r>
      <w:r w:rsidRPr="00812ECB">
        <w:rPr>
          <w:b/>
          <w:bCs/>
        </w:rPr>
        <w:t xml:space="preserve">+ RTMGSOGZ </w:t>
      </w:r>
      <w:r w:rsidRPr="00812ECB">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586AFE45" w14:textId="77777777" w:rsidTr="008C7683">
        <w:trPr>
          <w:trHeight w:val="206"/>
        </w:trPr>
        <w:tc>
          <w:tcPr>
            <w:tcW w:w="9576" w:type="dxa"/>
            <w:shd w:val="pct12" w:color="auto" w:fill="auto"/>
          </w:tcPr>
          <w:p w14:paraId="687386BC" w14:textId="77777777" w:rsidR="00812ECB" w:rsidRPr="00812ECB" w:rsidRDefault="00812ECB" w:rsidP="00812ECB">
            <w:pPr>
              <w:spacing w:before="120" w:after="240"/>
              <w:rPr>
                <w:b/>
                <w:i/>
                <w:iCs/>
              </w:rPr>
            </w:pPr>
            <w:r w:rsidRPr="00812ECB">
              <w:rPr>
                <w:b/>
                <w:i/>
                <w:iCs/>
              </w:rPr>
              <w:t>[NPRR995:  Replace the formula “LZIMBAL</w:t>
            </w:r>
            <w:r w:rsidRPr="00812ECB">
              <w:rPr>
                <w:b/>
                <w:i/>
                <w:iCs/>
                <w:vertAlign w:val="subscript"/>
              </w:rPr>
              <w:t xml:space="preserve"> q, p</w:t>
            </w:r>
            <w:r w:rsidRPr="00812ECB">
              <w:rPr>
                <w:b/>
                <w:i/>
                <w:iCs/>
              </w:rPr>
              <w:t>” above with the following upon system implementation:]</w:t>
            </w:r>
          </w:p>
          <w:p w14:paraId="3304C0F3"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t>LZIMBAL</w:t>
            </w:r>
            <w:r w:rsidRPr="00812ECB">
              <w:rPr>
                <w:b/>
                <w:bCs/>
                <w:i/>
                <w:szCs w:val="20"/>
                <w:vertAlign w:val="subscript"/>
              </w:rPr>
              <w:t xml:space="preserve"> q, p</w:t>
            </w:r>
            <w:r w:rsidRPr="00812ECB">
              <w:rPr>
                <w:b/>
                <w:bCs/>
                <w:i/>
                <w:szCs w:val="20"/>
                <w:vertAlign w:val="subscript"/>
              </w:rPr>
              <w:tab/>
              <w:t>=</w:t>
            </w:r>
            <w:r w:rsidRPr="00812ECB">
              <w:rPr>
                <w:b/>
                <w:bCs/>
                <w:i/>
                <w:szCs w:val="20"/>
                <w:vertAlign w:val="subscript"/>
              </w:rPr>
              <w:tab/>
            </w:r>
            <w:r w:rsidRPr="00812ECB">
              <w:rPr>
                <w:b/>
                <w:bCs/>
                <w:szCs w:val="20"/>
              </w:rPr>
              <w:t xml:space="preserve">(SSSK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 – </w:t>
            </w:r>
            <w:r w:rsidRPr="00812ECB">
              <w:rPr>
                <w:b/>
                <w:bCs/>
                <w:szCs w:val="20"/>
              </w:rPr>
              <w:lastRenderedPageBreak/>
              <w:t xml:space="preserve">(RTAML </w:t>
            </w:r>
            <w:r w:rsidRPr="00812ECB">
              <w:rPr>
                <w:b/>
                <w:bCs/>
                <w:i/>
                <w:szCs w:val="20"/>
                <w:vertAlign w:val="subscript"/>
              </w:rPr>
              <w:t>q, p</w:t>
            </w:r>
            <w:r w:rsidRPr="00812ECB">
              <w:rPr>
                <w:b/>
                <w:bCs/>
                <w:sz w:val="32"/>
                <w:szCs w:val="20"/>
              </w:rPr>
              <w:t xml:space="preserve"> </w:t>
            </w:r>
            <w:ins w:id="1311" w:author="ERCOT" w:date="2022-06-26T15:19:00Z">
              <w:r w:rsidRPr="00812ECB">
                <w:rPr>
                  <w:b/>
                  <w:bCs/>
                </w:rPr>
                <w:t xml:space="preserve">– RTAMLCLRL </w:t>
              </w:r>
              <w:r w:rsidRPr="00812ECB">
                <w:rPr>
                  <w:b/>
                  <w:bCs/>
                  <w:i/>
                  <w:vertAlign w:val="subscript"/>
                </w:rPr>
                <w:t>q, p</w:t>
              </w:r>
              <w:r w:rsidRPr="00812ECB">
                <w:rPr>
                  <w:b/>
                  <w:bCs/>
                </w:rPr>
                <w:t xml:space="preserve"> </w:t>
              </w:r>
            </w:ins>
            <w:r w:rsidRPr="00812ECB">
              <w:rPr>
                <w:b/>
                <w:bCs/>
                <w:szCs w:val="20"/>
              </w:rPr>
              <w:t>–</w:t>
            </w:r>
            <w:r w:rsidRPr="00812ECB">
              <w:rPr>
                <w:b/>
                <w:bCs/>
                <w:i/>
                <w:szCs w:val="20"/>
              </w:rPr>
              <w:t xml:space="preserve"> </w:t>
            </w:r>
            <w:r w:rsidRPr="00812ECB">
              <w:rPr>
                <w:b/>
                <w:bCs/>
                <w:szCs w:val="20"/>
              </w:rPr>
              <w:t xml:space="preserve">RTAMLESRNW </w:t>
            </w:r>
            <w:r w:rsidRPr="00812ECB">
              <w:rPr>
                <w:b/>
                <w:bCs/>
                <w:i/>
                <w:szCs w:val="20"/>
                <w:vertAlign w:val="subscript"/>
              </w:rPr>
              <w:t>q, p</w:t>
            </w:r>
            <w:r w:rsidRPr="00812ECB">
              <w:rPr>
                <w:b/>
                <w:bCs/>
                <w:szCs w:val="20"/>
              </w:rPr>
              <w:t xml:space="preserve"> – RTAMLNWSOL </w:t>
            </w:r>
            <w:r w:rsidRPr="00812ECB">
              <w:rPr>
                <w:b/>
                <w:bCs/>
                <w:i/>
                <w:szCs w:val="20"/>
                <w:vertAlign w:val="subscript"/>
              </w:rPr>
              <w:t>q, p</w:t>
            </w:r>
            <w:r w:rsidRPr="00812ECB">
              <w:rPr>
                <w:b/>
                <w:bCs/>
                <w:szCs w:val="20"/>
              </w:rPr>
              <w:t xml:space="preserve">) + RTMGSOGZ </w:t>
            </w:r>
            <w:r w:rsidRPr="00812ECB">
              <w:rPr>
                <w:b/>
                <w:bCs/>
                <w:i/>
                <w:szCs w:val="20"/>
                <w:vertAlign w:val="subscript"/>
              </w:rPr>
              <w:t>q, p</w:t>
            </w:r>
          </w:p>
        </w:tc>
      </w:tr>
    </w:tbl>
    <w:p w14:paraId="1BA98EA9" w14:textId="77777777" w:rsidR="00812ECB" w:rsidRPr="00812ECB" w:rsidRDefault="00812ECB" w:rsidP="00812ECB">
      <w:pPr>
        <w:spacing w:before="240"/>
        <w:rPr>
          <w:szCs w:val="20"/>
        </w:rPr>
      </w:pPr>
      <w:r w:rsidRPr="00812ECB">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812ECB" w:rsidRPr="00812ECB" w14:paraId="2AB06A27" w14:textId="77777777" w:rsidTr="008C7683">
        <w:trPr>
          <w:tblHeader/>
        </w:trPr>
        <w:tc>
          <w:tcPr>
            <w:tcW w:w="872" w:type="pct"/>
          </w:tcPr>
          <w:p w14:paraId="52D2AAF5" w14:textId="77777777" w:rsidR="00812ECB" w:rsidRPr="00812ECB" w:rsidRDefault="00812ECB" w:rsidP="00812ECB">
            <w:pPr>
              <w:spacing w:after="120"/>
              <w:rPr>
                <w:b/>
                <w:iCs/>
                <w:sz w:val="20"/>
                <w:szCs w:val="20"/>
              </w:rPr>
            </w:pPr>
            <w:r w:rsidRPr="00812ECB">
              <w:rPr>
                <w:b/>
                <w:iCs/>
                <w:sz w:val="20"/>
                <w:szCs w:val="20"/>
              </w:rPr>
              <w:t>Variable</w:t>
            </w:r>
          </w:p>
        </w:tc>
        <w:tc>
          <w:tcPr>
            <w:tcW w:w="456" w:type="pct"/>
          </w:tcPr>
          <w:p w14:paraId="76F5505E" w14:textId="77777777" w:rsidR="00812ECB" w:rsidRPr="00812ECB" w:rsidRDefault="00812ECB" w:rsidP="00812ECB">
            <w:pPr>
              <w:spacing w:after="120"/>
              <w:rPr>
                <w:b/>
                <w:iCs/>
                <w:sz w:val="20"/>
                <w:szCs w:val="20"/>
              </w:rPr>
            </w:pPr>
            <w:r w:rsidRPr="00812ECB">
              <w:rPr>
                <w:b/>
                <w:iCs/>
                <w:sz w:val="20"/>
                <w:szCs w:val="20"/>
              </w:rPr>
              <w:t>Unit</w:t>
            </w:r>
          </w:p>
        </w:tc>
        <w:tc>
          <w:tcPr>
            <w:tcW w:w="3672" w:type="pct"/>
          </w:tcPr>
          <w:p w14:paraId="3C191E69"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043B19C" w14:textId="77777777" w:rsidTr="008C7683">
        <w:tc>
          <w:tcPr>
            <w:tcW w:w="872" w:type="pct"/>
          </w:tcPr>
          <w:p w14:paraId="4CE522FF"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456" w:type="pct"/>
          </w:tcPr>
          <w:p w14:paraId="0D7C7FC2" w14:textId="77777777" w:rsidR="00812ECB" w:rsidRPr="00812ECB" w:rsidRDefault="00812ECB" w:rsidP="00812ECB">
            <w:pPr>
              <w:spacing w:after="60"/>
              <w:rPr>
                <w:iCs/>
                <w:sz w:val="20"/>
                <w:szCs w:val="20"/>
              </w:rPr>
            </w:pPr>
            <w:r w:rsidRPr="00812ECB">
              <w:rPr>
                <w:iCs/>
                <w:sz w:val="20"/>
                <w:szCs w:val="20"/>
              </w:rPr>
              <w:t>$</w:t>
            </w:r>
          </w:p>
        </w:tc>
        <w:tc>
          <w:tcPr>
            <w:tcW w:w="3672" w:type="pct"/>
          </w:tcPr>
          <w:p w14:paraId="7C3DF743"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197953FE" w14:textId="77777777" w:rsidTr="008C7683">
        <w:tc>
          <w:tcPr>
            <w:tcW w:w="872" w:type="pct"/>
          </w:tcPr>
          <w:p w14:paraId="700199A4" w14:textId="77777777" w:rsidR="00812ECB" w:rsidRPr="00812ECB" w:rsidRDefault="00812ECB" w:rsidP="00812ECB">
            <w:pPr>
              <w:spacing w:after="60"/>
              <w:rPr>
                <w:iCs/>
                <w:sz w:val="20"/>
                <w:szCs w:val="20"/>
              </w:rPr>
            </w:pPr>
            <w:r w:rsidRPr="00812ECB">
              <w:rPr>
                <w:iCs/>
                <w:sz w:val="20"/>
                <w:szCs w:val="20"/>
              </w:rPr>
              <w:t xml:space="preserve">RTSPP </w:t>
            </w:r>
            <w:r w:rsidRPr="00812ECB">
              <w:rPr>
                <w:i/>
                <w:iCs/>
                <w:sz w:val="20"/>
                <w:szCs w:val="20"/>
                <w:vertAlign w:val="subscript"/>
              </w:rPr>
              <w:t>p</w:t>
            </w:r>
          </w:p>
        </w:tc>
        <w:tc>
          <w:tcPr>
            <w:tcW w:w="456" w:type="pct"/>
          </w:tcPr>
          <w:p w14:paraId="08701F0B"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5063A337"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77AE329A" w14:textId="77777777" w:rsidTr="008C7683">
        <w:tc>
          <w:tcPr>
            <w:tcW w:w="872" w:type="pct"/>
          </w:tcPr>
          <w:p w14:paraId="5E97F709" w14:textId="77777777" w:rsidR="00812ECB" w:rsidRPr="00812ECB" w:rsidRDefault="00812ECB" w:rsidP="00812ECB">
            <w:pPr>
              <w:spacing w:after="60"/>
              <w:rPr>
                <w:iCs/>
                <w:sz w:val="20"/>
                <w:szCs w:val="20"/>
              </w:rPr>
            </w:pPr>
            <w:r w:rsidRPr="00812ECB">
              <w:rPr>
                <w:iCs/>
                <w:sz w:val="20"/>
                <w:szCs w:val="20"/>
              </w:rPr>
              <w:t>LZIMBAL</w:t>
            </w:r>
            <w:r w:rsidRPr="00812ECB">
              <w:rPr>
                <w:i/>
                <w:iCs/>
                <w:sz w:val="20"/>
                <w:szCs w:val="20"/>
                <w:vertAlign w:val="subscript"/>
              </w:rPr>
              <w:t xml:space="preserve"> q, p</w:t>
            </w:r>
          </w:p>
        </w:tc>
        <w:tc>
          <w:tcPr>
            <w:tcW w:w="456" w:type="pct"/>
          </w:tcPr>
          <w:p w14:paraId="06ED0437"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4DC773B1" w14:textId="77777777" w:rsidR="00812ECB" w:rsidRPr="00812ECB" w:rsidRDefault="00812ECB" w:rsidP="00812ECB">
            <w:pPr>
              <w:spacing w:after="60"/>
              <w:rPr>
                <w:i/>
                <w:iCs/>
                <w:sz w:val="20"/>
                <w:szCs w:val="20"/>
              </w:rPr>
            </w:pPr>
            <w:r w:rsidRPr="00812ECB">
              <w:rPr>
                <w:i/>
                <w:iCs/>
                <w:sz w:val="20"/>
                <w:szCs w:val="20"/>
              </w:rPr>
              <w:t>Load Zone Energy Imbalance per QSE per Settlement Point</w:t>
            </w:r>
            <w:r w:rsidRPr="00812ECB">
              <w:rPr>
                <w:iCs/>
                <w:sz w:val="20"/>
                <w:szCs w:val="20"/>
              </w:rPr>
              <w:t xml:space="preserve">—The Load Zone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222BC04F" w14:textId="77777777" w:rsidTr="008C7683">
        <w:tc>
          <w:tcPr>
            <w:tcW w:w="872" w:type="pct"/>
          </w:tcPr>
          <w:p w14:paraId="70D82DF6" w14:textId="77777777" w:rsidR="00812ECB" w:rsidRPr="00812ECB" w:rsidRDefault="00812ECB" w:rsidP="00812ECB">
            <w:pPr>
              <w:spacing w:after="60"/>
              <w:rPr>
                <w:iCs/>
                <w:sz w:val="20"/>
                <w:szCs w:val="20"/>
              </w:rPr>
            </w:pPr>
            <w:r w:rsidRPr="00812ECB">
              <w:rPr>
                <w:iCs/>
                <w:sz w:val="20"/>
                <w:szCs w:val="20"/>
              </w:rPr>
              <w:t xml:space="preserve">RTSPPEW </w:t>
            </w:r>
            <w:r w:rsidRPr="00812ECB">
              <w:rPr>
                <w:i/>
                <w:iCs/>
                <w:sz w:val="20"/>
                <w:szCs w:val="20"/>
                <w:vertAlign w:val="subscript"/>
              </w:rPr>
              <w:t>p</w:t>
            </w:r>
          </w:p>
        </w:tc>
        <w:tc>
          <w:tcPr>
            <w:tcW w:w="456" w:type="pct"/>
          </w:tcPr>
          <w:p w14:paraId="3068257D"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2672EE46"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 Estimated Load for the Load Zone of each SCED interval within the 15-minute Settlement Interval.</w:t>
            </w:r>
          </w:p>
        </w:tc>
      </w:tr>
      <w:tr w:rsidR="00812ECB" w:rsidRPr="00812ECB" w14:paraId="6E1C1C44" w14:textId="77777777" w:rsidTr="008C7683">
        <w:tc>
          <w:tcPr>
            <w:tcW w:w="872" w:type="pct"/>
          </w:tcPr>
          <w:p w14:paraId="037D581E" w14:textId="77777777" w:rsidR="00812ECB" w:rsidRPr="00812ECB" w:rsidRDefault="00812ECB" w:rsidP="00812ECB">
            <w:pPr>
              <w:spacing w:after="60"/>
              <w:rPr>
                <w:iCs/>
                <w:sz w:val="20"/>
                <w:szCs w:val="20"/>
              </w:rPr>
            </w:pPr>
            <w:r w:rsidRPr="00812ECB">
              <w:rPr>
                <w:iCs/>
                <w:sz w:val="20"/>
                <w:szCs w:val="20"/>
              </w:rPr>
              <w:t xml:space="preserve">RTAML </w:t>
            </w:r>
            <w:r w:rsidRPr="00812ECB">
              <w:rPr>
                <w:i/>
                <w:iCs/>
                <w:sz w:val="20"/>
                <w:szCs w:val="20"/>
                <w:vertAlign w:val="subscript"/>
              </w:rPr>
              <w:t>q, p</w:t>
            </w:r>
          </w:p>
        </w:tc>
        <w:tc>
          <w:tcPr>
            <w:tcW w:w="456" w:type="pct"/>
          </w:tcPr>
          <w:p w14:paraId="7AAA19F6"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6AB2F2DE" w14:textId="77777777" w:rsidR="00812ECB" w:rsidRPr="00812ECB" w:rsidRDefault="00812ECB" w:rsidP="00812ECB">
            <w:pPr>
              <w:spacing w:after="60"/>
              <w:rPr>
                <w:iCs/>
                <w:sz w:val="20"/>
                <w:szCs w:val="20"/>
              </w:rPr>
            </w:pPr>
            <w:r w:rsidRPr="00812ECB">
              <w:rPr>
                <w:i/>
                <w:iCs/>
                <w:sz w:val="20"/>
                <w:szCs w:val="20"/>
              </w:rPr>
              <w:t>Real-Time Adjusted Metered Load per QSE per Settlement Point</w:t>
            </w:r>
            <w:r w:rsidRPr="00812ECB">
              <w:rPr>
                <w:iCs/>
                <w:sz w:val="20"/>
                <w:szCs w:val="20"/>
              </w:rPr>
              <w:t xml:space="preserve">—The sum of the AML at the Electrical Buses that are included in Settlement Point </w:t>
            </w:r>
            <w:r w:rsidRPr="00812ECB">
              <w:rPr>
                <w:i/>
                <w:iCs/>
                <w:sz w:val="20"/>
                <w:szCs w:val="20"/>
              </w:rPr>
              <w:t>p</w:t>
            </w:r>
            <w:r w:rsidRPr="00812ECB">
              <w:rPr>
                <w:iCs/>
                <w:sz w:val="20"/>
                <w:szCs w:val="20"/>
              </w:rPr>
              <w:t xml:space="preserve"> represented by QSE </w:t>
            </w:r>
            <w:r w:rsidRPr="00812ECB">
              <w:rPr>
                <w:i/>
                <w:iCs/>
                <w:sz w:val="20"/>
                <w:szCs w:val="20"/>
              </w:rPr>
              <w:t>q</w:t>
            </w:r>
            <w:r w:rsidRPr="00812ECB">
              <w:rPr>
                <w:iCs/>
                <w:sz w:val="20"/>
                <w:szCs w:val="20"/>
              </w:rPr>
              <w:t xml:space="preserve"> for the 15-minute Settlement Interval.</w:t>
            </w:r>
          </w:p>
        </w:tc>
      </w:tr>
      <w:tr w:rsidR="00812ECB" w:rsidRPr="00812ECB" w14:paraId="052C7519" w14:textId="77777777" w:rsidTr="008C7683">
        <w:trPr>
          <w:ins w:id="1312" w:author="ERCOT" w:date="2022-06-26T15:20:00Z"/>
        </w:trPr>
        <w:tc>
          <w:tcPr>
            <w:tcW w:w="872" w:type="pct"/>
          </w:tcPr>
          <w:p w14:paraId="477552F1" w14:textId="77777777" w:rsidR="00812ECB" w:rsidRPr="00812ECB" w:rsidRDefault="00812ECB" w:rsidP="00812ECB">
            <w:pPr>
              <w:spacing w:after="60"/>
              <w:rPr>
                <w:ins w:id="1313" w:author="ERCOT" w:date="2022-06-26T15:20:00Z"/>
                <w:iCs/>
                <w:sz w:val="20"/>
                <w:szCs w:val="20"/>
              </w:rPr>
            </w:pPr>
            <w:ins w:id="1314" w:author="ERCOT" w:date="2022-06-26T15:20:00Z">
              <w:r w:rsidRPr="00812ECB">
                <w:rPr>
                  <w:bCs/>
                  <w:sz w:val="20"/>
                  <w:szCs w:val="20"/>
                </w:rPr>
                <w:t xml:space="preserve">RTAMLCLRL </w:t>
              </w:r>
              <w:r w:rsidRPr="00812ECB">
                <w:rPr>
                  <w:bCs/>
                  <w:i/>
                  <w:sz w:val="20"/>
                  <w:szCs w:val="20"/>
                  <w:vertAlign w:val="subscript"/>
                </w:rPr>
                <w:t>q, p</w:t>
              </w:r>
            </w:ins>
          </w:p>
        </w:tc>
        <w:tc>
          <w:tcPr>
            <w:tcW w:w="456" w:type="pct"/>
          </w:tcPr>
          <w:p w14:paraId="7AFBB34D" w14:textId="77777777" w:rsidR="00812ECB" w:rsidRPr="00812ECB" w:rsidRDefault="00812ECB" w:rsidP="00812ECB">
            <w:pPr>
              <w:spacing w:after="60"/>
              <w:rPr>
                <w:ins w:id="1315" w:author="ERCOT" w:date="2022-06-26T15:20:00Z"/>
                <w:iCs/>
                <w:sz w:val="20"/>
                <w:szCs w:val="20"/>
              </w:rPr>
            </w:pPr>
            <w:ins w:id="1316" w:author="ERCOT" w:date="2022-06-26T15:20:00Z">
              <w:r w:rsidRPr="00812ECB">
                <w:rPr>
                  <w:sz w:val="20"/>
                  <w:szCs w:val="20"/>
                </w:rPr>
                <w:t>MWh</w:t>
              </w:r>
            </w:ins>
          </w:p>
        </w:tc>
        <w:tc>
          <w:tcPr>
            <w:tcW w:w="3672" w:type="pct"/>
          </w:tcPr>
          <w:p w14:paraId="251A8351" w14:textId="77777777" w:rsidR="00812ECB" w:rsidRPr="00812ECB" w:rsidRDefault="00812ECB" w:rsidP="00812ECB">
            <w:pPr>
              <w:spacing w:after="60"/>
              <w:rPr>
                <w:ins w:id="1317" w:author="ERCOT" w:date="2022-06-26T15:20:00Z"/>
                <w:i/>
                <w:iCs/>
                <w:sz w:val="20"/>
                <w:szCs w:val="20"/>
              </w:rPr>
            </w:pPr>
            <w:ins w:id="1318" w:author="ERCOT" w:date="2022-06-26T15:20:00Z">
              <w:r w:rsidRPr="00812ECB">
                <w:rPr>
                  <w:i/>
                  <w:sz w:val="20"/>
                  <w:szCs w:val="20"/>
                </w:rPr>
                <w:t>Real-Time Adjusted Metered Load for CLR Load per QSE per Settlement Point</w:t>
              </w:r>
              <w:r w:rsidRPr="00812ECB">
                <w:rPr>
                  <w:sz w:val="20"/>
                  <w:szCs w:val="20"/>
                </w:rPr>
                <w:t xml:space="preserve">—The sum of the AML for the CLR Load </w:t>
              </w:r>
            </w:ins>
            <w:ins w:id="1319" w:author="ERCOT" w:date="2023-06-01T16:06:00Z">
              <w:r w:rsidRPr="00812ECB">
                <w:rPr>
                  <w:sz w:val="20"/>
                  <w:szCs w:val="20"/>
                </w:rPr>
                <w:t>from CLRs (</w:t>
              </w:r>
            </w:ins>
            <w:ins w:id="1320" w:author="ERCOT" w:date="2022-06-26T15:20:00Z">
              <w:r w:rsidRPr="00812ECB">
                <w:rPr>
                  <w:sz w:val="20"/>
                  <w:szCs w:val="20"/>
                </w:rPr>
                <w:t xml:space="preserve">that </w:t>
              </w:r>
            </w:ins>
            <w:ins w:id="1321" w:author="ERCOT" w:date="2023-06-01T16:06:00Z">
              <w:r w:rsidRPr="00812ECB">
                <w:rPr>
                  <w:sz w:val="20"/>
                  <w:szCs w:val="20"/>
                </w:rPr>
                <w:t>are</w:t>
              </w:r>
            </w:ins>
            <w:ins w:id="1322" w:author="ERCOT" w:date="2022-06-26T15:20:00Z">
              <w:r w:rsidRPr="00812ECB">
                <w:rPr>
                  <w:sz w:val="20"/>
                  <w:szCs w:val="20"/>
                </w:rPr>
                <w:t xml:space="preserve"> not ALR</w:t>
              </w:r>
            </w:ins>
            <w:ins w:id="1323" w:author="ERCOT" w:date="2023-06-01T16:06:00Z">
              <w:r w:rsidRPr="00812ECB">
                <w:rPr>
                  <w:sz w:val="20"/>
                  <w:szCs w:val="20"/>
                </w:rPr>
                <w:t>s)</w:t>
              </w:r>
            </w:ins>
            <w:ins w:id="1324" w:author="ERCOT" w:date="2022-06-26T15:20:00Z">
              <w:r w:rsidRPr="00812ECB">
                <w:rPr>
                  <w:sz w:val="20"/>
                  <w:szCs w:val="20"/>
                </w:rPr>
                <w:t xml:space="preserve"> at the Electrical Buses that are included in Settlement Point </w:t>
              </w:r>
              <w:r w:rsidRPr="00812ECB">
                <w:rPr>
                  <w:i/>
                  <w:sz w:val="20"/>
                  <w:szCs w:val="20"/>
                </w:rPr>
                <w:t>p</w:t>
              </w:r>
              <w:r w:rsidRPr="00812ECB">
                <w:rPr>
                  <w:sz w:val="20"/>
                  <w:szCs w:val="20"/>
                </w:rPr>
                <w:t xml:space="preserve"> represented by QSE </w:t>
              </w:r>
              <w:r w:rsidRPr="00812ECB">
                <w:rPr>
                  <w:i/>
                  <w:sz w:val="20"/>
                  <w:szCs w:val="20"/>
                </w:rPr>
                <w:t>q</w:t>
              </w:r>
              <w:r w:rsidRPr="00812ECB">
                <w:rPr>
                  <w:sz w:val="20"/>
                  <w:szCs w:val="20"/>
                </w:rPr>
                <w:t xml:space="preserve"> for the 15-minute Settlement Interval, represented as a positive value. </w:t>
              </w:r>
            </w:ins>
          </w:p>
        </w:tc>
      </w:tr>
      <w:tr w:rsidR="00812ECB" w:rsidRPr="00812ECB" w14:paraId="0E82BCB7" w14:textId="77777777" w:rsidTr="008C7683">
        <w:tc>
          <w:tcPr>
            <w:tcW w:w="872" w:type="pct"/>
          </w:tcPr>
          <w:p w14:paraId="1594FC2D" w14:textId="77777777" w:rsidR="00812ECB" w:rsidRPr="00812ECB" w:rsidRDefault="00812ECB" w:rsidP="00812ECB">
            <w:pPr>
              <w:spacing w:after="60"/>
              <w:rPr>
                <w:iCs/>
                <w:sz w:val="20"/>
                <w:szCs w:val="20"/>
              </w:rPr>
            </w:pPr>
            <w:r w:rsidRPr="00812ECB">
              <w:rPr>
                <w:bCs/>
                <w:iCs/>
                <w:sz w:val="20"/>
                <w:szCs w:val="20"/>
              </w:rPr>
              <w:t xml:space="preserve">RTAMLESRNW </w:t>
            </w:r>
            <w:r w:rsidRPr="00812ECB">
              <w:rPr>
                <w:bCs/>
                <w:i/>
                <w:iCs/>
                <w:sz w:val="20"/>
                <w:szCs w:val="20"/>
                <w:vertAlign w:val="subscript"/>
              </w:rPr>
              <w:t>q, p</w:t>
            </w:r>
          </w:p>
        </w:tc>
        <w:tc>
          <w:tcPr>
            <w:tcW w:w="456" w:type="pct"/>
          </w:tcPr>
          <w:p w14:paraId="0F9B17C0" w14:textId="77777777" w:rsidR="00812ECB" w:rsidRPr="00812ECB" w:rsidRDefault="00812ECB" w:rsidP="00812ECB">
            <w:pPr>
              <w:spacing w:after="60"/>
              <w:rPr>
                <w:iCs/>
                <w:sz w:val="20"/>
                <w:szCs w:val="20"/>
              </w:rPr>
            </w:pPr>
            <w:r w:rsidRPr="00812ECB">
              <w:rPr>
                <w:sz w:val="20"/>
                <w:szCs w:val="20"/>
              </w:rPr>
              <w:t>MWh</w:t>
            </w:r>
          </w:p>
        </w:tc>
        <w:tc>
          <w:tcPr>
            <w:tcW w:w="3672" w:type="pct"/>
          </w:tcPr>
          <w:p w14:paraId="4BEAEC94" w14:textId="77777777" w:rsidR="00812ECB" w:rsidRPr="00812ECB" w:rsidRDefault="00812ECB" w:rsidP="00812ECB">
            <w:pPr>
              <w:spacing w:after="60"/>
              <w:rPr>
                <w:i/>
                <w:iCs/>
                <w:sz w:val="20"/>
                <w:szCs w:val="20"/>
              </w:rPr>
            </w:pPr>
            <w:r w:rsidRPr="00812ECB">
              <w:rPr>
                <w:i/>
                <w:sz w:val="20"/>
                <w:szCs w:val="20"/>
              </w:rPr>
              <w:t>Real-Time Adjusted Metered Load for ESR Non-WSL per QSE per Settlement Point</w:t>
            </w:r>
            <w:r w:rsidRPr="00812ECB">
              <w:rPr>
                <w:sz w:val="20"/>
                <w:szCs w:val="20"/>
              </w:rPr>
              <w:t xml:space="preserve">—The sum of the AML for the </w:t>
            </w:r>
            <w:r w:rsidRPr="00812ECB">
              <w:rPr>
                <w:iCs/>
                <w:sz w:val="20"/>
                <w:szCs w:val="20"/>
              </w:rPr>
              <w:t>Non-WSL ESR Charging Load</w:t>
            </w:r>
            <w:r w:rsidRPr="00812ECB">
              <w:rPr>
                <w:sz w:val="20"/>
                <w:szCs w:val="20"/>
              </w:rPr>
              <w:t xml:space="preserve"> at the Electrical Buses that are included in Settlement Point </w:t>
            </w:r>
            <w:r w:rsidRPr="00812ECB">
              <w:rPr>
                <w:i/>
                <w:sz w:val="20"/>
                <w:szCs w:val="20"/>
              </w:rPr>
              <w:t>p</w:t>
            </w:r>
            <w:r w:rsidRPr="00812ECB">
              <w:rPr>
                <w:sz w:val="20"/>
                <w:szCs w:val="20"/>
              </w:rPr>
              <w:t xml:space="preserve"> represented by QSE </w:t>
            </w:r>
            <w:r w:rsidRPr="00812ECB">
              <w:rPr>
                <w:i/>
                <w:sz w:val="20"/>
                <w:szCs w:val="20"/>
              </w:rPr>
              <w:t>q</w:t>
            </w:r>
            <w:r w:rsidRPr="00812ECB">
              <w:rPr>
                <w:sz w:val="20"/>
                <w:szCs w:val="20"/>
              </w:rPr>
              <w:t xml:space="preserve"> for the 15-minute Settlement Interval, represented as a positive value. </w:t>
            </w:r>
          </w:p>
        </w:tc>
      </w:tr>
      <w:tr w:rsidR="00812ECB" w:rsidRPr="00812ECB" w14:paraId="2AA00407" w14:textId="77777777" w:rsidTr="008C7683">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12ECB" w:rsidRPr="00812ECB" w14:paraId="0BEAA8F1" w14:textId="77777777" w:rsidTr="008C7683">
              <w:trPr>
                <w:trHeight w:val="566"/>
              </w:trPr>
              <w:tc>
                <w:tcPr>
                  <w:tcW w:w="9576" w:type="dxa"/>
                  <w:shd w:val="pct12" w:color="auto" w:fill="auto"/>
                </w:tcPr>
                <w:p w14:paraId="488E6EE1" w14:textId="77777777" w:rsidR="00812ECB" w:rsidRPr="00812ECB" w:rsidRDefault="00812ECB" w:rsidP="00812ECB">
                  <w:pPr>
                    <w:spacing w:before="60" w:after="240"/>
                    <w:rPr>
                      <w:b/>
                      <w:i/>
                      <w:iCs/>
                    </w:rPr>
                  </w:pPr>
                  <w:r w:rsidRPr="00812ECB">
                    <w:rPr>
                      <w:b/>
                      <w:i/>
                      <w:iCs/>
                    </w:rPr>
                    <w:t>[NPRR995:  Insert the variable “RTAMLNWSOL</w:t>
                  </w:r>
                  <w:r w:rsidRPr="00812ECB">
                    <w:rPr>
                      <w:b/>
                      <w:i/>
                      <w:iCs/>
                      <w:vertAlign w:val="subscript"/>
                    </w:rPr>
                    <w:t xml:space="preserve"> q, p</w:t>
                  </w:r>
                  <w:r w:rsidRPr="00812E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812ECB" w:rsidRPr="00812ECB" w14:paraId="1DAAD41C" w14:textId="77777777" w:rsidTr="008C7683">
                    <w:tc>
                      <w:tcPr>
                        <w:tcW w:w="808" w:type="pct"/>
                      </w:tcPr>
                      <w:p w14:paraId="1B4082A2" w14:textId="77777777" w:rsidR="00812ECB" w:rsidRPr="00812ECB" w:rsidRDefault="00812ECB" w:rsidP="00812ECB">
                        <w:pPr>
                          <w:spacing w:after="60"/>
                          <w:rPr>
                            <w:iCs/>
                            <w:sz w:val="20"/>
                            <w:szCs w:val="20"/>
                          </w:rPr>
                        </w:pPr>
                        <w:r w:rsidRPr="00812ECB">
                          <w:rPr>
                            <w:bCs/>
                            <w:sz w:val="20"/>
                            <w:szCs w:val="20"/>
                          </w:rPr>
                          <w:t xml:space="preserve">RTAMLNWSOL </w:t>
                        </w:r>
                        <w:r w:rsidRPr="00812ECB">
                          <w:rPr>
                            <w:bCs/>
                            <w:i/>
                            <w:sz w:val="20"/>
                            <w:szCs w:val="20"/>
                            <w:vertAlign w:val="subscript"/>
                          </w:rPr>
                          <w:t>q, p</w:t>
                        </w:r>
                      </w:p>
                    </w:tc>
                    <w:tc>
                      <w:tcPr>
                        <w:tcW w:w="393" w:type="pct"/>
                      </w:tcPr>
                      <w:p w14:paraId="14E052FA" w14:textId="77777777" w:rsidR="00812ECB" w:rsidRPr="00812ECB" w:rsidRDefault="00812ECB" w:rsidP="00812ECB">
                        <w:pPr>
                          <w:spacing w:after="60"/>
                          <w:rPr>
                            <w:iCs/>
                            <w:sz w:val="20"/>
                            <w:szCs w:val="20"/>
                          </w:rPr>
                        </w:pPr>
                        <w:r w:rsidRPr="00812ECB">
                          <w:rPr>
                            <w:iCs/>
                            <w:sz w:val="20"/>
                            <w:szCs w:val="20"/>
                          </w:rPr>
                          <w:t>MWh</w:t>
                        </w:r>
                      </w:p>
                    </w:tc>
                    <w:tc>
                      <w:tcPr>
                        <w:tcW w:w="3799" w:type="pct"/>
                      </w:tcPr>
                      <w:p w14:paraId="7CDBF74A" w14:textId="77777777" w:rsidR="00812ECB" w:rsidRPr="00812ECB" w:rsidRDefault="00812ECB" w:rsidP="00812ECB">
                        <w:pPr>
                          <w:spacing w:after="60"/>
                          <w:rPr>
                            <w:iCs/>
                            <w:sz w:val="20"/>
                            <w:szCs w:val="20"/>
                          </w:rPr>
                        </w:pPr>
                        <w:r w:rsidRPr="00812ECB">
                          <w:rPr>
                            <w:i/>
                            <w:iCs/>
                            <w:sz w:val="20"/>
                            <w:szCs w:val="20"/>
                          </w:rPr>
                          <w:t>Real-Time Adjusted Metered Load for Non-WSL Settlement Only</w:t>
                        </w:r>
                        <w:r w:rsidRPr="00812ECB">
                          <w:rPr>
                            <w:iCs/>
                            <w:sz w:val="20"/>
                            <w:szCs w:val="20"/>
                          </w:rPr>
                          <w:t xml:space="preserve"> </w:t>
                        </w:r>
                        <w:r w:rsidRPr="00812ECB">
                          <w:rPr>
                            <w:i/>
                            <w:iCs/>
                            <w:sz w:val="20"/>
                            <w:szCs w:val="20"/>
                          </w:rPr>
                          <w:t>Charging Load per QSE per Settlement Point</w:t>
                        </w:r>
                        <w:r w:rsidRPr="00812ECB">
                          <w:rPr>
                            <w:iCs/>
                            <w:sz w:val="20"/>
                            <w:szCs w:val="20"/>
                          </w:rPr>
                          <w:t xml:space="preserve">—The sum of the AML for the Non-WSL Settlement Only Charging Load for the SODESS or SOTESS site that are included in Settlement Point </w:t>
                        </w:r>
                        <w:r w:rsidRPr="00812ECB">
                          <w:rPr>
                            <w:i/>
                            <w:iCs/>
                            <w:sz w:val="20"/>
                            <w:szCs w:val="20"/>
                          </w:rPr>
                          <w:t>p</w:t>
                        </w:r>
                        <w:r w:rsidRPr="00812ECB">
                          <w:rPr>
                            <w:iCs/>
                            <w:sz w:val="20"/>
                            <w:szCs w:val="20"/>
                          </w:rPr>
                          <w:t xml:space="preserve"> represented by QSE </w:t>
                        </w:r>
                        <w:r w:rsidRPr="00812ECB">
                          <w:rPr>
                            <w:i/>
                            <w:iCs/>
                            <w:sz w:val="20"/>
                            <w:szCs w:val="20"/>
                          </w:rPr>
                          <w:t>q</w:t>
                        </w:r>
                        <w:r w:rsidRPr="00812ECB">
                          <w:rPr>
                            <w:iCs/>
                            <w:sz w:val="20"/>
                            <w:szCs w:val="20"/>
                          </w:rPr>
                          <w:t xml:space="preserve"> for the 15-minute Settlement Interval, represented as a positive value. </w:t>
                        </w:r>
                      </w:p>
                    </w:tc>
                  </w:tr>
                </w:tbl>
                <w:p w14:paraId="3D980453" w14:textId="77777777" w:rsidR="00812ECB" w:rsidRPr="00812ECB" w:rsidRDefault="00812ECB" w:rsidP="00812ECB">
                  <w:pPr>
                    <w:spacing w:after="60"/>
                    <w:rPr>
                      <w:iCs/>
                      <w:sz w:val="20"/>
                      <w:szCs w:val="20"/>
                    </w:rPr>
                  </w:pPr>
                </w:p>
              </w:tc>
            </w:tr>
          </w:tbl>
          <w:p w14:paraId="445FCF49" w14:textId="77777777" w:rsidR="00812ECB" w:rsidRPr="00812ECB" w:rsidRDefault="00812ECB" w:rsidP="00812ECB">
            <w:pPr>
              <w:spacing w:after="60"/>
              <w:rPr>
                <w:i/>
                <w:iCs/>
                <w:sz w:val="20"/>
                <w:szCs w:val="20"/>
              </w:rPr>
            </w:pPr>
          </w:p>
        </w:tc>
      </w:tr>
      <w:tr w:rsidR="00812ECB" w:rsidRPr="00812ECB" w14:paraId="134D0AA7" w14:textId="77777777" w:rsidTr="008C7683">
        <w:tc>
          <w:tcPr>
            <w:tcW w:w="872" w:type="pct"/>
          </w:tcPr>
          <w:p w14:paraId="57C75895"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456" w:type="pct"/>
          </w:tcPr>
          <w:p w14:paraId="159E3661"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7198F071" w14:textId="77777777" w:rsidR="00812ECB" w:rsidRPr="00812ECB" w:rsidRDefault="00812ECB" w:rsidP="00812ECB">
            <w:pPr>
              <w:spacing w:after="60"/>
              <w:rPr>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6BB69F4A" w14:textId="77777777" w:rsidTr="008C7683">
        <w:tc>
          <w:tcPr>
            <w:tcW w:w="872" w:type="pct"/>
          </w:tcPr>
          <w:p w14:paraId="0D9E55DA"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456" w:type="pct"/>
          </w:tcPr>
          <w:p w14:paraId="0E5053FB"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3AB2781C"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 xml:space="preserve">’s DAM Energy Bids </w:t>
            </w:r>
            <w:ins w:id="1325" w:author="ERCOT" w:date="2022-06-26T15:27:00Z">
              <w:r w:rsidRPr="00812ECB">
                <w:rPr>
                  <w:iCs/>
                  <w:sz w:val="20"/>
                  <w:szCs w:val="20"/>
                </w:rPr>
                <w:t xml:space="preserve">and Energy Bid Curves </w:t>
              </w:r>
            </w:ins>
            <w:r w:rsidRPr="00812ECB">
              <w:rPr>
                <w:iCs/>
                <w:sz w:val="20"/>
                <w:szCs w:val="20"/>
              </w:rPr>
              <w:t xml:space="preserve">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22FED3CB" w14:textId="77777777" w:rsidTr="008C7683">
        <w:tc>
          <w:tcPr>
            <w:tcW w:w="872" w:type="pct"/>
          </w:tcPr>
          <w:p w14:paraId="5809C0E8"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456" w:type="pct"/>
          </w:tcPr>
          <w:p w14:paraId="093A7B32"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2394EAC2"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248DA55B" w14:textId="77777777" w:rsidTr="008C7683">
        <w:tc>
          <w:tcPr>
            <w:tcW w:w="872" w:type="pct"/>
          </w:tcPr>
          <w:p w14:paraId="250FD8E2" w14:textId="77777777" w:rsidR="00812ECB" w:rsidRPr="00812ECB" w:rsidRDefault="00812ECB" w:rsidP="00812ECB">
            <w:pPr>
              <w:spacing w:after="60"/>
              <w:rPr>
                <w:iCs/>
                <w:sz w:val="20"/>
                <w:szCs w:val="20"/>
              </w:rPr>
            </w:pPr>
            <w:r w:rsidRPr="00812ECB">
              <w:rPr>
                <w:iCs/>
                <w:sz w:val="20"/>
                <w:szCs w:val="20"/>
              </w:rPr>
              <w:lastRenderedPageBreak/>
              <w:t xml:space="preserve">SSSR </w:t>
            </w:r>
            <w:r w:rsidRPr="00812ECB">
              <w:rPr>
                <w:i/>
                <w:iCs/>
                <w:sz w:val="20"/>
                <w:szCs w:val="20"/>
                <w:vertAlign w:val="subscript"/>
              </w:rPr>
              <w:t>q, p</w:t>
            </w:r>
          </w:p>
        </w:tc>
        <w:tc>
          <w:tcPr>
            <w:tcW w:w="456" w:type="pct"/>
          </w:tcPr>
          <w:p w14:paraId="6C000A2D"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58934367"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0F67E7AD" w14:textId="77777777" w:rsidTr="008C7683">
        <w:tc>
          <w:tcPr>
            <w:tcW w:w="872" w:type="pct"/>
          </w:tcPr>
          <w:p w14:paraId="690D4CDA"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456" w:type="pct"/>
          </w:tcPr>
          <w:p w14:paraId="3E4A3B42"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40D03AAD"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17F34830" w14:textId="77777777" w:rsidTr="008C7683">
        <w:tc>
          <w:tcPr>
            <w:tcW w:w="872" w:type="pct"/>
          </w:tcPr>
          <w:p w14:paraId="202F8FBF"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456" w:type="pct"/>
          </w:tcPr>
          <w:p w14:paraId="5BAA5931"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312C9F98"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6AF4F28C" w14:textId="77777777" w:rsidTr="008C7683">
        <w:tc>
          <w:tcPr>
            <w:tcW w:w="872" w:type="pct"/>
          </w:tcPr>
          <w:p w14:paraId="6B25153A" w14:textId="77777777" w:rsidR="00812ECB" w:rsidRPr="00812ECB" w:rsidRDefault="00812ECB" w:rsidP="00812ECB">
            <w:pPr>
              <w:spacing w:after="60"/>
              <w:rPr>
                <w:iCs/>
                <w:sz w:val="20"/>
                <w:szCs w:val="20"/>
              </w:rPr>
            </w:pPr>
            <w:r w:rsidRPr="00812ECB">
              <w:rPr>
                <w:iCs/>
                <w:sz w:val="20"/>
                <w:szCs w:val="20"/>
              </w:rPr>
              <w:t xml:space="preserve">RTMGSOGZ </w:t>
            </w:r>
            <w:r w:rsidRPr="00812ECB">
              <w:rPr>
                <w:i/>
                <w:iCs/>
                <w:sz w:val="20"/>
                <w:szCs w:val="20"/>
                <w:vertAlign w:val="subscript"/>
              </w:rPr>
              <w:t>q, p</w:t>
            </w:r>
          </w:p>
        </w:tc>
        <w:tc>
          <w:tcPr>
            <w:tcW w:w="456" w:type="pct"/>
          </w:tcPr>
          <w:p w14:paraId="08AC5054" w14:textId="77777777" w:rsidR="00812ECB" w:rsidRPr="00812ECB" w:rsidRDefault="00812ECB" w:rsidP="00812ECB">
            <w:pPr>
              <w:spacing w:after="60"/>
              <w:rPr>
                <w:iCs/>
                <w:sz w:val="20"/>
                <w:szCs w:val="20"/>
                <w:highlight w:val="yellow"/>
              </w:rPr>
            </w:pPr>
            <w:r w:rsidRPr="00812ECB">
              <w:rPr>
                <w:iCs/>
                <w:sz w:val="20"/>
                <w:szCs w:val="20"/>
              </w:rPr>
              <w:t>MWh</w:t>
            </w:r>
          </w:p>
        </w:tc>
        <w:tc>
          <w:tcPr>
            <w:tcW w:w="3672" w:type="pct"/>
          </w:tcPr>
          <w:p w14:paraId="55925C8A" w14:textId="77777777" w:rsidR="00812ECB" w:rsidRPr="00812ECB" w:rsidRDefault="00812ECB" w:rsidP="00812ECB">
            <w:pPr>
              <w:spacing w:after="60"/>
              <w:rPr>
                <w:i/>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SOTSGs represented by QSE </w:t>
            </w:r>
            <w:r w:rsidRPr="00812ECB">
              <w:rPr>
                <w:i/>
                <w:iCs/>
                <w:sz w:val="20"/>
                <w:szCs w:val="20"/>
              </w:rPr>
              <w:t>q</w:t>
            </w:r>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w:t>
            </w:r>
            <w:r w:rsidRPr="00812ECB">
              <w:rPr>
                <w:sz w:val="20"/>
                <w:szCs w:val="20"/>
              </w:rPr>
              <w:t xml:space="preserve">  </w:t>
            </w:r>
            <w:r w:rsidRPr="00812ECB">
              <w:rPr>
                <w:iCs/>
                <w:sz w:val="20"/>
                <w:szCs w:val="20"/>
              </w:rPr>
              <w:t xml:space="preserve">MWh quantities for ESS SODGs and SOTGs at sites where the ESS capacity constitutes more than 50% of the total SOG nameplate capacity will be included in this value.  </w:t>
            </w:r>
            <w:r w:rsidRPr="00812ECB">
              <w:rPr>
                <w:sz w:val="20"/>
                <w:szCs w:val="20"/>
              </w:rPr>
              <w:t>MWh quantities for SODGs and SOTGs that have opted out of nodal pricing pursuant to Section 6.6.3.8 will also be included in this value.</w:t>
            </w:r>
          </w:p>
        </w:tc>
      </w:tr>
      <w:tr w:rsidR="00812ECB" w:rsidRPr="00812ECB" w14:paraId="446F19DD" w14:textId="77777777" w:rsidTr="008C7683">
        <w:tc>
          <w:tcPr>
            <w:tcW w:w="872" w:type="pct"/>
          </w:tcPr>
          <w:p w14:paraId="5209CB96" w14:textId="77777777" w:rsidR="00812ECB" w:rsidRPr="00812ECB" w:rsidRDefault="00812ECB" w:rsidP="00812ECB">
            <w:pPr>
              <w:spacing w:after="60"/>
              <w:rPr>
                <w:i/>
                <w:iCs/>
                <w:sz w:val="20"/>
                <w:szCs w:val="20"/>
              </w:rPr>
            </w:pPr>
            <w:r w:rsidRPr="00812ECB">
              <w:rPr>
                <w:i/>
                <w:iCs/>
                <w:sz w:val="20"/>
                <w:szCs w:val="20"/>
              </w:rPr>
              <w:t>q</w:t>
            </w:r>
          </w:p>
        </w:tc>
        <w:tc>
          <w:tcPr>
            <w:tcW w:w="456" w:type="pct"/>
          </w:tcPr>
          <w:p w14:paraId="5CD41487" w14:textId="77777777" w:rsidR="00812ECB" w:rsidRPr="00812ECB" w:rsidRDefault="00812ECB" w:rsidP="00812ECB">
            <w:pPr>
              <w:spacing w:after="60"/>
              <w:rPr>
                <w:iCs/>
                <w:sz w:val="20"/>
                <w:szCs w:val="20"/>
              </w:rPr>
            </w:pPr>
            <w:r w:rsidRPr="00812ECB">
              <w:rPr>
                <w:iCs/>
                <w:sz w:val="20"/>
                <w:szCs w:val="20"/>
              </w:rPr>
              <w:t>none</w:t>
            </w:r>
          </w:p>
        </w:tc>
        <w:tc>
          <w:tcPr>
            <w:tcW w:w="3672" w:type="pct"/>
          </w:tcPr>
          <w:p w14:paraId="4F24737B"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04B5DDE4" w14:textId="77777777" w:rsidTr="008C7683">
        <w:tc>
          <w:tcPr>
            <w:tcW w:w="872" w:type="pct"/>
          </w:tcPr>
          <w:p w14:paraId="75400780" w14:textId="77777777" w:rsidR="00812ECB" w:rsidRPr="00812ECB" w:rsidRDefault="00812ECB" w:rsidP="00812ECB">
            <w:pPr>
              <w:spacing w:after="60"/>
              <w:rPr>
                <w:i/>
                <w:iCs/>
                <w:sz w:val="20"/>
                <w:szCs w:val="20"/>
              </w:rPr>
            </w:pPr>
            <w:r w:rsidRPr="00812ECB">
              <w:rPr>
                <w:i/>
                <w:iCs/>
                <w:sz w:val="20"/>
                <w:szCs w:val="20"/>
              </w:rPr>
              <w:t>p</w:t>
            </w:r>
          </w:p>
        </w:tc>
        <w:tc>
          <w:tcPr>
            <w:tcW w:w="456" w:type="pct"/>
          </w:tcPr>
          <w:p w14:paraId="346CBFFF" w14:textId="77777777" w:rsidR="00812ECB" w:rsidRPr="00812ECB" w:rsidRDefault="00812ECB" w:rsidP="00812ECB">
            <w:pPr>
              <w:spacing w:after="60"/>
              <w:rPr>
                <w:iCs/>
                <w:sz w:val="20"/>
                <w:szCs w:val="20"/>
              </w:rPr>
            </w:pPr>
            <w:r w:rsidRPr="00812ECB">
              <w:rPr>
                <w:iCs/>
                <w:sz w:val="20"/>
                <w:szCs w:val="20"/>
              </w:rPr>
              <w:t>none</w:t>
            </w:r>
          </w:p>
        </w:tc>
        <w:tc>
          <w:tcPr>
            <w:tcW w:w="3672" w:type="pct"/>
          </w:tcPr>
          <w:p w14:paraId="4B0E7546" w14:textId="77777777" w:rsidR="00812ECB" w:rsidRPr="00812ECB" w:rsidRDefault="00812ECB" w:rsidP="00812ECB">
            <w:pPr>
              <w:spacing w:after="60"/>
              <w:rPr>
                <w:iCs/>
                <w:sz w:val="20"/>
                <w:szCs w:val="20"/>
              </w:rPr>
            </w:pPr>
            <w:r w:rsidRPr="00812ECB">
              <w:rPr>
                <w:iCs/>
                <w:sz w:val="20"/>
                <w:szCs w:val="20"/>
              </w:rPr>
              <w:t>A Load Zone Settlement Point.</w:t>
            </w:r>
          </w:p>
        </w:tc>
      </w:tr>
    </w:tbl>
    <w:p w14:paraId="500E370A" w14:textId="77777777" w:rsidR="00812ECB" w:rsidRPr="00812ECB" w:rsidRDefault="00812ECB" w:rsidP="00812ECB">
      <w:pPr>
        <w:spacing w:before="240" w:after="240"/>
        <w:ind w:left="720" w:hanging="720"/>
        <w:rPr>
          <w:szCs w:val="20"/>
        </w:rPr>
      </w:pPr>
      <w:r w:rsidRPr="00812ECB">
        <w:rPr>
          <w:szCs w:val="20"/>
        </w:rPr>
        <w:t>(3)</w:t>
      </w:r>
      <w:r w:rsidRPr="00812ECB">
        <w:rPr>
          <w:szCs w:val="20"/>
        </w:rPr>
        <w:tab/>
        <w:t>The total net payments and charges to each QSE for Energy Imbalance Service at all Load Zones for the 15-minute Settlement Interval is calculated as follows:</w:t>
      </w:r>
    </w:p>
    <w:p w14:paraId="4C6251D9"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 xml:space="preserve">RTEIAMTQSETOT </w:t>
      </w:r>
      <w:r w:rsidRPr="00812ECB">
        <w:rPr>
          <w:b/>
          <w:bCs/>
          <w:i/>
          <w:vertAlign w:val="subscript"/>
        </w:rPr>
        <w:t>q</w:t>
      </w:r>
      <w:r w:rsidRPr="00812ECB">
        <w:rPr>
          <w:b/>
          <w:bCs/>
        </w:rPr>
        <w:tab/>
        <w:t>=</w:t>
      </w:r>
      <w:r w:rsidRPr="00812ECB">
        <w:rPr>
          <w:b/>
          <w:bCs/>
        </w:rPr>
        <w:tab/>
      </w:r>
      <w:r w:rsidRPr="00812ECB">
        <w:rPr>
          <w:b/>
          <w:bCs/>
          <w:noProof/>
          <w:position w:val="-22"/>
        </w:rPr>
        <w:drawing>
          <wp:inline distT="0" distB="0" distL="0" distR="0" wp14:anchorId="01F30AC6" wp14:editId="63F0F5CA">
            <wp:extent cx="180975" cy="25908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RTEIAMT </w:t>
      </w:r>
      <w:r w:rsidRPr="00812ECB">
        <w:rPr>
          <w:b/>
          <w:bCs/>
          <w:i/>
          <w:vertAlign w:val="subscript"/>
        </w:rPr>
        <w:t>q, p</w:t>
      </w:r>
    </w:p>
    <w:p w14:paraId="72EADC27" w14:textId="77777777" w:rsidR="00812ECB" w:rsidRPr="00812ECB" w:rsidRDefault="00812ECB" w:rsidP="00812ECB">
      <w:pPr>
        <w:rPr>
          <w:szCs w:val="20"/>
        </w:rPr>
      </w:pPr>
      <w:r w:rsidRPr="00812ECB">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812ECB" w:rsidRPr="00812ECB" w14:paraId="643CB33A" w14:textId="77777777" w:rsidTr="008C7683">
        <w:tc>
          <w:tcPr>
            <w:tcW w:w="2165" w:type="dxa"/>
          </w:tcPr>
          <w:p w14:paraId="370CBAB5"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7E637303" w14:textId="77777777" w:rsidR="00812ECB" w:rsidRPr="00812ECB" w:rsidRDefault="00812ECB" w:rsidP="00812ECB">
            <w:pPr>
              <w:spacing w:after="120"/>
              <w:rPr>
                <w:b/>
                <w:iCs/>
                <w:sz w:val="20"/>
                <w:szCs w:val="20"/>
              </w:rPr>
            </w:pPr>
            <w:r w:rsidRPr="00812ECB">
              <w:rPr>
                <w:b/>
                <w:iCs/>
                <w:sz w:val="20"/>
                <w:szCs w:val="20"/>
              </w:rPr>
              <w:t>Unit</w:t>
            </w:r>
          </w:p>
        </w:tc>
        <w:tc>
          <w:tcPr>
            <w:tcW w:w="6358" w:type="dxa"/>
          </w:tcPr>
          <w:p w14:paraId="4840424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59AA62A" w14:textId="77777777" w:rsidTr="008C7683">
        <w:tc>
          <w:tcPr>
            <w:tcW w:w="2165" w:type="dxa"/>
          </w:tcPr>
          <w:p w14:paraId="07B4B2CE" w14:textId="77777777" w:rsidR="00812ECB" w:rsidRPr="00812ECB" w:rsidRDefault="00812ECB" w:rsidP="00812ECB">
            <w:pPr>
              <w:spacing w:after="60"/>
              <w:rPr>
                <w:iCs/>
                <w:sz w:val="20"/>
                <w:szCs w:val="20"/>
              </w:rPr>
            </w:pPr>
            <w:r w:rsidRPr="00812ECB">
              <w:rPr>
                <w:iCs/>
                <w:sz w:val="20"/>
                <w:szCs w:val="20"/>
              </w:rPr>
              <w:t xml:space="preserve">RTEIAMTQSETOT </w:t>
            </w:r>
            <w:r w:rsidRPr="00812ECB">
              <w:rPr>
                <w:i/>
                <w:iCs/>
                <w:sz w:val="20"/>
                <w:szCs w:val="20"/>
                <w:vertAlign w:val="subscript"/>
              </w:rPr>
              <w:t>q</w:t>
            </w:r>
          </w:p>
        </w:tc>
        <w:tc>
          <w:tcPr>
            <w:tcW w:w="832" w:type="dxa"/>
          </w:tcPr>
          <w:p w14:paraId="3A3C508B" w14:textId="77777777" w:rsidR="00812ECB" w:rsidRPr="00812ECB" w:rsidRDefault="00812ECB" w:rsidP="00812ECB">
            <w:pPr>
              <w:spacing w:after="60"/>
              <w:rPr>
                <w:iCs/>
                <w:sz w:val="20"/>
                <w:szCs w:val="20"/>
              </w:rPr>
            </w:pPr>
            <w:r w:rsidRPr="00812ECB">
              <w:rPr>
                <w:iCs/>
                <w:sz w:val="20"/>
                <w:szCs w:val="20"/>
              </w:rPr>
              <w:t>$</w:t>
            </w:r>
          </w:p>
        </w:tc>
        <w:tc>
          <w:tcPr>
            <w:tcW w:w="6358" w:type="dxa"/>
          </w:tcPr>
          <w:p w14:paraId="36EAB7D1" w14:textId="77777777" w:rsidR="00812ECB" w:rsidRPr="00812ECB" w:rsidRDefault="00812ECB" w:rsidP="00812ECB">
            <w:pPr>
              <w:spacing w:after="60"/>
              <w:rPr>
                <w:iCs/>
                <w:sz w:val="20"/>
                <w:szCs w:val="20"/>
              </w:rPr>
            </w:pPr>
            <w:r w:rsidRPr="00812ECB">
              <w:rPr>
                <w:i/>
                <w:iCs/>
                <w:sz w:val="20"/>
                <w:szCs w:val="20"/>
              </w:rPr>
              <w:t>Real-Time Energy Imbalance Amount QSE Total per QSE</w:t>
            </w:r>
            <w:r w:rsidRPr="00812ECB">
              <w:rPr>
                <w:iCs/>
                <w:sz w:val="20"/>
                <w:szCs w:val="20"/>
              </w:rPr>
              <w:sym w:font="Symbol" w:char="F0BE"/>
            </w:r>
            <w:r w:rsidRPr="00812ECB">
              <w:rPr>
                <w:iCs/>
                <w:sz w:val="20"/>
                <w:szCs w:val="20"/>
              </w:rPr>
              <w:t xml:space="preserve">The total net payments and charges to QSE </w:t>
            </w:r>
            <w:r w:rsidRPr="00812ECB">
              <w:rPr>
                <w:i/>
                <w:iCs/>
                <w:sz w:val="20"/>
                <w:szCs w:val="20"/>
              </w:rPr>
              <w:t>q</w:t>
            </w:r>
            <w:r w:rsidRPr="00812ECB">
              <w:rPr>
                <w:iCs/>
                <w:sz w:val="20"/>
                <w:szCs w:val="20"/>
              </w:rPr>
              <w:t xml:space="preserve"> for Real-Time Energy Imbalance Service at all Load Zone Settlement Points for the 15-minute Settlement Interval.</w:t>
            </w:r>
          </w:p>
        </w:tc>
      </w:tr>
      <w:tr w:rsidR="00812ECB" w:rsidRPr="00812ECB" w14:paraId="322B75A2" w14:textId="77777777" w:rsidTr="008C7683">
        <w:tc>
          <w:tcPr>
            <w:tcW w:w="2165" w:type="dxa"/>
          </w:tcPr>
          <w:p w14:paraId="78E57FE8"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832" w:type="dxa"/>
          </w:tcPr>
          <w:p w14:paraId="1768E1A4" w14:textId="77777777" w:rsidR="00812ECB" w:rsidRPr="00812ECB" w:rsidRDefault="00812ECB" w:rsidP="00812ECB">
            <w:pPr>
              <w:spacing w:after="60"/>
              <w:rPr>
                <w:iCs/>
                <w:sz w:val="20"/>
                <w:szCs w:val="20"/>
              </w:rPr>
            </w:pPr>
            <w:r w:rsidRPr="00812ECB">
              <w:rPr>
                <w:iCs/>
                <w:sz w:val="20"/>
                <w:szCs w:val="20"/>
              </w:rPr>
              <w:t>$</w:t>
            </w:r>
          </w:p>
        </w:tc>
        <w:tc>
          <w:tcPr>
            <w:tcW w:w="6358" w:type="dxa"/>
          </w:tcPr>
          <w:p w14:paraId="2DA51BE2"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0CA61A38" w14:textId="77777777" w:rsidTr="008C7683">
        <w:tc>
          <w:tcPr>
            <w:tcW w:w="2165" w:type="dxa"/>
            <w:tcBorders>
              <w:top w:val="single" w:sz="4" w:space="0" w:color="auto"/>
              <w:left w:val="single" w:sz="4" w:space="0" w:color="auto"/>
              <w:bottom w:val="single" w:sz="4" w:space="0" w:color="auto"/>
              <w:right w:val="single" w:sz="4" w:space="0" w:color="auto"/>
            </w:tcBorders>
          </w:tcPr>
          <w:p w14:paraId="484C9B19"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3DE6E05B" w14:textId="77777777" w:rsidR="00812ECB" w:rsidRPr="00812ECB" w:rsidRDefault="00812ECB" w:rsidP="00812ECB">
            <w:pPr>
              <w:spacing w:after="60"/>
              <w:rPr>
                <w:iCs/>
                <w:sz w:val="20"/>
                <w:szCs w:val="20"/>
              </w:rPr>
            </w:pPr>
            <w:r w:rsidRPr="00812ECB">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D39C777"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523B9EB1" w14:textId="77777777" w:rsidTr="008C7683">
        <w:tc>
          <w:tcPr>
            <w:tcW w:w="2165" w:type="dxa"/>
            <w:tcBorders>
              <w:top w:val="single" w:sz="4" w:space="0" w:color="auto"/>
              <w:left w:val="single" w:sz="4" w:space="0" w:color="auto"/>
              <w:bottom w:val="single" w:sz="4" w:space="0" w:color="auto"/>
              <w:right w:val="single" w:sz="4" w:space="0" w:color="auto"/>
            </w:tcBorders>
          </w:tcPr>
          <w:p w14:paraId="5B487EBB"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732A21B" w14:textId="77777777" w:rsidR="00812ECB" w:rsidRPr="00812ECB" w:rsidRDefault="00812ECB" w:rsidP="00812ECB">
            <w:pPr>
              <w:spacing w:after="60"/>
              <w:rPr>
                <w:iCs/>
                <w:sz w:val="20"/>
                <w:szCs w:val="20"/>
              </w:rPr>
            </w:pPr>
            <w:r w:rsidRPr="00812ECB">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3C8194F0" w14:textId="77777777" w:rsidR="00812ECB" w:rsidRPr="00812ECB" w:rsidRDefault="00812ECB" w:rsidP="00812ECB">
            <w:pPr>
              <w:spacing w:after="60"/>
              <w:rPr>
                <w:iCs/>
                <w:sz w:val="20"/>
                <w:szCs w:val="20"/>
              </w:rPr>
            </w:pPr>
            <w:r w:rsidRPr="00812ECB">
              <w:rPr>
                <w:iCs/>
                <w:sz w:val="20"/>
                <w:szCs w:val="20"/>
              </w:rPr>
              <w:t>A Load Zone Settlement Point.</w:t>
            </w:r>
          </w:p>
        </w:tc>
      </w:tr>
    </w:tbl>
    <w:p w14:paraId="5443CE88" w14:textId="77777777" w:rsidR="00812ECB" w:rsidRPr="00812ECB" w:rsidRDefault="00812ECB" w:rsidP="00812ECB">
      <w:pPr>
        <w:keepNext/>
        <w:tabs>
          <w:tab w:val="left" w:pos="1080"/>
        </w:tabs>
        <w:spacing w:before="240" w:after="240"/>
        <w:ind w:left="1080" w:hanging="1080"/>
        <w:outlineLvl w:val="3"/>
        <w:rPr>
          <w:b/>
          <w:bCs/>
          <w:szCs w:val="20"/>
          <w:lang w:val="fr-FR"/>
        </w:rPr>
      </w:pPr>
      <w:bookmarkStart w:id="1326" w:name="_Toc108712533"/>
      <w:bookmarkStart w:id="1327" w:name="_Toc273526268"/>
      <w:bookmarkStart w:id="1328" w:name="_Toc397670186"/>
      <w:bookmarkStart w:id="1329" w:name="_Toc405805788"/>
      <w:bookmarkStart w:id="1330" w:name="_Toc475962042"/>
      <w:bookmarkEnd w:id="947"/>
      <w:bookmarkEnd w:id="948"/>
      <w:r w:rsidRPr="00812ECB">
        <w:rPr>
          <w:b/>
          <w:bCs/>
          <w:szCs w:val="20"/>
          <w:lang w:val="fr-FR"/>
        </w:rPr>
        <w:t>6.6.5.1</w:t>
      </w:r>
      <w:r w:rsidRPr="00812ECB">
        <w:rPr>
          <w:b/>
          <w:bCs/>
          <w:szCs w:val="20"/>
          <w:lang w:val="fr-FR"/>
        </w:rPr>
        <w:tab/>
        <w:t xml:space="preserve">Resource Base Point </w:t>
      </w:r>
      <w:proofErr w:type="spellStart"/>
      <w:r w:rsidRPr="00812ECB">
        <w:rPr>
          <w:b/>
          <w:bCs/>
          <w:szCs w:val="20"/>
          <w:lang w:val="fr-FR"/>
        </w:rPr>
        <w:t>Deviation</w:t>
      </w:r>
      <w:proofErr w:type="spellEnd"/>
      <w:r w:rsidRPr="00812ECB">
        <w:rPr>
          <w:b/>
          <w:bCs/>
          <w:szCs w:val="20"/>
          <w:lang w:val="fr-FR"/>
        </w:rPr>
        <w:t xml:space="preserve"> Charge</w:t>
      </w:r>
      <w:bookmarkEnd w:id="1326"/>
    </w:p>
    <w:p w14:paraId="48571644"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any time during the Settlement Interval when the telemetered Resource Status is set to ONTEST or STARTUP.  The Base Point Deviation Charge does not apply to a </w:t>
      </w:r>
      <w:r w:rsidRPr="00812ECB">
        <w:rPr>
          <w:szCs w:val="20"/>
        </w:rPr>
        <w:lastRenderedPageBreak/>
        <w:t>Controllable Load Resource if the computed Base Point is equal to the snapshot of its telemetered power consumption for all SCED runs during the Settlement Interval or any time during the Settlement Interval when the telemetered Resource Status is set to OUTL</w:t>
      </w:r>
      <w:ins w:id="1331" w:author="ERCOT" w:date="2022-08-11T14:35:00Z">
        <w:r w:rsidRPr="00812ECB">
          <w:rPr>
            <w:szCs w:val="20"/>
          </w:rPr>
          <w:t xml:space="preserve"> or ONTEST</w:t>
        </w:r>
      </w:ins>
      <w:r w:rsidRPr="00812ECB">
        <w:rPr>
          <w:szCs w:val="20"/>
        </w:rPr>
        <w:t xml:space="preserve">.  The desired output from a Generation Resource or desired consumption from a Controllable Load Resource during a 15-minute Settlement Interval is calculated as follows: </w:t>
      </w:r>
    </w:p>
    <w:p w14:paraId="4FFE06E5" w14:textId="77777777" w:rsidR="00812ECB" w:rsidRPr="00812ECB" w:rsidRDefault="00812ECB" w:rsidP="00812ECB">
      <w:pPr>
        <w:tabs>
          <w:tab w:val="left" w:pos="1230"/>
          <w:tab w:val="left" w:pos="2340"/>
        </w:tabs>
        <w:spacing w:before="240" w:after="240"/>
        <w:ind w:left="3600" w:hanging="2430"/>
      </w:pPr>
      <w:r w:rsidRPr="00812ECB">
        <w:t>AABP</w:t>
      </w:r>
      <w:r w:rsidRPr="00812ECB">
        <w:rPr>
          <w:vertAlign w:val="subscript"/>
        </w:rPr>
        <w:t xml:space="preserve"> q, r, p, i</w:t>
      </w:r>
      <w:r w:rsidRPr="00812ECB">
        <w:tab/>
        <w:t>=</w:t>
      </w:r>
      <w:r w:rsidRPr="00812ECB">
        <w:tab/>
        <w:t>AVGBP</w:t>
      </w:r>
      <w:r w:rsidRPr="00812ECB">
        <w:rPr>
          <w:vertAlign w:val="subscript"/>
        </w:rPr>
        <w:t xml:space="preserve"> q, r, p, i + </w:t>
      </w:r>
      <w:r w:rsidRPr="00812ECB">
        <w:t>AVGREG</w:t>
      </w:r>
      <w:r w:rsidRPr="00812ECB">
        <w:rPr>
          <w:vertAlign w:val="subscript"/>
        </w:rPr>
        <w:t xml:space="preserve"> q, r, p, i  </w:t>
      </w:r>
    </w:p>
    <w:p w14:paraId="5F5B5103" w14:textId="77777777" w:rsidR="00812ECB" w:rsidRPr="00812ECB" w:rsidRDefault="00812ECB" w:rsidP="00812ECB">
      <w:pPr>
        <w:tabs>
          <w:tab w:val="left" w:pos="1230"/>
          <w:tab w:val="left" w:pos="2340"/>
        </w:tabs>
        <w:spacing w:before="240" w:after="240"/>
        <w:ind w:left="3600" w:hanging="2430"/>
        <w:rPr>
          <w:b/>
          <w:lang w:val="es-MX"/>
        </w:rPr>
      </w:pPr>
      <w:proofErr w:type="spellStart"/>
      <w:r w:rsidRPr="00812ECB">
        <w:rPr>
          <w:lang w:val="es-MX"/>
        </w:rPr>
        <w:t>Where</w:t>
      </w:r>
      <w:proofErr w:type="spellEnd"/>
      <w:r w:rsidRPr="00812ECB">
        <w:rPr>
          <w:lang w:val="es-MX"/>
        </w:rPr>
        <w:t>:</w:t>
      </w:r>
    </w:p>
    <w:p w14:paraId="4D3FC76A" w14:textId="77777777" w:rsidR="00812ECB" w:rsidRPr="00812ECB" w:rsidRDefault="00812ECB" w:rsidP="00812ECB">
      <w:pPr>
        <w:tabs>
          <w:tab w:val="left" w:pos="1230"/>
          <w:tab w:val="left" w:pos="2340"/>
        </w:tabs>
        <w:spacing w:before="240" w:after="240"/>
        <w:ind w:left="3600" w:hanging="2430"/>
        <w:rPr>
          <w:b/>
        </w:rPr>
      </w:pPr>
      <w:r w:rsidRPr="00812ECB">
        <w:t>AVGBP</w:t>
      </w:r>
      <w:r w:rsidRPr="00812ECB">
        <w:rPr>
          <w:vertAlign w:val="subscript"/>
          <w:lang w:val="es-ES"/>
        </w:rPr>
        <w:t xml:space="preserve"> </w:t>
      </w:r>
      <w:r w:rsidRPr="00812ECB">
        <w:rPr>
          <w:i/>
          <w:vertAlign w:val="subscript"/>
          <w:lang w:val="es-ES"/>
        </w:rPr>
        <w:t>q, r, p, i</w:t>
      </w:r>
      <w:r w:rsidRPr="00812ECB">
        <w:rPr>
          <w:vertAlign w:val="subscript"/>
          <w:lang w:val="es-ES"/>
        </w:rPr>
        <w:t xml:space="preserve">  </w:t>
      </w:r>
      <w:r w:rsidRPr="00812ECB">
        <w:tab/>
        <w:t>=</w:t>
      </w:r>
      <w:r w:rsidRPr="00812ECB">
        <w:tab/>
      </w:r>
      <w:r w:rsidRPr="00812ECB">
        <w:rPr>
          <w:noProof/>
          <w:position w:val="-22"/>
        </w:rPr>
        <w:drawing>
          <wp:inline distT="0" distB="0" distL="0" distR="0" wp14:anchorId="2E123881" wp14:editId="0C0E697C">
            <wp:extent cx="94615" cy="2762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t xml:space="preserve"> (</w:t>
      </w:r>
      <w:r w:rsidRPr="00812ECB">
        <w:rPr>
          <w:lang w:val="es-ES"/>
        </w:rPr>
        <w:t xml:space="preserve">AVGBP5M </w:t>
      </w:r>
      <w:r w:rsidRPr="00812ECB">
        <w:rPr>
          <w:i/>
          <w:vertAlign w:val="subscript"/>
          <w:lang w:val="es-ES"/>
        </w:rPr>
        <w:t>q, r, p, i, y</w:t>
      </w:r>
      <w:r w:rsidRPr="00812ECB">
        <w:t>) / 3</w:t>
      </w:r>
    </w:p>
    <w:p w14:paraId="22D219DB" w14:textId="77777777" w:rsidR="00812ECB" w:rsidRPr="00812ECB" w:rsidRDefault="00812ECB" w:rsidP="00812ECB">
      <w:pPr>
        <w:tabs>
          <w:tab w:val="left" w:pos="1230"/>
          <w:tab w:val="left" w:pos="2340"/>
        </w:tabs>
        <w:spacing w:before="240" w:after="240"/>
        <w:ind w:left="3600" w:hanging="2430"/>
        <w:rPr>
          <w:b/>
          <w:lang w:val="es-MX"/>
        </w:rPr>
      </w:pPr>
      <w:r w:rsidRPr="00812ECB">
        <w:t>AVGREG</w:t>
      </w:r>
      <w:r w:rsidRPr="00812ECB">
        <w:rPr>
          <w:vertAlign w:val="subscript"/>
          <w:lang w:val="es-ES"/>
        </w:rPr>
        <w:t xml:space="preserve"> </w:t>
      </w:r>
      <w:r w:rsidRPr="00812ECB">
        <w:rPr>
          <w:i/>
          <w:vertAlign w:val="subscript"/>
          <w:lang w:val="es-ES"/>
        </w:rPr>
        <w:t>q, r, p, i</w:t>
      </w:r>
      <w:r w:rsidRPr="00812ECB">
        <w:rPr>
          <w:vertAlign w:val="subscript"/>
          <w:lang w:val="es-ES"/>
        </w:rPr>
        <w:t xml:space="preserve">  </w:t>
      </w:r>
      <w:r w:rsidRPr="00812ECB">
        <w:tab/>
        <w:t>=</w:t>
      </w:r>
      <w:r w:rsidRPr="00812ECB">
        <w:tab/>
      </w:r>
      <w:r w:rsidRPr="00812ECB">
        <w:rPr>
          <w:noProof/>
          <w:position w:val="-22"/>
        </w:rPr>
        <w:drawing>
          <wp:inline distT="0" distB="0" distL="0" distR="0" wp14:anchorId="1FF16B80" wp14:editId="0BB5E2D9">
            <wp:extent cx="94615" cy="276225"/>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t xml:space="preserve"> (</w:t>
      </w:r>
      <w:r w:rsidRPr="00812ECB">
        <w:rPr>
          <w:lang w:val="es-ES"/>
        </w:rPr>
        <w:t xml:space="preserve">AVGREG5M </w:t>
      </w:r>
      <w:r w:rsidRPr="00812ECB">
        <w:rPr>
          <w:i/>
          <w:vertAlign w:val="subscript"/>
          <w:lang w:val="es-ES"/>
        </w:rPr>
        <w:t>q, r, p, i, y</w:t>
      </w:r>
      <w:r w:rsidRPr="00812ECB">
        <w:t>) / 3</w:t>
      </w:r>
    </w:p>
    <w:p w14:paraId="7136B30F" w14:textId="77777777" w:rsidR="00812ECB" w:rsidRPr="00812ECB" w:rsidRDefault="00812ECB" w:rsidP="00812ECB">
      <w:pPr>
        <w:tabs>
          <w:tab w:val="left" w:pos="1230"/>
          <w:tab w:val="left" w:pos="2340"/>
        </w:tabs>
        <w:spacing w:before="240" w:after="240"/>
        <w:ind w:left="3600" w:hanging="2430"/>
        <w:rPr>
          <w:b/>
          <w:lang w:val="es-MX"/>
        </w:rPr>
      </w:pPr>
      <w:r w:rsidRPr="00812ECB">
        <w:t>AVGREG5M</w:t>
      </w:r>
      <w:r w:rsidRPr="00812ECB">
        <w:rPr>
          <w:lang w:val="es-MX"/>
        </w:rPr>
        <w:t xml:space="preserve"> </w:t>
      </w:r>
      <w:r w:rsidRPr="00812ECB">
        <w:rPr>
          <w:i/>
          <w:vertAlign w:val="subscript"/>
          <w:lang w:val="es-ES"/>
        </w:rPr>
        <w:t>q, r, p, i, y</w:t>
      </w:r>
      <w:r w:rsidRPr="00812ECB">
        <w:rPr>
          <w:vertAlign w:val="subscript"/>
          <w:lang w:val="es-MX"/>
        </w:rPr>
        <w:t xml:space="preserve">    </w:t>
      </w:r>
      <w:r w:rsidRPr="00812ECB">
        <w:rPr>
          <w:vertAlign w:val="subscript"/>
          <w:lang w:val="es-MX"/>
        </w:rPr>
        <w:tab/>
      </w:r>
      <w:r w:rsidRPr="00812ECB">
        <w:rPr>
          <w:lang w:val="es-MX"/>
        </w:rPr>
        <w:t>=</w:t>
      </w:r>
      <w:r w:rsidRPr="00812ECB">
        <w:rPr>
          <w:vertAlign w:val="subscript"/>
          <w:lang w:val="es-MX"/>
        </w:rPr>
        <w:t xml:space="preserve"> </w:t>
      </w:r>
      <w:r w:rsidRPr="00812ECB">
        <w:rPr>
          <w:vertAlign w:val="subscript"/>
          <w:lang w:val="es-MX"/>
        </w:rPr>
        <w:tab/>
      </w:r>
      <w:r w:rsidRPr="00812ECB">
        <w:rPr>
          <w:lang w:val="es-MX"/>
        </w:rPr>
        <w:t>(AVGREGUP5M</w:t>
      </w:r>
      <w:r w:rsidRPr="00812ECB">
        <w:rPr>
          <w:vertAlign w:val="subscript"/>
          <w:lang w:val="es-ES"/>
        </w:rPr>
        <w:t xml:space="preserve"> </w:t>
      </w:r>
      <w:r w:rsidRPr="00812ECB">
        <w:rPr>
          <w:i/>
          <w:vertAlign w:val="subscript"/>
          <w:lang w:val="es-ES"/>
        </w:rPr>
        <w:t>q, r, p, i, y</w:t>
      </w:r>
      <w:r w:rsidRPr="00812ECB">
        <w:rPr>
          <w:lang w:val="es-MX"/>
        </w:rPr>
        <w:t xml:space="preserve"> - AVGREGDN5M</w:t>
      </w:r>
      <w:r w:rsidRPr="00812ECB">
        <w:rPr>
          <w:vertAlign w:val="subscript"/>
          <w:lang w:val="es-ES"/>
        </w:rPr>
        <w:t xml:space="preserve"> </w:t>
      </w:r>
      <w:r w:rsidRPr="00812ECB">
        <w:rPr>
          <w:i/>
          <w:vertAlign w:val="subscript"/>
          <w:lang w:val="es-ES"/>
        </w:rPr>
        <w:t>q, r, p, i, y</w:t>
      </w:r>
      <w:r w:rsidRPr="00812ECB">
        <w:rPr>
          <w:lang w:val="es-MX"/>
        </w:rPr>
        <w:t xml:space="preserve">) </w:t>
      </w:r>
    </w:p>
    <w:p w14:paraId="5A8031BF" w14:textId="77777777" w:rsidR="00812ECB" w:rsidRPr="00812ECB" w:rsidRDefault="00812ECB" w:rsidP="00812ECB">
      <w:r w:rsidRPr="00812ECB">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12ECB" w:rsidRPr="00812ECB" w14:paraId="36908D17" w14:textId="77777777" w:rsidTr="008C7683">
        <w:trPr>
          <w:cantSplit/>
          <w:tblHeader/>
        </w:trPr>
        <w:tc>
          <w:tcPr>
            <w:tcW w:w="2155" w:type="dxa"/>
          </w:tcPr>
          <w:p w14:paraId="03014A6D" w14:textId="77777777" w:rsidR="00812ECB" w:rsidRPr="00812ECB" w:rsidRDefault="00812ECB" w:rsidP="00812ECB">
            <w:pPr>
              <w:spacing w:after="240"/>
              <w:rPr>
                <w:b/>
                <w:iCs/>
                <w:sz w:val="20"/>
                <w:szCs w:val="20"/>
              </w:rPr>
            </w:pPr>
            <w:r w:rsidRPr="00812ECB">
              <w:rPr>
                <w:b/>
                <w:iCs/>
                <w:sz w:val="20"/>
                <w:szCs w:val="20"/>
              </w:rPr>
              <w:t>Variable</w:t>
            </w:r>
          </w:p>
        </w:tc>
        <w:tc>
          <w:tcPr>
            <w:tcW w:w="720" w:type="dxa"/>
          </w:tcPr>
          <w:p w14:paraId="6390E980" w14:textId="77777777" w:rsidR="00812ECB" w:rsidRPr="00812ECB" w:rsidRDefault="00812ECB" w:rsidP="00812ECB">
            <w:pPr>
              <w:spacing w:after="240"/>
              <w:rPr>
                <w:b/>
                <w:iCs/>
                <w:sz w:val="20"/>
                <w:szCs w:val="20"/>
              </w:rPr>
            </w:pPr>
            <w:r w:rsidRPr="00812ECB">
              <w:rPr>
                <w:b/>
                <w:iCs/>
                <w:sz w:val="20"/>
                <w:szCs w:val="20"/>
              </w:rPr>
              <w:t>Unit</w:t>
            </w:r>
          </w:p>
        </w:tc>
        <w:tc>
          <w:tcPr>
            <w:tcW w:w="6845" w:type="dxa"/>
          </w:tcPr>
          <w:p w14:paraId="495AAC4B"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4306F024" w14:textId="77777777" w:rsidTr="008C7683">
        <w:trPr>
          <w:cantSplit/>
        </w:trPr>
        <w:tc>
          <w:tcPr>
            <w:tcW w:w="2155" w:type="dxa"/>
          </w:tcPr>
          <w:p w14:paraId="62818F02" w14:textId="77777777" w:rsidR="00812ECB" w:rsidRPr="00812ECB" w:rsidRDefault="00812ECB" w:rsidP="00812ECB">
            <w:pPr>
              <w:spacing w:after="60"/>
              <w:rPr>
                <w:i/>
                <w:iCs/>
                <w:sz w:val="20"/>
                <w:szCs w:val="20"/>
                <w:vertAlign w:val="subscript"/>
              </w:rPr>
            </w:pPr>
            <w:r w:rsidRPr="00812ECB">
              <w:rPr>
                <w:iCs/>
                <w:sz w:val="20"/>
                <w:szCs w:val="20"/>
              </w:rPr>
              <w:t xml:space="preserve">AABP </w:t>
            </w:r>
            <w:r w:rsidRPr="00812ECB">
              <w:rPr>
                <w:i/>
                <w:iCs/>
                <w:sz w:val="20"/>
                <w:szCs w:val="20"/>
                <w:vertAlign w:val="subscript"/>
              </w:rPr>
              <w:t>q, r, p, i</w:t>
            </w:r>
          </w:p>
        </w:tc>
        <w:tc>
          <w:tcPr>
            <w:tcW w:w="720" w:type="dxa"/>
          </w:tcPr>
          <w:p w14:paraId="1F582FE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15323AD0" w14:textId="77777777" w:rsidR="00812ECB" w:rsidRPr="00812ECB" w:rsidRDefault="00812ECB" w:rsidP="00812ECB">
            <w:pPr>
              <w:spacing w:after="60"/>
              <w:rPr>
                <w:iCs/>
                <w:sz w:val="20"/>
                <w:szCs w:val="20"/>
              </w:rPr>
            </w:pPr>
            <w:r w:rsidRPr="00812ECB">
              <w:rPr>
                <w:i/>
                <w:iCs/>
                <w:sz w:val="20"/>
                <w:szCs w:val="20"/>
              </w:rPr>
              <w:t>Adjusted Aggregated Base Point per QSE per Settlement Point per Resource</w:t>
            </w:r>
            <w:r w:rsidRPr="00812ECB">
              <w:rPr>
                <w:iCs/>
                <w:sz w:val="20"/>
                <w:szCs w:val="20"/>
              </w:rPr>
              <w:t xml:space="preserve">—The aggregated Base Point adjusted for Ancillary Service deployments of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 xml:space="preserve">q </w:t>
            </w:r>
            <w:r w:rsidRPr="00812ECB">
              <w:rPr>
                <w:iCs/>
                <w:sz w:val="20"/>
                <w:szCs w:val="20"/>
              </w:rPr>
              <w:t xml:space="preserve">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for a Combined Cycle Train, AABP is calculated for the Combined Cycle Train considering all SCED Dispatch Instructions to any Combined Cycle Generation Resources within the Combined Cycle Train.</w:t>
            </w:r>
          </w:p>
        </w:tc>
      </w:tr>
      <w:tr w:rsidR="00812ECB" w:rsidRPr="00812ECB" w14:paraId="6AB2E561" w14:textId="77777777" w:rsidTr="008C7683">
        <w:trPr>
          <w:cantSplit/>
        </w:trPr>
        <w:tc>
          <w:tcPr>
            <w:tcW w:w="2155" w:type="dxa"/>
          </w:tcPr>
          <w:p w14:paraId="7C375FDA" w14:textId="77777777" w:rsidR="00812ECB" w:rsidRPr="00812ECB" w:rsidRDefault="00812ECB" w:rsidP="00812ECB">
            <w:pPr>
              <w:spacing w:after="60"/>
              <w:rPr>
                <w:i/>
                <w:iCs/>
                <w:sz w:val="20"/>
                <w:szCs w:val="20"/>
              </w:rPr>
            </w:pPr>
            <w:r w:rsidRPr="00812ECB">
              <w:rPr>
                <w:iCs/>
                <w:sz w:val="20"/>
                <w:szCs w:val="20"/>
                <w:lang w:val="es-MX"/>
              </w:rPr>
              <w:t xml:space="preserve">AVGBP </w:t>
            </w:r>
            <w:r w:rsidRPr="00812ECB">
              <w:rPr>
                <w:i/>
                <w:sz w:val="20"/>
                <w:szCs w:val="20"/>
                <w:vertAlign w:val="subscript"/>
                <w:lang w:val="es-ES"/>
              </w:rPr>
              <w:t>q, r, p, i</w:t>
            </w:r>
            <w:r w:rsidRPr="00812ECB">
              <w:rPr>
                <w:i/>
                <w:sz w:val="20"/>
                <w:szCs w:val="20"/>
                <w:vertAlign w:val="subscript"/>
                <w:lang w:val="es-MX"/>
              </w:rPr>
              <w:t xml:space="preserve"> </w:t>
            </w:r>
          </w:p>
        </w:tc>
        <w:tc>
          <w:tcPr>
            <w:tcW w:w="720" w:type="dxa"/>
          </w:tcPr>
          <w:p w14:paraId="73653909"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0D49FE71" w14:textId="77777777" w:rsidR="00812ECB" w:rsidRPr="00812ECB" w:rsidRDefault="00812ECB" w:rsidP="00812ECB">
            <w:pPr>
              <w:rPr>
                <w:iCs/>
                <w:sz w:val="20"/>
                <w:szCs w:val="20"/>
              </w:rPr>
            </w:pPr>
            <w:r w:rsidRPr="00812ECB">
              <w:rPr>
                <w:i/>
                <w:sz w:val="20"/>
                <w:szCs w:val="20"/>
              </w:rPr>
              <w:t>Average Base Point per QSE per Settlement Point per Resource</w:t>
            </w:r>
            <w:r w:rsidRPr="00812ECB">
              <w:rPr>
                <w:sz w:val="20"/>
                <w:szCs w:val="20"/>
              </w:rPr>
              <w:t xml:space="preserve">—The average of the five-minute clock interval Base Points over the 15-minute Settlement Interval </w:t>
            </w:r>
            <w:r w:rsidRPr="00812ECB">
              <w:rPr>
                <w:i/>
                <w:sz w:val="20"/>
                <w:szCs w:val="20"/>
              </w:rPr>
              <w:t>i</w:t>
            </w:r>
            <w:r w:rsidRPr="00812ECB">
              <w:rPr>
                <w:iCs/>
                <w:sz w:val="20"/>
                <w:szCs w:val="20"/>
              </w:rPr>
              <w:t xml:space="preserve"> for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1DF2004A" w14:textId="77777777" w:rsidTr="008C7683">
        <w:trPr>
          <w:cantSplit/>
        </w:trPr>
        <w:tc>
          <w:tcPr>
            <w:tcW w:w="2155" w:type="dxa"/>
          </w:tcPr>
          <w:p w14:paraId="6C169A25" w14:textId="77777777" w:rsidR="00812ECB" w:rsidRPr="00812ECB" w:rsidRDefault="00812ECB" w:rsidP="00812ECB">
            <w:pPr>
              <w:spacing w:after="60"/>
              <w:rPr>
                <w:i/>
                <w:iCs/>
                <w:sz w:val="20"/>
                <w:szCs w:val="20"/>
              </w:rPr>
            </w:pPr>
            <w:r w:rsidRPr="00812ECB">
              <w:rPr>
                <w:iCs/>
                <w:sz w:val="20"/>
                <w:szCs w:val="20"/>
                <w:lang w:val="es-MX"/>
              </w:rPr>
              <w:t xml:space="preserve">AVGBP5M </w:t>
            </w:r>
            <w:r w:rsidRPr="00812ECB">
              <w:rPr>
                <w:i/>
                <w:sz w:val="20"/>
                <w:szCs w:val="20"/>
                <w:vertAlign w:val="subscript"/>
                <w:lang w:val="es-ES"/>
              </w:rPr>
              <w:t>q, r, p, i, y</w:t>
            </w:r>
            <w:r w:rsidRPr="00812ECB">
              <w:rPr>
                <w:i/>
                <w:sz w:val="20"/>
                <w:szCs w:val="20"/>
                <w:vertAlign w:val="subscript"/>
                <w:lang w:val="es-MX"/>
              </w:rPr>
              <w:t xml:space="preserve"> </w:t>
            </w:r>
          </w:p>
        </w:tc>
        <w:tc>
          <w:tcPr>
            <w:tcW w:w="720" w:type="dxa"/>
          </w:tcPr>
          <w:p w14:paraId="3A246A7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21515CC" w14:textId="77777777" w:rsidR="00812ECB" w:rsidRPr="00812ECB" w:rsidRDefault="00812ECB" w:rsidP="00812ECB">
            <w:pPr>
              <w:spacing w:after="60"/>
              <w:rPr>
                <w:iCs/>
                <w:sz w:val="20"/>
                <w:szCs w:val="20"/>
              </w:rPr>
            </w:pPr>
            <w:r w:rsidRPr="00812ECB">
              <w:rPr>
                <w:i/>
                <w:iCs/>
                <w:sz w:val="20"/>
                <w:szCs w:val="20"/>
              </w:rPr>
              <w:t>Average five-minute clock interval Base Point per QSE per Settlement Point per Resource</w:t>
            </w:r>
            <w:r w:rsidRPr="00812ECB">
              <w:rPr>
                <w:iCs/>
                <w:sz w:val="20"/>
                <w:szCs w:val="20"/>
              </w:rPr>
              <w:t xml:space="preserve">—The average Base Point for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for the five-minute clock interval </w:t>
            </w:r>
            <w:r w:rsidRPr="00812ECB">
              <w:rPr>
                <w:i/>
                <w:iCs/>
                <w:sz w:val="20"/>
                <w:szCs w:val="20"/>
              </w:rPr>
              <w:t>y</w:t>
            </w:r>
            <w:r w:rsidRPr="00812ECB">
              <w:rPr>
                <w:iCs/>
                <w:sz w:val="20"/>
                <w:szCs w:val="20"/>
              </w:rPr>
              <w:t xml:space="preserve"> within the 15-minute Settlement Interval </w:t>
            </w:r>
            <w:r w:rsidRPr="00812ECB">
              <w:rPr>
                <w:i/>
                <w:iCs/>
                <w:sz w:val="20"/>
                <w:szCs w:val="20"/>
              </w:rPr>
              <w:t>i</w:t>
            </w:r>
            <w:r w:rsidRPr="00812ECB">
              <w:rPr>
                <w:iCs/>
                <w:sz w:val="20"/>
                <w:szCs w:val="20"/>
              </w:rPr>
              <w:t xml:space="preserve">.  The time-weighted average of the linearly ramped Base Points in a five-minute clock interval </w:t>
            </w:r>
            <w:r w:rsidRPr="00812ECB">
              <w:rPr>
                <w:i/>
                <w:iCs/>
                <w:sz w:val="20"/>
                <w:szCs w:val="20"/>
              </w:rPr>
              <w:t>y</w:t>
            </w:r>
            <w:r w:rsidRPr="00812ECB">
              <w:rPr>
                <w:iCs/>
                <w:sz w:val="20"/>
                <w:szCs w:val="20"/>
              </w:rPr>
              <w:t>.  The linearly ramped Base Point is calculated every four seconds such that it ramps from its initial value to the SCED Base Point over a five-minute clock interval</w:t>
            </w:r>
            <w:r w:rsidRPr="00812ECB">
              <w:rPr>
                <w:i/>
                <w:iCs/>
                <w:sz w:val="20"/>
                <w:szCs w:val="20"/>
              </w:rPr>
              <w:t xml:space="preserve"> y</w:t>
            </w:r>
            <w:r w:rsidRPr="00812ECB">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 and Ancillary Service Capacity Performance Metrics.</w:t>
            </w:r>
          </w:p>
        </w:tc>
      </w:tr>
      <w:tr w:rsidR="00812ECB" w:rsidRPr="00812ECB" w14:paraId="75D878B9" w14:textId="77777777" w:rsidTr="008C7683">
        <w:trPr>
          <w:cantSplit/>
        </w:trPr>
        <w:tc>
          <w:tcPr>
            <w:tcW w:w="2155" w:type="dxa"/>
          </w:tcPr>
          <w:p w14:paraId="6801CDCE" w14:textId="77777777" w:rsidR="00812ECB" w:rsidRPr="00812ECB" w:rsidRDefault="00812ECB" w:rsidP="00812ECB">
            <w:pPr>
              <w:spacing w:after="60"/>
              <w:rPr>
                <w:i/>
                <w:iCs/>
                <w:sz w:val="20"/>
                <w:szCs w:val="20"/>
              </w:rPr>
            </w:pPr>
            <w:r w:rsidRPr="00812ECB">
              <w:rPr>
                <w:iCs/>
                <w:sz w:val="20"/>
                <w:szCs w:val="20"/>
                <w:lang w:val="es-MX"/>
              </w:rPr>
              <w:lastRenderedPageBreak/>
              <w:t xml:space="preserve">AVGREG </w:t>
            </w:r>
            <w:r w:rsidRPr="00812ECB">
              <w:rPr>
                <w:i/>
                <w:sz w:val="20"/>
                <w:szCs w:val="20"/>
                <w:vertAlign w:val="subscript"/>
                <w:lang w:val="es-ES"/>
              </w:rPr>
              <w:t>q, r, p, i</w:t>
            </w:r>
            <w:r w:rsidRPr="00812ECB">
              <w:rPr>
                <w:i/>
                <w:sz w:val="20"/>
                <w:szCs w:val="20"/>
                <w:vertAlign w:val="subscript"/>
                <w:lang w:val="es-MX"/>
              </w:rPr>
              <w:t xml:space="preserve"> </w:t>
            </w:r>
          </w:p>
        </w:tc>
        <w:tc>
          <w:tcPr>
            <w:tcW w:w="720" w:type="dxa"/>
          </w:tcPr>
          <w:p w14:paraId="2841372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68ED6214" w14:textId="77777777" w:rsidR="00812ECB" w:rsidRPr="00812ECB" w:rsidRDefault="00812ECB" w:rsidP="00812ECB">
            <w:pPr>
              <w:spacing w:after="60"/>
              <w:rPr>
                <w:iCs/>
                <w:sz w:val="20"/>
                <w:szCs w:val="20"/>
              </w:rPr>
            </w:pPr>
            <w:r w:rsidRPr="00812ECB">
              <w:rPr>
                <w:i/>
                <w:iCs/>
                <w:sz w:val="20"/>
                <w:szCs w:val="20"/>
              </w:rPr>
              <w:t>Average Regulation Instruction per QSE per Settlement Point per Resource</w:t>
            </w:r>
            <w:r w:rsidRPr="00812ECB">
              <w:rPr>
                <w:iCs/>
                <w:sz w:val="20"/>
                <w:szCs w:val="20"/>
              </w:rPr>
              <w:t xml:space="preserve"> —The average of the five-minute clock interval </w:t>
            </w:r>
            <w:r w:rsidRPr="00812ECB">
              <w:rPr>
                <w:i/>
                <w:iCs/>
                <w:sz w:val="20"/>
                <w:szCs w:val="20"/>
              </w:rPr>
              <w:t>y</w:t>
            </w:r>
            <w:r w:rsidRPr="00812ECB">
              <w:rPr>
                <w:iCs/>
                <w:sz w:val="20"/>
                <w:szCs w:val="20"/>
              </w:rPr>
              <w:t xml:space="preserve"> Regulation Instruction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over the 15-minute Settlement Interval </w:t>
            </w:r>
            <w:r w:rsidRPr="00812ECB">
              <w:rPr>
                <w:i/>
                <w:iCs/>
                <w:sz w:val="20"/>
                <w:szCs w:val="20"/>
              </w:rPr>
              <w:t>i</w:t>
            </w:r>
            <w:r w:rsidRPr="00812ECB">
              <w:rPr>
                <w:iCs/>
                <w:sz w:val="20"/>
                <w:szCs w:val="20"/>
              </w:rPr>
              <w:t xml:space="preserve">.  </w:t>
            </w:r>
          </w:p>
        </w:tc>
      </w:tr>
      <w:tr w:rsidR="00812ECB" w:rsidRPr="00812ECB" w14:paraId="449FA74E" w14:textId="77777777" w:rsidTr="008C7683">
        <w:trPr>
          <w:cantSplit/>
        </w:trPr>
        <w:tc>
          <w:tcPr>
            <w:tcW w:w="2155" w:type="dxa"/>
          </w:tcPr>
          <w:p w14:paraId="0C9C3AC9" w14:textId="77777777" w:rsidR="00812ECB" w:rsidRPr="00812ECB" w:rsidRDefault="00812ECB" w:rsidP="00812ECB">
            <w:pPr>
              <w:spacing w:after="60"/>
              <w:rPr>
                <w:i/>
                <w:iCs/>
                <w:sz w:val="20"/>
                <w:szCs w:val="20"/>
              </w:rPr>
            </w:pPr>
            <w:r w:rsidRPr="00812ECB">
              <w:rPr>
                <w:iCs/>
                <w:sz w:val="20"/>
                <w:szCs w:val="20"/>
                <w:lang w:val="es-MX"/>
              </w:rPr>
              <w:t>AVGREG5M</w:t>
            </w:r>
            <w:r w:rsidRPr="00812ECB">
              <w:rPr>
                <w:i/>
                <w:sz w:val="20"/>
                <w:szCs w:val="20"/>
                <w:vertAlign w:val="subscript"/>
                <w:lang w:val="es-ES"/>
              </w:rPr>
              <w:t xml:space="preserve"> q, r, p, i, y</w:t>
            </w:r>
          </w:p>
        </w:tc>
        <w:tc>
          <w:tcPr>
            <w:tcW w:w="720" w:type="dxa"/>
          </w:tcPr>
          <w:p w14:paraId="6087E1F2"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57F3F234" w14:textId="77777777" w:rsidR="00812ECB" w:rsidRPr="00812ECB" w:rsidRDefault="00812ECB" w:rsidP="00812ECB">
            <w:pPr>
              <w:spacing w:after="60"/>
              <w:rPr>
                <w:iCs/>
                <w:sz w:val="20"/>
                <w:szCs w:val="20"/>
              </w:rPr>
            </w:pPr>
            <w:r w:rsidRPr="00812ECB">
              <w:rPr>
                <w:i/>
                <w:iCs/>
                <w:sz w:val="20"/>
                <w:szCs w:val="20"/>
              </w:rPr>
              <w:t>Total Average five-minute clock interval Regulation Instruction per QSE per Settlement Point per Resource</w:t>
            </w:r>
            <w:r w:rsidRPr="00812ECB">
              <w:rPr>
                <w:iCs/>
                <w:sz w:val="20"/>
                <w:szCs w:val="20"/>
              </w:rPr>
              <w:t xml:space="preserve">—The total amount of regulation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Load Frequency Control (LFC) deployment signals over the five-minute clock interval </w:t>
            </w:r>
            <w:r w:rsidRPr="00812ECB">
              <w:rPr>
                <w:i/>
                <w:iCs/>
                <w:sz w:val="20"/>
                <w:szCs w:val="20"/>
              </w:rPr>
              <w:t xml:space="preserve">y </w:t>
            </w:r>
            <w:r w:rsidRPr="00812ECB">
              <w:rPr>
                <w:iCs/>
                <w:sz w:val="20"/>
                <w:szCs w:val="20"/>
              </w:rPr>
              <w:t>within the 15-minute Settlement Interval</w:t>
            </w:r>
            <w:r w:rsidRPr="00812ECB">
              <w:rPr>
                <w:i/>
                <w:iCs/>
                <w:sz w:val="20"/>
                <w:szCs w:val="20"/>
              </w:rPr>
              <w:t xml:space="preserve"> i</w:t>
            </w:r>
            <w:r w:rsidRPr="00812ECB">
              <w:rPr>
                <w:iCs/>
                <w:sz w:val="20"/>
                <w:szCs w:val="20"/>
              </w:rPr>
              <w:t>.</w:t>
            </w:r>
          </w:p>
        </w:tc>
      </w:tr>
      <w:tr w:rsidR="00812ECB" w:rsidRPr="00812ECB" w14:paraId="13F90366" w14:textId="77777777" w:rsidTr="008C7683">
        <w:trPr>
          <w:cantSplit/>
        </w:trPr>
        <w:tc>
          <w:tcPr>
            <w:tcW w:w="2155" w:type="dxa"/>
          </w:tcPr>
          <w:p w14:paraId="3BE24330" w14:textId="77777777" w:rsidR="00812ECB" w:rsidRPr="00812ECB" w:rsidRDefault="00812ECB" w:rsidP="00812ECB">
            <w:pPr>
              <w:spacing w:after="60"/>
              <w:rPr>
                <w:i/>
                <w:iCs/>
                <w:sz w:val="20"/>
                <w:szCs w:val="20"/>
              </w:rPr>
            </w:pPr>
            <w:r w:rsidRPr="00812ECB">
              <w:rPr>
                <w:iCs/>
                <w:sz w:val="20"/>
                <w:szCs w:val="20"/>
                <w:lang w:val="es-MX"/>
              </w:rPr>
              <w:t>AVGREGUP5M</w:t>
            </w:r>
            <w:r w:rsidRPr="00812ECB">
              <w:rPr>
                <w:i/>
                <w:sz w:val="20"/>
                <w:szCs w:val="20"/>
                <w:vertAlign w:val="subscript"/>
                <w:lang w:val="es-ES"/>
              </w:rPr>
              <w:t xml:space="preserve"> q, r, p, i, y</w:t>
            </w:r>
          </w:p>
        </w:tc>
        <w:tc>
          <w:tcPr>
            <w:tcW w:w="720" w:type="dxa"/>
          </w:tcPr>
          <w:p w14:paraId="723858D5"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76B4DFC2" w14:textId="77777777" w:rsidR="00812ECB" w:rsidRPr="00812ECB" w:rsidRDefault="00812ECB" w:rsidP="00812ECB">
            <w:pPr>
              <w:spacing w:after="60"/>
              <w:rPr>
                <w:iCs/>
                <w:sz w:val="20"/>
                <w:szCs w:val="20"/>
              </w:rPr>
            </w:pPr>
            <w:r w:rsidRPr="00812ECB">
              <w:rPr>
                <w:i/>
                <w:iCs/>
                <w:sz w:val="20"/>
                <w:szCs w:val="20"/>
              </w:rPr>
              <w:t>Average Regulation Instruction Up per QSE per Settlement Point per Resource</w:t>
            </w:r>
            <w:r w:rsidRPr="00812ECB">
              <w:rPr>
                <w:iCs/>
                <w:sz w:val="20"/>
                <w:szCs w:val="20"/>
              </w:rPr>
              <w:t xml:space="preserve">—The amount of Regulation Up Service (Reg-Up)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LFC deployment signals over the five-minute clock interval </w:t>
            </w:r>
            <w:r w:rsidRPr="00812ECB">
              <w:rPr>
                <w:i/>
                <w:iCs/>
                <w:sz w:val="20"/>
                <w:szCs w:val="20"/>
              </w:rPr>
              <w:t>y</w:t>
            </w:r>
            <w:r w:rsidRPr="00812ECB">
              <w:rPr>
                <w:iCs/>
                <w:sz w:val="20"/>
                <w:szCs w:val="20"/>
              </w:rPr>
              <w:t xml:space="preserve"> within the 15-minute Settlement Interval</w:t>
            </w:r>
            <w:r w:rsidRPr="00812ECB">
              <w:rPr>
                <w:i/>
                <w:iCs/>
                <w:sz w:val="20"/>
                <w:szCs w:val="20"/>
              </w:rPr>
              <w:t xml:space="preserve"> i</w:t>
            </w:r>
            <w:r w:rsidRPr="00812ECB">
              <w:rPr>
                <w:iCs/>
                <w:sz w:val="20"/>
                <w:szCs w:val="20"/>
              </w:rPr>
              <w:t>.</w:t>
            </w:r>
          </w:p>
        </w:tc>
      </w:tr>
      <w:tr w:rsidR="00812ECB" w:rsidRPr="00812ECB" w14:paraId="35270DEC" w14:textId="77777777" w:rsidTr="008C7683">
        <w:trPr>
          <w:cantSplit/>
        </w:trPr>
        <w:tc>
          <w:tcPr>
            <w:tcW w:w="2155" w:type="dxa"/>
          </w:tcPr>
          <w:p w14:paraId="53042583" w14:textId="77777777" w:rsidR="00812ECB" w:rsidRPr="00812ECB" w:rsidRDefault="00812ECB" w:rsidP="00812ECB">
            <w:pPr>
              <w:spacing w:after="60"/>
              <w:rPr>
                <w:i/>
                <w:iCs/>
                <w:sz w:val="20"/>
                <w:szCs w:val="20"/>
              </w:rPr>
            </w:pPr>
            <w:r w:rsidRPr="00812ECB">
              <w:rPr>
                <w:iCs/>
                <w:sz w:val="20"/>
                <w:szCs w:val="20"/>
                <w:lang w:val="es-MX"/>
              </w:rPr>
              <w:t>AVGREGDN5M</w:t>
            </w:r>
            <w:r w:rsidRPr="00812ECB">
              <w:rPr>
                <w:i/>
                <w:sz w:val="20"/>
                <w:szCs w:val="20"/>
                <w:vertAlign w:val="subscript"/>
                <w:lang w:val="es-ES"/>
              </w:rPr>
              <w:t xml:space="preserve"> q, r, p, i, y</w:t>
            </w:r>
          </w:p>
        </w:tc>
        <w:tc>
          <w:tcPr>
            <w:tcW w:w="720" w:type="dxa"/>
          </w:tcPr>
          <w:p w14:paraId="611FFB0A"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2EE906B" w14:textId="77777777" w:rsidR="00812ECB" w:rsidRPr="00812ECB" w:rsidRDefault="00812ECB" w:rsidP="00812ECB">
            <w:pPr>
              <w:spacing w:after="60"/>
              <w:rPr>
                <w:iCs/>
                <w:sz w:val="20"/>
                <w:szCs w:val="20"/>
              </w:rPr>
            </w:pPr>
            <w:r w:rsidRPr="00812ECB">
              <w:rPr>
                <w:i/>
                <w:iCs/>
                <w:sz w:val="20"/>
                <w:szCs w:val="20"/>
              </w:rPr>
              <w:t>Average Regulation Instruction Down per QSE per Settlement Point per Resource</w:t>
            </w:r>
            <w:r w:rsidRPr="00812ECB">
              <w:rPr>
                <w:iCs/>
                <w:sz w:val="20"/>
                <w:szCs w:val="20"/>
              </w:rPr>
              <w:t xml:space="preserve">—The amount of Regulation Down Service (Reg-Down)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LFC deployment signals over the five-minute clock interval </w:t>
            </w:r>
            <w:r w:rsidRPr="00812ECB">
              <w:rPr>
                <w:i/>
                <w:iCs/>
                <w:sz w:val="20"/>
                <w:szCs w:val="20"/>
              </w:rPr>
              <w:t>y</w:t>
            </w:r>
            <w:r w:rsidRPr="00812ECB">
              <w:rPr>
                <w:iCs/>
                <w:sz w:val="20"/>
                <w:szCs w:val="20"/>
              </w:rPr>
              <w:t xml:space="preserve"> within the 15-minute Settlement Interval</w:t>
            </w:r>
            <w:r w:rsidRPr="00812ECB">
              <w:rPr>
                <w:i/>
                <w:iCs/>
                <w:sz w:val="20"/>
                <w:szCs w:val="20"/>
              </w:rPr>
              <w:t xml:space="preserve"> i</w:t>
            </w:r>
            <w:r w:rsidRPr="00812ECB">
              <w:rPr>
                <w:iCs/>
                <w:sz w:val="20"/>
                <w:szCs w:val="20"/>
              </w:rPr>
              <w:t>.</w:t>
            </w:r>
          </w:p>
        </w:tc>
      </w:tr>
      <w:tr w:rsidR="00812ECB" w:rsidRPr="00812ECB" w14:paraId="55FEDD1B" w14:textId="77777777" w:rsidTr="008C7683">
        <w:trPr>
          <w:cantSplit/>
        </w:trPr>
        <w:tc>
          <w:tcPr>
            <w:tcW w:w="2155" w:type="dxa"/>
          </w:tcPr>
          <w:p w14:paraId="364DE14A" w14:textId="77777777" w:rsidR="00812ECB" w:rsidRPr="00812ECB" w:rsidRDefault="00812ECB" w:rsidP="00812ECB">
            <w:pPr>
              <w:spacing w:after="60"/>
              <w:rPr>
                <w:i/>
                <w:iCs/>
                <w:sz w:val="20"/>
                <w:szCs w:val="20"/>
              </w:rPr>
            </w:pPr>
            <w:r w:rsidRPr="00812ECB">
              <w:rPr>
                <w:i/>
                <w:iCs/>
                <w:sz w:val="20"/>
                <w:szCs w:val="20"/>
              </w:rPr>
              <w:t>q</w:t>
            </w:r>
          </w:p>
        </w:tc>
        <w:tc>
          <w:tcPr>
            <w:tcW w:w="720" w:type="dxa"/>
          </w:tcPr>
          <w:p w14:paraId="64C8A374"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0033959A"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1463E529" w14:textId="77777777" w:rsidTr="008C7683">
        <w:trPr>
          <w:cantSplit/>
        </w:trPr>
        <w:tc>
          <w:tcPr>
            <w:tcW w:w="2155" w:type="dxa"/>
          </w:tcPr>
          <w:p w14:paraId="2D753C70" w14:textId="77777777" w:rsidR="00812ECB" w:rsidRPr="00812ECB" w:rsidRDefault="00812ECB" w:rsidP="00812ECB">
            <w:pPr>
              <w:spacing w:after="60"/>
              <w:rPr>
                <w:i/>
                <w:iCs/>
                <w:sz w:val="20"/>
                <w:szCs w:val="20"/>
              </w:rPr>
            </w:pPr>
            <w:r w:rsidRPr="00812ECB">
              <w:rPr>
                <w:i/>
                <w:iCs/>
                <w:sz w:val="20"/>
                <w:szCs w:val="20"/>
              </w:rPr>
              <w:t>p</w:t>
            </w:r>
          </w:p>
        </w:tc>
        <w:tc>
          <w:tcPr>
            <w:tcW w:w="720" w:type="dxa"/>
          </w:tcPr>
          <w:p w14:paraId="059C5E92"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5AE4BE43"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69C6A287" w14:textId="77777777" w:rsidTr="008C7683">
        <w:trPr>
          <w:cantSplit/>
        </w:trPr>
        <w:tc>
          <w:tcPr>
            <w:tcW w:w="2155" w:type="dxa"/>
          </w:tcPr>
          <w:p w14:paraId="575B210C" w14:textId="77777777" w:rsidR="00812ECB" w:rsidRPr="00812ECB" w:rsidRDefault="00812ECB" w:rsidP="00812ECB">
            <w:pPr>
              <w:spacing w:after="60"/>
              <w:rPr>
                <w:i/>
                <w:iCs/>
                <w:sz w:val="20"/>
                <w:szCs w:val="20"/>
              </w:rPr>
            </w:pPr>
            <w:r w:rsidRPr="00812ECB">
              <w:rPr>
                <w:i/>
                <w:iCs/>
                <w:sz w:val="20"/>
                <w:szCs w:val="20"/>
              </w:rPr>
              <w:t>r</w:t>
            </w:r>
          </w:p>
        </w:tc>
        <w:tc>
          <w:tcPr>
            <w:tcW w:w="720" w:type="dxa"/>
          </w:tcPr>
          <w:p w14:paraId="5E0FAA51"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1A05C0EA" w14:textId="77777777" w:rsidR="00812ECB" w:rsidRPr="00812ECB" w:rsidRDefault="00812ECB" w:rsidP="00812ECB">
            <w:pPr>
              <w:spacing w:after="60"/>
              <w:rPr>
                <w:iCs/>
                <w:sz w:val="20"/>
                <w:szCs w:val="20"/>
              </w:rPr>
            </w:pPr>
            <w:r w:rsidRPr="00812ECB">
              <w:rPr>
                <w:iCs/>
                <w:sz w:val="20"/>
                <w:szCs w:val="20"/>
                <w:lang w:val="fr-FR"/>
              </w:rPr>
              <w:t xml:space="preserve">A </w:t>
            </w:r>
            <w:proofErr w:type="spellStart"/>
            <w:r w:rsidRPr="00812ECB">
              <w:rPr>
                <w:iCs/>
                <w:sz w:val="20"/>
                <w:szCs w:val="20"/>
                <w:lang w:val="fr-FR"/>
              </w:rPr>
              <w:t>Generation</w:t>
            </w:r>
            <w:proofErr w:type="spellEnd"/>
            <w:r w:rsidRPr="00812ECB">
              <w:rPr>
                <w:iCs/>
                <w:sz w:val="20"/>
                <w:szCs w:val="20"/>
                <w:lang w:val="fr-FR"/>
              </w:rPr>
              <w:t xml:space="preserve"> Resource or </w:t>
            </w:r>
            <w:proofErr w:type="spellStart"/>
            <w:r w:rsidRPr="00812ECB">
              <w:rPr>
                <w:iCs/>
                <w:sz w:val="20"/>
                <w:szCs w:val="20"/>
                <w:lang w:val="fr-FR"/>
              </w:rPr>
              <w:t>Controllable</w:t>
            </w:r>
            <w:proofErr w:type="spellEnd"/>
            <w:r w:rsidRPr="00812ECB">
              <w:rPr>
                <w:iCs/>
                <w:sz w:val="20"/>
                <w:szCs w:val="20"/>
                <w:lang w:val="fr-FR"/>
              </w:rPr>
              <w:t xml:space="preserve"> </w:t>
            </w:r>
            <w:proofErr w:type="spellStart"/>
            <w:r w:rsidRPr="00812ECB">
              <w:rPr>
                <w:iCs/>
                <w:sz w:val="20"/>
                <w:szCs w:val="20"/>
                <w:lang w:val="fr-FR"/>
              </w:rPr>
              <w:t>Load</w:t>
            </w:r>
            <w:proofErr w:type="spellEnd"/>
            <w:r w:rsidRPr="00812ECB">
              <w:rPr>
                <w:iCs/>
                <w:sz w:val="20"/>
                <w:szCs w:val="20"/>
                <w:lang w:val="fr-FR"/>
              </w:rPr>
              <w:t xml:space="preserve"> Resource.</w:t>
            </w:r>
          </w:p>
        </w:tc>
      </w:tr>
      <w:tr w:rsidR="00812ECB" w:rsidRPr="00812ECB" w14:paraId="2A25B6FA" w14:textId="77777777" w:rsidTr="008C7683">
        <w:trPr>
          <w:cantSplit/>
        </w:trPr>
        <w:tc>
          <w:tcPr>
            <w:tcW w:w="2155" w:type="dxa"/>
          </w:tcPr>
          <w:p w14:paraId="045606DD" w14:textId="77777777" w:rsidR="00812ECB" w:rsidRPr="00812ECB" w:rsidRDefault="00812ECB" w:rsidP="00812ECB">
            <w:pPr>
              <w:spacing w:after="60"/>
              <w:rPr>
                <w:i/>
                <w:iCs/>
                <w:sz w:val="20"/>
                <w:szCs w:val="20"/>
              </w:rPr>
            </w:pPr>
            <w:r w:rsidRPr="00812ECB">
              <w:rPr>
                <w:i/>
                <w:iCs/>
                <w:sz w:val="20"/>
                <w:szCs w:val="20"/>
              </w:rPr>
              <w:t>i</w:t>
            </w:r>
          </w:p>
        </w:tc>
        <w:tc>
          <w:tcPr>
            <w:tcW w:w="720" w:type="dxa"/>
          </w:tcPr>
          <w:p w14:paraId="7351FC63"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2B4C5355" w14:textId="77777777" w:rsidR="00812ECB" w:rsidRPr="00812ECB" w:rsidRDefault="00812ECB" w:rsidP="00812ECB">
            <w:pPr>
              <w:spacing w:after="60"/>
              <w:rPr>
                <w:iCs/>
                <w:sz w:val="20"/>
                <w:szCs w:val="20"/>
              </w:rPr>
            </w:pPr>
            <w:r w:rsidRPr="00812ECB">
              <w:rPr>
                <w:iCs/>
                <w:sz w:val="20"/>
                <w:szCs w:val="20"/>
              </w:rPr>
              <w:t xml:space="preserve"> A 15-minute Settlement Interval</w:t>
            </w:r>
          </w:p>
        </w:tc>
      </w:tr>
      <w:tr w:rsidR="00812ECB" w:rsidRPr="00812ECB" w14:paraId="36ED82B5" w14:textId="77777777" w:rsidTr="008C7683">
        <w:trPr>
          <w:cantSplit/>
        </w:trPr>
        <w:tc>
          <w:tcPr>
            <w:tcW w:w="2155" w:type="dxa"/>
          </w:tcPr>
          <w:p w14:paraId="03E95929" w14:textId="77777777" w:rsidR="00812ECB" w:rsidRPr="00812ECB" w:rsidRDefault="00812ECB" w:rsidP="00812ECB">
            <w:pPr>
              <w:spacing w:after="60"/>
              <w:rPr>
                <w:i/>
                <w:iCs/>
                <w:sz w:val="20"/>
                <w:szCs w:val="20"/>
              </w:rPr>
            </w:pPr>
            <w:r w:rsidRPr="00812ECB">
              <w:rPr>
                <w:i/>
                <w:iCs/>
                <w:sz w:val="20"/>
                <w:szCs w:val="20"/>
              </w:rPr>
              <w:t>y</w:t>
            </w:r>
          </w:p>
        </w:tc>
        <w:tc>
          <w:tcPr>
            <w:tcW w:w="720" w:type="dxa"/>
          </w:tcPr>
          <w:p w14:paraId="2A0E202F"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7AF57DF1" w14:textId="77777777" w:rsidR="00812ECB" w:rsidRPr="00812ECB" w:rsidRDefault="00812ECB" w:rsidP="00812ECB">
            <w:pPr>
              <w:spacing w:after="60"/>
              <w:rPr>
                <w:iCs/>
                <w:sz w:val="20"/>
                <w:szCs w:val="20"/>
              </w:rPr>
            </w:pPr>
            <w:r w:rsidRPr="00812ECB">
              <w:rPr>
                <w:iCs/>
                <w:sz w:val="20"/>
                <w:szCs w:val="20"/>
              </w:rPr>
              <w:t xml:space="preserve">A five-minute clock interval in the Settlement Interval.  </w:t>
            </w:r>
          </w:p>
        </w:tc>
      </w:tr>
    </w:tbl>
    <w:p w14:paraId="50BC32D8" w14:textId="77777777" w:rsidR="00812ECB" w:rsidRPr="00812ECB" w:rsidRDefault="00812ECB" w:rsidP="00812ECB">
      <w:bookmarkStart w:id="1332"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812ECB" w:rsidRPr="00812ECB" w14:paraId="5A103158" w14:textId="77777777" w:rsidTr="008C7683">
        <w:trPr>
          <w:trHeight w:val="206"/>
        </w:trPr>
        <w:tc>
          <w:tcPr>
            <w:tcW w:w="9576" w:type="dxa"/>
            <w:shd w:val="pct12" w:color="auto" w:fill="auto"/>
          </w:tcPr>
          <w:p w14:paraId="5EF7612F" w14:textId="77777777" w:rsidR="00812ECB" w:rsidRPr="00812ECB" w:rsidRDefault="00812ECB" w:rsidP="00812ECB">
            <w:pPr>
              <w:spacing w:before="120" w:after="240"/>
              <w:rPr>
                <w:b/>
                <w:i/>
                <w:iCs/>
              </w:rPr>
            </w:pPr>
            <w:r w:rsidRPr="00812ECB">
              <w:rPr>
                <w:b/>
                <w:i/>
                <w:iCs/>
              </w:rPr>
              <w:t>[NPRR963, NPRR1010, and NPRR1014:  Replace applicable portions of Section 6.6.5.1 above with the following upon system implementation for NPRR963 or NPRR1014; or upon system implementation of the Real-Time Co-Optimization (RTC) project for NPRR1010:]</w:t>
            </w:r>
          </w:p>
          <w:p w14:paraId="5358244F" w14:textId="77777777" w:rsidR="00812ECB" w:rsidRPr="00812ECB" w:rsidRDefault="00812ECB" w:rsidP="00812ECB">
            <w:pPr>
              <w:keepNext/>
              <w:tabs>
                <w:tab w:val="left" w:pos="1080"/>
              </w:tabs>
              <w:spacing w:before="240" w:after="240"/>
              <w:ind w:left="1080" w:hanging="1080"/>
              <w:outlineLvl w:val="3"/>
              <w:rPr>
                <w:b/>
                <w:bCs/>
                <w:lang w:val="fr-FR"/>
              </w:rPr>
            </w:pPr>
            <w:bookmarkStart w:id="1333" w:name="_Toc60040688"/>
            <w:bookmarkStart w:id="1334" w:name="_Toc65151747"/>
            <w:bookmarkStart w:id="1335" w:name="_Toc80174773"/>
            <w:bookmarkStart w:id="1336" w:name="_Toc112417653"/>
            <w:r w:rsidRPr="00812ECB">
              <w:rPr>
                <w:b/>
                <w:bCs/>
                <w:lang w:val="fr-FR"/>
              </w:rPr>
              <w:t>6.6.5.1</w:t>
            </w:r>
            <w:r w:rsidRPr="00812ECB">
              <w:rPr>
                <w:b/>
                <w:bCs/>
                <w:lang w:val="fr-FR"/>
              </w:rPr>
              <w:tab/>
              <w:t xml:space="preserve">Resource Set Point </w:t>
            </w:r>
            <w:proofErr w:type="spellStart"/>
            <w:r w:rsidRPr="00812ECB">
              <w:rPr>
                <w:b/>
                <w:bCs/>
                <w:lang w:val="fr-FR"/>
              </w:rPr>
              <w:t>Deviation</w:t>
            </w:r>
            <w:proofErr w:type="spellEnd"/>
            <w:r w:rsidRPr="00812ECB">
              <w:rPr>
                <w:b/>
                <w:bCs/>
                <w:lang w:val="fr-FR"/>
              </w:rPr>
              <w:t xml:space="preserve"> Charge</w:t>
            </w:r>
            <w:bookmarkEnd w:id="1333"/>
            <w:bookmarkEnd w:id="1334"/>
            <w:bookmarkEnd w:id="1335"/>
            <w:bookmarkEnd w:id="1336"/>
          </w:p>
          <w:p w14:paraId="7775DB8A" w14:textId="77777777" w:rsidR="00812ECB" w:rsidRPr="00812ECB" w:rsidRDefault="00812ECB" w:rsidP="00812ECB">
            <w:pPr>
              <w:spacing w:after="240"/>
              <w:ind w:left="720" w:hanging="720"/>
            </w:pPr>
            <w:r w:rsidRPr="00812ECB">
              <w:t>(1)</w:t>
            </w:r>
            <w:r w:rsidRPr="00812ECB">
              <w:tab/>
              <w:t xml:space="preserve">A QSE for a Generation Resource, ESR, or Controllable Load Resource shall pay a Set Point Deviation Charge if the Resource did not follow UDSPs within defined tolerances, except when the UDSPs violate the Resource Parameters.  </w:t>
            </w:r>
          </w:p>
          <w:p w14:paraId="7F742C19" w14:textId="77777777" w:rsidR="00812ECB" w:rsidRPr="00812ECB" w:rsidRDefault="00812ECB" w:rsidP="00812ECB">
            <w:pPr>
              <w:spacing w:after="240"/>
              <w:ind w:left="720" w:hanging="720"/>
            </w:pPr>
            <w:r w:rsidRPr="00812ECB">
              <w:t xml:space="preserve">(2) </w:t>
            </w:r>
            <w:r w:rsidRPr="00812ECB">
              <w:tab/>
              <w:t xml:space="preserve">The desired output from a Generation Resource, ESR, or Controllable Load Resource during a 15-minute Settlement Interval is calculated as follows: </w:t>
            </w:r>
          </w:p>
          <w:p w14:paraId="26CCBBBC"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AASP</w:t>
            </w:r>
            <w:r w:rsidRPr="00812ECB">
              <w:rPr>
                <w:b/>
                <w:bCs/>
                <w:vertAlign w:val="subscript"/>
              </w:rPr>
              <w:t xml:space="preserve"> </w:t>
            </w:r>
            <w:r w:rsidRPr="00812ECB">
              <w:rPr>
                <w:b/>
                <w:bCs/>
                <w:i/>
                <w:vertAlign w:val="subscript"/>
              </w:rPr>
              <w:t>q, r, p, i</w:t>
            </w:r>
            <w:r w:rsidRPr="00812ECB">
              <w:rPr>
                <w:b/>
                <w:bCs/>
              </w:rPr>
              <w:tab/>
              <w:t>=</w:t>
            </w:r>
            <w:r w:rsidRPr="00812ECB">
              <w:rPr>
                <w:b/>
                <w:bCs/>
              </w:rPr>
              <w:tab/>
            </w:r>
            <w:r w:rsidRPr="00812ECB">
              <w:rPr>
                <w:b/>
                <w:bCs/>
                <w:noProof/>
              </w:rPr>
              <w:drawing>
                <wp:inline distT="0" distB="0" distL="0" distR="0" wp14:anchorId="5BCC4E09" wp14:editId="47DA99BE">
                  <wp:extent cx="94615" cy="25908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4615" cy="259080"/>
                          </a:xfrm>
                          <a:prstGeom prst="rect">
                            <a:avLst/>
                          </a:prstGeom>
                          <a:noFill/>
                          <a:ln>
                            <a:noFill/>
                          </a:ln>
                        </pic:spPr>
                      </pic:pic>
                    </a:graphicData>
                  </a:graphic>
                </wp:inline>
              </w:drawing>
            </w:r>
            <w:r w:rsidRPr="00812ECB">
              <w:rPr>
                <w:b/>
                <w:bCs/>
              </w:rPr>
              <w:t xml:space="preserve"> (</w:t>
            </w:r>
            <w:r w:rsidRPr="00812ECB">
              <w:rPr>
                <w:b/>
                <w:bCs/>
                <w:lang w:val="es-ES"/>
              </w:rPr>
              <w:t xml:space="preserve">AVGSP5M </w:t>
            </w:r>
            <w:r w:rsidRPr="00812ECB">
              <w:rPr>
                <w:b/>
                <w:bCs/>
                <w:i/>
                <w:vertAlign w:val="subscript"/>
                <w:lang w:val="es-ES"/>
              </w:rPr>
              <w:t>q, r, p, i, y</w:t>
            </w:r>
            <w:r w:rsidRPr="00812ECB">
              <w:rPr>
                <w:b/>
                <w:bCs/>
              </w:rPr>
              <w:t>) / 3</w:t>
            </w:r>
            <w:r w:rsidRPr="00812ECB">
              <w:rPr>
                <w:b/>
                <w:bCs/>
                <w:vertAlign w:val="subscript"/>
              </w:rPr>
              <w:t xml:space="preserve">  </w:t>
            </w:r>
          </w:p>
          <w:p w14:paraId="174AF07E" w14:textId="77777777" w:rsidR="00812ECB" w:rsidRPr="00812ECB" w:rsidRDefault="00812ECB" w:rsidP="00812ECB">
            <w:r w:rsidRPr="00812ECB">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12ECB" w:rsidRPr="00812ECB" w14:paraId="30135C65" w14:textId="77777777" w:rsidTr="008C7683">
              <w:trPr>
                <w:cantSplit/>
                <w:tblHeader/>
              </w:trPr>
              <w:tc>
                <w:tcPr>
                  <w:tcW w:w="2155" w:type="dxa"/>
                </w:tcPr>
                <w:p w14:paraId="30F8D968" w14:textId="77777777" w:rsidR="00812ECB" w:rsidRPr="00812ECB" w:rsidRDefault="00812ECB" w:rsidP="00812ECB">
                  <w:pPr>
                    <w:spacing w:after="240"/>
                    <w:rPr>
                      <w:b/>
                      <w:iCs/>
                      <w:sz w:val="20"/>
                      <w:szCs w:val="20"/>
                    </w:rPr>
                  </w:pPr>
                  <w:r w:rsidRPr="00812ECB">
                    <w:rPr>
                      <w:b/>
                      <w:iCs/>
                      <w:sz w:val="20"/>
                      <w:szCs w:val="20"/>
                    </w:rPr>
                    <w:lastRenderedPageBreak/>
                    <w:t>Variable</w:t>
                  </w:r>
                </w:p>
              </w:tc>
              <w:tc>
                <w:tcPr>
                  <w:tcW w:w="720" w:type="dxa"/>
                </w:tcPr>
                <w:p w14:paraId="55B93722" w14:textId="77777777" w:rsidR="00812ECB" w:rsidRPr="00812ECB" w:rsidRDefault="00812ECB" w:rsidP="00812ECB">
                  <w:pPr>
                    <w:spacing w:after="240"/>
                    <w:rPr>
                      <w:b/>
                      <w:iCs/>
                      <w:sz w:val="20"/>
                      <w:szCs w:val="20"/>
                    </w:rPr>
                  </w:pPr>
                  <w:r w:rsidRPr="00812ECB">
                    <w:rPr>
                      <w:b/>
                      <w:iCs/>
                      <w:sz w:val="20"/>
                      <w:szCs w:val="20"/>
                    </w:rPr>
                    <w:t>Unit</w:t>
                  </w:r>
                </w:p>
              </w:tc>
              <w:tc>
                <w:tcPr>
                  <w:tcW w:w="6845" w:type="dxa"/>
                </w:tcPr>
                <w:p w14:paraId="3D84F0B6"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62B2AFD7" w14:textId="77777777" w:rsidTr="008C7683">
              <w:trPr>
                <w:cantSplit/>
              </w:trPr>
              <w:tc>
                <w:tcPr>
                  <w:tcW w:w="2155" w:type="dxa"/>
                </w:tcPr>
                <w:p w14:paraId="71CC6634" w14:textId="77777777" w:rsidR="00812ECB" w:rsidRPr="00812ECB" w:rsidRDefault="00812ECB" w:rsidP="00812ECB">
                  <w:pPr>
                    <w:spacing w:after="60"/>
                    <w:rPr>
                      <w:i/>
                      <w:iCs/>
                      <w:sz w:val="20"/>
                      <w:szCs w:val="20"/>
                      <w:vertAlign w:val="subscript"/>
                    </w:rPr>
                  </w:pPr>
                  <w:r w:rsidRPr="00812ECB">
                    <w:rPr>
                      <w:iCs/>
                      <w:sz w:val="20"/>
                      <w:szCs w:val="20"/>
                    </w:rPr>
                    <w:t xml:space="preserve">AASP </w:t>
                  </w:r>
                  <w:r w:rsidRPr="00812ECB">
                    <w:rPr>
                      <w:i/>
                      <w:iCs/>
                      <w:sz w:val="20"/>
                      <w:szCs w:val="20"/>
                      <w:vertAlign w:val="subscript"/>
                    </w:rPr>
                    <w:t>q, r, p, i</w:t>
                  </w:r>
                </w:p>
              </w:tc>
              <w:tc>
                <w:tcPr>
                  <w:tcW w:w="720" w:type="dxa"/>
                </w:tcPr>
                <w:p w14:paraId="4979DF1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6370351E" w14:textId="77777777" w:rsidR="00812ECB" w:rsidRPr="00812ECB" w:rsidRDefault="00812ECB" w:rsidP="00812ECB">
                  <w:pPr>
                    <w:spacing w:after="60"/>
                    <w:rPr>
                      <w:iCs/>
                      <w:sz w:val="20"/>
                      <w:szCs w:val="20"/>
                    </w:rPr>
                  </w:pPr>
                  <w:r w:rsidRPr="00812ECB">
                    <w:rPr>
                      <w:i/>
                      <w:iCs/>
                      <w:sz w:val="20"/>
                      <w:szCs w:val="20"/>
                    </w:rPr>
                    <w:t>Average Aggregated Set Point per QSE per Settlement Point per Resource</w:t>
                  </w:r>
                  <w:r w:rsidRPr="00812ECB">
                    <w:rPr>
                      <w:iCs/>
                      <w:sz w:val="20"/>
                      <w:szCs w:val="20"/>
                    </w:rPr>
                    <w:t xml:space="preserve">—The average of the Average Five Minute Clock Interval Set Point (AVGSP5M) of Resource </w:t>
                  </w:r>
                  <w:r w:rsidRPr="00812ECB">
                    <w:rPr>
                      <w:i/>
                      <w:iCs/>
                      <w:sz w:val="20"/>
                      <w:szCs w:val="20"/>
                    </w:rPr>
                    <w:t>r</w:t>
                  </w:r>
                  <w:r w:rsidRPr="00812ECB">
                    <w:rPr>
                      <w:iCs/>
                      <w:sz w:val="20"/>
                      <w:szCs w:val="20"/>
                    </w:rPr>
                    <w:t xml:space="preserve"> represented by QSE </w:t>
                  </w:r>
                  <w:r w:rsidRPr="00812ECB">
                    <w:rPr>
                      <w:i/>
                      <w:iCs/>
                      <w:sz w:val="20"/>
                      <w:szCs w:val="20"/>
                    </w:rPr>
                    <w:t xml:space="preserve">q </w:t>
                  </w:r>
                  <w:r w:rsidRPr="00812ECB">
                    <w:rPr>
                      <w:iCs/>
                      <w:sz w:val="20"/>
                      <w:szCs w:val="20"/>
                    </w:rPr>
                    <w:t xml:space="preserve">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for a Combined Cycle Train, AASP is calculated for the Combined Cycle Train considering all UDSPs to any Combined Cycle Generation Resources within the Combined Cycle Train.</w:t>
                  </w:r>
                </w:p>
              </w:tc>
            </w:tr>
            <w:tr w:rsidR="00812ECB" w:rsidRPr="00812ECB" w14:paraId="01770ADB" w14:textId="77777777" w:rsidTr="008C7683">
              <w:trPr>
                <w:cantSplit/>
              </w:trPr>
              <w:tc>
                <w:tcPr>
                  <w:tcW w:w="2155" w:type="dxa"/>
                </w:tcPr>
                <w:p w14:paraId="7C10B32D" w14:textId="77777777" w:rsidR="00812ECB" w:rsidRPr="00812ECB" w:rsidRDefault="00812ECB" w:rsidP="00812ECB">
                  <w:pPr>
                    <w:spacing w:after="60"/>
                    <w:rPr>
                      <w:iCs/>
                      <w:sz w:val="20"/>
                      <w:szCs w:val="20"/>
                    </w:rPr>
                  </w:pPr>
                  <w:r w:rsidRPr="00812ECB">
                    <w:rPr>
                      <w:iCs/>
                      <w:sz w:val="20"/>
                      <w:szCs w:val="20"/>
                    </w:rPr>
                    <w:t>AVGSP5M</w:t>
                  </w:r>
                  <w:r w:rsidRPr="00812ECB">
                    <w:rPr>
                      <w:i/>
                      <w:iCs/>
                      <w:sz w:val="20"/>
                      <w:szCs w:val="20"/>
                      <w:vertAlign w:val="subscript"/>
                    </w:rPr>
                    <w:t xml:space="preserve"> q, r, p, i, y</w:t>
                  </w:r>
                </w:p>
              </w:tc>
              <w:tc>
                <w:tcPr>
                  <w:tcW w:w="720" w:type="dxa"/>
                </w:tcPr>
                <w:p w14:paraId="27B6D104"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B7D501C" w14:textId="77777777" w:rsidR="00812ECB" w:rsidRPr="00812ECB" w:rsidRDefault="00812ECB" w:rsidP="00812ECB">
                  <w:pPr>
                    <w:spacing w:after="60"/>
                    <w:rPr>
                      <w:i/>
                      <w:iCs/>
                      <w:sz w:val="20"/>
                      <w:szCs w:val="20"/>
                    </w:rPr>
                  </w:pPr>
                  <w:r w:rsidRPr="00812ECB">
                    <w:rPr>
                      <w:i/>
                      <w:iCs/>
                      <w:sz w:val="20"/>
                      <w:szCs w:val="20"/>
                    </w:rPr>
                    <w:t>Average Five Minute Clock Interval Set Point per QSE per Settlement Point per Resource –</w:t>
                  </w:r>
                  <w:r w:rsidRPr="00812ECB">
                    <w:rPr>
                      <w:iCs/>
                      <w:sz w:val="20"/>
                      <w:szCs w:val="20"/>
                    </w:rPr>
                    <w:t xml:space="preserve">The time-weighted average of the Updated Desired Set Point (UDSP) that Resource </w:t>
                  </w:r>
                  <w:r w:rsidRPr="00812ECB">
                    <w:rPr>
                      <w:i/>
                      <w:iCs/>
                      <w:sz w:val="20"/>
                      <w:szCs w:val="20"/>
                    </w:rPr>
                    <w:t xml:space="preserve">r </w:t>
                  </w:r>
                  <w:r w:rsidRPr="00812ECB">
                    <w:rPr>
                      <w:iCs/>
                      <w:sz w:val="20"/>
                      <w:szCs w:val="20"/>
                    </w:rPr>
                    <w:t xml:space="preserve">for QSE </w:t>
                  </w:r>
                  <w:r w:rsidRPr="00812ECB">
                    <w:rPr>
                      <w:i/>
                      <w:iCs/>
                      <w:sz w:val="20"/>
                      <w:szCs w:val="20"/>
                    </w:rPr>
                    <w:t xml:space="preserve">q </w:t>
                  </w:r>
                  <w:r w:rsidRPr="00812ECB">
                    <w:rPr>
                      <w:iCs/>
                      <w:sz w:val="20"/>
                      <w:szCs w:val="20"/>
                    </w:rPr>
                    <w:t xml:space="preserve">at Settlement Point </w:t>
                  </w:r>
                  <w:r w:rsidRPr="00812ECB">
                    <w:rPr>
                      <w:i/>
                      <w:iCs/>
                      <w:sz w:val="20"/>
                      <w:szCs w:val="20"/>
                    </w:rPr>
                    <w:t xml:space="preserve">p </w:t>
                  </w:r>
                  <w:r w:rsidRPr="00812ECB">
                    <w:rPr>
                      <w:iCs/>
                      <w:sz w:val="20"/>
                      <w:szCs w:val="20"/>
                    </w:rPr>
                    <w:t xml:space="preserve">should have produced, for the five-minute clock interval </w:t>
                  </w:r>
                  <w:r w:rsidRPr="00812ECB">
                    <w:rPr>
                      <w:i/>
                      <w:iCs/>
                      <w:sz w:val="20"/>
                      <w:szCs w:val="20"/>
                    </w:rPr>
                    <w:t xml:space="preserve">y </w:t>
                  </w:r>
                  <w:r w:rsidRPr="00812ECB">
                    <w:rPr>
                      <w:iCs/>
                      <w:sz w:val="20"/>
                      <w:szCs w:val="20"/>
                    </w:rPr>
                    <w:t xml:space="preserve">within the 15-minute Settlement Interval </w:t>
                  </w:r>
                  <w:r w:rsidRPr="00812ECB">
                    <w:rPr>
                      <w:i/>
                      <w:iCs/>
                      <w:sz w:val="20"/>
                      <w:szCs w:val="20"/>
                    </w:rPr>
                    <w:t>i</w:t>
                  </w:r>
                  <w:r w:rsidRPr="00812ECB">
                    <w:rPr>
                      <w:iCs/>
                      <w:sz w:val="20"/>
                      <w:szCs w:val="20"/>
                    </w:rP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 and Ancillary Service Capacity Performance Metrics.</w:t>
                  </w:r>
                </w:p>
              </w:tc>
            </w:tr>
            <w:tr w:rsidR="00812ECB" w:rsidRPr="00812ECB" w14:paraId="1C8E86DD" w14:textId="77777777" w:rsidTr="008C7683">
              <w:trPr>
                <w:cantSplit/>
              </w:trPr>
              <w:tc>
                <w:tcPr>
                  <w:tcW w:w="2155" w:type="dxa"/>
                </w:tcPr>
                <w:p w14:paraId="4EE82E60" w14:textId="77777777" w:rsidR="00812ECB" w:rsidRPr="00812ECB" w:rsidRDefault="00812ECB" w:rsidP="00812ECB">
                  <w:pPr>
                    <w:spacing w:after="60"/>
                    <w:rPr>
                      <w:i/>
                      <w:iCs/>
                      <w:sz w:val="20"/>
                      <w:szCs w:val="20"/>
                    </w:rPr>
                  </w:pPr>
                  <w:r w:rsidRPr="00812ECB">
                    <w:rPr>
                      <w:i/>
                      <w:iCs/>
                      <w:sz w:val="20"/>
                      <w:szCs w:val="20"/>
                    </w:rPr>
                    <w:t>q</w:t>
                  </w:r>
                </w:p>
              </w:tc>
              <w:tc>
                <w:tcPr>
                  <w:tcW w:w="720" w:type="dxa"/>
                </w:tcPr>
                <w:p w14:paraId="3C480945"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32986CB1"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DA5574B" w14:textId="77777777" w:rsidTr="008C7683">
              <w:trPr>
                <w:cantSplit/>
              </w:trPr>
              <w:tc>
                <w:tcPr>
                  <w:tcW w:w="2155" w:type="dxa"/>
                </w:tcPr>
                <w:p w14:paraId="22D8877B" w14:textId="77777777" w:rsidR="00812ECB" w:rsidRPr="00812ECB" w:rsidRDefault="00812ECB" w:rsidP="00812ECB">
                  <w:pPr>
                    <w:spacing w:after="60"/>
                    <w:rPr>
                      <w:i/>
                      <w:iCs/>
                      <w:sz w:val="20"/>
                      <w:szCs w:val="20"/>
                    </w:rPr>
                  </w:pPr>
                  <w:r w:rsidRPr="00812ECB">
                    <w:rPr>
                      <w:i/>
                      <w:iCs/>
                      <w:sz w:val="20"/>
                      <w:szCs w:val="20"/>
                    </w:rPr>
                    <w:t>p</w:t>
                  </w:r>
                </w:p>
              </w:tc>
              <w:tc>
                <w:tcPr>
                  <w:tcW w:w="720" w:type="dxa"/>
                </w:tcPr>
                <w:p w14:paraId="67D24030"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07F56EB9"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317E1C23" w14:textId="77777777" w:rsidTr="008C7683">
              <w:trPr>
                <w:cantSplit/>
              </w:trPr>
              <w:tc>
                <w:tcPr>
                  <w:tcW w:w="2155" w:type="dxa"/>
                </w:tcPr>
                <w:p w14:paraId="7B12B8E6" w14:textId="77777777" w:rsidR="00812ECB" w:rsidRPr="00812ECB" w:rsidRDefault="00812ECB" w:rsidP="00812ECB">
                  <w:pPr>
                    <w:spacing w:after="60"/>
                    <w:rPr>
                      <w:i/>
                      <w:iCs/>
                      <w:sz w:val="20"/>
                      <w:szCs w:val="20"/>
                    </w:rPr>
                  </w:pPr>
                  <w:r w:rsidRPr="00812ECB">
                    <w:rPr>
                      <w:i/>
                      <w:iCs/>
                      <w:sz w:val="20"/>
                      <w:szCs w:val="20"/>
                    </w:rPr>
                    <w:t>r</w:t>
                  </w:r>
                </w:p>
              </w:tc>
              <w:tc>
                <w:tcPr>
                  <w:tcW w:w="720" w:type="dxa"/>
                </w:tcPr>
                <w:p w14:paraId="184C5C0C"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44740204" w14:textId="77777777" w:rsidR="00812ECB" w:rsidRPr="00812ECB" w:rsidRDefault="00812ECB" w:rsidP="00812ECB">
                  <w:pPr>
                    <w:spacing w:after="60"/>
                    <w:rPr>
                      <w:iCs/>
                      <w:sz w:val="20"/>
                      <w:szCs w:val="20"/>
                    </w:rPr>
                  </w:pPr>
                  <w:r w:rsidRPr="00812ECB">
                    <w:rPr>
                      <w:iCs/>
                      <w:sz w:val="20"/>
                      <w:szCs w:val="20"/>
                      <w:lang w:val="fr-FR"/>
                    </w:rPr>
                    <w:t xml:space="preserve">A </w:t>
                  </w:r>
                  <w:proofErr w:type="spellStart"/>
                  <w:r w:rsidRPr="00812ECB">
                    <w:rPr>
                      <w:iCs/>
                      <w:sz w:val="20"/>
                      <w:szCs w:val="20"/>
                      <w:lang w:val="fr-FR"/>
                    </w:rPr>
                    <w:t>Generation</w:t>
                  </w:r>
                  <w:proofErr w:type="spellEnd"/>
                  <w:r w:rsidRPr="00812ECB">
                    <w:rPr>
                      <w:iCs/>
                      <w:sz w:val="20"/>
                      <w:szCs w:val="20"/>
                      <w:lang w:val="fr-FR"/>
                    </w:rPr>
                    <w:t xml:space="preserve"> Resource, ESR, or </w:t>
                  </w:r>
                  <w:proofErr w:type="spellStart"/>
                  <w:r w:rsidRPr="00812ECB">
                    <w:rPr>
                      <w:iCs/>
                      <w:sz w:val="20"/>
                      <w:szCs w:val="20"/>
                      <w:lang w:val="fr-FR"/>
                    </w:rPr>
                    <w:t>Controllable</w:t>
                  </w:r>
                  <w:proofErr w:type="spellEnd"/>
                  <w:r w:rsidRPr="00812ECB">
                    <w:rPr>
                      <w:iCs/>
                      <w:sz w:val="20"/>
                      <w:szCs w:val="20"/>
                      <w:lang w:val="fr-FR"/>
                    </w:rPr>
                    <w:t xml:space="preserve"> </w:t>
                  </w:r>
                  <w:proofErr w:type="spellStart"/>
                  <w:r w:rsidRPr="00812ECB">
                    <w:rPr>
                      <w:iCs/>
                      <w:sz w:val="20"/>
                      <w:szCs w:val="20"/>
                      <w:lang w:val="fr-FR"/>
                    </w:rPr>
                    <w:t>Load</w:t>
                  </w:r>
                  <w:proofErr w:type="spellEnd"/>
                  <w:r w:rsidRPr="00812ECB">
                    <w:rPr>
                      <w:iCs/>
                      <w:sz w:val="20"/>
                      <w:szCs w:val="20"/>
                      <w:lang w:val="fr-FR"/>
                    </w:rPr>
                    <w:t xml:space="preserve"> Resource.</w:t>
                  </w:r>
                </w:p>
              </w:tc>
            </w:tr>
            <w:tr w:rsidR="00812ECB" w:rsidRPr="00812ECB" w14:paraId="358FCE81" w14:textId="77777777" w:rsidTr="008C7683">
              <w:trPr>
                <w:cantSplit/>
              </w:trPr>
              <w:tc>
                <w:tcPr>
                  <w:tcW w:w="2155" w:type="dxa"/>
                </w:tcPr>
                <w:p w14:paraId="4E0A2588" w14:textId="77777777" w:rsidR="00812ECB" w:rsidRPr="00812ECB" w:rsidRDefault="00812ECB" w:rsidP="00812ECB">
                  <w:pPr>
                    <w:spacing w:after="60"/>
                    <w:rPr>
                      <w:i/>
                      <w:iCs/>
                      <w:sz w:val="20"/>
                      <w:szCs w:val="20"/>
                    </w:rPr>
                  </w:pPr>
                  <w:r w:rsidRPr="00812ECB">
                    <w:rPr>
                      <w:i/>
                      <w:iCs/>
                      <w:sz w:val="20"/>
                      <w:szCs w:val="20"/>
                    </w:rPr>
                    <w:t>i</w:t>
                  </w:r>
                </w:p>
              </w:tc>
              <w:tc>
                <w:tcPr>
                  <w:tcW w:w="720" w:type="dxa"/>
                </w:tcPr>
                <w:p w14:paraId="764EC2CC"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4693F7A2" w14:textId="77777777" w:rsidR="00812ECB" w:rsidRPr="00812ECB" w:rsidRDefault="00812ECB" w:rsidP="00812ECB">
                  <w:pPr>
                    <w:spacing w:after="60"/>
                    <w:rPr>
                      <w:iCs/>
                      <w:sz w:val="20"/>
                      <w:szCs w:val="20"/>
                    </w:rPr>
                  </w:pPr>
                  <w:r w:rsidRPr="00812ECB">
                    <w:rPr>
                      <w:iCs/>
                      <w:sz w:val="20"/>
                      <w:szCs w:val="20"/>
                    </w:rPr>
                    <w:t>A 15-minute Settlement Interval</w:t>
                  </w:r>
                </w:p>
              </w:tc>
            </w:tr>
            <w:tr w:rsidR="00812ECB" w:rsidRPr="00812ECB" w14:paraId="1436D043" w14:textId="77777777" w:rsidTr="008C7683">
              <w:trPr>
                <w:cantSplit/>
              </w:trPr>
              <w:tc>
                <w:tcPr>
                  <w:tcW w:w="2155" w:type="dxa"/>
                </w:tcPr>
                <w:p w14:paraId="68F1FDBB" w14:textId="77777777" w:rsidR="00812ECB" w:rsidRPr="00812ECB" w:rsidRDefault="00812ECB" w:rsidP="00812ECB">
                  <w:pPr>
                    <w:spacing w:after="60"/>
                    <w:rPr>
                      <w:i/>
                      <w:iCs/>
                      <w:sz w:val="20"/>
                      <w:szCs w:val="20"/>
                    </w:rPr>
                  </w:pPr>
                  <w:r w:rsidRPr="00812ECB">
                    <w:rPr>
                      <w:i/>
                      <w:iCs/>
                      <w:sz w:val="20"/>
                      <w:szCs w:val="20"/>
                    </w:rPr>
                    <w:t>y</w:t>
                  </w:r>
                </w:p>
              </w:tc>
              <w:tc>
                <w:tcPr>
                  <w:tcW w:w="720" w:type="dxa"/>
                </w:tcPr>
                <w:p w14:paraId="269FEB17"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600AAA5E" w14:textId="77777777" w:rsidR="00812ECB" w:rsidRPr="00812ECB" w:rsidRDefault="00812ECB" w:rsidP="00812ECB">
                  <w:pPr>
                    <w:spacing w:after="60"/>
                    <w:rPr>
                      <w:iCs/>
                      <w:sz w:val="20"/>
                      <w:szCs w:val="20"/>
                    </w:rPr>
                  </w:pPr>
                  <w:r w:rsidRPr="00812ECB">
                    <w:rPr>
                      <w:iCs/>
                      <w:sz w:val="20"/>
                      <w:szCs w:val="20"/>
                    </w:rPr>
                    <w:t xml:space="preserve">A five-minute clock interval in the Settlement Interval.  </w:t>
                  </w:r>
                </w:p>
              </w:tc>
            </w:tr>
          </w:tbl>
          <w:p w14:paraId="15E05456" w14:textId="77777777" w:rsidR="00812ECB" w:rsidRPr="00812ECB" w:rsidRDefault="00812ECB" w:rsidP="00812ECB">
            <w:pPr>
              <w:spacing w:after="240"/>
            </w:pPr>
          </w:p>
        </w:tc>
      </w:tr>
    </w:tbl>
    <w:p w14:paraId="3A41EF76" w14:textId="77777777" w:rsidR="00812ECB" w:rsidRPr="00812ECB" w:rsidRDefault="00812ECB" w:rsidP="00812ECB">
      <w:pPr>
        <w:keepNext/>
        <w:widowControl w:val="0"/>
        <w:tabs>
          <w:tab w:val="left" w:pos="1260"/>
        </w:tabs>
        <w:spacing w:before="480" w:after="240"/>
        <w:outlineLvl w:val="3"/>
        <w:rPr>
          <w:b/>
          <w:bCs/>
          <w:snapToGrid w:val="0"/>
          <w:szCs w:val="20"/>
        </w:rPr>
      </w:pPr>
      <w:r w:rsidRPr="00812ECB">
        <w:rPr>
          <w:b/>
          <w:bCs/>
          <w:snapToGrid w:val="0"/>
          <w:szCs w:val="20"/>
        </w:rPr>
        <w:lastRenderedPageBreak/>
        <w:t>6.6.5.3</w:t>
      </w:r>
      <w:r w:rsidRPr="00812ECB">
        <w:rPr>
          <w:b/>
          <w:bCs/>
          <w:snapToGrid w:val="0"/>
          <w:szCs w:val="20"/>
        </w:rPr>
        <w:tab/>
        <w:t>Resources Exempt from Deviation Charges</w:t>
      </w:r>
      <w:bookmarkEnd w:id="1332"/>
    </w:p>
    <w:p w14:paraId="0E8C4A54" w14:textId="77777777" w:rsidR="00812ECB" w:rsidRPr="00812ECB" w:rsidRDefault="00812ECB" w:rsidP="00812ECB">
      <w:pPr>
        <w:spacing w:after="240"/>
      </w:pPr>
      <w:r w:rsidRPr="00812ECB">
        <w:t>(1)</w:t>
      </w:r>
      <w:r w:rsidRPr="00812ECB">
        <w:tab/>
        <w:t>Resource Base Point Deviation Charges do not apply to the following:</w:t>
      </w:r>
    </w:p>
    <w:p w14:paraId="370C1E6E" w14:textId="77777777" w:rsidR="00812ECB" w:rsidRPr="00812ECB" w:rsidRDefault="00812ECB" w:rsidP="00812ECB">
      <w:pPr>
        <w:spacing w:after="240"/>
        <w:ind w:left="1440" w:hanging="720"/>
      </w:pPr>
      <w:r w:rsidRPr="00812ECB">
        <w:t>(a)</w:t>
      </w:r>
      <w:r w:rsidRPr="00812ECB">
        <w:tab/>
        <w:t xml:space="preserve">Reliability Must-Run (RMR) Units; </w:t>
      </w:r>
    </w:p>
    <w:p w14:paraId="66F8385A" w14:textId="77777777" w:rsidR="00812ECB" w:rsidRPr="00812ECB" w:rsidRDefault="00812ECB" w:rsidP="00812ECB">
      <w:pPr>
        <w:spacing w:after="240"/>
        <w:ind w:left="1440" w:hanging="720"/>
      </w:pPr>
      <w:r w:rsidRPr="00812ECB">
        <w:t>(b)</w:t>
      </w:r>
      <w:r w:rsidRPr="00812ECB">
        <w:tab/>
        <w:t>Dynamically Scheduled Resources (DSRs) (except as described in Section 6.4.2.2, Output Schedules for Dynamically Scheduled Resources);</w:t>
      </w:r>
    </w:p>
    <w:p w14:paraId="5B96BF18" w14:textId="77777777" w:rsidR="00812ECB" w:rsidRPr="00812ECB" w:rsidRDefault="00812ECB" w:rsidP="00812ECB">
      <w:pPr>
        <w:spacing w:after="240"/>
        <w:ind w:left="1440" w:hanging="720"/>
      </w:pPr>
      <w:r w:rsidRPr="00812ECB">
        <w:t>(c)</w:t>
      </w:r>
      <w:r w:rsidRPr="00812ECB">
        <w:tab/>
        <w:t>Qualifying Facilities (QFs) that do not submit an Energy Offer Curve for the Settlement Interval;</w:t>
      </w:r>
    </w:p>
    <w:p w14:paraId="412DD2DC" w14:textId="77777777" w:rsidR="00812ECB" w:rsidRPr="00812ECB" w:rsidRDefault="00812ECB" w:rsidP="00812ECB">
      <w:pPr>
        <w:spacing w:after="240"/>
        <w:ind w:left="1440" w:hanging="720"/>
      </w:pPr>
      <w:r w:rsidRPr="00812ECB">
        <w:t>(d)</w:t>
      </w:r>
      <w:r w:rsidRPr="00812ECB">
        <w:tab/>
        <w:t xml:space="preserve">Quick Start Generation Resources (QSGRs) during the 15-minute Settlement Interval after the start of the first SCED interval in which the QSGR is deployed; or  </w:t>
      </w:r>
    </w:p>
    <w:p w14:paraId="15FF2548" w14:textId="77777777" w:rsidR="00812ECB" w:rsidRPr="00812ECB" w:rsidRDefault="00812ECB" w:rsidP="00812ECB">
      <w:pPr>
        <w:spacing w:after="240"/>
        <w:ind w:left="1440" w:hanging="720"/>
      </w:pPr>
      <w:r w:rsidRPr="00812ECB">
        <w:t>(e)</w:t>
      </w:r>
      <w:r w:rsidRPr="00812ECB">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812ECB" w:rsidRPr="00812ECB" w14:paraId="35222CF1" w14:textId="77777777" w:rsidTr="008C7683">
        <w:tc>
          <w:tcPr>
            <w:tcW w:w="10055" w:type="dxa"/>
            <w:tcBorders>
              <w:top w:val="single" w:sz="4" w:space="0" w:color="auto"/>
              <w:left w:val="single" w:sz="4" w:space="0" w:color="auto"/>
              <w:bottom w:val="single" w:sz="4" w:space="0" w:color="auto"/>
              <w:right w:val="single" w:sz="4" w:space="0" w:color="auto"/>
            </w:tcBorders>
            <w:shd w:val="pct12" w:color="auto" w:fill="auto"/>
          </w:tcPr>
          <w:p w14:paraId="24BE2490" w14:textId="77777777" w:rsidR="004152D7" w:rsidRDefault="004152D7" w:rsidP="004152D7">
            <w:pPr>
              <w:pStyle w:val="Instructions"/>
              <w:spacing w:before="120"/>
            </w:pPr>
            <w:r>
              <w:t xml:space="preserve">[NPRR863, NPRR963, NPRR1000, NPRR1010, NPRR1014, and NPRR1046:  Replace applicable portions of Section 6.6.5.3 above with the following upon system implementation for NPRR863, NPRR963, or NPRR1014; upon system implementation of NPRR1000 for NPRR1000 and </w:t>
            </w:r>
            <w:r>
              <w:lastRenderedPageBreak/>
              <w:t>NPRR1046; or upon system implementation of the Real-Time Co-Optimization (RTC) project for NPRR1010:]</w:t>
            </w:r>
          </w:p>
          <w:p w14:paraId="2D0BD818" w14:textId="77777777" w:rsidR="00812ECB" w:rsidRPr="00812ECB" w:rsidRDefault="00812ECB" w:rsidP="00812ECB">
            <w:pPr>
              <w:keepNext/>
              <w:widowControl w:val="0"/>
              <w:tabs>
                <w:tab w:val="left" w:pos="1260"/>
              </w:tabs>
              <w:spacing w:before="240" w:after="240"/>
              <w:outlineLvl w:val="3"/>
              <w:rPr>
                <w:b/>
                <w:bCs/>
                <w:snapToGrid w:val="0"/>
                <w:szCs w:val="20"/>
              </w:rPr>
            </w:pPr>
            <w:bookmarkStart w:id="1337" w:name="_Toc60040703"/>
            <w:bookmarkStart w:id="1338" w:name="_Toc65151762"/>
            <w:bookmarkStart w:id="1339" w:name="_Toc80174788"/>
            <w:bookmarkStart w:id="1340" w:name="_Toc112417668"/>
            <w:bookmarkStart w:id="1341" w:name="_Toc119310337"/>
            <w:bookmarkStart w:id="1342" w:name="_Toc125966270"/>
            <w:commentRangeStart w:id="1343"/>
            <w:r w:rsidRPr="00812ECB">
              <w:rPr>
                <w:b/>
                <w:bCs/>
                <w:snapToGrid w:val="0"/>
                <w:szCs w:val="20"/>
              </w:rPr>
              <w:t>6.6.5.6</w:t>
            </w:r>
            <w:commentRangeEnd w:id="1343"/>
            <w:r w:rsidR="00F8031C">
              <w:rPr>
                <w:rStyle w:val="CommentReference"/>
              </w:rPr>
              <w:commentReference w:id="1343"/>
            </w:r>
            <w:r w:rsidRPr="00812ECB">
              <w:rPr>
                <w:b/>
                <w:bCs/>
                <w:snapToGrid w:val="0"/>
                <w:szCs w:val="20"/>
              </w:rPr>
              <w:tab/>
              <w:t>Resources Exempt from Deviation Charges</w:t>
            </w:r>
            <w:bookmarkEnd w:id="1337"/>
            <w:bookmarkEnd w:id="1338"/>
            <w:bookmarkEnd w:id="1339"/>
            <w:bookmarkEnd w:id="1340"/>
            <w:bookmarkEnd w:id="1341"/>
            <w:bookmarkEnd w:id="1342"/>
          </w:p>
          <w:p w14:paraId="3A6DE829"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Set Point Deviation Charges do not apply to any QSE for the 15-minute Settlement Interval during the following events: </w:t>
            </w:r>
          </w:p>
          <w:p w14:paraId="257045C3" w14:textId="77777777" w:rsidR="00812ECB" w:rsidRPr="00812ECB" w:rsidRDefault="00812ECB" w:rsidP="00812ECB">
            <w:pPr>
              <w:spacing w:after="240"/>
              <w:ind w:left="1440" w:hanging="720"/>
              <w:rPr>
                <w:szCs w:val="20"/>
              </w:rPr>
            </w:pPr>
            <w:r w:rsidRPr="00812ECB">
              <w:rPr>
                <w:szCs w:val="20"/>
              </w:rPr>
              <w:t>(a)</w:t>
            </w:r>
            <w:r w:rsidRPr="00812ECB">
              <w:rPr>
                <w:szCs w:val="20"/>
              </w:rPr>
              <w:tab/>
              <w:t>Responsive Reserve (RRS) was manually deployed by ERCOT;</w:t>
            </w:r>
          </w:p>
          <w:p w14:paraId="5F310DA6" w14:textId="77777777" w:rsidR="00812ECB" w:rsidRPr="00812ECB" w:rsidRDefault="00812ECB" w:rsidP="00812ECB">
            <w:pPr>
              <w:spacing w:after="240"/>
              <w:ind w:left="1440" w:hanging="720"/>
              <w:rPr>
                <w:szCs w:val="20"/>
              </w:rPr>
            </w:pPr>
            <w:r w:rsidRPr="00812ECB">
              <w:rPr>
                <w:szCs w:val="20"/>
              </w:rPr>
              <w:t>(b)</w:t>
            </w:r>
            <w:r w:rsidRPr="00812ECB">
              <w:rPr>
                <w:szCs w:val="20"/>
              </w:rPr>
              <w:tab/>
              <w:t>ERCOT Contingency Reserve Service (ECRS) was deployed; or</w:t>
            </w:r>
          </w:p>
          <w:p w14:paraId="77E581E7"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 xml:space="preserve">ERCOT System Frequency deviation is both greater than +0.05 Hz and less than -0.05 Hz within the same Settlement Interval. </w:t>
            </w:r>
          </w:p>
          <w:p w14:paraId="3AB56AA3"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Set Point Deviation Charges do not apply to the QSE for the Resource for the 15-minute Interval for the following: </w:t>
            </w:r>
          </w:p>
          <w:p w14:paraId="5CC8C275" w14:textId="77777777" w:rsidR="00812ECB" w:rsidRPr="00812ECB" w:rsidRDefault="00812ECB" w:rsidP="00812ECB">
            <w:pPr>
              <w:spacing w:after="240"/>
              <w:ind w:left="1440" w:hanging="720"/>
              <w:rPr>
                <w:szCs w:val="20"/>
              </w:rPr>
            </w:pPr>
            <w:r w:rsidRPr="00812ECB">
              <w:rPr>
                <w:szCs w:val="20"/>
              </w:rPr>
              <w:t>(a)</w:t>
            </w:r>
            <w:r w:rsidRPr="00812ECB">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1CD8FB24"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 xml:space="preserve">The Resource is a Reliability Must-Run (RMR) Unit; </w:t>
            </w:r>
          </w:p>
          <w:p w14:paraId="4B27587D"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Emergency Base Points were issued to the Resource; or</w:t>
            </w:r>
          </w:p>
          <w:p w14:paraId="3F7A8708"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Resource is operating in Constant Frequency Control (CFC) mode. </w:t>
            </w:r>
          </w:p>
          <w:p w14:paraId="5A9B0CA8"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In addition to the exemptions listed in paragraph (1) and (2) of this Section, Set Point Deviation Charges do not apply to the QSE for a Generation Resource for the 15-minute Settlement Interval for the following: </w:t>
            </w:r>
          </w:p>
          <w:p w14:paraId="09415F34"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AASP is less than the Resource’s average telemetered LSL; </w:t>
            </w:r>
          </w:p>
          <w:p w14:paraId="2BEDFD06"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Generation Resource is telemetering a status of ONTEST or STARTUP anytime during the Settlement Interval; </w:t>
            </w:r>
          </w:p>
          <w:p w14:paraId="64108C52"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Qualifying Facilities (QFs) that do not submit an Energy Offer Curve prior to the end of the Adjustment Period for the Settlement Interval;</w:t>
            </w:r>
          </w:p>
          <w:p w14:paraId="69E40805"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Quick Start Generation Resources (QSGRs) during the 15-minute Settlement Interval after the start of the first SCED interval in which the QSGR is deployed; or</w:t>
            </w:r>
          </w:p>
          <w:p w14:paraId="6C1486AC"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w:t>
            </w:r>
            <w:r w:rsidRPr="00812ECB">
              <w:rPr>
                <w:iCs/>
                <w:szCs w:val="20"/>
              </w:rPr>
              <w:lastRenderedPageBreak/>
              <w:t xml:space="preserve">IRR has been instructed not to exceed its Base Point is not set in all SCED intervals within the 15-minute Settlement Interval for any of the IRRs within the IRR Group. </w:t>
            </w:r>
          </w:p>
          <w:p w14:paraId="6A7F7309"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366D1888" w14:textId="77777777" w:rsidR="00812ECB" w:rsidRPr="00812ECB" w:rsidRDefault="00812ECB" w:rsidP="00812ECB">
            <w:pPr>
              <w:spacing w:after="240"/>
              <w:ind w:left="1440" w:hanging="720"/>
              <w:rPr>
                <w:szCs w:val="20"/>
              </w:rPr>
            </w:pPr>
            <w:r w:rsidRPr="00812ECB">
              <w:rPr>
                <w:szCs w:val="20"/>
              </w:rPr>
              <w:t>(a)</w:t>
            </w:r>
            <w:r w:rsidRPr="00812ECB">
              <w:rPr>
                <w:szCs w:val="20"/>
              </w:rPr>
              <w:tab/>
              <w:t>The UDSP is equal to the snapshot of its telemetered power consumption for all SCED runs during the Settlement Interval; or</w:t>
            </w:r>
          </w:p>
          <w:p w14:paraId="1252E157"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Controllable Load Resource is telemetering a status of OUTL </w:t>
            </w:r>
            <w:ins w:id="1344" w:author="ERCOT" w:date="2022-08-11T14:37:00Z">
              <w:r w:rsidRPr="00812ECB">
                <w:rPr>
                  <w:szCs w:val="20"/>
                </w:rPr>
                <w:t xml:space="preserve">or ONTEST </w:t>
              </w:r>
            </w:ins>
            <w:r w:rsidRPr="00812ECB">
              <w:rPr>
                <w:szCs w:val="20"/>
              </w:rPr>
              <w:t>anytime during the Settlement Interval.</w:t>
            </w:r>
          </w:p>
          <w:p w14:paraId="109B8878" w14:textId="77777777" w:rsidR="00812ECB" w:rsidRPr="00812ECB" w:rsidRDefault="00812ECB" w:rsidP="00812ECB">
            <w:pPr>
              <w:spacing w:after="240"/>
              <w:ind w:left="720" w:hanging="720"/>
              <w:rPr>
                <w:szCs w:val="20"/>
              </w:rPr>
            </w:pPr>
            <w:r w:rsidRPr="00812ECB">
              <w:rPr>
                <w:szCs w:val="20"/>
              </w:rPr>
              <w:t>(5)</w:t>
            </w:r>
            <w:r w:rsidRPr="00812ECB">
              <w:rPr>
                <w:szCs w:val="20"/>
              </w:rPr>
              <w:tab/>
              <w:t xml:space="preserve">In addition to the exemptions listed in paragraph (1) and (2) of this Section, Set Point Deviation Charges do not apply to the QSE for the ESR for the 15-minute Settlement Interval if the following occur: </w:t>
            </w:r>
          </w:p>
          <w:p w14:paraId="39CF3079" w14:textId="77777777" w:rsidR="00812ECB" w:rsidRPr="00812ECB" w:rsidRDefault="00812ECB" w:rsidP="00812ECB">
            <w:pPr>
              <w:spacing w:after="240"/>
              <w:ind w:left="1440" w:hanging="720"/>
              <w:rPr>
                <w:szCs w:val="20"/>
              </w:rPr>
            </w:pPr>
            <w:r w:rsidRPr="00812ECB">
              <w:rPr>
                <w:szCs w:val="20"/>
              </w:rPr>
              <w:t>(a)</w:t>
            </w:r>
            <w:r w:rsidRPr="00812ECB">
              <w:rPr>
                <w:szCs w:val="20"/>
              </w:rPr>
              <w:tab/>
              <w:t>The ESR is telemetering a status of ONTEST anytime during the Settlement Interval; or</w:t>
            </w:r>
          </w:p>
          <w:p w14:paraId="5C83535E" w14:textId="77777777" w:rsidR="00812ECB" w:rsidRPr="00812ECB" w:rsidRDefault="00812ECB" w:rsidP="00812ECB">
            <w:pPr>
              <w:spacing w:after="240"/>
              <w:ind w:left="1410" w:hanging="720"/>
              <w:rPr>
                <w:szCs w:val="20"/>
              </w:rPr>
            </w:pPr>
            <w:r w:rsidRPr="00812ECB">
              <w:rPr>
                <w:szCs w:val="20"/>
              </w:rPr>
              <w:t>(b)</w:t>
            </w:r>
            <w:r w:rsidRPr="00812ECB">
              <w:rPr>
                <w:szCs w:val="20"/>
              </w:rPr>
              <w:tab/>
              <w:t>The AASP is less than its average telemetered LSL.</w:t>
            </w:r>
          </w:p>
        </w:tc>
      </w:tr>
    </w:tbl>
    <w:p w14:paraId="7B22F3B0"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r w:rsidRPr="00812ECB">
        <w:rPr>
          <w:b/>
          <w:bCs/>
          <w:snapToGrid w:val="0"/>
          <w:szCs w:val="20"/>
        </w:rPr>
        <w:lastRenderedPageBreak/>
        <w:t>7.9.1.3</w:t>
      </w:r>
      <w:r w:rsidRPr="00812ECB">
        <w:rPr>
          <w:b/>
          <w:bCs/>
          <w:snapToGrid w:val="0"/>
          <w:szCs w:val="20"/>
        </w:rPr>
        <w:tab/>
        <w:t>Minimum and Maximum Resource Prices</w:t>
      </w:r>
      <w:bookmarkEnd w:id="1327"/>
      <w:bookmarkEnd w:id="1328"/>
      <w:bookmarkEnd w:id="1329"/>
      <w:bookmarkEnd w:id="1330"/>
    </w:p>
    <w:p w14:paraId="06EB947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For purposes of Section 7.9.1, Day-Ahead CRR Payments and Charges, Settlements data published to the Market Information System (MIS) Secure Area shall include the association of the Resource Category for each Generation Resource</w:t>
      </w:r>
      <w:ins w:id="1345" w:author="ERCOT" w:date="2022-10-14T15:23:00Z">
        <w:r w:rsidRPr="00812ECB">
          <w:rPr>
            <w:iCs/>
            <w:szCs w:val="20"/>
          </w:rPr>
          <w:t xml:space="preserve"> and identify Controllable Load Resources (CLRs) that are not Aggregate Load Resources (ALRs)</w:t>
        </w:r>
      </w:ins>
      <w:r w:rsidRPr="00812ECB">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2D5A7099" w14:textId="77777777" w:rsidTr="008C7683">
        <w:tc>
          <w:tcPr>
            <w:tcW w:w="9576" w:type="dxa"/>
            <w:shd w:val="pct12" w:color="auto" w:fill="auto"/>
          </w:tcPr>
          <w:p w14:paraId="16AC221B" w14:textId="77777777" w:rsidR="00812ECB" w:rsidRPr="00812ECB" w:rsidRDefault="00812ECB" w:rsidP="00812ECB">
            <w:pPr>
              <w:spacing w:before="120" w:after="240"/>
              <w:rPr>
                <w:b/>
                <w:i/>
              </w:rPr>
            </w:pPr>
            <w:r w:rsidRPr="00812ECB">
              <w:rPr>
                <w:b/>
                <w:i/>
              </w:rPr>
              <w:t>[NPRR1014:  Replace paragraph (1) above with the following upon system implementation:]</w:t>
            </w:r>
          </w:p>
          <w:p w14:paraId="64A51D1B"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For purposes of Section 7.9.1, Day-Ahead CRR Payments and Charges, Settlements data published to the </w:t>
            </w:r>
            <w:r w:rsidRPr="00812ECB">
              <w:rPr>
                <w:szCs w:val="20"/>
              </w:rPr>
              <w:t>Market Information System (</w:t>
            </w:r>
            <w:r w:rsidRPr="00812ECB">
              <w:rPr>
                <w:iCs/>
                <w:szCs w:val="20"/>
              </w:rPr>
              <w:t>MIS) Secure Area shall include the association of the Resource Category for each Generation Resource</w:t>
            </w:r>
            <w:ins w:id="1346" w:author="ERCOT" w:date="2022-06-26T15:35:00Z">
              <w:r w:rsidRPr="00812ECB">
                <w:rPr>
                  <w:iCs/>
                  <w:szCs w:val="20"/>
                </w:rPr>
                <w:t xml:space="preserve">, </w:t>
              </w:r>
            </w:ins>
            <w:ins w:id="1347" w:author="ERCOT" w:date="2022-08-16T11:53:00Z">
              <w:r w:rsidRPr="00812ECB">
                <w:rPr>
                  <w:iCs/>
                  <w:szCs w:val="20"/>
                </w:rPr>
                <w:t xml:space="preserve">identify </w:t>
              </w:r>
            </w:ins>
            <w:ins w:id="1348" w:author="ERCOT" w:date="2022-06-26T15:35:00Z">
              <w:r w:rsidRPr="00812ECB">
                <w:rPr>
                  <w:iCs/>
                  <w:szCs w:val="20"/>
                </w:rPr>
                <w:t>Controllable Load Resource</w:t>
              </w:r>
            </w:ins>
            <w:ins w:id="1349" w:author="ERCOT" w:date="2022-08-16T11:53:00Z">
              <w:r w:rsidRPr="00812ECB">
                <w:rPr>
                  <w:iCs/>
                  <w:szCs w:val="20"/>
                </w:rPr>
                <w:t>s</w:t>
              </w:r>
            </w:ins>
            <w:ins w:id="1350" w:author="ERCOT" w:date="2022-06-26T15:35:00Z">
              <w:r w:rsidRPr="00812ECB">
                <w:rPr>
                  <w:iCs/>
                  <w:szCs w:val="20"/>
                </w:rPr>
                <w:t xml:space="preserve"> (CLR</w:t>
              </w:r>
            </w:ins>
            <w:ins w:id="1351" w:author="ERCOT" w:date="2022-08-16T13:28:00Z">
              <w:r w:rsidRPr="00812ECB">
                <w:rPr>
                  <w:iCs/>
                  <w:szCs w:val="20"/>
                </w:rPr>
                <w:t>s</w:t>
              </w:r>
            </w:ins>
            <w:ins w:id="1352" w:author="ERCOT" w:date="2022-06-26T15:35:00Z">
              <w:r w:rsidRPr="00812ECB">
                <w:rPr>
                  <w:iCs/>
                  <w:szCs w:val="20"/>
                </w:rPr>
                <w:t xml:space="preserve">) that </w:t>
              </w:r>
            </w:ins>
            <w:ins w:id="1353" w:author="ERCOT" w:date="2022-08-16T11:53:00Z">
              <w:r w:rsidRPr="00812ECB">
                <w:rPr>
                  <w:iCs/>
                  <w:szCs w:val="20"/>
                </w:rPr>
                <w:t>are</w:t>
              </w:r>
            </w:ins>
            <w:ins w:id="1354" w:author="ERCOT" w:date="2022-06-26T15:35:00Z">
              <w:r w:rsidRPr="00812ECB">
                <w:rPr>
                  <w:iCs/>
                  <w:szCs w:val="20"/>
                </w:rPr>
                <w:t xml:space="preserve"> not Aggregate Load Resource</w:t>
              </w:r>
            </w:ins>
            <w:ins w:id="1355" w:author="ERCOT" w:date="2022-08-16T11:53:00Z">
              <w:r w:rsidRPr="00812ECB">
                <w:rPr>
                  <w:iCs/>
                  <w:szCs w:val="20"/>
                </w:rPr>
                <w:t>s</w:t>
              </w:r>
            </w:ins>
            <w:ins w:id="1356" w:author="ERCOT" w:date="2022-06-26T15:35:00Z">
              <w:r w:rsidRPr="00812ECB">
                <w:rPr>
                  <w:iCs/>
                  <w:szCs w:val="20"/>
                </w:rPr>
                <w:t xml:space="preserve"> (ALR</w:t>
              </w:r>
            </w:ins>
            <w:ins w:id="1357" w:author="ERCOT" w:date="2022-08-16T13:28:00Z">
              <w:r w:rsidRPr="00812ECB">
                <w:rPr>
                  <w:iCs/>
                  <w:szCs w:val="20"/>
                </w:rPr>
                <w:t>s</w:t>
              </w:r>
            </w:ins>
            <w:ins w:id="1358" w:author="ERCOT" w:date="2022-06-26T15:35:00Z">
              <w:r w:rsidRPr="00812ECB">
                <w:rPr>
                  <w:iCs/>
                  <w:szCs w:val="20"/>
                </w:rPr>
                <w:t>),</w:t>
              </w:r>
            </w:ins>
            <w:r w:rsidRPr="00812ECB">
              <w:rPr>
                <w:szCs w:val="20"/>
              </w:rPr>
              <w:t xml:space="preserve"> and </w:t>
            </w:r>
            <w:ins w:id="1359" w:author="ERCOT" w:date="2022-08-16T11:53:00Z">
              <w:r w:rsidRPr="00812ECB">
                <w:rPr>
                  <w:szCs w:val="20"/>
                </w:rPr>
                <w:t xml:space="preserve">identify </w:t>
              </w:r>
            </w:ins>
            <w:r w:rsidRPr="00812ECB">
              <w:rPr>
                <w:szCs w:val="20"/>
              </w:rPr>
              <w:t>Energy Storage Resource</w:t>
            </w:r>
            <w:ins w:id="1360" w:author="ERCOT" w:date="2022-08-16T11:53:00Z">
              <w:r w:rsidRPr="00812ECB">
                <w:rPr>
                  <w:szCs w:val="20"/>
                </w:rPr>
                <w:t>s</w:t>
              </w:r>
            </w:ins>
            <w:r w:rsidRPr="00812ECB">
              <w:rPr>
                <w:szCs w:val="20"/>
              </w:rPr>
              <w:t xml:space="preserve"> (ESR</w:t>
            </w:r>
            <w:ins w:id="1361" w:author="ERCOT" w:date="2022-08-16T13:29:00Z">
              <w:r w:rsidRPr="00812ECB">
                <w:rPr>
                  <w:szCs w:val="20"/>
                </w:rPr>
                <w:t>s</w:t>
              </w:r>
            </w:ins>
            <w:r w:rsidRPr="00812ECB">
              <w:rPr>
                <w:szCs w:val="20"/>
              </w:rPr>
              <w:t>)</w:t>
            </w:r>
            <w:r w:rsidRPr="00812ECB">
              <w:rPr>
                <w:iCs/>
                <w:szCs w:val="20"/>
              </w:rPr>
              <w:t>.  The following prices specified in paragraphs (2) and (3) below are used in the CRR hedge value calculation for CRRs settled in the DAM.</w:t>
            </w:r>
          </w:p>
        </w:tc>
      </w:tr>
    </w:tbl>
    <w:p w14:paraId="019E649E"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Minimum Resource Prices of source Settlement Points are:</w:t>
      </w:r>
    </w:p>
    <w:p w14:paraId="3486BC5E" w14:textId="77777777" w:rsidR="00812ECB" w:rsidRPr="00812ECB" w:rsidRDefault="00812ECB" w:rsidP="00812ECB">
      <w:pPr>
        <w:spacing w:after="240"/>
        <w:ind w:left="720"/>
        <w:rPr>
          <w:i/>
          <w:iCs/>
          <w:vertAlign w:val="subscript"/>
          <w:lang w:val="pt-BR"/>
        </w:rPr>
      </w:pPr>
      <w:r w:rsidRPr="00812ECB">
        <w:rPr>
          <w:b/>
          <w:iCs/>
          <w:lang w:val="pt-BR"/>
        </w:rPr>
        <w:t>MINRESPR</w:t>
      </w:r>
      <w:r w:rsidRPr="00812ECB">
        <w:rPr>
          <w:iCs/>
          <w:lang w:val="pt-BR"/>
        </w:rPr>
        <w:t xml:space="preserve"> </w:t>
      </w:r>
      <w:r w:rsidRPr="00812ECB">
        <w:rPr>
          <w:i/>
          <w:iCs/>
          <w:vertAlign w:val="subscript"/>
          <w:lang w:val="pt-BR"/>
        </w:rPr>
        <w:t>j</w:t>
      </w:r>
      <w:r w:rsidRPr="00812ECB">
        <w:rPr>
          <w:b/>
          <w:iCs/>
          <w:lang w:val="pt-BR"/>
        </w:rPr>
        <w:tab/>
        <w:t xml:space="preserve"> =</w:t>
      </w:r>
      <w:r w:rsidRPr="00812ECB">
        <w:rPr>
          <w:b/>
          <w:iCs/>
          <w:lang w:val="pt-BR"/>
        </w:rPr>
        <w:tab/>
        <w:t>Min ( MINRESRPR</w:t>
      </w:r>
      <w:r w:rsidRPr="00812ECB">
        <w:rPr>
          <w:iCs/>
          <w:lang w:val="pt-BR"/>
        </w:rPr>
        <w:t xml:space="preserve"> </w:t>
      </w:r>
      <w:r w:rsidRPr="00812ECB">
        <w:rPr>
          <w:i/>
          <w:iCs/>
          <w:vertAlign w:val="subscript"/>
          <w:lang w:val="pt-BR"/>
        </w:rPr>
        <w:t xml:space="preserve">j, r </w:t>
      </w:r>
      <w:r w:rsidRPr="00812ECB">
        <w:rPr>
          <w:b/>
          <w:iCs/>
          <w:lang w:val="pt-BR"/>
        </w:rPr>
        <w:t>)</w:t>
      </w:r>
      <w:r w:rsidRPr="00812ECB">
        <w:rPr>
          <w:i/>
          <w:iCs/>
          <w:vertAlign w:val="subscript"/>
          <w:lang w:val="pt-BR"/>
        </w:rPr>
        <w:t xml:space="preserve"> r</w:t>
      </w:r>
    </w:p>
    <w:p w14:paraId="2FF53A1E" w14:textId="77777777" w:rsidR="00812ECB" w:rsidRPr="00812ECB" w:rsidRDefault="00812ECB" w:rsidP="00812ECB">
      <w:pPr>
        <w:spacing w:after="240"/>
        <w:ind w:left="720"/>
        <w:rPr>
          <w:iCs/>
          <w:szCs w:val="20"/>
        </w:rPr>
      </w:pPr>
      <w:r w:rsidRPr="00812ECB">
        <w:rPr>
          <w:iCs/>
          <w:szCs w:val="20"/>
        </w:rPr>
        <w:lastRenderedPageBreak/>
        <w:t xml:space="preserve">Where: </w:t>
      </w:r>
    </w:p>
    <w:p w14:paraId="6DC35950" w14:textId="77777777" w:rsidR="00812ECB" w:rsidRPr="00812ECB" w:rsidRDefault="00812ECB" w:rsidP="00812ECB">
      <w:pPr>
        <w:spacing w:after="240"/>
        <w:ind w:left="720"/>
        <w:rPr>
          <w:iCs/>
          <w:szCs w:val="20"/>
        </w:rPr>
      </w:pPr>
      <w:r w:rsidRPr="00812ECB">
        <w:rPr>
          <w:iCs/>
          <w:szCs w:val="20"/>
        </w:rPr>
        <w:t xml:space="preserve">Minimum Resource Prices for Resources located at source Settlement Points </w:t>
      </w:r>
      <w:r w:rsidRPr="00812ECB">
        <w:rPr>
          <w:iCs/>
        </w:rPr>
        <w:t>(</w:t>
      </w:r>
      <w:r w:rsidRPr="00812ECB">
        <w:rPr>
          <w:b/>
          <w:iCs/>
        </w:rPr>
        <w:t>MINRESRPR</w:t>
      </w:r>
      <w:r w:rsidRPr="00812ECB">
        <w:rPr>
          <w:iCs/>
        </w:rPr>
        <w:t xml:space="preserve"> </w:t>
      </w:r>
      <w:r w:rsidRPr="00812ECB">
        <w:rPr>
          <w:i/>
          <w:iCs/>
          <w:vertAlign w:val="subscript"/>
        </w:rPr>
        <w:t>j, r</w:t>
      </w:r>
      <w:r w:rsidRPr="00812ECB">
        <w:rPr>
          <w:iCs/>
        </w:rPr>
        <w:t>)</w:t>
      </w:r>
      <w:r w:rsidRPr="00812ECB">
        <w:rPr>
          <w:iCs/>
          <w:szCs w:val="20"/>
        </w:rPr>
        <w:t xml:space="preserve"> are:</w:t>
      </w:r>
    </w:p>
    <w:p w14:paraId="7A465466" w14:textId="77777777" w:rsidR="00812ECB" w:rsidRPr="00812ECB" w:rsidRDefault="00812ECB" w:rsidP="00812ECB">
      <w:pPr>
        <w:spacing w:after="240"/>
        <w:ind w:left="1440" w:hanging="720"/>
        <w:rPr>
          <w:szCs w:val="20"/>
        </w:rPr>
      </w:pPr>
      <w:r w:rsidRPr="00812ECB">
        <w:rPr>
          <w:szCs w:val="20"/>
        </w:rPr>
        <w:t>(a)</w:t>
      </w:r>
      <w:r w:rsidRPr="00812ECB">
        <w:rPr>
          <w:szCs w:val="20"/>
        </w:rPr>
        <w:tab/>
        <w:t>Nuclear = -$20.00/MWh;</w:t>
      </w:r>
    </w:p>
    <w:p w14:paraId="7720B8B9" w14:textId="77777777" w:rsidR="00812ECB" w:rsidRPr="00812ECB" w:rsidRDefault="00812ECB" w:rsidP="00812ECB">
      <w:pPr>
        <w:spacing w:after="240"/>
        <w:ind w:left="1440" w:hanging="720"/>
        <w:rPr>
          <w:szCs w:val="20"/>
        </w:rPr>
      </w:pPr>
      <w:r w:rsidRPr="00812ECB">
        <w:rPr>
          <w:szCs w:val="20"/>
        </w:rPr>
        <w:t>(b)</w:t>
      </w:r>
      <w:r w:rsidRPr="00812ECB">
        <w:rPr>
          <w:szCs w:val="20"/>
        </w:rPr>
        <w:tab/>
        <w:t>Hydro = -$20.00/MWh;</w:t>
      </w:r>
    </w:p>
    <w:p w14:paraId="3D5B9229" w14:textId="77777777" w:rsidR="00812ECB" w:rsidRPr="00812ECB" w:rsidRDefault="00812ECB" w:rsidP="00812ECB">
      <w:pPr>
        <w:spacing w:after="240"/>
        <w:ind w:left="1440" w:hanging="720"/>
        <w:rPr>
          <w:szCs w:val="20"/>
        </w:rPr>
      </w:pPr>
      <w:r w:rsidRPr="00812ECB">
        <w:rPr>
          <w:szCs w:val="20"/>
        </w:rPr>
        <w:t>(c)</w:t>
      </w:r>
      <w:r w:rsidRPr="00812ECB">
        <w:rPr>
          <w:szCs w:val="20"/>
        </w:rPr>
        <w:tab/>
        <w:t>Coal and Lignite = $0.00/MWh;</w:t>
      </w:r>
    </w:p>
    <w:p w14:paraId="7D02F998" w14:textId="77777777" w:rsidR="00812ECB" w:rsidRPr="00812ECB" w:rsidRDefault="00812ECB" w:rsidP="00812ECB">
      <w:pPr>
        <w:spacing w:after="240"/>
        <w:ind w:left="1440" w:hanging="720"/>
        <w:rPr>
          <w:szCs w:val="20"/>
        </w:rPr>
      </w:pPr>
      <w:r w:rsidRPr="00812ECB">
        <w:rPr>
          <w:szCs w:val="20"/>
        </w:rPr>
        <w:t>(d)</w:t>
      </w:r>
      <w:r w:rsidRPr="00812ECB">
        <w:rPr>
          <w:szCs w:val="20"/>
        </w:rPr>
        <w:tab/>
        <w:t>Combined Cycle greater than 90 MW = Fuel Index Price (FIP) * 5 MMBtu/MWh;</w:t>
      </w:r>
    </w:p>
    <w:p w14:paraId="762E4017" w14:textId="77777777" w:rsidR="00812ECB" w:rsidRPr="00812ECB" w:rsidRDefault="00812ECB" w:rsidP="00812ECB">
      <w:pPr>
        <w:spacing w:after="240"/>
        <w:ind w:left="1440" w:hanging="720"/>
        <w:rPr>
          <w:szCs w:val="20"/>
        </w:rPr>
      </w:pPr>
      <w:r w:rsidRPr="00812ECB">
        <w:rPr>
          <w:szCs w:val="20"/>
        </w:rPr>
        <w:t>(e)</w:t>
      </w:r>
      <w:r w:rsidRPr="00812ECB">
        <w:rPr>
          <w:szCs w:val="20"/>
        </w:rPr>
        <w:tab/>
        <w:t>Combined Cycle less than or equal to 90 MW = FIP * 6 MMBtu/MWh;</w:t>
      </w:r>
    </w:p>
    <w:p w14:paraId="675DA691" w14:textId="77777777" w:rsidR="00812ECB" w:rsidRPr="00812ECB" w:rsidRDefault="00812ECB" w:rsidP="00812ECB">
      <w:pPr>
        <w:spacing w:after="240"/>
        <w:ind w:left="1440" w:hanging="720"/>
        <w:rPr>
          <w:szCs w:val="20"/>
        </w:rPr>
      </w:pPr>
      <w:r w:rsidRPr="00812ECB">
        <w:rPr>
          <w:szCs w:val="20"/>
        </w:rPr>
        <w:t>(f)</w:t>
      </w:r>
      <w:r w:rsidRPr="00812ECB">
        <w:rPr>
          <w:szCs w:val="20"/>
        </w:rPr>
        <w:tab/>
        <w:t>Gas -Steam Supercritical Boiler = FIP * 6.5 MMBtu/MWh;</w:t>
      </w:r>
    </w:p>
    <w:p w14:paraId="0ECBFE64" w14:textId="77777777" w:rsidR="00812ECB" w:rsidRPr="00812ECB" w:rsidRDefault="00812ECB" w:rsidP="00812ECB">
      <w:pPr>
        <w:spacing w:after="240"/>
        <w:ind w:left="1440" w:hanging="720"/>
        <w:rPr>
          <w:szCs w:val="20"/>
        </w:rPr>
      </w:pPr>
      <w:r w:rsidRPr="00812ECB">
        <w:rPr>
          <w:szCs w:val="20"/>
        </w:rPr>
        <w:t>(g)</w:t>
      </w:r>
      <w:r w:rsidRPr="00812ECB">
        <w:rPr>
          <w:szCs w:val="20"/>
        </w:rPr>
        <w:tab/>
        <w:t>Gas Steam Reheat Boiler = FIP * 7.5 MMBtu/MWh;</w:t>
      </w:r>
    </w:p>
    <w:p w14:paraId="42EB0384" w14:textId="77777777" w:rsidR="00812ECB" w:rsidRPr="00812ECB" w:rsidRDefault="00812ECB" w:rsidP="00812ECB">
      <w:pPr>
        <w:spacing w:after="240"/>
        <w:ind w:left="1440" w:hanging="720"/>
        <w:rPr>
          <w:szCs w:val="20"/>
        </w:rPr>
      </w:pPr>
      <w:r w:rsidRPr="00812ECB">
        <w:rPr>
          <w:szCs w:val="20"/>
        </w:rPr>
        <w:t>(h)</w:t>
      </w:r>
      <w:r w:rsidRPr="00812ECB">
        <w:rPr>
          <w:szCs w:val="20"/>
        </w:rPr>
        <w:tab/>
        <w:t>Gas Steam Non-Reheat or Boiler without Air-Preheater = FIP * 10.5 MMBtu/MWh;</w:t>
      </w:r>
    </w:p>
    <w:p w14:paraId="4CF2B9D7" w14:textId="77777777" w:rsidR="00812ECB" w:rsidRPr="00812ECB" w:rsidRDefault="00812ECB" w:rsidP="00812ECB">
      <w:pPr>
        <w:spacing w:after="240"/>
        <w:ind w:left="1440" w:hanging="720"/>
        <w:rPr>
          <w:szCs w:val="20"/>
        </w:rPr>
      </w:pPr>
      <w:r w:rsidRPr="00812ECB">
        <w:rPr>
          <w:szCs w:val="20"/>
        </w:rPr>
        <w:t>(i)</w:t>
      </w:r>
      <w:r w:rsidRPr="00812ECB">
        <w:rPr>
          <w:szCs w:val="20"/>
        </w:rPr>
        <w:tab/>
        <w:t>Simple Cycle greater than 90 MW = FIP * 10 MMBtu/MWh;</w:t>
      </w:r>
    </w:p>
    <w:p w14:paraId="16D0539C" w14:textId="77777777" w:rsidR="00812ECB" w:rsidRPr="00812ECB" w:rsidRDefault="00812ECB" w:rsidP="00812ECB">
      <w:pPr>
        <w:spacing w:after="240"/>
        <w:ind w:left="1440" w:hanging="720"/>
        <w:rPr>
          <w:szCs w:val="20"/>
        </w:rPr>
      </w:pPr>
      <w:r w:rsidRPr="00812ECB">
        <w:rPr>
          <w:szCs w:val="20"/>
        </w:rPr>
        <w:t>(j)</w:t>
      </w:r>
      <w:r w:rsidRPr="00812ECB">
        <w:rPr>
          <w:szCs w:val="20"/>
        </w:rPr>
        <w:tab/>
        <w:t>Simple Cycle less than or equal to 90 MW = FIP * 11 MMBtu/MWh;</w:t>
      </w:r>
    </w:p>
    <w:p w14:paraId="51244DBB" w14:textId="77777777" w:rsidR="00812ECB" w:rsidRPr="00812ECB" w:rsidRDefault="00812ECB" w:rsidP="00812ECB">
      <w:pPr>
        <w:spacing w:after="240"/>
        <w:ind w:left="1440" w:hanging="720"/>
        <w:rPr>
          <w:szCs w:val="20"/>
          <w:lang w:val="de-DE"/>
        </w:rPr>
      </w:pPr>
      <w:r w:rsidRPr="00812ECB">
        <w:rPr>
          <w:szCs w:val="20"/>
          <w:lang w:val="de-DE"/>
        </w:rPr>
        <w:t>(k)</w:t>
      </w:r>
      <w:r w:rsidRPr="00812ECB">
        <w:rPr>
          <w:szCs w:val="20"/>
          <w:lang w:val="de-DE"/>
        </w:rPr>
        <w:tab/>
        <w:t>Diesel = FIP * 12 MMBtu/MWh;</w:t>
      </w:r>
    </w:p>
    <w:p w14:paraId="78C6D267" w14:textId="77777777" w:rsidR="00812ECB" w:rsidRPr="00812ECB" w:rsidRDefault="00812ECB" w:rsidP="00812ECB">
      <w:pPr>
        <w:spacing w:after="240"/>
        <w:ind w:left="1440" w:hanging="720"/>
        <w:rPr>
          <w:szCs w:val="20"/>
        </w:rPr>
      </w:pPr>
      <w:r w:rsidRPr="00812ECB">
        <w:rPr>
          <w:szCs w:val="20"/>
        </w:rPr>
        <w:t>(l)</w:t>
      </w:r>
      <w:r w:rsidRPr="00812ECB">
        <w:rPr>
          <w:szCs w:val="20"/>
        </w:rPr>
        <w:tab/>
        <w:t>Wind = -$35/MWh;</w:t>
      </w:r>
    </w:p>
    <w:p w14:paraId="7E82A097" w14:textId="77777777" w:rsidR="00812ECB" w:rsidRPr="00812ECB" w:rsidRDefault="00812ECB" w:rsidP="00812ECB">
      <w:pPr>
        <w:spacing w:after="240"/>
        <w:ind w:left="1440" w:hanging="720"/>
        <w:rPr>
          <w:szCs w:val="20"/>
        </w:rPr>
      </w:pPr>
      <w:r w:rsidRPr="00812ECB">
        <w:rPr>
          <w:szCs w:val="20"/>
        </w:rPr>
        <w:t>(m)</w:t>
      </w:r>
      <w:r w:rsidRPr="00812ECB">
        <w:rPr>
          <w:szCs w:val="20"/>
        </w:rPr>
        <w:tab/>
      </w:r>
      <w:proofErr w:type="spellStart"/>
      <w:r w:rsidRPr="00812ECB">
        <w:rPr>
          <w:szCs w:val="20"/>
        </w:rPr>
        <w:t>PhotoVoltaic</w:t>
      </w:r>
      <w:proofErr w:type="spellEnd"/>
      <w:r w:rsidRPr="00812ECB">
        <w:rPr>
          <w:szCs w:val="20"/>
        </w:rPr>
        <w:t xml:space="preserve"> (PV) = -$10;</w:t>
      </w:r>
    </w:p>
    <w:p w14:paraId="7457C5B3" w14:textId="77777777" w:rsidR="00812ECB" w:rsidRPr="00812ECB" w:rsidRDefault="00812ECB" w:rsidP="00812ECB">
      <w:pPr>
        <w:spacing w:after="240"/>
        <w:ind w:left="1440" w:hanging="720"/>
        <w:rPr>
          <w:ins w:id="1362" w:author="ERCOT" w:date="2023-06-01T23:16:00Z"/>
          <w:szCs w:val="20"/>
        </w:rPr>
      </w:pPr>
      <w:r w:rsidRPr="00812ECB">
        <w:rPr>
          <w:szCs w:val="20"/>
        </w:rPr>
        <w:t>(n)</w:t>
      </w:r>
      <w:r w:rsidRPr="00812ECB">
        <w:rPr>
          <w:szCs w:val="20"/>
        </w:rPr>
        <w:tab/>
        <w:t>Reliability Must-Run (RMR) Resource = RMR contract price Energy Offer Curve at Low Sustained Limit (LSL);</w:t>
      </w:r>
      <w:del w:id="1363" w:author="ERCOT" w:date="2022-06-26T15:39:00Z">
        <w:r w:rsidRPr="00812ECB" w:rsidDel="00EA5D15">
          <w:rPr>
            <w:szCs w:val="20"/>
          </w:rPr>
          <w:delText xml:space="preserve"> and</w:delText>
        </w:r>
      </w:del>
    </w:p>
    <w:p w14:paraId="6648662D" w14:textId="77777777" w:rsidR="00812ECB" w:rsidRPr="00812ECB" w:rsidRDefault="00812ECB" w:rsidP="00812ECB">
      <w:pPr>
        <w:spacing w:after="240"/>
        <w:ind w:left="1440" w:hanging="720"/>
        <w:rPr>
          <w:szCs w:val="20"/>
        </w:rPr>
      </w:pPr>
      <w:ins w:id="1364" w:author="ERCOT" w:date="2023-06-01T23:16:00Z">
        <w:r w:rsidRPr="00812ECB">
          <w:rPr>
            <w:szCs w:val="20"/>
          </w:rPr>
          <w:t>(</w:t>
        </w:r>
      </w:ins>
      <w:ins w:id="1365" w:author="ERCOT" w:date="2023-06-01T23:17:00Z">
        <w:r w:rsidRPr="00812ECB">
          <w:rPr>
            <w:szCs w:val="20"/>
          </w:rPr>
          <w:t>o</w:t>
        </w:r>
      </w:ins>
      <w:ins w:id="1366" w:author="ERCOT" w:date="2023-06-01T23:16:00Z">
        <w:r w:rsidRPr="00812ECB">
          <w:rPr>
            <w:szCs w:val="20"/>
          </w:rPr>
          <w:t>)</w:t>
        </w:r>
        <w:r w:rsidRPr="00812ECB">
          <w:rPr>
            <w:szCs w:val="20"/>
          </w:rPr>
          <w:tab/>
          <w:t>CLR = $100/MWh</w:t>
        </w:r>
      </w:ins>
      <w:ins w:id="1367" w:author="ERCOT" w:date="2023-06-01T23:17:00Z">
        <w:r w:rsidRPr="00812ECB">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088CD7EC" w14:textId="77777777" w:rsidTr="008C7683">
        <w:tc>
          <w:tcPr>
            <w:tcW w:w="9576" w:type="dxa"/>
            <w:shd w:val="pct12" w:color="auto" w:fill="auto"/>
          </w:tcPr>
          <w:p w14:paraId="0284B9D2" w14:textId="77777777" w:rsidR="00812ECB" w:rsidRPr="00812ECB" w:rsidRDefault="00812ECB" w:rsidP="00812ECB">
            <w:pPr>
              <w:spacing w:before="120" w:after="240"/>
              <w:rPr>
                <w:b/>
                <w:i/>
              </w:rPr>
            </w:pPr>
            <w:r w:rsidRPr="00812ECB">
              <w:rPr>
                <w:b/>
                <w:i/>
              </w:rPr>
              <w:t>[NPRR1014:  Insert item (</w:t>
            </w:r>
            <w:del w:id="1368" w:author="ERCOT" w:date="2023-06-01T23:17:00Z">
              <w:r w:rsidRPr="00812ECB" w:rsidDel="00661041">
                <w:rPr>
                  <w:b/>
                  <w:i/>
                </w:rPr>
                <w:delText>o</w:delText>
              </w:r>
            </w:del>
            <w:ins w:id="1369" w:author="ERCOT" w:date="2023-06-01T23:17:00Z">
              <w:r w:rsidRPr="00812ECB">
                <w:rPr>
                  <w:b/>
                  <w:i/>
                </w:rPr>
                <w:t>p</w:t>
              </w:r>
            </w:ins>
            <w:r w:rsidRPr="00812ECB">
              <w:rPr>
                <w:b/>
                <w:i/>
              </w:rPr>
              <w:t>) below upon system implementation and renumber accordingly:]</w:t>
            </w:r>
          </w:p>
          <w:p w14:paraId="38D96F3A" w14:textId="77777777" w:rsidR="00812ECB" w:rsidRPr="00812ECB" w:rsidRDefault="00812ECB" w:rsidP="00812ECB">
            <w:pPr>
              <w:spacing w:after="240"/>
              <w:ind w:left="1440" w:hanging="720"/>
              <w:rPr>
                <w:szCs w:val="20"/>
              </w:rPr>
            </w:pPr>
            <w:r w:rsidRPr="00812ECB">
              <w:rPr>
                <w:szCs w:val="20"/>
              </w:rPr>
              <w:t>(</w:t>
            </w:r>
            <w:del w:id="1370" w:author="ERCOT" w:date="2023-06-01T23:17:00Z">
              <w:r w:rsidRPr="00812ECB" w:rsidDel="00661041">
                <w:rPr>
                  <w:szCs w:val="20"/>
                </w:rPr>
                <w:delText>o</w:delText>
              </w:r>
            </w:del>
            <w:ins w:id="1371" w:author="ERCOT" w:date="2023-06-01T23:17:00Z">
              <w:r w:rsidRPr="00812ECB">
                <w:rPr>
                  <w:szCs w:val="20"/>
                </w:rPr>
                <w:t>p</w:t>
              </w:r>
            </w:ins>
            <w:r w:rsidRPr="00812ECB">
              <w:rPr>
                <w:szCs w:val="20"/>
              </w:rPr>
              <w:t>)</w:t>
            </w:r>
            <w:r w:rsidRPr="00812ECB">
              <w:rPr>
                <w:szCs w:val="20"/>
              </w:rPr>
              <w:tab/>
              <w:t>ESR = -$20/MWh; and</w:t>
            </w:r>
          </w:p>
        </w:tc>
      </w:tr>
    </w:tbl>
    <w:p w14:paraId="1E4426AB" w14:textId="77777777" w:rsidR="00812ECB" w:rsidRPr="00812ECB" w:rsidRDefault="00812ECB" w:rsidP="00812ECB">
      <w:pPr>
        <w:spacing w:before="240" w:after="240"/>
        <w:ind w:left="1440" w:hanging="720"/>
        <w:rPr>
          <w:ins w:id="1372" w:author="ERCOT" w:date="2022-06-26T15:38:00Z"/>
          <w:szCs w:val="20"/>
        </w:rPr>
      </w:pPr>
      <w:r w:rsidRPr="00812ECB">
        <w:rPr>
          <w:szCs w:val="20"/>
        </w:rPr>
        <w:t>(</w:t>
      </w:r>
      <w:del w:id="1373" w:author="ERCOT" w:date="2023-06-01T23:17:00Z">
        <w:r w:rsidRPr="00812ECB" w:rsidDel="00661041">
          <w:rPr>
            <w:szCs w:val="20"/>
          </w:rPr>
          <w:delText>o</w:delText>
        </w:r>
      </w:del>
      <w:ins w:id="1374" w:author="ERCOT" w:date="2023-06-01T23:17:00Z">
        <w:r w:rsidRPr="00812ECB">
          <w:rPr>
            <w:szCs w:val="20"/>
          </w:rPr>
          <w:t>p</w:t>
        </w:r>
      </w:ins>
      <w:r w:rsidRPr="00812ECB">
        <w:rPr>
          <w:szCs w:val="20"/>
        </w:rPr>
        <w:t>)</w:t>
      </w:r>
      <w:r w:rsidRPr="00812ECB">
        <w:rPr>
          <w:szCs w:val="20"/>
        </w:rPr>
        <w:tab/>
        <w:t>Other = -$20/MWh</w:t>
      </w:r>
      <w:ins w:id="1375" w:author="ERCOT" w:date="2022-06-26T15:38:00Z">
        <w:del w:id="1376" w:author="ERCOT" w:date="2023-06-01T23:17:00Z">
          <w:r w:rsidRPr="00812ECB" w:rsidDel="00661041">
            <w:rPr>
              <w:szCs w:val="20"/>
            </w:rPr>
            <w:delText>;</w:delText>
          </w:r>
        </w:del>
      </w:ins>
      <w:ins w:id="1377" w:author="ERCOT" w:date="2023-06-01T23:17:00Z">
        <w:r w:rsidRPr="00812ECB">
          <w:rPr>
            <w:szCs w:val="20"/>
          </w:rPr>
          <w:t>.</w:t>
        </w:r>
      </w:ins>
    </w:p>
    <w:p w14:paraId="378C2EDC"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12ECB" w:rsidRPr="00812ECB" w14:paraId="481533EC" w14:textId="77777777" w:rsidTr="008C7683">
        <w:trPr>
          <w:cantSplit/>
          <w:tblHeader/>
        </w:trPr>
        <w:tc>
          <w:tcPr>
            <w:tcW w:w="821" w:type="pct"/>
          </w:tcPr>
          <w:p w14:paraId="17EE855E" w14:textId="77777777" w:rsidR="00812ECB" w:rsidRPr="00812ECB" w:rsidRDefault="00812ECB" w:rsidP="00812ECB">
            <w:pPr>
              <w:spacing w:after="120"/>
              <w:rPr>
                <w:b/>
                <w:iCs/>
                <w:sz w:val="20"/>
                <w:szCs w:val="20"/>
              </w:rPr>
            </w:pPr>
            <w:r w:rsidRPr="00812ECB">
              <w:rPr>
                <w:b/>
                <w:iCs/>
                <w:sz w:val="20"/>
                <w:szCs w:val="20"/>
              </w:rPr>
              <w:lastRenderedPageBreak/>
              <w:t>Variable</w:t>
            </w:r>
          </w:p>
        </w:tc>
        <w:tc>
          <w:tcPr>
            <w:tcW w:w="478" w:type="pct"/>
          </w:tcPr>
          <w:p w14:paraId="347F19A7" w14:textId="77777777" w:rsidR="00812ECB" w:rsidRPr="00812ECB" w:rsidRDefault="00812ECB" w:rsidP="00812ECB">
            <w:pPr>
              <w:spacing w:after="120"/>
              <w:rPr>
                <w:b/>
                <w:iCs/>
                <w:sz w:val="20"/>
                <w:szCs w:val="20"/>
              </w:rPr>
            </w:pPr>
            <w:r w:rsidRPr="00812ECB">
              <w:rPr>
                <w:b/>
                <w:iCs/>
                <w:sz w:val="20"/>
                <w:szCs w:val="20"/>
              </w:rPr>
              <w:t>Unit</w:t>
            </w:r>
          </w:p>
        </w:tc>
        <w:tc>
          <w:tcPr>
            <w:tcW w:w="3701" w:type="pct"/>
          </w:tcPr>
          <w:p w14:paraId="0B07DF7B"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26F69FAE" w14:textId="77777777" w:rsidTr="008C7683">
        <w:tc>
          <w:tcPr>
            <w:tcW w:w="821" w:type="pct"/>
          </w:tcPr>
          <w:p w14:paraId="7075AE16" w14:textId="77777777" w:rsidR="00812ECB" w:rsidRPr="00812ECB" w:rsidRDefault="00812ECB" w:rsidP="00812ECB">
            <w:pPr>
              <w:spacing w:after="60"/>
              <w:rPr>
                <w:iCs/>
                <w:sz w:val="20"/>
                <w:szCs w:val="20"/>
              </w:rPr>
            </w:pPr>
            <w:r w:rsidRPr="00812ECB">
              <w:rPr>
                <w:bCs/>
                <w:iCs/>
                <w:sz w:val="20"/>
                <w:szCs w:val="20"/>
              </w:rPr>
              <w:t xml:space="preserve">MINRESPR </w:t>
            </w:r>
            <w:r w:rsidRPr="00812ECB">
              <w:rPr>
                <w:bCs/>
                <w:i/>
                <w:iCs/>
                <w:sz w:val="20"/>
                <w:szCs w:val="20"/>
                <w:vertAlign w:val="subscript"/>
              </w:rPr>
              <w:t>j</w:t>
            </w:r>
          </w:p>
        </w:tc>
        <w:tc>
          <w:tcPr>
            <w:tcW w:w="478" w:type="pct"/>
          </w:tcPr>
          <w:p w14:paraId="6DA47B86" w14:textId="77777777" w:rsidR="00812ECB" w:rsidRPr="00812ECB" w:rsidRDefault="00812ECB" w:rsidP="00812ECB">
            <w:pPr>
              <w:spacing w:after="60"/>
              <w:rPr>
                <w:iCs/>
                <w:sz w:val="20"/>
                <w:szCs w:val="20"/>
              </w:rPr>
            </w:pPr>
            <w:r w:rsidRPr="00812ECB">
              <w:rPr>
                <w:bCs/>
                <w:iCs/>
                <w:sz w:val="20"/>
                <w:szCs w:val="20"/>
              </w:rPr>
              <w:t>$/MWh</w:t>
            </w:r>
          </w:p>
        </w:tc>
        <w:tc>
          <w:tcPr>
            <w:tcW w:w="3701" w:type="pct"/>
          </w:tcPr>
          <w:p w14:paraId="5A23B57F" w14:textId="77777777" w:rsidR="00812ECB" w:rsidRPr="00812ECB" w:rsidRDefault="00812ECB" w:rsidP="00812ECB">
            <w:pPr>
              <w:spacing w:after="60"/>
              <w:rPr>
                <w:bCs/>
                <w:iCs/>
                <w:sz w:val="20"/>
                <w:szCs w:val="20"/>
              </w:rPr>
            </w:pPr>
            <w:r w:rsidRPr="00812ECB">
              <w:rPr>
                <w:i/>
                <w:iCs/>
                <w:sz w:val="20"/>
                <w:szCs w:val="20"/>
              </w:rPr>
              <w:t>Minimum Resource Price for source</w:t>
            </w:r>
            <w:r w:rsidRPr="00812ECB">
              <w:rPr>
                <w:iCs/>
                <w:sz w:val="20"/>
                <w:szCs w:val="20"/>
              </w:rPr>
              <w:t xml:space="preserve">—The lowest Minimum Resource Price for the Resources located at the source Settlement Point </w:t>
            </w:r>
            <w:r w:rsidRPr="00812ECB">
              <w:rPr>
                <w:i/>
                <w:iCs/>
                <w:sz w:val="20"/>
                <w:szCs w:val="20"/>
              </w:rPr>
              <w:t>j</w:t>
            </w:r>
            <w:r w:rsidRPr="00812ECB">
              <w:rPr>
                <w:iCs/>
                <w:sz w:val="20"/>
                <w:szCs w:val="20"/>
              </w:rPr>
              <w:t>.</w:t>
            </w:r>
          </w:p>
        </w:tc>
      </w:tr>
      <w:tr w:rsidR="00812ECB" w:rsidRPr="00812ECB" w14:paraId="53DCEE90" w14:textId="77777777" w:rsidTr="008C7683">
        <w:tc>
          <w:tcPr>
            <w:tcW w:w="821" w:type="pct"/>
          </w:tcPr>
          <w:p w14:paraId="5E58A82E" w14:textId="77777777" w:rsidR="00812ECB" w:rsidRPr="00812ECB" w:rsidRDefault="00812ECB" w:rsidP="00812ECB">
            <w:pPr>
              <w:spacing w:after="60"/>
              <w:rPr>
                <w:bCs/>
                <w:iCs/>
                <w:sz w:val="20"/>
                <w:szCs w:val="20"/>
              </w:rPr>
            </w:pPr>
            <w:r w:rsidRPr="00812ECB">
              <w:rPr>
                <w:bCs/>
                <w:iCs/>
                <w:sz w:val="20"/>
                <w:szCs w:val="20"/>
              </w:rPr>
              <w:t>MINRESRPR</w:t>
            </w:r>
            <w:r w:rsidRPr="00812ECB">
              <w:rPr>
                <w:bCs/>
                <w:i/>
                <w:iCs/>
                <w:sz w:val="20"/>
                <w:szCs w:val="20"/>
              </w:rPr>
              <w:t xml:space="preserve"> </w:t>
            </w:r>
            <w:r w:rsidRPr="00812ECB">
              <w:rPr>
                <w:bCs/>
                <w:i/>
                <w:iCs/>
                <w:sz w:val="20"/>
                <w:szCs w:val="20"/>
                <w:vertAlign w:val="subscript"/>
              </w:rPr>
              <w:t>j</w:t>
            </w:r>
          </w:p>
        </w:tc>
        <w:tc>
          <w:tcPr>
            <w:tcW w:w="478" w:type="pct"/>
          </w:tcPr>
          <w:p w14:paraId="0A38E1FA" w14:textId="77777777" w:rsidR="00812ECB" w:rsidRPr="00812ECB" w:rsidRDefault="00812ECB" w:rsidP="00812ECB">
            <w:pPr>
              <w:spacing w:after="60"/>
              <w:rPr>
                <w:bCs/>
                <w:iCs/>
                <w:sz w:val="20"/>
                <w:szCs w:val="20"/>
              </w:rPr>
            </w:pPr>
            <w:r w:rsidRPr="00812ECB">
              <w:rPr>
                <w:bCs/>
                <w:iCs/>
                <w:sz w:val="20"/>
                <w:szCs w:val="20"/>
              </w:rPr>
              <w:t>$/MWh</w:t>
            </w:r>
          </w:p>
        </w:tc>
        <w:tc>
          <w:tcPr>
            <w:tcW w:w="3701" w:type="pct"/>
          </w:tcPr>
          <w:p w14:paraId="4341F190" w14:textId="77777777" w:rsidR="00812ECB" w:rsidRPr="00812ECB" w:rsidRDefault="00812ECB" w:rsidP="00812ECB">
            <w:pPr>
              <w:spacing w:after="60"/>
              <w:rPr>
                <w:bCs/>
                <w:i/>
                <w:iCs/>
                <w:sz w:val="20"/>
                <w:szCs w:val="20"/>
              </w:rPr>
            </w:pPr>
            <w:r w:rsidRPr="00812ECB">
              <w:rPr>
                <w:i/>
                <w:iCs/>
                <w:sz w:val="20"/>
                <w:szCs w:val="20"/>
              </w:rPr>
              <w:t>Minimum Resource Price for Resource</w:t>
            </w:r>
            <w:r w:rsidRPr="00812ECB">
              <w:rPr>
                <w:iCs/>
                <w:sz w:val="20"/>
                <w:szCs w:val="20"/>
              </w:rPr>
              <w:t xml:space="preserve">—The Minimum Resource Price for the Resources located at the source Settlement Point </w:t>
            </w:r>
            <w:r w:rsidRPr="00812ECB">
              <w:rPr>
                <w:i/>
                <w:iCs/>
                <w:sz w:val="20"/>
                <w:szCs w:val="20"/>
              </w:rPr>
              <w:t>j</w:t>
            </w:r>
            <w:r w:rsidRPr="00812ECB">
              <w:rPr>
                <w:iCs/>
                <w:sz w:val="20"/>
                <w:szCs w:val="20"/>
              </w:rPr>
              <w:t>.</w:t>
            </w:r>
          </w:p>
        </w:tc>
      </w:tr>
      <w:tr w:rsidR="00812ECB" w:rsidRPr="00812ECB" w14:paraId="2C85D1EB" w14:textId="77777777" w:rsidTr="008C7683">
        <w:trPr>
          <w:cantSplit/>
          <w:tblHeader/>
        </w:trPr>
        <w:tc>
          <w:tcPr>
            <w:tcW w:w="821" w:type="pct"/>
          </w:tcPr>
          <w:p w14:paraId="5DB8EE91" w14:textId="77777777" w:rsidR="00812ECB" w:rsidRPr="00812ECB" w:rsidRDefault="00812ECB" w:rsidP="00812ECB">
            <w:pPr>
              <w:spacing w:after="60"/>
              <w:rPr>
                <w:bCs/>
                <w:i/>
                <w:iCs/>
                <w:sz w:val="20"/>
                <w:szCs w:val="20"/>
              </w:rPr>
            </w:pPr>
            <w:r w:rsidRPr="00812ECB">
              <w:rPr>
                <w:bCs/>
                <w:i/>
                <w:iCs/>
                <w:sz w:val="20"/>
                <w:szCs w:val="20"/>
              </w:rPr>
              <w:t>r</w:t>
            </w:r>
          </w:p>
        </w:tc>
        <w:tc>
          <w:tcPr>
            <w:tcW w:w="478" w:type="pct"/>
          </w:tcPr>
          <w:p w14:paraId="1AA50BDE"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48C4F94C" w14:textId="77777777" w:rsidR="00812ECB" w:rsidRPr="00812ECB" w:rsidRDefault="00812ECB" w:rsidP="00812ECB">
            <w:pPr>
              <w:spacing w:after="60"/>
              <w:rPr>
                <w:bCs/>
                <w:iCs/>
                <w:sz w:val="20"/>
                <w:szCs w:val="20"/>
              </w:rPr>
            </w:pPr>
            <w:r w:rsidRPr="00812ECB">
              <w:rPr>
                <w:iCs/>
                <w:sz w:val="20"/>
                <w:szCs w:val="20"/>
              </w:rPr>
              <w:t>A Generation Resource</w:t>
            </w:r>
            <w:ins w:id="1378" w:author="ERCOT" w:date="2022-06-26T15:41:00Z">
              <w:r w:rsidRPr="00812ECB">
                <w:rPr>
                  <w:iCs/>
                  <w:sz w:val="20"/>
                  <w:szCs w:val="20"/>
                </w:rPr>
                <w:t xml:space="preserve"> or CLR that is not an ALR</w:t>
              </w:r>
            </w:ins>
            <w:r w:rsidRPr="00812ECB">
              <w:rPr>
                <w:iCs/>
                <w:sz w:val="20"/>
                <w:szCs w:val="20"/>
              </w:rPr>
              <w:t xml:space="preserve"> located at the source Settlement Point </w:t>
            </w:r>
            <w:r w:rsidRPr="00812ECB">
              <w:rPr>
                <w:i/>
                <w:iCs/>
                <w:sz w:val="20"/>
                <w:szCs w:val="20"/>
              </w:rPr>
              <w:t>j</w:t>
            </w:r>
            <w:r w:rsidRPr="00812ECB">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12ECB" w:rsidRPr="00812ECB" w14:paraId="321C251B" w14:textId="77777777" w:rsidTr="008C7683">
              <w:tc>
                <w:tcPr>
                  <w:tcW w:w="9576" w:type="dxa"/>
                  <w:shd w:val="pct12" w:color="auto" w:fill="auto"/>
                </w:tcPr>
                <w:p w14:paraId="479CB48C" w14:textId="77777777" w:rsidR="00812ECB" w:rsidRPr="00812ECB" w:rsidRDefault="00812ECB" w:rsidP="00812ECB">
                  <w:pPr>
                    <w:spacing w:before="120" w:after="240"/>
                    <w:rPr>
                      <w:b/>
                      <w:i/>
                    </w:rPr>
                  </w:pPr>
                  <w:r w:rsidRPr="00812ECB">
                    <w:rPr>
                      <w:b/>
                      <w:i/>
                    </w:rPr>
                    <w:t>[NPRR1014:  Replace the definition above with the following upon system implementation:]</w:t>
                  </w:r>
                </w:p>
                <w:p w14:paraId="61C733D4" w14:textId="77777777" w:rsidR="00812ECB" w:rsidRPr="00812ECB" w:rsidRDefault="00812ECB" w:rsidP="00812ECB">
                  <w:pPr>
                    <w:spacing w:after="60"/>
                    <w:rPr>
                      <w:bCs/>
                      <w:iCs/>
                      <w:sz w:val="20"/>
                      <w:szCs w:val="20"/>
                    </w:rPr>
                  </w:pPr>
                  <w:r w:rsidRPr="00812ECB">
                    <w:rPr>
                      <w:iCs/>
                      <w:sz w:val="20"/>
                      <w:szCs w:val="20"/>
                    </w:rPr>
                    <w:t>A Generation Resource</w:t>
                  </w:r>
                  <w:ins w:id="1379" w:author="ERCOT" w:date="2022-06-26T15:41:00Z">
                    <w:r w:rsidRPr="00812ECB">
                      <w:rPr>
                        <w:iCs/>
                        <w:sz w:val="20"/>
                        <w:szCs w:val="20"/>
                      </w:rPr>
                      <w:t>,</w:t>
                    </w:r>
                  </w:ins>
                  <w:r w:rsidRPr="00812ECB">
                    <w:rPr>
                      <w:iCs/>
                      <w:sz w:val="20"/>
                      <w:szCs w:val="20"/>
                    </w:rPr>
                    <w:t xml:space="preserve"> </w:t>
                  </w:r>
                  <w:ins w:id="1380" w:author="ERCOT" w:date="2022-06-26T15:41:00Z">
                    <w:r w:rsidRPr="00812ECB">
                      <w:rPr>
                        <w:iCs/>
                        <w:sz w:val="20"/>
                        <w:szCs w:val="20"/>
                      </w:rPr>
                      <w:t xml:space="preserve">CLR that is not an ALR, </w:t>
                    </w:r>
                  </w:ins>
                  <w:r w:rsidRPr="00812ECB">
                    <w:rPr>
                      <w:iCs/>
                      <w:sz w:val="20"/>
                      <w:szCs w:val="20"/>
                    </w:rPr>
                    <w:t xml:space="preserve">or ESR located at the source Settlement Point </w:t>
                  </w:r>
                  <w:r w:rsidRPr="00812ECB">
                    <w:rPr>
                      <w:i/>
                      <w:iCs/>
                      <w:sz w:val="20"/>
                      <w:szCs w:val="20"/>
                    </w:rPr>
                    <w:t>j</w:t>
                  </w:r>
                  <w:r w:rsidRPr="00812ECB">
                    <w:rPr>
                      <w:iCs/>
                      <w:sz w:val="20"/>
                      <w:szCs w:val="20"/>
                    </w:rPr>
                    <w:t>.</w:t>
                  </w:r>
                </w:p>
              </w:tc>
            </w:tr>
          </w:tbl>
          <w:p w14:paraId="7CC85585" w14:textId="77777777" w:rsidR="00812ECB" w:rsidRPr="00812ECB" w:rsidRDefault="00812ECB" w:rsidP="00812ECB">
            <w:pPr>
              <w:spacing w:after="60"/>
              <w:rPr>
                <w:bCs/>
                <w:iCs/>
                <w:sz w:val="20"/>
                <w:szCs w:val="20"/>
              </w:rPr>
            </w:pPr>
          </w:p>
        </w:tc>
      </w:tr>
      <w:tr w:rsidR="00812ECB" w:rsidRPr="00812ECB" w14:paraId="5298794A" w14:textId="77777777" w:rsidTr="008C7683">
        <w:trPr>
          <w:cantSplit/>
          <w:trHeight w:val="305"/>
          <w:tblHeader/>
        </w:trPr>
        <w:tc>
          <w:tcPr>
            <w:tcW w:w="821" w:type="pct"/>
          </w:tcPr>
          <w:p w14:paraId="24D2EEED" w14:textId="77777777" w:rsidR="00812ECB" w:rsidRPr="00812ECB" w:rsidRDefault="00812ECB" w:rsidP="00812ECB">
            <w:pPr>
              <w:spacing w:after="60"/>
              <w:rPr>
                <w:bCs/>
                <w:i/>
                <w:iCs/>
                <w:sz w:val="20"/>
                <w:szCs w:val="20"/>
              </w:rPr>
            </w:pPr>
            <w:r w:rsidRPr="00812ECB">
              <w:rPr>
                <w:i/>
                <w:iCs/>
                <w:sz w:val="20"/>
                <w:szCs w:val="20"/>
              </w:rPr>
              <w:t>j</w:t>
            </w:r>
          </w:p>
        </w:tc>
        <w:tc>
          <w:tcPr>
            <w:tcW w:w="478" w:type="pct"/>
          </w:tcPr>
          <w:p w14:paraId="4B24C9AC"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5D59A193" w14:textId="77777777" w:rsidR="00812ECB" w:rsidRPr="00812ECB" w:rsidRDefault="00812ECB" w:rsidP="00812ECB">
            <w:pPr>
              <w:spacing w:after="60"/>
              <w:rPr>
                <w:bCs/>
                <w:iCs/>
                <w:sz w:val="20"/>
                <w:szCs w:val="20"/>
              </w:rPr>
            </w:pPr>
            <w:r w:rsidRPr="00812ECB">
              <w:rPr>
                <w:iCs/>
                <w:sz w:val="20"/>
                <w:szCs w:val="20"/>
              </w:rPr>
              <w:t>A source Settlement Point.</w:t>
            </w:r>
          </w:p>
        </w:tc>
      </w:tr>
    </w:tbl>
    <w:p w14:paraId="3E71F382" w14:textId="77777777" w:rsidR="00812ECB" w:rsidRPr="00812ECB" w:rsidRDefault="00812ECB" w:rsidP="00812ECB">
      <w:pPr>
        <w:spacing w:before="240" w:after="240"/>
        <w:ind w:left="720" w:hanging="720"/>
        <w:rPr>
          <w:iCs/>
          <w:szCs w:val="20"/>
        </w:rPr>
      </w:pPr>
      <w:r w:rsidRPr="00812ECB">
        <w:rPr>
          <w:iCs/>
          <w:szCs w:val="20"/>
        </w:rPr>
        <w:t>(3)</w:t>
      </w:r>
      <w:r w:rsidRPr="00812ECB">
        <w:rPr>
          <w:iCs/>
          <w:szCs w:val="20"/>
        </w:rPr>
        <w:tab/>
        <w:t>Maximum Resource Prices of sink Settlement Points are:</w:t>
      </w:r>
    </w:p>
    <w:p w14:paraId="3497A415" w14:textId="77777777" w:rsidR="00812ECB" w:rsidRPr="00812ECB" w:rsidRDefault="00812ECB" w:rsidP="00812ECB">
      <w:pPr>
        <w:spacing w:after="240"/>
        <w:ind w:left="720"/>
        <w:rPr>
          <w:b/>
          <w:iCs/>
          <w:lang w:val="pt-BR"/>
        </w:rPr>
      </w:pPr>
      <w:r w:rsidRPr="00812ECB">
        <w:rPr>
          <w:b/>
          <w:iCs/>
          <w:lang w:val="pt-BR"/>
        </w:rPr>
        <w:t>MAXRESPR</w:t>
      </w:r>
      <w:r w:rsidRPr="00812ECB">
        <w:rPr>
          <w:iCs/>
          <w:lang w:val="pt-BR"/>
        </w:rPr>
        <w:t xml:space="preserve"> </w:t>
      </w:r>
      <w:r w:rsidRPr="00812ECB">
        <w:rPr>
          <w:i/>
          <w:iCs/>
          <w:vertAlign w:val="subscript"/>
          <w:lang w:val="pt-BR"/>
        </w:rPr>
        <w:t>k</w:t>
      </w:r>
      <w:r w:rsidRPr="00812ECB">
        <w:rPr>
          <w:b/>
          <w:iCs/>
          <w:lang w:val="pt-BR"/>
        </w:rPr>
        <w:tab/>
        <w:t xml:space="preserve"> =</w:t>
      </w:r>
      <w:r w:rsidRPr="00812ECB">
        <w:rPr>
          <w:b/>
          <w:iCs/>
          <w:lang w:val="pt-BR"/>
        </w:rPr>
        <w:tab/>
        <w:t>Max (MAXRESRPR</w:t>
      </w:r>
      <w:r w:rsidRPr="00812ECB">
        <w:rPr>
          <w:iCs/>
          <w:lang w:val="pt-BR"/>
        </w:rPr>
        <w:t xml:space="preserve"> </w:t>
      </w:r>
      <w:r w:rsidRPr="00812ECB">
        <w:rPr>
          <w:i/>
          <w:iCs/>
          <w:vertAlign w:val="subscript"/>
          <w:lang w:val="pt-BR"/>
        </w:rPr>
        <w:t xml:space="preserve">k, r </w:t>
      </w:r>
      <w:r w:rsidRPr="00812ECB">
        <w:rPr>
          <w:b/>
          <w:iCs/>
          <w:lang w:val="pt-BR"/>
        </w:rPr>
        <w:t>)</w:t>
      </w:r>
      <w:r w:rsidRPr="00812ECB">
        <w:rPr>
          <w:i/>
          <w:iCs/>
          <w:vertAlign w:val="subscript"/>
          <w:lang w:val="pt-BR"/>
        </w:rPr>
        <w:t xml:space="preserve"> r</w:t>
      </w:r>
    </w:p>
    <w:p w14:paraId="387E9C03" w14:textId="77777777" w:rsidR="00812ECB" w:rsidRPr="00812ECB" w:rsidRDefault="00812ECB" w:rsidP="00812ECB">
      <w:pPr>
        <w:spacing w:after="240"/>
        <w:ind w:left="720"/>
        <w:rPr>
          <w:iCs/>
          <w:szCs w:val="20"/>
        </w:rPr>
      </w:pPr>
      <w:r w:rsidRPr="00812ECB">
        <w:rPr>
          <w:iCs/>
          <w:szCs w:val="20"/>
        </w:rPr>
        <w:t>Where:</w:t>
      </w:r>
    </w:p>
    <w:p w14:paraId="6C33E585" w14:textId="77777777" w:rsidR="00812ECB" w:rsidRPr="00812ECB" w:rsidRDefault="00812ECB" w:rsidP="00812ECB">
      <w:pPr>
        <w:spacing w:after="240"/>
        <w:ind w:left="720"/>
        <w:rPr>
          <w:iCs/>
        </w:rPr>
      </w:pPr>
      <w:r w:rsidRPr="00812ECB">
        <w:rPr>
          <w:iCs/>
          <w:szCs w:val="20"/>
        </w:rPr>
        <w:t xml:space="preserve">Maximum Resource Prices for Resources located at sink Settlement Points </w:t>
      </w:r>
      <w:r w:rsidRPr="00812ECB">
        <w:rPr>
          <w:b/>
          <w:iCs/>
        </w:rPr>
        <w:t>(MAXRESRPR</w:t>
      </w:r>
      <w:r w:rsidRPr="00812ECB">
        <w:rPr>
          <w:iCs/>
        </w:rPr>
        <w:t xml:space="preserve"> </w:t>
      </w:r>
      <w:r w:rsidRPr="00812ECB">
        <w:rPr>
          <w:i/>
          <w:iCs/>
          <w:vertAlign w:val="subscript"/>
        </w:rPr>
        <w:t xml:space="preserve">k, r </w:t>
      </w:r>
      <w:r w:rsidRPr="00812ECB">
        <w:rPr>
          <w:b/>
          <w:iCs/>
        </w:rPr>
        <w:t>)</w:t>
      </w:r>
      <w:r w:rsidRPr="00812ECB">
        <w:rPr>
          <w:iCs/>
        </w:rPr>
        <w:t xml:space="preserve"> are:</w:t>
      </w:r>
    </w:p>
    <w:p w14:paraId="1DF915A1" w14:textId="77777777" w:rsidR="00812ECB" w:rsidRPr="00812ECB" w:rsidRDefault="00812ECB" w:rsidP="00812ECB">
      <w:pPr>
        <w:spacing w:after="240"/>
        <w:ind w:left="1440" w:hanging="720"/>
        <w:rPr>
          <w:szCs w:val="20"/>
        </w:rPr>
      </w:pPr>
      <w:r w:rsidRPr="00812ECB">
        <w:rPr>
          <w:szCs w:val="20"/>
        </w:rPr>
        <w:t>(a)</w:t>
      </w:r>
      <w:r w:rsidRPr="00812ECB">
        <w:rPr>
          <w:szCs w:val="20"/>
        </w:rPr>
        <w:tab/>
        <w:t>Nuclear = $15.00/MWh;</w:t>
      </w:r>
    </w:p>
    <w:p w14:paraId="77BF9422" w14:textId="77777777" w:rsidR="00812ECB" w:rsidRPr="00812ECB" w:rsidRDefault="00812ECB" w:rsidP="00812ECB">
      <w:pPr>
        <w:spacing w:after="240"/>
        <w:ind w:left="1440" w:hanging="720"/>
        <w:rPr>
          <w:szCs w:val="20"/>
        </w:rPr>
      </w:pPr>
      <w:r w:rsidRPr="00812ECB">
        <w:rPr>
          <w:szCs w:val="20"/>
        </w:rPr>
        <w:t>(b)</w:t>
      </w:r>
      <w:r w:rsidRPr="00812ECB">
        <w:rPr>
          <w:szCs w:val="20"/>
        </w:rPr>
        <w:tab/>
        <w:t>Hydro = $10.00/MWh;</w:t>
      </w:r>
    </w:p>
    <w:p w14:paraId="0BA2C39B" w14:textId="77777777" w:rsidR="00812ECB" w:rsidRPr="00812ECB" w:rsidRDefault="00812ECB" w:rsidP="00812ECB">
      <w:pPr>
        <w:spacing w:after="240"/>
        <w:ind w:left="1440" w:hanging="720"/>
        <w:rPr>
          <w:szCs w:val="20"/>
        </w:rPr>
      </w:pPr>
      <w:r w:rsidRPr="00812ECB">
        <w:rPr>
          <w:szCs w:val="20"/>
        </w:rPr>
        <w:t>(c)</w:t>
      </w:r>
      <w:r w:rsidRPr="00812ECB">
        <w:rPr>
          <w:szCs w:val="20"/>
        </w:rPr>
        <w:tab/>
        <w:t>Coal and Lignite = $18.00/MWh;</w:t>
      </w:r>
    </w:p>
    <w:p w14:paraId="7E36D078" w14:textId="77777777" w:rsidR="00812ECB" w:rsidRPr="00812ECB" w:rsidRDefault="00812ECB" w:rsidP="00812ECB">
      <w:pPr>
        <w:spacing w:after="240"/>
        <w:ind w:left="1440" w:hanging="720"/>
        <w:rPr>
          <w:szCs w:val="20"/>
        </w:rPr>
      </w:pPr>
      <w:r w:rsidRPr="00812ECB">
        <w:rPr>
          <w:szCs w:val="20"/>
        </w:rPr>
        <w:t>(d)</w:t>
      </w:r>
      <w:r w:rsidRPr="00812ECB">
        <w:rPr>
          <w:szCs w:val="20"/>
        </w:rPr>
        <w:tab/>
        <w:t>Combined Cycle greater than 90 MW = FIP * 9 MMBtu/MWh;</w:t>
      </w:r>
    </w:p>
    <w:p w14:paraId="17E89085" w14:textId="77777777" w:rsidR="00812ECB" w:rsidRPr="00812ECB" w:rsidRDefault="00812ECB" w:rsidP="00812ECB">
      <w:pPr>
        <w:spacing w:after="240"/>
        <w:ind w:left="1440" w:hanging="720"/>
        <w:rPr>
          <w:szCs w:val="20"/>
        </w:rPr>
      </w:pPr>
      <w:r w:rsidRPr="00812ECB">
        <w:rPr>
          <w:szCs w:val="20"/>
        </w:rPr>
        <w:t>(e)</w:t>
      </w:r>
      <w:r w:rsidRPr="00812ECB">
        <w:rPr>
          <w:szCs w:val="20"/>
        </w:rPr>
        <w:tab/>
        <w:t>Combined Cycle less than or equal to 90 MW = FIP * 10 MMBtu/MWh;</w:t>
      </w:r>
    </w:p>
    <w:p w14:paraId="4FFCFAC8" w14:textId="77777777" w:rsidR="00812ECB" w:rsidRPr="00812ECB" w:rsidRDefault="00812ECB" w:rsidP="00812ECB">
      <w:pPr>
        <w:spacing w:after="240"/>
        <w:ind w:left="1440" w:hanging="720"/>
        <w:rPr>
          <w:szCs w:val="20"/>
        </w:rPr>
      </w:pPr>
      <w:r w:rsidRPr="00812ECB">
        <w:rPr>
          <w:szCs w:val="20"/>
        </w:rPr>
        <w:t>(f)</w:t>
      </w:r>
      <w:r w:rsidRPr="00812ECB">
        <w:rPr>
          <w:szCs w:val="20"/>
        </w:rPr>
        <w:tab/>
        <w:t>Gas -Steam Supercritical Boiler = FIP * 10.5 MMBtu/MWh;</w:t>
      </w:r>
    </w:p>
    <w:p w14:paraId="372DBAE6" w14:textId="77777777" w:rsidR="00812ECB" w:rsidRPr="00812ECB" w:rsidRDefault="00812ECB" w:rsidP="00812ECB">
      <w:pPr>
        <w:spacing w:after="240"/>
        <w:ind w:left="1440" w:hanging="720"/>
        <w:rPr>
          <w:szCs w:val="20"/>
        </w:rPr>
      </w:pPr>
      <w:r w:rsidRPr="00812ECB">
        <w:rPr>
          <w:szCs w:val="20"/>
        </w:rPr>
        <w:t>(g)</w:t>
      </w:r>
      <w:r w:rsidRPr="00812ECB">
        <w:rPr>
          <w:szCs w:val="20"/>
        </w:rPr>
        <w:tab/>
        <w:t>Gas Steam Reheat Boiler = FIP * 11.5 MMBtu/MWh;</w:t>
      </w:r>
    </w:p>
    <w:p w14:paraId="7067E723" w14:textId="77777777" w:rsidR="00812ECB" w:rsidRPr="00812ECB" w:rsidRDefault="00812ECB" w:rsidP="00812ECB">
      <w:pPr>
        <w:spacing w:after="240"/>
        <w:ind w:left="1440" w:hanging="720"/>
        <w:rPr>
          <w:szCs w:val="20"/>
        </w:rPr>
      </w:pPr>
      <w:r w:rsidRPr="00812ECB">
        <w:rPr>
          <w:szCs w:val="20"/>
        </w:rPr>
        <w:t>(h)</w:t>
      </w:r>
      <w:r w:rsidRPr="00812ECB">
        <w:rPr>
          <w:szCs w:val="20"/>
        </w:rPr>
        <w:tab/>
        <w:t>Gas Steam Non-Reheat or Boiler without Air-Preheater = FIP * 14.5 MMBtu/MWh;</w:t>
      </w:r>
    </w:p>
    <w:p w14:paraId="5D1B24E5" w14:textId="77777777" w:rsidR="00812ECB" w:rsidRPr="00812ECB" w:rsidRDefault="00812ECB" w:rsidP="00812ECB">
      <w:pPr>
        <w:spacing w:after="240"/>
        <w:ind w:left="1440" w:hanging="720"/>
        <w:rPr>
          <w:szCs w:val="20"/>
        </w:rPr>
      </w:pPr>
      <w:r w:rsidRPr="00812ECB">
        <w:rPr>
          <w:szCs w:val="20"/>
        </w:rPr>
        <w:t>(i)</w:t>
      </w:r>
      <w:r w:rsidRPr="00812ECB">
        <w:rPr>
          <w:szCs w:val="20"/>
        </w:rPr>
        <w:tab/>
        <w:t>Simple Cycle greater than 90 MW = FIP * 14 MMBtu/MWh;</w:t>
      </w:r>
    </w:p>
    <w:p w14:paraId="756356B4" w14:textId="77777777" w:rsidR="00812ECB" w:rsidRPr="00812ECB" w:rsidRDefault="00812ECB" w:rsidP="00812ECB">
      <w:pPr>
        <w:spacing w:after="240"/>
        <w:ind w:left="1440" w:hanging="720"/>
        <w:rPr>
          <w:szCs w:val="20"/>
        </w:rPr>
      </w:pPr>
      <w:r w:rsidRPr="00812ECB">
        <w:rPr>
          <w:szCs w:val="20"/>
        </w:rPr>
        <w:t>(j)</w:t>
      </w:r>
      <w:r w:rsidRPr="00812ECB">
        <w:rPr>
          <w:szCs w:val="20"/>
        </w:rPr>
        <w:tab/>
        <w:t>Simple Cycle less than or equal to 90 MW = FIP * 15 MMBtu/MWh;</w:t>
      </w:r>
    </w:p>
    <w:p w14:paraId="7F023EB5" w14:textId="77777777" w:rsidR="00812ECB" w:rsidRPr="00812ECB" w:rsidRDefault="00812ECB" w:rsidP="00812ECB">
      <w:pPr>
        <w:spacing w:after="240"/>
        <w:ind w:left="1440" w:hanging="720"/>
        <w:rPr>
          <w:szCs w:val="20"/>
          <w:lang w:val="de-DE"/>
        </w:rPr>
      </w:pPr>
      <w:r w:rsidRPr="00812ECB">
        <w:rPr>
          <w:szCs w:val="20"/>
          <w:lang w:val="de-DE"/>
        </w:rPr>
        <w:t>(k)</w:t>
      </w:r>
      <w:r w:rsidRPr="00812ECB">
        <w:rPr>
          <w:szCs w:val="20"/>
          <w:lang w:val="de-DE"/>
        </w:rPr>
        <w:tab/>
        <w:t>Diesel = FIP * 16 MMBtu/MWh;</w:t>
      </w:r>
    </w:p>
    <w:p w14:paraId="142CA7C2" w14:textId="77777777" w:rsidR="00812ECB" w:rsidRPr="00812ECB" w:rsidRDefault="00812ECB" w:rsidP="00812ECB">
      <w:pPr>
        <w:spacing w:after="240"/>
        <w:ind w:left="1440" w:hanging="720"/>
        <w:rPr>
          <w:szCs w:val="20"/>
        </w:rPr>
      </w:pPr>
      <w:r w:rsidRPr="00812ECB">
        <w:rPr>
          <w:szCs w:val="20"/>
        </w:rPr>
        <w:t>(l)</w:t>
      </w:r>
      <w:r w:rsidRPr="00812ECB">
        <w:rPr>
          <w:szCs w:val="20"/>
        </w:rPr>
        <w:tab/>
        <w:t>Wind = $0/MWh;</w:t>
      </w:r>
    </w:p>
    <w:p w14:paraId="102C76A6" w14:textId="77777777" w:rsidR="00812ECB" w:rsidRPr="00812ECB" w:rsidRDefault="00812ECB" w:rsidP="00812ECB">
      <w:pPr>
        <w:spacing w:after="240"/>
        <w:ind w:left="1440" w:hanging="720"/>
        <w:rPr>
          <w:szCs w:val="20"/>
        </w:rPr>
      </w:pPr>
      <w:r w:rsidRPr="00812ECB">
        <w:rPr>
          <w:szCs w:val="20"/>
        </w:rPr>
        <w:lastRenderedPageBreak/>
        <w:t>(m)</w:t>
      </w:r>
      <w:r w:rsidRPr="00812ECB">
        <w:rPr>
          <w:szCs w:val="20"/>
        </w:rPr>
        <w:tab/>
        <w:t>PV = $0/MWh;</w:t>
      </w:r>
    </w:p>
    <w:p w14:paraId="14D0887D" w14:textId="77777777" w:rsidR="00812ECB" w:rsidRPr="00812ECB" w:rsidRDefault="00812ECB" w:rsidP="00812ECB">
      <w:pPr>
        <w:spacing w:after="240"/>
        <w:ind w:left="1440" w:hanging="720"/>
        <w:rPr>
          <w:ins w:id="1381" w:author="ERCOT" w:date="2023-06-01T23:19:00Z"/>
          <w:szCs w:val="20"/>
        </w:rPr>
      </w:pPr>
      <w:r w:rsidRPr="00812ECB">
        <w:rPr>
          <w:szCs w:val="20"/>
        </w:rPr>
        <w:t>(n)</w:t>
      </w:r>
      <w:r w:rsidRPr="00812ECB">
        <w:rPr>
          <w:szCs w:val="20"/>
        </w:rPr>
        <w:tab/>
        <w:t>RMR Resource = RMR contract price Energy Offer Curve at High Sustained Limit (HSL);</w:t>
      </w:r>
      <w:del w:id="1382" w:author="ERCOT" w:date="2022-06-26T15:44:00Z">
        <w:r w:rsidRPr="00812ECB" w:rsidDel="00EA5D15">
          <w:rPr>
            <w:szCs w:val="20"/>
          </w:rPr>
          <w:delText xml:space="preserve"> and</w:delText>
        </w:r>
      </w:del>
    </w:p>
    <w:p w14:paraId="1F10D025" w14:textId="77777777" w:rsidR="00812ECB" w:rsidRPr="00812ECB" w:rsidRDefault="00812ECB" w:rsidP="00812ECB">
      <w:pPr>
        <w:spacing w:after="240"/>
        <w:ind w:left="1440" w:hanging="720"/>
        <w:rPr>
          <w:szCs w:val="20"/>
        </w:rPr>
      </w:pPr>
      <w:ins w:id="1383" w:author="ERCOT" w:date="2023-06-01T23:19:00Z">
        <w:r w:rsidRPr="00812ECB">
          <w:rPr>
            <w:szCs w:val="20"/>
          </w:rPr>
          <w:t>(o)</w:t>
        </w:r>
        <w:r w:rsidRPr="00812ECB">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31A793C9" w14:textId="77777777" w:rsidTr="008C7683">
        <w:tc>
          <w:tcPr>
            <w:tcW w:w="9576" w:type="dxa"/>
            <w:shd w:val="pct12" w:color="auto" w:fill="auto"/>
          </w:tcPr>
          <w:p w14:paraId="630DDFC6" w14:textId="77777777" w:rsidR="00812ECB" w:rsidRPr="00812ECB" w:rsidRDefault="00812ECB" w:rsidP="00812ECB">
            <w:pPr>
              <w:spacing w:before="120" w:after="240"/>
              <w:rPr>
                <w:b/>
                <w:i/>
              </w:rPr>
            </w:pPr>
            <w:r w:rsidRPr="00812ECB">
              <w:rPr>
                <w:b/>
                <w:i/>
              </w:rPr>
              <w:t>[NPRR1014:  Insert item (</w:t>
            </w:r>
            <w:ins w:id="1384" w:author="ERCOT" w:date="2023-06-13T11:18:00Z">
              <w:r w:rsidRPr="00812ECB">
                <w:rPr>
                  <w:b/>
                  <w:i/>
                </w:rPr>
                <w:t>p</w:t>
              </w:r>
            </w:ins>
            <w:del w:id="1385" w:author="ERCOT" w:date="2023-06-13T11:18:00Z">
              <w:r w:rsidRPr="00812ECB" w:rsidDel="00227910">
                <w:rPr>
                  <w:b/>
                  <w:i/>
                </w:rPr>
                <w:delText>o</w:delText>
              </w:r>
            </w:del>
            <w:r w:rsidRPr="00812ECB">
              <w:rPr>
                <w:b/>
                <w:i/>
              </w:rPr>
              <w:t>) below upon system implementation and renumber accordingly:]</w:t>
            </w:r>
          </w:p>
          <w:p w14:paraId="264EA1F2" w14:textId="77777777" w:rsidR="00812ECB" w:rsidRPr="00812ECB" w:rsidRDefault="00812ECB" w:rsidP="00812ECB">
            <w:pPr>
              <w:spacing w:after="240"/>
              <w:ind w:left="1440" w:hanging="720"/>
              <w:rPr>
                <w:szCs w:val="20"/>
              </w:rPr>
            </w:pPr>
            <w:r w:rsidRPr="00812ECB">
              <w:rPr>
                <w:szCs w:val="20"/>
              </w:rPr>
              <w:t>(</w:t>
            </w:r>
            <w:del w:id="1386" w:author="ERCOT" w:date="2023-06-01T23:19:00Z">
              <w:r w:rsidRPr="00812ECB" w:rsidDel="00702B0B">
                <w:rPr>
                  <w:szCs w:val="20"/>
                </w:rPr>
                <w:delText>o</w:delText>
              </w:r>
            </w:del>
            <w:ins w:id="1387" w:author="ERCOT" w:date="2023-06-01T23:19:00Z">
              <w:r w:rsidRPr="00812ECB">
                <w:rPr>
                  <w:szCs w:val="20"/>
                </w:rPr>
                <w:t>p</w:t>
              </w:r>
            </w:ins>
            <w:r w:rsidRPr="00812ECB">
              <w:rPr>
                <w:szCs w:val="20"/>
              </w:rPr>
              <w:t>)</w:t>
            </w:r>
            <w:r w:rsidRPr="00812ECB">
              <w:rPr>
                <w:szCs w:val="20"/>
              </w:rPr>
              <w:tab/>
              <w:t>ESR = $100/MWh; and</w:t>
            </w:r>
          </w:p>
        </w:tc>
      </w:tr>
    </w:tbl>
    <w:p w14:paraId="04DD5BD1" w14:textId="77777777" w:rsidR="00812ECB" w:rsidRPr="00812ECB" w:rsidRDefault="00812ECB" w:rsidP="00812ECB">
      <w:pPr>
        <w:spacing w:before="120" w:after="240"/>
        <w:ind w:left="1440" w:hanging="720"/>
        <w:rPr>
          <w:ins w:id="1388" w:author="ERCOT" w:date="2022-06-26T15:44:00Z"/>
          <w:szCs w:val="20"/>
        </w:rPr>
      </w:pPr>
      <w:r w:rsidRPr="00812ECB">
        <w:rPr>
          <w:szCs w:val="20"/>
        </w:rPr>
        <w:t>(</w:t>
      </w:r>
      <w:del w:id="1389" w:author="ERCOT" w:date="2023-06-01T23:20:00Z">
        <w:r w:rsidRPr="00812ECB" w:rsidDel="00702B0B">
          <w:rPr>
            <w:szCs w:val="20"/>
          </w:rPr>
          <w:delText>o</w:delText>
        </w:r>
      </w:del>
      <w:ins w:id="1390" w:author="ERCOT" w:date="2023-06-01T23:20:00Z">
        <w:r w:rsidRPr="00812ECB">
          <w:rPr>
            <w:szCs w:val="20"/>
          </w:rPr>
          <w:t>p</w:t>
        </w:r>
      </w:ins>
      <w:r w:rsidRPr="00812ECB">
        <w:rPr>
          <w:szCs w:val="20"/>
        </w:rPr>
        <w:t>)</w:t>
      </w:r>
      <w:r w:rsidRPr="00812ECB">
        <w:rPr>
          <w:szCs w:val="20"/>
        </w:rPr>
        <w:tab/>
        <w:t>Other = $100/MWh</w:t>
      </w:r>
      <w:ins w:id="1391" w:author="ERCOT" w:date="2023-06-01T23:19:00Z">
        <w:r w:rsidRPr="00812ECB">
          <w:rPr>
            <w:szCs w:val="20"/>
          </w:rPr>
          <w:t>.</w:t>
        </w:r>
      </w:ins>
    </w:p>
    <w:p w14:paraId="3B181394"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12ECB" w:rsidRPr="00812ECB" w14:paraId="2EA926BB" w14:textId="77777777" w:rsidTr="008C7683">
        <w:trPr>
          <w:cantSplit/>
          <w:tblHeader/>
        </w:trPr>
        <w:tc>
          <w:tcPr>
            <w:tcW w:w="821" w:type="pct"/>
          </w:tcPr>
          <w:p w14:paraId="25B3E684" w14:textId="77777777" w:rsidR="00812ECB" w:rsidRPr="00812ECB" w:rsidRDefault="00812ECB" w:rsidP="00812ECB">
            <w:pPr>
              <w:spacing w:after="120"/>
              <w:rPr>
                <w:b/>
                <w:iCs/>
                <w:sz w:val="20"/>
                <w:szCs w:val="20"/>
              </w:rPr>
            </w:pPr>
            <w:r w:rsidRPr="00812ECB">
              <w:rPr>
                <w:b/>
                <w:iCs/>
                <w:sz w:val="20"/>
                <w:szCs w:val="20"/>
              </w:rPr>
              <w:t>Variable</w:t>
            </w:r>
          </w:p>
        </w:tc>
        <w:tc>
          <w:tcPr>
            <w:tcW w:w="478" w:type="pct"/>
          </w:tcPr>
          <w:p w14:paraId="019F0FF4" w14:textId="77777777" w:rsidR="00812ECB" w:rsidRPr="00812ECB" w:rsidRDefault="00812ECB" w:rsidP="00812ECB">
            <w:pPr>
              <w:spacing w:after="120"/>
              <w:rPr>
                <w:b/>
                <w:iCs/>
                <w:sz w:val="20"/>
                <w:szCs w:val="20"/>
              </w:rPr>
            </w:pPr>
            <w:r w:rsidRPr="00812ECB">
              <w:rPr>
                <w:b/>
                <w:iCs/>
                <w:sz w:val="20"/>
                <w:szCs w:val="20"/>
              </w:rPr>
              <w:t>Unit</w:t>
            </w:r>
          </w:p>
        </w:tc>
        <w:tc>
          <w:tcPr>
            <w:tcW w:w="3701" w:type="pct"/>
          </w:tcPr>
          <w:p w14:paraId="4E33A762"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6D39072" w14:textId="77777777" w:rsidTr="008C7683">
        <w:tc>
          <w:tcPr>
            <w:tcW w:w="821" w:type="pct"/>
          </w:tcPr>
          <w:p w14:paraId="2A3FA7DB" w14:textId="77777777" w:rsidR="00812ECB" w:rsidRPr="00812ECB" w:rsidRDefault="00812ECB" w:rsidP="00812ECB">
            <w:pPr>
              <w:spacing w:after="60"/>
              <w:rPr>
                <w:iCs/>
                <w:sz w:val="20"/>
                <w:szCs w:val="20"/>
              </w:rPr>
            </w:pPr>
            <w:r w:rsidRPr="00812ECB">
              <w:rPr>
                <w:bCs/>
                <w:iCs/>
                <w:sz w:val="20"/>
                <w:szCs w:val="20"/>
              </w:rPr>
              <w:t xml:space="preserve">MAXRESPR </w:t>
            </w:r>
            <w:r w:rsidRPr="00812ECB">
              <w:rPr>
                <w:bCs/>
                <w:i/>
                <w:iCs/>
                <w:sz w:val="20"/>
                <w:szCs w:val="20"/>
                <w:vertAlign w:val="subscript"/>
              </w:rPr>
              <w:t>k</w:t>
            </w:r>
          </w:p>
        </w:tc>
        <w:tc>
          <w:tcPr>
            <w:tcW w:w="478" w:type="pct"/>
          </w:tcPr>
          <w:p w14:paraId="671740D1" w14:textId="77777777" w:rsidR="00812ECB" w:rsidRPr="00812ECB" w:rsidRDefault="00812ECB" w:rsidP="00812ECB">
            <w:pPr>
              <w:spacing w:after="60"/>
              <w:rPr>
                <w:iCs/>
                <w:sz w:val="20"/>
                <w:szCs w:val="20"/>
              </w:rPr>
            </w:pPr>
            <w:r w:rsidRPr="00812ECB">
              <w:rPr>
                <w:bCs/>
                <w:iCs/>
                <w:sz w:val="20"/>
                <w:szCs w:val="20"/>
              </w:rPr>
              <w:t>$/MWh</w:t>
            </w:r>
          </w:p>
        </w:tc>
        <w:tc>
          <w:tcPr>
            <w:tcW w:w="3701" w:type="pct"/>
          </w:tcPr>
          <w:p w14:paraId="021E7DFA" w14:textId="77777777" w:rsidR="00812ECB" w:rsidRPr="00812ECB" w:rsidRDefault="00812ECB" w:rsidP="00812ECB">
            <w:pPr>
              <w:spacing w:after="60"/>
              <w:rPr>
                <w:bCs/>
                <w:iCs/>
                <w:sz w:val="20"/>
                <w:szCs w:val="20"/>
              </w:rPr>
            </w:pPr>
            <w:r w:rsidRPr="00812ECB">
              <w:rPr>
                <w:i/>
                <w:iCs/>
                <w:sz w:val="20"/>
                <w:szCs w:val="20"/>
              </w:rPr>
              <w:t>Maximum Resource Price for source</w:t>
            </w:r>
            <w:r w:rsidRPr="00812ECB">
              <w:rPr>
                <w:iCs/>
                <w:sz w:val="20"/>
                <w:szCs w:val="20"/>
              </w:rPr>
              <w:t xml:space="preserve">—The highest Maximum Resource Price for the Resources located at the sink Settlement Point </w:t>
            </w:r>
            <w:r w:rsidRPr="00812ECB">
              <w:rPr>
                <w:i/>
                <w:iCs/>
                <w:sz w:val="20"/>
                <w:szCs w:val="20"/>
              </w:rPr>
              <w:t>k</w:t>
            </w:r>
            <w:r w:rsidRPr="00812ECB">
              <w:rPr>
                <w:iCs/>
                <w:sz w:val="20"/>
                <w:szCs w:val="20"/>
              </w:rPr>
              <w:t>.</w:t>
            </w:r>
          </w:p>
        </w:tc>
      </w:tr>
      <w:tr w:rsidR="00812ECB" w:rsidRPr="00812ECB" w14:paraId="25642829" w14:textId="77777777" w:rsidTr="008C7683">
        <w:tc>
          <w:tcPr>
            <w:tcW w:w="821" w:type="pct"/>
          </w:tcPr>
          <w:p w14:paraId="5D596132" w14:textId="77777777" w:rsidR="00812ECB" w:rsidRPr="00812ECB" w:rsidRDefault="00812ECB" w:rsidP="00812ECB">
            <w:pPr>
              <w:spacing w:after="60"/>
              <w:rPr>
                <w:bCs/>
                <w:iCs/>
                <w:sz w:val="20"/>
                <w:szCs w:val="20"/>
              </w:rPr>
            </w:pPr>
            <w:r w:rsidRPr="00812ECB">
              <w:rPr>
                <w:bCs/>
                <w:iCs/>
                <w:sz w:val="20"/>
                <w:szCs w:val="20"/>
              </w:rPr>
              <w:t xml:space="preserve">MAXRESRPR </w:t>
            </w:r>
            <w:r w:rsidRPr="00812ECB">
              <w:rPr>
                <w:bCs/>
                <w:i/>
                <w:iCs/>
                <w:sz w:val="20"/>
                <w:szCs w:val="20"/>
                <w:vertAlign w:val="subscript"/>
              </w:rPr>
              <w:t>k</w:t>
            </w:r>
          </w:p>
        </w:tc>
        <w:tc>
          <w:tcPr>
            <w:tcW w:w="478" w:type="pct"/>
          </w:tcPr>
          <w:p w14:paraId="48F2AEB4" w14:textId="77777777" w:rsidR="00812ECB" w:rsidRPr="00812ECB" w:rsidRDefault="00812ECB" w:rsidP="00812ECB">
            <w:pPr>
              <w:spacing w:after="60"/>
              <w:rPr>
                <w:bCs/>
                <w:iCs/>
                <w:sz w:val="20"/>
                <w:szCs w:val="20"/>
              </w:rPr>
            </w:pPr>
            <w:r w:rsidRPr="00812ECB">
              <w:rPr>
                <w:bCs/>
                <w:iCs/>
                <w:sz w:val="20"/>
                <w:szCs w:val="20"/>
              </w:rPr>
              <w:t>$/MWh</w:t>
            </w:r>
          </w:p>
        </w:tc>
        <w:tc>
          <w:tcPr>
            <w:tcW w:w="3701" w:type="pct"/>
          </w:tcPr>
          <w:p w14:paraId="21250CAE" w14:textId="77777777" w:rsidR="00812ECB" w:rsidRPr="00812ECB" w:rsidRDefault="00812ECB" w:rsidP="00812ECB">
            <w:pPr>
              <w:spacing w:after="60"/>
              <w:rPr>
                <w:bCs/>
                <w:i/>
                <w:iCs/>
                <w:sz w:val="20"/>
                <w:szCs w:val="20"/>
              </w:rPr>
            </w:pPr>
            <w:r w:rsidRPr="00812ECB">
              <w:rPr>
                <w:i/>
                <w:iCs/>
                <w:sz w:val="20"/>
                <w:szCs w:val="20"/>
              </w:rPr>
              <w:t>Maximum Resource Price for Resource</w:t>
            </w:r>
            <w:r w:rsidRPr="00812ECB">
              <w:rPr>
                <w:iCs/>
                <w:sz w:val="20"/>
                <w:szCs w:val="20"/>
              </w:rPr>
              <w:t xml:space="preserve">—The Maximum Resource Price for the Resources located at the sink Settlement Point </w:t>
            </w:r>
            <w:r w:rsidRPr="00812ECB">
              <w:rPr>
                <w:i/>
                <w:iCs/>
                <w:sz w:val="20"/>
                <w:szCs w:val="20"/>
              </w:rPr>
              <w:t>k</w:t>
            </w:r>
            <w:r w:rsidRPr="00812ECB">
              <w:rPr>
                <w:iCs/>
                <w:sz w:val="20"/>
                <w:szCs w:val="20"/>
              </w:rPr>
              <w:t>.</w:t>
            </w:r>
          </w:p>
        </w:tc>
      </w:tr>
      <w:tr w:rsidR="00812ECB" w:rsidRPr="00812ECB" w14:paraId="446BF485" w14:textId="77777777" w:rsidTr="008C7683">
        <w:trPr>
          <w:cantSplit/>
          <w:tblHeader/>
        </w:trPr>
        <w:tc>
          <w:tcPr>
            <w:tcW w:w="821" w:type="pct"/>
          </w:tcPr>
          <w:p w14:paraId="0E65622C" w14:textId="77777777" w:rsidR="00812ECB" w:rsidRPr="00812ECB" w:rsidRDefault="00812ECB" w:rsidP="00812ECB">
            <w:pPr>
              <w:spacing w:after="60"/>
              <w:rPr>
                <w:bCs/>
                <w:i/>
                <w:iCs/>
                <w:sz w:val="20"/>
                <w:szCs w:val="20"/>
              </w:rPr>
            </w:pPr>
            <w:r w:rsidRPr="00812ECB">
              <w:rPr>
                <w:bCs/>
                <w:i/>
                <w:iCs/>
                <w:sz w:val="20"/>
                <w:szCs w:val="20"/>
              </w:rPr>
              <w:t>r</w:t>
            </w:r>
          </w:p>
        </w:tc>
        <w:tc>
          <w:tcPr>
            <w:tcW w:w="478" w:type="pct"/>
          </w:tcPr>
          <w:p w14:paraId="6273EB14"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140E47D8" w14:textId="77777777" w:rsidR="00812ECB" w:rsidRPr="00812ECB" w:rsidRDefault="00812ECB" w:rsidP="00812ECB">
            <w:pPr>
              <w:spacing w:after="60"/>
              <w:rPr>
                <w:bCs/>
                <w:iCs/>
                <w:sz w:val="20"/>
                <w:szCs w:val="20"/>
              </w:rPr>
            </w:pPr>
            <w:r w:rsidRPr="00812ECB">
              <w:rPr>
                <w:iCs/>
                <w:sz w:val="20"/>
                <w:szCs w:val="20"/>
              </w:rPr>
              <w:t xml:space="preserve">A Generation Resource </w:t>
            </w:r>
            <w:ins w:id="1392" w:author="ERCOT" w:date="2022-06-26T15:45:00Z">
              <w:r w:rsidRPr="00812ECB">
                <w:rPr>
                  <w:iCs/>
                  <w:sz w:val="20"/>
                  <w:szCs w:val="20"/>
                </w:rPr>
                <w:t xml:space="preserve">or CLR that is not an ALR </w:t>
              </w:r>
            </w:ins>
            <w:r w:rsidRPr="00812ECB">
              <w:rPr>
                <w:iCs/>
                <w:sz w:val="20"/>
                <w:szCs w:val="20"/>
              </w:rPr>
              <w:t xml:space="preserve">located at the sink Settlement Point </w:t>
            </w:r>
            <w:r w:rsidRPr="00812ECB">
              <w:rPr>
                <w:i/>
                <w:iCs/>
                <w:sz w:val="20"/>
                <w:szCs w:val="20"/>
              </w:rPr>
              <w:t>k</w:t>
            </w:r>
            <w:r w:rsidRPr="00812ECB">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12ECB" w:rsidRPr="00812ECB" w14:paraId="0D2436B7" w14:textId="77777777" w:rsidTr="008C7683">
              <w:tc>
                <w:tcPr>
                  <w:tcW w:w="9576" w:type="dxa"/>
                  <w:shd w:val="pct12" w:color="auto" w:fill="auto"/>
                </w:tcPr>
                <w:p w14:paraId="02E6DA53" w14:textId="77777777" w:rsidR="00812ECB" w:rsidRPr="00812ECB" w:rsidRDefault="00812ECB" w:rsidP="00812ECB">
                  <w:pPr>
                    <w:spacing w:before="120" w:after="240"/>
                    <w:rPr>
                      <w:b/>
                      <w:i/>
                    </w:rPr>
                  </w:pPr>
                  <w:r w:rsidRPr="00812ECB">
                    <w:rPr>
                      <w:b/>
                      <w:i/>
                    </w:rPr>
                    <w:t>[NPRR1014:  Replace the definition above with the following upon system implementation:]</w:t>
                  </w:r>
                </w:p>
                <w:p w14:paraId="6D52661C" w14:textId="77777777" w:rsidR="00812ECB" w:rsidRPr="00812ECB" w:rsidRDefault="00812ECB" w:rsidP="00812ECB">
                  <w:pPr>
                    <w:spacing w:after="60"/>
                    <w:rPr>
                      <w:bCs/>
                      <w:iCs/>
                      <w:sz w:val="20"/>
                      <w:szCs w:val="20"/>
                    </w:rPr>
                  </w:pPr>
                  <w:r w:rsidRPr="00812ECB">
                    <w:rPr>
                      <w:iCs/>
                      <w:sz w:val="20"/>
                      <w:szCs w:val="20"/>
                    </w:rPr>
                    <w:t>A Generation Resource</w:t>
                  </w:r>
                  <w:ins w:id="1393" w:author="ERCOT" w:date="2022-06-26T15:45:00Z">
                    <w:r w:rsidRPr="00812ECB">
                      <w:rPr>
                        <w:iCs/>
                        <w:sz w:val="20"/>
                        <w:szCs w:val="20"/>
                      </w:rPr>
                      <w:t>, CLR that is not an ALR,</w:t>
                    </w:r>
                  </w:ins>
                  <w:r w:rsidRPr="00812ECB">
                    <w:rPr>
                      <w:iCs/>
                      <w:sz w:val="20"/>
                      <w:szCs w:val="20"/>
                    </w:rPr>
                    <w:t xml:space="preserve"> or ESR located at the sink Settlement Point </w:t>
                  </w:r>
                  <w:r w:rsidRPr="00812ECB">
                    <w:rPr>
                      <w:i/>
                      <w:iCs/>
                      <w:sz w:val="20"/>
                      <w:szCs w:val="20"/>
                    </w:rPr>
                    <w:t>k</w:t>
                  </w:r>
                  <w:r w:rsidRPr="00812ECB">
                    <w:rPr>
                      <w:iCs/>
                      <w:sz w:val="20"/>
                      <w:szCs w:val="20"/>
                    </w:rPr>
                    <w:t>.</w:t>
                  </w:r>
                </w:p>
              </w:tc>
            </w:tr>
          </w:tbl>
          <w:p w14:paraId="4153BC4F" w14:textId="77777777" w:rsidR="00812ECB" w:rsidRPr="00812ECB" w:rsidRDefault="00812ECB" w:rsidP="00812ECB">
            <w:pPr>
              <w:spacing w:after="60"/>
              <w:rPr>
                <w:bCs/>
                <w:iCs/>
                <w:sz w:val="20"/>
                <w:szCs w:val="20"/>
              </w:rPr>
            </w:pPr>
          </w:p>
        </w:tc>
      </w:tr>
      <w:tr w:rsidR="00812ECB" w:rsidRPr="00812ECB" w14:paraId="7024BC9E" w14:textId="77777777" w:rsidTr="008C7683">
        <w:trPr>
          <w:cantSplit/>
          <w:trHeight w:val="305"/>
          <w:tblHeader/>
        </w:trPr>
        <w:tc>
          <w:tcPr>
            <w:tcW w:w="821" w:type="pct"/>
          </w:tcPr>
          <w:p w14:paraId="7C9079A4" w14:textId="77777777" w:rsidR="00812ECB" w:rsidRPr="00812ECB" w:rsidRDefault="00812ECB" w:rsidP="00812ECB">
            <w:pPr>
              <w:spacing w:after="60"/>
              <w:rPr>
                <w:bCs/>
                <w:i/>
                <w:iCs/>
                <w:sz w:val="20"/>
                <w:szCs w:val="20"/>
              </w:rPr>
            </w:pPr>
            <w:r w:rsidRPr="00812ECB">
              <w:rPr>
                <w:bCs/>
                <w:i/>
                <w:iCs/>
                <w:sz w:val="20"/>
                <w:szCs w:val="20"/>
              </w:rPr>
              <w:t>k</w:t>
            </w:r>
          </w:p>
        </w:tc>
        <w:tc>
          <w:tcPr>
            <w:tcW w:w="478" w:type="pct"/>
          </w:tcPr>
          <w:p w14:paraId="4D9774ED"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466D74C0" w14:textId="77777777" w:rsidR="00812ECB" w:rsidRPr="00812ECB" w:rsidRDefault="00812ECB" w:rsidP="00812ECB">
            <w:pPr>
              <w:spacing w:after="60"/>
              <w:rPr>
                <w:bCs/>
                <w:iCs/>
                <w:sz w:val="20"/>
                <w:szCs w:val="20"/>
              </w:rPr>
            </w:pPr>
            <w:r w:rsidRPr="00812ECB">
              <w:rPr>
                <w:iCs/>
                <w:sz w:val="20"/>
                <w:szCs w:val="20"/>
              </w:rPr>
              <w:t>A sink Settlement Point.</w:t>
            </w:r>
          </w:p>
        </w:tc>
      </w:tr>
    </w:tbl>
    <w:p w14:paraId="4C64F58E"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1394" w:name="_Toc397670197"/>
      <w:bookmarkStart w:id="1395" w:name="_Toc405805799"/>
      <w:bookmarkStart w:id="1396" w:name="_Toc475962053"/>
      <w:commentRangeStart w:id="1397"/>
      <w:r w:rsidRPr="00812ECB">
        <w:rPr>
          <w:b/>
          <w:bCs/>
          <w:snapToGrid w:val="0"/>
          <w:szCs w:val="20"/>
        </w:rPr>
        <w:t>7.9.3.1</w:t>
      </w:r>
      <w:commentRangeEnd w:id="1397"/>
      <w:r w:rsidR="00F8031C">
        <w:rPr>
          <w:rStyle w:val="CommentReference"/>
        </w:rPr>
        <w:commentReference w:id="1397"/>
      </w:r>
      <w:r w:rsidRPr="00812ECB">
        <w:rPr>
          <w:b/>
          <w:bCs/>
          <w:snapToGrid w:val="0"/>
          <w:szCs w:val="20"/>
        </w:rPr>
        <w:tab/>
        <w:t>DAM Congestion Rent</w:t>
      </w:r>
      <w:bookmarkEnd w:id="1394"/>
      <w:bookmarkEnd w:id="1395"/>
      <w:bookmarkEnd w:id="1396"/>
    </w:p>
    <w:p w14:paraId="582D21A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DAM congestion rent is calculated as the sum of the following payments and charges:</w:t>
      </w:r>
    </w:p>
    <w:p w14:paraId="5671C290" w14:textId="77777777" w:rsidR="00812ECB" w:rsidRPr="00812ECB" w:rsidRDefault="00812ECB" w:rsidP="00812ECB">
      <w:pPr>
        <w:spacing w:after="240"/>
        <w:ind w:left="1440" w:hanging="720"/>
        <w:rPr>
          <w:bCs/>
          <w:szCs w:val="20"/>
        </w:rPr>
      </w:pPr>
      <w:r w:rsidRPr="00812ECB">
        <w:rPr>
          <w:szCs w:val="20"/>
        </w:rPr>
        <w:t>(a)</w:t>
      </w:r>
      <w:r w:rsidRPr="00812ECB">
        <w:rPr>
          <w:szCs w:val="20"/>
        </w:rPr>
        <w:tab/>
        <w:t>The total of payments to all QSEs for cleared DAM energy offers, whether through Three-Part Supply Offers or through DAM Energy-Only Offer Curves, calculated under Section 4.6.2.1, Day-Ahead Energy Payment;</w:t>
      </w:r>
    </w:p>
    <w:p w14:paraId="6541EA8C" w14:textId="77777777" w:rsidR="00812ECB" w:rsidRPr="00812ECB" w:rsidRDefault="00812ECB" w:rsidP="00812ECB">
      <w:pPr>
        <w:spacing w:after="240"/>
        <w:ind w:left="1440" w:hanging="720"/>
        <w:rPr>
          <w:bCs/>
          <w:szCs w:val="20"/>
        </w:rPr>
      </w:pPr>
      <w:r w:rsidRPr="00812ECB">
        <w:rPr>
          <w:bCs/>
          <w:szCs w:val="20"/>
        </w:rPr>
        <w:t>(b)</w:t>
      </w:r>
      <w:r w:rsidRPr="00812ECB">
        <w:rPr>
          <w:bCs/>
          <w:szCs w:val="20"/>
        </w:rPr>
        <w:tab/>
        <w:t xml:space="preserve">The total of </w:t>
      </w:r>
      <w:r w:rsidRPr="00812ECB">
        <w:rPr>
          <w:szCs w:val="20"/>
        </w:rPr>
        <w:t>charges</w:t>
      </w:r>
      <w:r w:rsidRPr="00812ECB">
        <w:rPr>
          <w:bCs/>
          <w:szCs w:val="20"/>
        </w:rPr>
        <w:t xml:space="preserve"> to all QSEs for cleared DAM Energy Bids</w:t>
      </w:r>
      <w:ins w:id="1398" w:author="ERCOT" w:date="2022-06-26T15:46:00Z">
        <w:r w:rsidRPr="00812ECB">
          <w:rPr>
            <w:bCs/>
            <w:szCs w:val="20"/>
          </w:rPr>
          <w:t xml:space="preserve"> and</w:t>
        </w:r>
      </w:ins>
      <w:ins w:id="1399" w:author="ERCOT" w:date="2023-06-13T11:19:00Z">
        <w:r w:rsidRPr="00812ECB">
          <w:rPr>
            <w:bCs/>
            <w:szCs w:val="20"/>
          </w:rPr>
          <w:t xml:space="preserve"> </w:t>
        </w:r>
      </w:ins>
      <w:ins w:id="1400" w:author="ERCOT" w:date="2022-06-26T15:46:00Z">
        <w:r w:rsidRPr="00812ECB">
          <w:rPr>
            <w:bCs/>
            <w:szCs w:val="20"/>
          </w:rPr>
          <w:t>Energy Bid Curves</w:t>
        </w:r>
      </w:ins>
      <w:r w:rsidRPr="00812ECB">
        <w:rPr>
          <w:bCs/>
          <w:szCs w:val="20"/>
        </w:rPr>
        <w:t xml:space="preserve">, calculated under Section </w:t>
      </w:r>
      <w:r w:rsidRPr="00812ECB">
        <w:rPr>
          <w:szCs w:val="20"/>
        </w:rPr>
        <w:t>4.6.2.2, Day-Ahead Energy Charge</w:t>
      </w:r>
      <w:r w:rsidRPr="00812ECB">
        <w:rPr>
          <w:bCs/>
          <w:szCs w:val="20"/>
        </w:rPr>
        <w:t>; and</w:t>
      </w:r>
    </w:p>
    <w:p w14:paraId="2CCFEDB4" w14:textId="77777777" w:rsidR="00812ECB" w:rsidRPr="00812ECB" w:rsidRDefault="00812ECB" w:rsidP="00812ECB">
      <w:pPr>
        <w:spacing w:after="240"/>
        <w:ind w:left="1440" w:hanging="720"/>
        <w:rPr>
          <w:bCs/>
          <w:szCs w:val="20"/>
        </w:rPr>
      </w:pPr>
      <w:r w:rsidRPr="00812ECB">
        <w:rPr>
          <w:bCs/>
          <w:szCs w:val="20"/>
        </w:rPr>
        <w:t>(c)</w:t>
      </w:r>
      <w:r w:rsidRPr="00812ECB">
        <w:rPr>
          <w:bCs/>
          <w:szCs w:val="20"/>
        </w:rPr>
        <w:tab/>
        <w:t xml:space="preserve">The total of </w:t>
      </w:r>
      <w:r w:rsidRPr="00812ECB">
        <w:rPr>
          <w:szCs w:val="20"/>
        </w:rPr>
        <w:t>charges</w:t>
      </w:r>
      <w:r w:rsidRPr="00812ECB">
        <w:rPr>
          <w:bCs/>
          <w:szCs w:val="20"/>
        </w:rPr>
        <w:t xml:space="preserve"> or payments to all QSEs for PTP Obligation bids cleared in the DAM, calculated under Section </w:t>
      </w:r>
      <w:r w:rsidRPr="00812ECB">
        <w:rPr>
          <w:szCs w:val="20"/>
        </w:rPr>
        <w:t>4.6.3, Settlement for PTP Obligations Bought in DAM</w:t>
      </w:r>
      <w:r w:rsidRPr="00812ECB">
        <w:rPr>
          <w:bCs/>
          <w:szCs w:val="20"/>
        </w:rPr>
        <w:t>.</w:t>
      </w:r>
    </w:p>
    <w:p w14:paraId="3FDEDAFF" w14:textId="77777777" w:rsidR="00812ECB" w:rsidRPr="00812ECB" w:rsidRDefault="00812ECB" w:rsidP="00812ECB">
      <w:pPr>
        <w:spacing w:after="240"/>
        <w:ind w:left="1440" w:hanging="720"/>
        <w:rPr>
          <w:bCs/>
          <w:szCs w:val="20"/>
        </w:rPr>
      </w:pPr>
      <w:r w:rsidRPr="00812ECB">
        <w:rPr>
          <w:bCs/>
          <w:szCs w:val="20"/>
        </w:rPr>
        <w:t>(d)</w:t>
      </w:r>
      <w:r w:rsidRPr="00812ECB">
        <w:rPr>
          <w:bCs/>
          <w:szCs w:val="20"/>
        </w:rPr>
        <w:tab/>
        <w:t xml:space="preserve">The total of charges to all QSEs for PTP Obligation with Links to an Option bids cleared in the DAM, calculated under Section </w:t>
      </w:r>
      <w:r w:rsidRPr="00812ECB">
        <w:rPr>
          <w:szCs w:val="20"/>
        </w:rPr>
        <w:t>4.6.3</w:t>
      </w:r>
      <w:r w:rsidRPr="00812ECB">
        <w:rPr>
          <w:bCs/>
          <w:szCs w:val="20"/>
        </w:rPr>
        <w:t>.</w:t>
      </w:r>
    </w:p>
    <w:p w14:paraId="638442D9" w14:textId="77777777" w:rsidR="00812ECB" w:rsidRPr="00812ECB" w:rsidRDefault="00812ECB" w:rsidP="00812ECB">
      <w:pPr>
        <w:spacing w:after="240"/>
        <w:ind w:left="720" w:hanging="720"/>
        <w:rPr>
          <w:iCs/>
          <w:szCs w:val="20"/>
        </w:rPr>
      </w:pPr>
      <w:r w:rsidRPr="00812ECB">
        <w:rPr>
          <w:iCs/>
          <w:szCs w:val="20"/>
        </w:rPr>
        <w:lastRenderedPageBreak/>
        <w:t>(2)</w:t>
      </w:r>
      <w:r w:rsidRPr="00812ECB">
        <w:rPr>
          <w:iCs/>
          <w:szCs w:val="20"/>
        </w:rPr>
        <w:tab/>
        <w:t>The DAM congestion rent for a given Operating Hour is calculated as follows:</w:t>
      </w:r>
    </w:p>
    <w:p w14:paraId="64057358" w14:textId="77777777" w:rsidR="00812ECB" w:rsidRPr="00812ECB" w:rsidRDefault="00812ECB" w:rsidP="00812ECB">
      <w:pPr>
        <w:tabs>
          <w:tab w:val="left" w:pos="3420"/>
        </w:tabs>
        <w:spacing w:after="240"/>
        <w:ind w:left="3420" w:hanging="2707"/>
        <w:rPr>
          <w:b/>
          <w:bCs/>
        </w:rPr>
      </w:pPr>
      <w:r w:rsidRPr="00812ECB">
        <w:rPr>
          <w:b/>
          <w:bCs/>
        </w:rPr>
        <w:t>DACONGRENT</w:t>
      </w:r>
      <w:r w:rsidRPr="00812ECB">
        <w:rPr>
          <w:b/>
          <w:bCs/>
        </w:rPr>
        <w:tab/>
        <w:t>=</w:t>
      </w:r>
      <w:r w:rsidRPr="00812ECB">
        <w:rPr>
          <w:b/>
          <w:bCs/>
        </w:rPr>
        <w:tab/>
        <w:t>DAESAMTTOT + DAEPAMTTOT + DARTOBLAMTTOT + DARTOBLLOAMTTOT</w:t>
      </w:r>
    </w:p>
    <w:p w14:paraId="4026E21E" w14:textId="77777777" w:rsidR="00812ECB" w:rsidRPr="00812ECB" w:rsidRDefault="00812ECB" w:rsidP="00812ECB">
      <w:pPr>
        <w:spacing w:after="240"/>
        <w:ind w:firstLine="720"/>
        <w:rPr>
          <w:iCs/>
          <w:szCs w:val="20"/>
        </w:rPr>
      </w:pPr>
      <w:r w:rsidRPr="00812ECB">
        <w:rPr>
          <w:iCs/>
          <w:szCs w:val="20"/>
        </w:rPr>
        <w:t>Where:</w:t>
      </w:r>
    </w:p>
    <w:p w14:paraId="2EBD6900" w14:textId="77777777" w:rsidR="00812ECB" w:rsidRPr="00812ECB" w:rsidRDefault="00812ECB" w:rsidP="00812ECB">
      <w:pPr>
        <w:tabs>
          <w:tab w:val="left" w:pos="2340"/>
          <w:tab w:val="left" w:pos="3420"/>
        </w:tabs>
        <w:spacing w:after="240"/>
        <w:ind w:left="3420" w:hanging="2700"/>
        <w:rPr>
          <w:bCs/>
        </w:rPr>
      </w:pPr>
      <w:r w:rsidRPr="00812ECB">
        <w:rPr>
          <w:bCs/>
        </w:rPr>
        <w:t>DAESAMTTOT</w:t>
      </w:r>
      <w:r w:rsidRPr="00812ECB">
        <w:rPr>
          <w:bCs/>
        </w:rPr>
        <w:tab/>
        <w:t>=</w:t>
      </w:r>
      <w:r w:rsidRPr="00812ECB">
        <w:rPr>
          <w:bCs/>
        </w:rPr>
        <w:tab/>
      </w:r>
      <w:r w:rsidRPr="00812ECB">
        <w:rPr>
          <w:bCs/>
          <w:noProof/>
          <w:position w:val="-22"/>
        </w:rPr>
        <w:drawing>
          <wp:inline distT="0" distB="0" distL="0" distR="0" wp14:anchorId="2848EC23" wp14:editId="1097B397">
            <wp:extent cx="137795" cy="29337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DAESAMTQSETOT </w:t>
      </w:r>
      <w:r w:rsidRPr="00812ECB">
        <w:rPr>
          <w:bCs/>
          <w:i/>
          <w:vertAlign w:val="subscript"/>
        </w:rPr>
        <w:t>q</w:t>
      </w:r>
    </w:p>
    <w:p w14:paraId="3371DF25"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DAEPAMTTOT</w:t>
      </w:r>
      <w:r w:rsidRPr="00812ECB">
        <w:rPr>
          <w:bCs/>
        </w:rPr>
        <w:tab/>
        <w:t>=</w:t>
      </w:r>
      <w:r w:rsidRPr="00812ECB">
        <w:rPr>
          <w:bCs/>
        </w:rPr>
        <w:tab/>
      </w:r>
      <w:r w:rsidRPr="00812ECB">
        <w:rPr>
          <w:bCs/>
          <w:noProof/>
          <w:position w:val="-22"/>
        </w:rPr>
        <w:drawing>
          <wp:inline distT="0" distB="0" distL="0" distR="0" wp14:anchorId="26D1562A" wp14:editId="47E34679">
            <wp:extent cx="137795" cy="29337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DAEPAMTQSETOT </w:t>
      </w:r>
      <w:r w:rsidRPr="00812ECB">
        <w:rPr>
          <w:bCs/>
          <w:i/>
          <w:vertAlign w:val="subscript"/>
        </w:rPr>
        <w:t>q</w:t>
      </w:r>
    </w:p>
    <w:p w14:paraId="328A667C"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DARTOBLAMTTOT</w:t>
      </w:r>
      <w:r w:rsidRPr="00812ECB">
        <w:rPr>
          <w:bCs/>
        </w:rPr>
        <w:tab/>
        <w:t>=</w:t>
      </w:r>
      <w:r w:rsidRPr="00812ECB">
        <w:rPr>
          <w:bCs/>
        </w:rPr>
        <w:tab/>
      </w:r>
      <w:r w:rsidRPr="00812ECB">
        <w:rPr>
          <w:bCs/>
          <w:noProof/>
          <w:position w:val="-22"/>
        </w:rPr>
        <w:drawing>
          <wp:inline distT="0" distB="0" distL="0" distR="0" wp14:anchorId="75137927" wp14:editId="071BCE46">
            <wp:extent cx="137795" cy="29337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DARTOBLAMTQSETOT </w:t>
      </w:r>
      <w:r w:rsidRPr="00812ECB">
        <w:rPr>
          <w:bCs/>
          <w:i/>
          <w:vertAlign w:val="subscript"/>
        </w:rPr>
        <w:t>q</w:t>
      </w:r>
    </w:p>
    <w:p w14:paraId="028A66F0"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DARTOBLLOAMTTOT</w:t>
      </w:r>
      <w:r w:rsidRPr="00812ECB">
        <w:rPr>
          <w:bCs/>
        </w:rPr>
        <w:tab/>
        <w:t>=</w:t>
      </w:r>
      <w:r w:rsidRPr="00812ECB">
        <w:rPr>
          <w:bCs/>
        </w:rPr>
        <w:tab/>
      </w:r>
      <w:r w:rsidRPr="00812ECB">
        <w:rPr>
          <w:bCs/>
          <w:noProof/>
          <w:position w:val="-22"/>
        </w:rPr>
        <w:drawing>
          <wp:inline distT="0" distB="0" distL="0" distR="0" wp14:anchorId="50C505B5" wp14:editId="3178C606">
            <wp:extent cx="137795" cy="29337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DARTOBLLOAMTQSETOT </w:t>
      </w:r>
      <w:r w:rsidRPr="00812ECB">
        <w:rPr>
          <w:bCs/>
          <w:i/>
          <w:vertAlign w:val="subscript"/>
        </w:rPr>
        <w:t>q</w:t>
      </w:r>
    </w:p>
    <w:p w14:paraId="129BA808" w14:textId="77777777" w:rsidR="00812ECB" w:rsidRPr="00812ECB" w:rsidRDefault="00812ECB" w:rsidP="00812ECB">
      <w:pPr>
        <w:keepNext/>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812ECB" w:rsidRPr="00812ECB" w14:paraId="51FE6FBE" w14:textId="77777777" w:rsidTr="008C7683">
        <w:trPr>
          <w:cantSplit/>
          <w:tblHeader/>
        </w:trPr>
        <w:tc>
          <w:tcPr>
            <w:tcW w:w="1446" w:type="pct"/>
          </w:tcPr>
          <w:p w14:paraId="788A0024" w14:textId="77777777" w:rsidR="00812ECB" w:rsidRPr="00812ECB" w:rsidRDefault="00812ECB" w:rsidP="00812ECB">
            <w:pPr>
              <w:spacing w:after="120"/>
              <w:rPr>
                <w:b/>
                <w:iCs/>
                <w:sz w:val="20"/>
                <w:szCs w:val="20"/>
              </w:rPr>
            </w:pPr>
            <w:r w:rsidRPr="00812ECB">
              <w:rPr>
                <w:b/>
                <w:iCs/>
                <w:sz w:val="20"/>
                <w:szCs w:val="20"/>
              </w:rPr>
              <w:t>Variable</w:t>
            </w:r>
          </w:p>
        </w:tc>
        <w:tc>
          <w:tcPr>
            <w:tcW w:w="421" w:type="pct"/>
          </w:tcPr>
          <w:p w14:paraId="61344FA0" w14:textId="77777777" w:rsidR="00812ECB" w:rsidRPr="00812ECB" w:rsidRDefault="00812ECB" w:rsidP="00812ECB">
            <w:pPr>
              <w:spacing w:after="120"/>
              <w:rPr>
                <w:b/>
                <w:iCs/>
                <w:sz w:val="20"/>
                <w:szCs w:val="20"/>
              </w:rPr>
            </w:pPr>
            <w:r w:rsidRPr="00812ECB">
              <w:rPr>
                <w:b/>
                <w:iCs/>
                <w:sz w:val="20"/>
                <w:szCs w:val="20"/>
              </w:rPr>
              <w:t>Unit</w:t>
            </w:r>
          </w:p>
        </w:tc>
        <w:tc>
          <w:tcPr>
            <w:tcW w:w="3133" w:type="pct"/>
          </w:tcPr>
          <w:p w14:paraId="2EDF925B"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9030573" w14:textId="77777777" w:rsidTr="008C7683">
        <w:tc>
          <w:tcPr>
            <w:tcW w:w="1446" w:type="pct"/>
          </w:tcPr>
          <w:p w14:paraId="2911BF31" w14:textId="77777777" w:rsidR="00812ECB" w:rsidRPr="00812ECB" w:rsidRDefault="00812ECB" w:rsidP="00812ECB">
            <w:pPr>
              <w:spacing w:after="60"/>
              <w:rPr>
                <w:iCs/>
                <w:sz w:val="20"/>
                <w:szCs w:val="20"/>
              </w:rPr>
            </w:pPr>
            <w:r w:rsidRPr="00812ECB">
              <w:rPr>
                <w:iCs/>
                <w:sz w:val="20"/>
                <w:szCs w:val="20"/>
              </w:rPr>
              <w:t>DACONGRENT</w:t>
            </w:r>
          </w:p>
        </w:tc>
        <w:tc>
          <w:tcPr>
            <w:tcW w:w="421" w:type="pct"/>
          </w:tcPr>
          <w:p w14:paraId="28E0753F"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5FEBF70" w14:textId="77777777" w:rsidR="00812ECB" w:rsidRPr="00812ECB" w:rsidRDefault="00812ECB" w:rsidP="00812ECB">
            <w:pPr>
              <w:spacing w:after="60"/>
              <w:rPr>
                <w:bCs/>
                <w:i/>
                <w:iCs/>
                <w:sz w:val="20"/>
                <w:szCs w:val="20"/>
              </w:rPr>
            </w:pPr>
            <w:r w:rsidRPr="00812ECB">
              <w:rPr>
                <w:bCs/>
                <w:i/>
                <w:iCs/>
                <w:sz w:val="20"/>
                <w:szCs w:val="20"/>
              </w:rPr>
              <w:t>Day-Ahead Congestion Rent</w:t>
            </w:r>
            <w:r w:rsidRPr="00812ECB">
              <w:rPr>
                <w:bCs/>
                <w:iCs/>
                <w:sz w:val="20"/>
                <w:szCs w:val="20"/>
              </w:rPr>
              <w:sym w:font="Symbol" w:char="F0BE"/>
            </w:r>
            <w:r w:rsidRPr="00812ECB">
              <w:rPr>
                <w:bCs/>
                <w:iCs/>
                <w:sz w:val="20"/>
                <w:szCs w:val="20"/>
              </w:rPr>
              <w:t>The congestion rent collected in the DAM for the hour.</w:t>
            </w:r>
          </w:p>
        </w:tc>
      </w:tr>
      <w:tr w:rsidR="00812ECB" w:rsidRPr="00812ECB" w14:paraId="18C44B8C" w14:textId="77777777" w:rsidTr="008C7683">
        <w:trPr>
          <w:cantSplit/>
        </w:trPr>
        <w:tc>
          <w:tcPr>
            <w:tcW w:w="1446" w:type="pct"/>
          </w:tcPr>
          <w:p w14:paraId="63F4FDD8" w14:textId="77777777" w:rsidR="00812ECB" w:rsidRPr="00812ECB" w:rsidRDefault="00812ECB" w:rsidP="00812ECB">
            <w:pPr>
              <w:spacing w:after="60"/>
              <w:rPr>
                <w:iCs/>
                <w:sz w:val="20"/>
                <w:szCs w:val="20"/>
              </w:rPr>
            </w:pPr>
            <w:r w:rsidRPr="00812ECB">
              <w:rPr>
                <w:iCs/>
                <w:sz w:val="20"/>
                <w:szCs w:val="20"/>
              </w:rPr>
              <w:t>DAESAMTTOT</w:t>
            </w:r>
          </w:p>
        </w:tc>
        <w:tc>
          <w:tcPr>
            <w:tcW w:w="421" w:type="pct"/>
          </w:tcPr>
          <w:p w14:paraId="48BB24FB"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E867F09" w14:textId="77777777" w:rsidR="00812ECB" w:rsidRPr="00812ECB" w:rsidRDefault="00812ECB" w:rsidP="00812ECB">
            <w:pPr>
              <w:spacing w:after="60"/>
              <w:rPr>
                <w:bCs/>
                <w:iCs/>
                <w:sz w:val="20"/>
                <w:szCs w:val="20"/>
              </w:rPr>
            </w:pPr>
            <w:r w:rsidRPr="00812ECB">
              <w:rPr>
                <w:bCs/>
                <w:i/>
                <w:iCs/>
                <w:sz w:val="20"/>
                <w:szCs w:val="20"/>
              </w:rPr>
              <w:t>Day-Ahead Energy Sale Amount Total</w:t>
            </w:r>
            <w:r w:rsidRPr="00812ECB">
              <w:rPr>
                <w:bCs/>
                <w:iCs/>
                <w:sz w:val="20"/>
                <w:szCs w:val="20"/>
              </w:rPr>
              <w:sym w:font="Symbol" w:char="F0BE"/>
            </w:r>
            <w:r w:rsidRPr="00812ECB">
              <w:rPr>
                <w:bCs/>
                <w:iCs/>
                <w:sz w:val="20"/>
                <w:szCs w:val="20"/>
              </w:rPr>
              <w:t>The total payment to all QSEs for cleared DAM energy offers, whether through Three-Part Supply Offers or through DAM Energy-Only Offer Curves</w:t>
            </w:r>
            <w:ins w:id="1401" w:author="ERCOT" w:date="2023-06-01T23:24:00Z">
              <w:r w:rsidRPr="00812ECB">
                <w:rPr>
                  <w:bCs/>
                  <w:iCs/>
                  <w:sz w:val="20"/>
                  <w:szCs w:val="20"/>
                </w:rPr>
                <w:t>,</w:t>
              </w:r>
            </w:ins>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222D4088" w14:textId="77777777" w:rsidTr="008C7683">
        <w:trPr>
          <w:cantSplit/>
        </w:trPr>
        <w:tc>
          <w:tcPr>
            <w:tcW w:w="1446" w:type="pct"/>
          </w:tcPr>
          <w:p w14:paraId="3D92F414" w14:textId="77777777" w:rsidR="00812ECB" w:rsidRPr="00812ECB" w:rsidRDefault="00812ECB" w:rsidP="00812ECB">
            <w:pPr>
              <w:spacing w:after="60"/>
              <w:rPr>
                <w:bCs/>
                <w:iCs/>
                <w:sz w:val="20"/>
                <w:szCs w:val="20"/>
              </w:rPr>
            </w:pPr>
            <w:r w:rsidRPr="00812ECB">
              <w:rPr>
                <w:bCs/>
                <w:iCs/>
                <w:sz w:val="20"/>
                <w:szCs w:val="20"/>
              </w:rPr>
              <w:t>DAEPAMTTOT</w:t>
            </w:r>
          </w:p>
        </w:tc>
        <w:tc>
          <w:tcPr>
            <w:tcW w:w="421" w:type="pct"/>
          </w:tcPr>
          <w:p w14:paraId="49AA8246"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D549D8F" w14:textId="77777777" w:rsidR="00812ECB" w:rsidRPr="00812ECB" w:rsidRDefault="00812ECB" w:rsidP="00812ECB">
            <w:pPr>
              <w:spacing w:after="60"/>
              <w:rPr>
                <w:bCs/>
                <w:iCs/>
                <w:sz w:val="20"/>
                <w:szCs w:val="20"/>
              </w:rPr>
            </w:pPr>
            <w:r w:rsidRPr="00812ECB">
              <w:rPr>
                <w:bCs/>
                <w:i/>
                <w:iCs/>
                <w:sz w:val="20"/>
                <w:szCs w:val="20"/>
              </w:rPr>
              <w:t>Day-Ahead Energy Purchase Amount Total</w:t>
            </w:r>
            <w:r w:rsidRPr="00812ECB">
              <w:rPr>
                <w:bCs/>
                <w:iCs/>
                <w:sz w:val="20"/>
                <w:szCs w:val="20"/>
              </w:rPr>
              <w:sym w:font="Symbol" w:char="F0BE"/>
            </w:r>
            <w:r w:rsidRPr="00812ECB">
              <w:rPr>
                <w:bCs/>
                <w:iCs/>
                <w:sz w:val="20"/>
                <w:szCs w:val="20"/>
              </w:rPr>
              <w:t xml:space="preserve">The total charge to all QSEs for </w:t>
            </w:r>
            <w:del w:id="1402" w:author="ERCOT" w:date="2022-06-26T15:46:00Z">
              <w:r w:rsidRPr="00812ECB" w:rsidDel="008C0605">
                <w:rPr>
                  <w:bCs/>
                  <w:iCs/>
                  <w:sz w:val="20"/>
                  <w:szCs w:val="20"/>
                </w:rPr>
                <w:delText xml:space="preserve">cleared </w:delText>
              </w:r>
            </w:del>
            <w:r w:rsidRPr="00812ECB">
              <w:rPr>
                <w:bCs/>
                <w:iCs/>
                <w:sz w:val="20"/>
                <w:szCs w:val="20"/>
              </w:rPr>
              <w:t>DAM Energy Bids</w:t>
            </w:r>
            <w:ins w:id="1403" w:author="ERCOT" w:date="2022-06-26T15:46:00Z">
              <w:r w:rsidRPr="00812ECB">
                <w:rPr>
                  <w:bCs/>
                  <w:iCs/>
                  <w:sz w:val="20"/>
                  <w:szCs w:val="20"/>
                </w:rPr>
                <w:t xml:space="preserve"> and Energy Bid Curves, cleared in the DAM,</w:t>
              </w:r>
            </w:ins>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12BDFA8B" w14:textId="77777777" w:rsidTr="008C7683">
        <w:trPr>
          <w:cantSplit/>
        </w:trPr>
        <w:tc>
          <w:tcPr>
            <w:tcW w:w="1446" w:type="pct"/>
          </w:tcPr>
          <w:p w14:paraId="3D11631E" w14:textId="77777777" w:rsidR="00812ECB" w:rsidRPr="00812ECB" w:rsidRDefault="00812ECB" w:rsidP="00812ECB">
            <w:pPr>
              <w:spacing w:after="60"/>
              <w:rPr>
                <w:bCs/>
                <w:iCs/>
                <w:sz w:val="20"/>
                <w:szCs w:val="20"/>
              </w:rPr>
            </w:pPr>
            <w:r w:rsidRPr="00812ECB">
              <w:rPr>
                <w:bCs/>
                <w:iCs/>
                <w:sz w:val="20"/>
                <w:szCs w:val="20"/>
              </w:rPr>
              <w:t>DARTOBLAMTTOT</w:t>
            </w:r>
          </w:p>
        </w:tc>
        <w:tc>
          <w:tcPr>
            <w:tcW w:w="421" w:type="pct"/>
          </w:tcPr>
          <w:p w14:paraId="5F145B33"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AFBA38C" w14:textId="77777777" w:rsidR="00812ECB" w:rsidRPr="00812ECB" w:rsidRDefault="00812ECB" w:rsidP="00812ECB">
            <w:pPr>
              <w:spacing w:after="60"/>
              <w:rPr>
                <w:bCs/>
                <w:iCs/>
                <w:sz w:val="20"/>
                <w:szCs w:val="20"/>
              </w:rPr>
            </w:pPr>
            <w:r w:rsidRPr="00812ECB">
              <w:rPr>
                <w:bCs/>
                <w:i/>
                <w:iCs/>
                <w:sz w:val="20"/>
                <w:szCs w:val="20"/>
              </w:rPr>
              <w:t>Day-Ahead Real-Time Obligation Amount Total</w:t>
            </w:r>
            <w:r w:rsidRPr="00812ECB">
              <w:rPr>
                <w:bCs/>
                <w:iCs/>
                <w:sz w:val="20"/>
                <w:szCs w:val="20"/>
              </w:rPr>
              <w:sym w:font="Symbol" w:char="F0BE"/>
            </w:r>
            <w:r w:rsidRPr="00812ECB">
              <w:rPr>
                <w:bCs/>
                <w:iCs/>
                <w:sz w:val="20"/>
                <w:szCs w:val="20"/>
              </w:rPr>
              <w:t xml:space="preserve">The net total charge or payment to all QSEs for cleared PTP Obligation bids in the DAM for the </w:t>
            </w:r>
            <w:r w:rsidRPr="00812ECB">
              <w:rPr>
                <w:iCs/>
                <w:sz w:val="20"/>
                <w:szCs w:val="20"/>
              </w:rPr>
              <w:t>hour</w:t>
            </w:r>
            <w:r w:rsidRPr="00812ECB">
              <w:rPr>
                <w:bCs/>
                <w:iCs/>
                <w:sz w:val="20"/>
                <w:szCs w:val="20"/>
              </w:rPr>
              <w:t>.</w:t>
            </w:r>
          </w:p>
        </w:tc>
      </w:tr>
      <w:tr w:rsidR="00812ECB" w:rsidRPr="00812ECB" w14:paraId="0E30396A" w14:textId="77777777" w:rsidTr="008C7683">
        <w:trPr>
          <w:cantSplit/>
        </w:trPr>
        <w:tc>
          <w:tcPr>
            <w:tcW w:w="1446" w:type="pct"/>
          </w:tcPr>
          <w:p w14:paraId="1D416151" w14:textId="77777777" w:rsidR="00812ECB" w:rsidRPr="00812ECB" w:rsidRDefault="00812ECB" w:rsidP="00812ECB">
            <w:pPr>
              <w:spacing w:after="60"/>
              <w:rPr>
                <w:bCs/>
                <w:iCs/>
                <w:sz w:val="20"/>
                <w:szCs w:val="20"/>
              </w:rPr>
            </w:pPr>
            <w:r w:rsidRPr="00812ECB">
              <w:rPr>
                <w:iCs/>
                <w:sz w:val="20"/>
                <w:szCs w:val="20"/>
              </w:rPr>
              <w:t>DARTOBLLOAMTTOT</w:t>
            </w:r>
          </w:p>
        </w:tc>
        <w:tc>
          <w:tcPr>
            <w:tcW w:w="421" w:type="pct"/>
          </w:tcPr>
          <w:p w14:paraId="703F2A74"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24C8FAA" w14:textId="77777777" w:rsidR="00812ECB" w:rsidRPr="00812ECB" w:rsidRDefault="00812ECB" w:rsidP="00812ECB">
            <w:pPr>
              <w:spacing w:after="60"/>
              <w:rPr>
                <w:bCs/>
                <w:i/>
                <w:iCs/>
                <w:sz w:val="20"/>
                <w:szCs w:val="20"/>
              </w:rPr>
            </w:pPr>
            <w:r w:rsidRPr="00812ECB">
              <w:rPr>
                <w:bCs/>
                <w:i/>
                <w:iCs/>
                <w:sz w:val="20"/>
                <w:szCs w:val="20"/>
              </w:rPr>
              <w:t>Day-Ahead Real-Time Obligation with Links to an Option Amount Total</w:t>
            </w:r>
            <w:r w:rsidRPr="00812ECB">
              <w:rPr>
                <w:bCs/>
                <w:iCs/>
                <w:sz w:val="20"/>
                <w:szCs w:val="20"/>
              </w:rPr>
              <w:sym w:font="Symbol" w:char="F0BE"/>
            </w:r>
            <w:r w:rsidRPr="00812ECB">
              <w:rPr>
                <w:bCs/>
                <w:iCs/>
                <w:sz w:val="20"/>
                <w:szCs w:val="20"/>
              </w:rPr>
              <w:t xml:space="preserve">The net total charge to all QSEs for charge to QSE </w:t>
            </w:r>
            <w:r w:rsidRPr="00812ECB">
              <w:rPr>
                <w:bCs/>
                <w:i/>
                <w:iCs/>
                <w:sz w:val="20"/>
                <w:szCs w:val="20"/>
              </w:rPr>
              <w:t>q</w:t>
            </w:r>
            <w:r w:rsidRPr="00812ECB">
              <w:rPr>
                <w:bCs/>
                <w:iCs/>
                <w:sz w:val="20"/>
                <w:szCs w:val="20"/>
              </w:rPr>
              <w:t xml:space="preserve"> for a PTP Obligation with Links to an Option Bid cleared in the DAM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0B344F9D" w14:textId="77777777" w:rsidTr="008C7683">
        <w:trPr>
          <w:cantSplit/>
        </w:trPr>
        <w:tc>
          <w:tcPr>
            <w:tcW w:w="1446" w:type="pct"/>
          </w:tcPr>
          <w:p w14:paraId="6B174403" w14:textId="77777777" w:rsidR="00812ECB" w:rsidRPr="00812ECB" w:rsidRDefault="00812ECB" w:rsidP="00812ECB">
            <w:pPr>
              <w:spacing w:after="60"/>
              <w:rPr>
                <w:bCs/>
                <w:iCs/>
                <w:sz w:val="20"/>
                <w:szCs w:val="20"/>
              </w:rPr>
            </w:pPr>
            <w:r w:rsidRPr="00812ECB">
              <w:rPr>
                <w:bCs/>
                <w:iCs/>
                <w:sz w:val="20"/>
                <w:szCs w:val="20"/>
              </w:rPr>
              <w:t xml:space="preserve">DAESAMTQSETOT </w:t>
            </w:r>
            <w:r w:rsidRPr="00812ECB">
              <w:rPr>
                <w:bCs/>
                <w:i/>
                <w:iCs/>
                <w:sz w:val="20"/>
                <w:szCs w:val="20"/>
                <w:vertAlign w:val="subscript"/>
              </w:rPr>
              <w:t>q</w:t>
            </w:r>
          </w:p>
        </w:tc>
        <w:tc>
          <w:tcPr>
            <w:tcW w:w="421" w:type="pct"/>
          </w:tcPr>
          <w:p w14:paraId="7699233E"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6BEA00F9" w14:textId="77777777" w:rsidR="00812ECB" w:rsidRPr="00812ECB" w:rsidRDefault="00812ECB" w:rsidP="00812ECB">
            <w:pPr>
              <w:spacing w:after="60"/>
              <w:rPr>
                <w:bCs/>
                <w:iCs/>
                <w:sz w:val="20"/>
                <w:szCs w:val="20"/>
              </w:rPr>
            </w:pPr>
            <w:r w:rsidRPr="00812ECB">
              <w:rPr>
                <w:bCs/>
                <w:i/>
                <w:iCs/>
                <w:sz w:val="20"/>
                <w:szCs w:val="20"/>
              </w:rPr>
              <w:t>Day-Ahead Energy Sale Amount QSE Total per QSE</w:t>
            </w:r>
            <w:r w:rsidRPr="00812ECB">
              <w:rPr>
                <w:bCs/>
                <w:iCs/>
                <w:sz w:val="20"/>
                <w:szCs w:val="20"/>
              </w:rPr>
              <w:sym w:font="Symbol" w:char="F0BE"/>
            </w:r>
            <w:r w:rsidRPr="00812ECB">
              <w:rPr>
                <w:bCs/>
                <w:iCs/>
                <w:sz w:val="20"/>
                <w:szCs w:val="20"/>
              </w:rPr>
              <w:t xml:space="preserve">The total payment to QSE </w:t>
            </w:r>
            <w:r w:rsidRPr="00812ECB">
              <w:rPr>
                <w:bCs/>
                <w:i/>
                <w:iCs/>
                <w:sz w:val="20"/>
                <w:szCs w:val="20"/>
              </w:rPr>
              <w:t>q</w:t>
            </w:r>
            <w:r w:rsidRPr="00812ECB">
              <w:rPr>
                <w:bCs/>
                <w:iCs/>
                <w:sz w:val="20"/>
                <w:szCs w:val="20"/>
              </w:rPr>
              <w:t xml:space="preserve"> for cleared DAM energy offers, whether through Three-Part Supply Offers or through DAM Energy-Only Offer Curves, for the </w:t>
            </w:r>
            <w:r w:rsidRPr="00812ECB">
              <w:rPr>
                <w:iCs/>
                <w:sz w:val="20"/>
                <w:szCs w:val="20"/>
              </w:rPr>
              <w:t>hour</w:t>
            </w:r>
            <w:r w:rsidRPr="00812ECB">
              <w:rPr>
                <w:bCs/>
                <w:iCs/>
                <w:sz w:val="20"/>
                <w:szCs w:val="20"/>
              </w:rPr>
              <w:t>.  See item (2) of Section 4.6.2.1.</w:t>
            </w:r>
          </w:p>
        </w:tc>
      </w:tr>
      <w:tr w:rsidR="00812ECB" w:rsidRPr="00812ECB" w14:paraId="3A9EB0B5" w14:textId="77777777" w:rsidTr="008C7683">
        <w:trPr>
          <w:cantSplit/>
        </w:trPr>
        <w:tc>
          <w:tcPr>
            <w:tcW w:w="1446" w:type="pct"/>
          </w:tcPr>
          <w:p w14:paraId="70DEF6F3" w14:textId="77777777" w:rsidR="00812ECB" w:rsidRPr="00812ECB" w:rsidRDefault="00812ECB" w:rsidP="00812ECB">
            <w:pPr>
              <w:spacing w:after="60"/>
              <w:rPr>
                <w:bCs/>
                <w:iCs/>
                <w:sz w:val="20"/>
                <w:szCs w:val="20"/>
              </w:rPr>
            </w:pPr>
            <w:r w:rsidRPr="00812ECB">
              <w:rPr>
                <w:bCs/>
                <w:iCs/>
                <w:sz w:val="20"/>
                <w:szCs w:val="20"/>
              </w:rPr>
              <w:t xml:space="preserve">DAEPAMTQSETOT </w:t>
            </w:r>
            <w:r w:rsidRPr="00812ECB">
              <w:rPr>
                <w:bCs/>
                <w:i/>
                <w:iCs/>
                <w:sz w:val="20"/>
                <w:szCs w:val="20"/>
                <w:vertAlign w:val="subscript"/>
              </w:rPr>
              <w:t>q</w:t>
            </w:r>
          </w:p>
        </w:tc>
        <w:tc>
          <w:tcPr>
            <w:tcW w:w="421" w:type="pct"/>
          </w:tcPr>
          <w:p w14:paraId="34B4BBF8"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149BDDF5" w14:textId="77777777" w:rsidR="00812ECB" w:rsidRPr="00812ECB" w:rsidRDefault="00812ECB" w:rsidP="00812ECB">
            <w:pPr>
              <w:spacing w:after="60"/>
              <w:rPr>
                <w:bCs/>
                <w:iCs/>
                <w:sz w:val="20"/>
                <w:szCs w:val="20"/>
              </w:rPr>
            </w:pPr>
            <w:r w:rsidRPr="00812ECB">
              <w:rPr>
                <w:bCs/>
                <w:i/>
                <w:iCs/>
                <w:sz w:val="20"/>
                <w:szCs w:val="20"/>
              </w:rPr>
              <w:t>Day-Ahead Energy Purchase Amount QSE Total per QSE</w:t>
            </w:r>
            <w:r w:rsidRPr="00812ECB">
              <w:rPr>
                <w:bCs/>
                <w:iCs/>
                <w:sz w:val="20"/>
                <w:szCs w:val="20"/>
              </w:rPr>
              <w:sym w:font="Symbol" w:char="F0BE"/>
            </w:r>
            <w:r w:rsidRPr="00812ECB">
              <w:rPr>
                <w:bCs/>
                <w:iCs/>
                <w:sz w:val="20"/>
                <w:szCs w:val="20"/>
              </w:rPr>
              <w:t xml:space="preserve">The total charge to QSE </w:t>
            </w:r>
            <w:r w:rsidRPr="00812ECB">
              <w:rPr>
                <w:bCs/>
                <w:i/>
                <w:iCs/>
                <w:sz w:val="20"/>
                <w:szCs w:val="20"/>
              </w:rPr>
              <w:t>q</w:t>
            </w:r>
            <w:r w:rsidRPr="00812ECB">
              <w:rPr>
                <w:bCs/>
                <w:iCs/>
                <w:sz w:val="20"/>
                <w:szCs w:val="20"/>
              </w:rPr>
              <w:t xml:space="preserve"> for </w:t>
            </w:r>
            <w:del w:id="1404" w:author="ERCOT" w:date="2022-06-26T15:47:00Z">
              <w:r w:rsidRPr="00812ECB" w:rsidDel="008C0605">
                <w:rPr>
                  <w:bCs/>
                  <w:iCs/>
                  <w:sz w:val="20"/>
                  <w:szCs w:val="20"/>
                </w:rPr>
                <w:delText xml:space="preserve">cleared </w:delText>
              </w:r>
            </w:del>
            <w:r w:rsidRPr="00812ECB">
              <w:rPr>
                <w:bCs/>
                <w:iCs/>
                <w:sz w:val="20"/>
                <w:szCs w:val="20"/>
              </w:rPr>
              <w:t>DAM Energy Bids</w:t>
            </w:r>
            <w:ins w:id="1405" w:author="ERCOT" w:date="2022-06-26T15:47:00Z">
              <w:r w:rsidRPr="00812ECB">
                <w:rPr>
                  <w:bCs/>
                  <w:iCs/>
                  <w:sz w:val="20"/>
                  <w:szCs w:val="20"/>
                </w:rPr>
                <w:t xml:space="preserve"> and Energy Bid Curves, cleared in the DAM,</w:t>
              </w:r>
            </w:ins>
            <w:r w:rsidRPr="00812ECB">
              <w:rPr>
                <w:bCs/>
                <w:iCs/>
                <w:sz w:val="20"/>
                <w:szCs w:val="20"/>
              </w:rPr>
              <w:t xml:space="preserve"> for the hour</w:t>
            </w:r>
            <w:r w:rsidRPr="00812ECB">
              <w:rPr>
                <w:iCs/>
                <w:sz w:val="20"/>
                <w:szCs w:val="20"/>
              </w:rPr>
              <w:t>.  See item (2) of Section 4.6.2.2.</w:t>
            </w:r>
          </w:p>
        </w:tc>
      </w:tr>
      <w:tr w:rsidR="00812ECB" w:rsidRPr="00812ECB" w14:paraId="15BC3277" w14:textId="77777777" w:rsidTr="008C7683">
        <w:trPr>
          <w:cantSplit/>
        </w:trPr>
        <w:tc>
          <w:tcPr>
            <w:tcW w:w="1446" w:type="pct"/>
          </w:tcPr>
          <w:p w14:paraId="74EDEC23" w14:textId="77777777" w:rsidR="00812ECB" w:rsidRPr="00812ECB" w:rsidRDefault="00812ECB" w:rsidP="00812ECB">
            <w:pPr>
              <w:spacing w:after="60"/>
              <w:rPr>
                <w:bCs/>
                <w:iCs/>
                <w:sz w:val="20"/>
                <w:szCs w:val="20"/>
              </w:rPr>
            </w:pPr>
            <w:r w:rsidRPr="00812ECB">
              <w:rPr>
                <w:bCs/>
                <w:iCs/>
                <w:sz w:val="20"/>
                <w:szCs w:val="20"/>
              </w:rPr>
              <w:t xml:space="preserve">DARTOBLAMTQSETOT </w:t>
            </w:r>
            <w:r w:rsidRPr="00812ECB">
              <w:rPr>
                <w:bCs/>
                <w:i/>
                <w:iCs/>
                <w:sz w:val="20"/>
                <w:szCs w:val="20"/>
                <w:vertAlign w:val="subscript"/>
              </w:rPr>
              <w:t>q</w:t>
            </w:r>
          </w:p>
        </w:tc>
        <w:tc>
          <w:tcPr>
            <w:tcW w:w="421" w:type="pct"/>
          </w:tcPr>
          <w:p w14:paraId="6688F97E"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FD83D80" w14:textId="77777777" w:rsidR="00812ECB" w:rsidRPr="00812ECB" w:rsidRDefault="00812ECB" w:rsidP="00812ECB">
            <w:pPr>
              <w:spacing w:after="60"/>
              <w:rPr>
                <w:bCs/>
                <w:iCs/>
                <w:sz w:val="20"/>
                <w:szCs w:val="20"/>
              </w:rPr>
            </w:pPr>
            <w:r w:rsidRPr="00812ECB">
              <w:rPr>
                <w:bCs/>
                <w:i/>
                <w:iCs/>
                <w:sz w:val="20"/>
                <w:szCs w:val="20"/>
              </w:rPr>
              <w:t>Day-Ahead Real-Time Obligation Amount QSE Total per QSE</w:t>
            </w:r>
            <w:r w:rsidRPr="00812ECB">
              <w:rPr>
                <w:bCs/>
                <w:iCs/>
                <w:sz w:val="20"/>
                <w:szCs w:val="20"/>
              </w:rPr>
              <w:sym w:font="Symbol" w:char="F0BE"/>
            </w:r>
            <w:r w:rsidRPr="00812ECB">
              <w:rPr>
                <w:bCs/>
                <w:iCs/>
                <w:sz w:val="20"/>
                <w:szCs w:val="20"/>
              </w:rPr>
              <w:t xml:space="preserve">The total charge or payment to QSE </w:t>
            </w:r>
            <w:r w:rsidRPr="00812ECB">
              <w:rPr>
                <w:bCs/>
                <w:i/>
                <w:iCs/>
                <w:sz w:val="20"/>
                <w:szCs w:val="20"/>
              </w:rPr>
              <w:t>q</w:t>
            </w:r>
            <w:r w:rsidRPr="00812ECB">
              <w:rPr>
                <w:bCs/>
                <w:iCs/>
                <w:sz w:val="20"/>
                <w:szCs w:val="20"/>
              </w:rPr>
              <w:t xml:space="preserve"> for PTP Obligation Bids cleared in the DAM for the hour</w:t>
            </w:r>
            <w:r w:rsidRPr="00812ECB">
              <w:rPr>
                <w:iCs/>
                <w:sz w:val="20"/>
                <w:szCs w:val="20"/>
              </w:rPr>
              <w:t>.  See item (2) of Section 4.6.3.</w:t>
            </w:r>
          </w:p>
        </w:tc>
      </w:tr>
      <w:tr w:rsidR="00812ECB" w:rsidRPr="00812ECB" w14:paraId="789F3642" w14:textId="77777777" w:rsidTr="008C7683">
        <w:trPr>
          <w:cantSplit/>
        </w:trPr>
        <w:tc>
          <w:tcPr>
            <w:tcW w:w="1446" w:type="pct"/>
          </w:tcPr>
          <w:p w14:paraId="6FE8C656" w14:textId="77777777" w:rsidR="00812ECB" w:rsidRPr="00812ECB" w:rsidRDefault="00812ECB" w:rsidP="00812ECB">
            <w:pPr>
              <w:spacing w:after="60"/>
              <w:rPr>
                <w:bCs/>
                <w:i/>
                <w:iCs/>
                <w:sz w:val="20"/>
                <w:szCs w:val="20"/>
              </w:rPr>
            </w:pPr>
            <w:proofErr w:type="spellStart"/>
            <w:r w:rsidRPr="00812ECB">
              <w:rPr>
                <w:iCs/>
                <w:sz w:val="20"/>
                <w:szCs w:val="20"/>
              </w:rPr>
              <w:lastRenderedPageBreak/>
              <w:t>DARTOBLLOAMTQSETOT</w:t>
            </w:r>
            <w:r w:rsidRPr="00812ECB">
              <w:rPr>
                <w:i/>
                <w:iCs/>
                <w:sz w:val="20"/>
                <w:szCs w:val="20"/>
                <w:vertAlign w:val="subscript"/>
              </w:rPr>
              <w:t>q</w:t>
            </w:r>
            <w:proofErr w:type="spellEnd"/>
          </w:p>
        </w:tc>
        <w:tc>
          <w:tcPr>
            <w:tcW w:w="421" w:type="pct"/>
          </w:tcPr>
          <w:p w14:paraId="500DB98B"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3993DD57" w14:textId="77777777" w:rsidR="00812ECB" w:rsidRPr="00812ECB" w:rsidRDefault="00812ECB" w:rsidP="00812ECB">
            <w:pPr>
              <w:spacing w:after="60"/>
              <w:rPr>
                <w:bCs/>
                <w:iCs/>
                <w:sz w:val="20"/>
                <w:szCs w:val="20"/>
              </w:rPr>
            </w:pPr>
            <w:r w:rsidRPr="00812ECB">
              <w:rPr>
                <w:bCs/>
                <w:i/>
                <w:iCs/>
                <w:sz w:val="20"/>
                <w:szCs w:val="20"/>
              </w:rPr>
              <w:t>Day-Ahead Real-Time Obligation with Links to an Option Amount QSE Total per QSE</w:t>
            </w:r>
            <w:r w:rsidRPr="00812ECB">
              <w:rPr>
                <w:bCs/>
                <w:iCs/>
                <w:sz w:val="20"/>
                <w:szCs w:val="20"/>
              </w:rPr>
              <w:sym w:font="Symbol" w:char="F0BE"/>
            </w:r>
            <w:r w:rsidRPr="00812ECB">
              <w:rPr>
                <w:bCs/>
                <w:iCs/>
                <w:sz w:val="20"/>
                <w:szCs w:val="20"/>
              </w:rPr>
              <w:t xml:space="preserve">The net total charge to QSE q for all its PTP Obligation with Links to </w:t>
            </w:r>
            <w:del w:id="1406" w:author="ERCOT" w:date="2023-06-01T23:25:00Z">
              <w:r w:rsidRPr="00812ECB" w:rsidDel="004141DE">
                <w:rPr>
                  <w:bCs/>
                  <w:iCs/>
                  <w:sz w:val="20"/>
                  <w:szCs w:val="20"/>
                </w:rPr>
                <w:delText xml:space="preserve">an </w:delText>
              </w:r>
            </w:del>
            <w:r w:rsidRPr="00812ECB">
              <w:rPr>
                <w:bCs/>
                <w:iCs/>
                <w:sz w:val="20"/>
                <w:szCs w:val="20"/>
              </w:rPr>
              <w:t xml:space="preserve">Option Bids cleared in the DAM for the </w:t>
            </w:r>
            <w:r w:rsidRPr="00812ECB">
              <w:rPr>
                <w:iCs/>
                <w:sz w:val="20"/>
                <w:szCs w:val="20"/>
              </w:rPr>
              <w:t>hour</w:t>
            </w:r>
            <w:r w:rsidRPr="00812ECB">
              <w:rPr>
                <w:bCs/>
                <w:iCs/>
                <w:sz w:val="20"/>
                <w:szCs w:val="20"/>
              </w:rPr>
              <w:t>.</w:t>
            </w:r>
          </w:p>
        </w:tc>
      </w:tr>
      <w:tr w:rsidR="00812ECB" w:rsidRPr="00812ECB" w14:paraId="6EFE14FF" w14:textId="77777777" w:rsidTr="008C7683">
        <w:trPr>
          <w:cantSplit/>
        </w:trPr>
        <w:tc>
          <w:tcPr>
            <w:tcW w:w="1446" w:type="pct"/>
          </w:tcPr>
          <w:p w14:paraId="0EF17226" w14:textId="77777777" w:rsidR="00812ECB" w:rsidRPr="00812ECB" w:rsidRDefault="00812ECB" w:rsidP="00812ECB">
            <w:pPr>
              <w:spacing w:after="60"/>
              <w:rPr>
                <w:bCs/>
                <w:i/>
                <w:iCs/>
                <w:sz w:val="20"/>
                <w:szCs w:val="20"/>
              </w:rPr>
            </w:pPr>
            <w:r w:rsidRPr="00812ECB">
              <w:rPr>
                <w:bCs/>
                <w:i/>
                <w:iCs/>
                <w:sz w:val="20"/>
                <w:szCs w:val="20"/>
              </w:rPr>
              <w:t>q</w:t>
            </w:r>
          </w:p>
        </w:tc>
        <w:tc>
          <w:tcPr>
            <w:tcW w:w="421" w:type="pct"/>
          </w:tcPr>
          <w:p w14:paraId="5FB4CC22" w14:textId="77777777" w:rsidR="00812ECB" w:rsidRPr="00812ECB" w:rsidRDefault="00812ECB" w:rsidP="00812ECB">
            <w:pPr>
              <w:spacing w:after="60"/>
              <w:rPr>
                <w:bCs/>
                <w:iCs/>
                <w:sz w:val="20"/>
                <w:szCs w:val="20"/>
              </w:rPr>
            </w:pPr>
            <w:r w:rsidRPr="00812ECB">
              <w:rPr>
                <w:bCs/>
                <w:iCs/>
                <w:sz w:val="20"/>
                <w:szCs w:val="20"/>
              </w:rPr>
              <w:t>none</w:t>
            </w:r>
          </w:p>
        </w:tc>
        <w:tc>
          <w:tcPr>
            <w:tcW w:w="3133" w:type="pct"/>
          </w:tcPr>
          <w:p w14:paraId="36081443" w14:textId="77777777" w:rsidR="00812ECB" w:rsidRPr="00812ECB" w:rsidRDefault="00812ECB" w:rsidP="00812ECB">
            <w:pPr>
              <w:spacing w:after="60"/>
              <w:rPr>
                <w:bCs/>
                <w:iCs/>
                <w:sz w:val="20"/>
                <w:szCs w:val="20"/>
              </w:rPr>
            </w:pPr>
            <w:r w:rsidRPr="00812ECB">
              <w:rPr>
                <w:bCs/>
                <w:iCs/>
                <w:sz w:val="20"/>
                <w:szCs w:val="20"/>
              </w:rPr>
              <w:t>A QSE.</w:t>
            </w:r>
          </w:p>
        </w:tc>
      </w:tr>
    </w:tbl>
    <w:p w14:paraId="24785F7E" w14:textId="77777777" w:rsidR="00812ECB" w:rsidRPr="00812ECB" w:rsidRDefault="00812ECB" w:rsidP="00812ECB">
      <w:pPr>
        <w:keepNext/>
        <w:widowControl w:val="0"/>
        <w:tabs>
          <w:tab w:val="left" w:pos="1260"/>
        </w:tabs>
        <w:spacing w:before="240" w:after="240"/>
        <w:ind w:left="1267" w:hanging="1267"/>
        <w:outlineLvl w:val="3"/>
        <w:rPr>
          <w:b/>
          <w:snapToGrid w:val="0"/>
          <w:szCs w:val="20"/>
        </w:rPr>
      </w:pPr>
      <w:bookmarkStart w:id="1407" w:name="_Toc141777768"/>
      <w:bookmarkStart w:id="1408" w:name="_Toc203961349"/>
      <w:bookmarkStart w:id="1409" w:name="_Toc400968473"/>
      <w:bookmarkStart w:id="1410" w:name="_Toc402362721"/>
      <w:bookmarkStart w:id="1411" w:name="_Toc405554787"/>
      <w:bookmarkStart w:id="1412" w:name="_Toc458771447"/>
      <w:bookmarkStart w:id="1413" w:name="_Toc458771570"/>
      <w:bookmarkStart w:id="1414" w:name="_Toc460939749"/>
      <w:bookmarkStart w:id="1415" w:name="_Toc65157793"/>
      <w:commentRangeStart w:id="1416"/>
      <w:r w:rsidRPr="00812ECB">
        <w:rPr>
          <w:b/>
          <w:snapToGrid w:val="0"/>
          <w:szCs w:val="20"/>
        </w:rPr>
        <w:t>8.1.1.1</w:t>
      </w:r>
      <w:commentRangeEnd w:id="1416"/>
      <w:r w:rsidR="00F8031C">
        <w:rPr>
          <w:rStyle w:val="CommentReference"/>
        </w:rPr>
        <w:commentReference w:id="1416"/>
      </w:r>
      <w:r w:rsidRPr="00812ECB">
        <w:rPr>
          <w:b/>
          <w:snapToGrid w:val="0"/>
          <w:szCs w:val="20"/>
        </w:rPr>
        <w:tab/>
      </w:r>
      <w:bookmarkStart w:id="1417" w:name="_Hlk103676916"/>
      <w:r w:rsidRPr="00812ECB">
        <w:rPr>
          <w:b/>
          <w:snapToGrid w:val="0"/>
          <w:szCs w:val="20"/>
        </w:rPr>
        <w:t>Ancillary Service Qualification and Testing</w:t>
      </w:r>
      <w:bookmarkEnd w:id="1407"/>
      <w:bookmarkEnd w:id="1408"/>
      <w:bookmarkEnd w:id="1409"/>
      <w:bookmarkEnd w:id="1410"/>
      <w:bookmarkEnd w:id="1411"/>
      <w:bookmarkEnd w:id="1412"/>
      <w:bookmarkEnd w:id="1413"/>
      <w:bookmarkEnd w:id="1414"/>
      <w:bookmarkEnd w:id="1415"/>
      <w:bookmarkEnd w:id="1417"/>
    </w:p>
    <w:p w14:paraId="38F42B2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0A278056"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8731393"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1C2A7F2"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3B1DBF0" w14:textId="77777777" w:rsidR="00812ECB" w:rsidRPr="00812ECB" w:rsidRDefault="00812ECB" w:rsidP="00812ECB">
      <w:pPr>
        <w:spacing w:after="240"/>
        <w:ind w:left="1440" w:hanging="720"/>
        <w:rPr>
          <w:szCs w:val="20"/>
        </w:rPr>
      </w:pPr>
      <w:r w:rsidRPr="00812ECB">
        <w:rPr>
          <w:szCs w:val="20"/>
        </w:rPr>
        <w:t>(a)</w:t>
      </w:r>
      <w:r w:rsidRPr="00812ECB">
        <w:rPr>
          <w:szCs w:val="20"/>
        </w:rPr>
        <w:tab/>
        <w:t>Electric Service Identifier (ESI ID) registration of Load Resources providing Ancillary Service by the QSE; and</w:t>
      </w:r>
    </w:p>
    <w:p w14:paraId="594F44AD" w14:textId="77777777" w:rsidR="00812ECB" w:rsidRPr="00812ECB" w:rsidRDefault="00812ECB" w:rsidP="00812ECB">
      <w:pPr>
        <w:spacing w:after="240"/>
        <w:ind w:left="1440" w:hanging="720"/>
        <w:rPr>
          <w:szCs w:val="20"/>
        </w:rPr>
      </w:pPr>
      <w:r w:rsidRPr="00812ECB">
        <w:rPr>
          <w:szCs w:val="20"/>
        </w:rPr>
        <w:t>(b)</w:t>
      </w:r>
      <w:r w:rsidRPr="00812ECB">
        <w:rPr>
          <w:szCs w:val="20"/>
        </w:rPr>
        <w:tab/>
        <w:t>Load Resource telemetry is installed and tested between QSE and ERCOT.</w:t>
      </w:r>
    </w:p>
    <w:p w14:paraId="510A8D6B"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Provisional qualification as described herein may be revoked by ERCOT at any time for any non-compliance with provisional qualification requirements.</w:t>
      </w:r>
    </w:p>
    <w:p w14:paraId="1CE02348"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 xml:space="preserve">For those Settlement Intervals during which a Generation Resource or Load Resource behind the </w:t>
      </w:r>
      <w:del w:id="1418" w:author="ERCOT" w:date="2022-06-26T15:48:00Z">
        <w:r w:rsidRPr="00812ECB" w:rsidDel="001043CB">
          <w:rPr>
            <w:iCs/>
            <w:szCs w:val="20"/>
          </w:rPr>
          <w:delText xml:space="preserve">Generation </w:delText>
        </w:r>
      </w:del>
      <w:r w:rsidRPr="00812ECB">
        <w:rPr>
          <w:iCs/>
          <w:szCs w:val="20"/>
        </w:rPr>
        <w:t xml:space="preserve">Resource Node is engaged in testing in accordance with this Section, the provisions of Section 6.6.5, </w:t>
      </w:r>
      <w:del w:id="1419" w:author="ERCOT" w:date="2022-06-26T15:48:00Z">
        <w:r w:rsidRPr="00812ECB" w:rsidDel="001043CB">
          <w:rPr>
            <w:iCs/>
            <w:szCs w:val="20"/>
          </w:rPr>
          <w:delText xml:space="preserve">Generation Resource </w:delText>
        </w:r>
      </w:del>
      <w:r w:rsidRPr="00812ECB">
        <w:rPr>
          <w:iCs/>
          <w:szCs w:val="20"/>
        </w:rPr>
        <w:t>Base</w:t>
      </w:r>
      <w:ins w:id="1420" w:author="ERCOT" w:date="2022-06-26T15:48:00Z">
        <w:r w:rsidRPr="00812ECB">
          <w:rPr>
            <w:iCs/>
            <w:szCs w:val="20"/>
          </w:rPr>
          <w:t xml:space="preserve"> </w:t>
        </w:r>
      </w:ins>
      <w:del w:id="1421" w:author="ERCOT" w:date="2022-06-26T15:48:00Z">
        <w:r w:rsidRPr="00812ECB" w:rsidDel="001043CB">
          <w:rPr>
            <w:iCs/>
            <w:szCs w:val="20"/>
          </w:rPr>
          <w:delText>-</w:delText>
        </w:r>
      </w:del>
      <w:r w:rsidRPr="00812ECB">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22" w:author="ERCOT" w:date="2022-06-26T15:49:00Z">
        <w:r w:rsidRPr="00812ECB">
          <w:t xml:space="preserve"> and Controllable Load Resource Energy Deployment Performance (CLREDP)</w:t>
        </w:r>
      </w:ins>
      <w:r w:rsidRPr="00812ECB">
        <w:rPr>
          <w:iCs/>
          <w:szCs w:val="20"/>
        </w:rPr>
        <w:t xml:space="preserve"> calculated in accordance with Section </w:t>
      </w:r>
      <w:r w:rsidRPr="00812ECB">
        <w:rPr>
          <w:szCs w:val="20"/>
        </w:rPr>
        <w:t xml:space="preserve">8.1.1.4.1, Regulation Service and Generation </w:t>
      </w:r>
      <w:r w:rsidRPr="00812ECB">
        <w:rPr>
          <w:szCs w:val="20"/>
        </w:rPr>
        <w:lastRenderedPageBreak/>
        <w:t>Resource/Controllable Load Resource Energy Deployment Performance, and Ancillary Service Capacity Performance Metrics, will not apply.</w:t>
      </w:r>
    </w:p>
    <w:p w14:paraId="5DB639BA"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reduce the amount a Resource may contribute toward Ancillary Service if it determines unsatisfactory performance of the Resource as defined in Section 8.1.1, QSE Ancillary Service Performance Standards.</w:t>
      </w:r>
    </w:p>
    <w:p w14:paraId="32D173BB" w14:textId="77777777" w:rsidR="00812ECB" w:rsidRPr="00812ECB" w:rsidRDefault="00812ECB" w:rsidP="00812ECB">
      <w:pPr>
        <w:spacing w:after="240"/>
        <w:ind w:left="720" w:hanging="720"/>
        <w:rPr>
          <w:szCs w:val="20"/>
        </w:rPr>
      </w:pPr>
      <w:r w:rsidRPr="00812ECB">
        <w:rPr>
          <w:szCs w:val="20"/>
        </w:rPr>
        <w:t>(8)</w:t>
      </w:r>
      <w:r w:rsidRPr="00812ECB">
        <w:rPr>
          <w:szCs w:val="20"/>
        </w:rPr>
        <w:tab/>
      </w:r>
      <w:r w:rsidRPr="00812ECB">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812ECB">
        <w:rPr>
          <w:szCs w:val="20"/>
        </w:rPr>
        <w:t xml:space="preserve">esponse shall not be less than 95% of the requested MW deployment, nor more than 150% of the lesser of the following: </w:t>
      </w:r>
    </w:p>
    <w:p w14:paraId="28519AA3" w14:textId="77777777" w:rsidR="00812ECB" w:rsidRPr="00812ECB" w:rsidRDefault="00812ECB" w:rsidP="00812ECB">
      <w:pPr>
        <w:spacing w:after="240"/>
        <w:ind w:left="720"/>
        <w:rPr>
          <w:szCs w:val="20"/>
        </w:rPr>
      </w:pPr>
      <w:r w:rsidRPr="00812ECB">
        <w:rPr>
          <w:szCs w:val="20"/>
        </w:rPr>
        <w:t>(a)</w:t>
      </w:r>
      <w:r w:rsidRPr="00812ECB">
        <w:rPr>
          <w:szCs w:val="20"/>
        </w:rPr>
        <w:tab/>
        <w:t>The Resource’s Responsibility for ECRS and RRS; or</w:t>
      </w:r>
    </w:p>
    <w:p w14:paraId="5DA6208D" w14:textId="77777777" w:rsidR="00812ECB" w:rsidRPr="00812ECB" w:rsidRDefault="00812ECB" w:rsidP="00812ECB">
      <w:pPr>
        <w:spacing w:after="240"/>
        <w:ind w:left="720"/>
        <w:rPr>
          <w:szCs w:val="20"/>
        </w:rPr>
      </w:pPr>
      <w:r w:rsidRPr="00812ECB">
        <w:rPr>
          <w:szCs w:val="20"/>
        </w:rPr>
        <w:t>(b)</w:t>
      </w:r>
      <w:r w:rsidRPr="00812ECB">
        <w:rPr>
          <w:szCs w:val="20"/>
        </w:rPr>
        <w:tab/>
        <w:t>The requested MW deployment.</w:t>
      </w:r>
    </w:p>
    <w:p w14:paraId="493BAA0C" w14:textId="77777777" w:rsidR="00812ECB" w:rsidRPr="00812ECB" w:rsidRDefault="00812ECB" w:rsidP="00812ECB">
      <w:pPr>
        <w:spacing w:after="240"/>
        <w:ind w:left="720"/>
        <w:rPr>
          <w:iCs/>
          <w:szCs w:val="20"/>
        </w:rPr>
      </w:pPr>
      <w:r w:rsidRPr="00812ECB">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812ECB" w:rsidDel="005725E1">
        <w:rPr>
          <w:szCs w:val="20"/>
        </w:rPr>
        <w:t xml:space="preserve"> </w:t>
      </w:r>
      <w:r w:rsidRPr="00812ECB">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10F76C9F" w14:textId="77777777" w:rsidR="00812ECB" w:rsidRPr="00812ECB" w:rsidRDefault="00812ECB" w:rsidP="00812ECB">
      <w:pPr>
        <w:spacing w:after="240"/>
        <w:ind w:left="720" w:hanging="720"/>
        <w:rPr>
          <w:iCs/>
          <w:szCs w:val="20"/>
        </w:rPr>
      </w:pPr>
      <w:r w:rsidRPr="00812ECB">
        <w:rPr>
          <w:iCs/>
          <w:szCs w:val="20"/>
        </w:rPr>
        <w:t>(9)</w:t>
      </w:r>
      <w:r w:rsidRPr="00812ECB">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 under paragraph (1)(b) of Section 8.1.1.4.4, ERCOT Contingency Reserve Service Energy Deployment.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7F0ED691" w14:textId="77777777" w:rsidR="00812ECB" w:rsidRPr="00812ECB" w:rsidRDefault="00812ECB" w:rsidP="00812ECB">
      <w:pPr>
        <w:spacing w:after="240"/>
        <w:ind w:left="720" w:hanging="720"/>
        <w:rPr>
          <w:iCs/>
          <w:szCs w:val="20"/>
        </w:rPr>
      </w:pPr>
      <w:r w:rsidRPr="00812ECB">
        <w:rPr>
          <w:iCs/>
          <w:szCs w:val="20"/>
        </w:rPr>
        <w:lastRenderedPageBreak/>
        <w:t>(10)</w:t>
      </w:r>
      <w:r w:rsidRPr="00812ECB">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774A6B76"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The Resource’s Ancillary Service Resource Responsibility for RRS; or</w:t>
      </w:r>
    </w:p>
    <w:p w14:paraId="7D09988E"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The MW deployment.</w:t>
      </w:r>
    </w:p>
    <w:p w14:paraId="742E882D" w14:textId="77777777" w:rsidR="00812ECB" w:rsidRPr="00812ECB" w:rsidRDefault="00812ECB" w:rsidP="00812ECB">
      <w:pPr>
        <w:spacing w:after="240"/>
        <w:ind w:left="720"/>
        <w:rPr>
          <w:iCs/>
          <w:szCs w:val="20"/>
        </w:rPr>
      </w:pPr>
      <w:r w:rsidRPr="00812ECB">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382B2BA5" w14:textId="77777777" w:rsidR="00812ECB" w:rsidRPr="00812ECB" w:rsidRDefault="00812ECB" w:rsidP="00812ECB">
      <w:pPr>
        <w:spacing w:after="240"/>
        <w:ind w:left="720" w:hanging="720"/>
        <w:rPr>
          <w:b/>
          <w:szCs w:val="20"/>
        </w:rPr>
      </w:pPr>
      <w:r w:rsidRPr="00812ECB">
        <w:rPr>
          <w:iCs/>
          <w:szCs w:val="20"/>
        </w:rPr>
        <w:t>(11)</w:t>
      </w:r>
      <w:r w:rsidRPr="00812ECB">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12ECB">
        <w:rPr>
          <w:szCs w:val="20"/>
        </w:rPr>
        <w:t>Responsive Reserve Qualification</w:t>
      </w:r>
      <w:r w:rsidRPr="00812ECB">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12ECB" w:rsidRPr="00812ECB" w14:paraId="61C89A96" w14:textId="77777777" w:rsidTr="008C7683">
        <w:tc>
          <w:tcPr>
            <w:tcW w:w="9350" w:type="dxa"/>
            <w:shd w:val="clear" w:color="auto" w:fill="E0E0E0"/>
          </w:tcPr>
          <w:p w14:paraId="6B36382C" w14:textId="77777777" w:rsidR="00812ECB" w:rsidRPr="00812ECB" w:rsidRDefault="00812ECB" w:rsidP="00812ECB">
            <w:pPr>
              <w:spacing w:before="120" w:after="240"/>
              <w:rPr>
                <w:b/>
                <w:i/>
                <w:iCs/>
              </w:rPr>
            </w:pPr>
            <w:r w:rsidRPr="00812ECB">
              <w:rPr>
                <w:b/>
                <w:i/>
                <w:iCs/>
              </w:rPr>
              <w:t>[NPRR963 and NPRR1011:  Replace applicable portions of Section 8.1.1.1 above with the following upon system implementation for NPRR963; or upon system implementation of Real-Time Co-Optimization (RTC) project for NPRR1011:]</w:t>
            </w:r>
          </w:p>
          <w:p w14:paraId="1A15EB05" w14:textId="77777777" w:rsidR="00812ECB" w:rsidRPr="00812ECB" w:rsidRDefault="00812ECB" w:rsidP="00812ECB">
            <w:pPr>
              <w:keepNext/>
              <w:widowControl w:val="0"/>
              <w:tabs>
                <w:tab w:val="left" w:pos="1260"/>
              </w:tabs>
              <w:spacing w:before="240" w:after="240"/>
              <w:ind w:left="1267" w:hanging="1267"/>
              <w:outlineLvl w:val="3"/>
              <w:rPr>
                <w:b/>
                <w:snapToGrid w:val="0"/>
                <w:szCs w:val="20"/>
              </w:rPr>
            </w:pPr>
            <w:bookmarkStart w:id="1423" w:name="_Toc60045899"/>
            <w:bookmarkStart w:id="1424" w:name="_Toc65157794"/>
            <w:r w:rsidRPr="00812ECB">
              <w:rPr>
                <w:b/>
                <w:snapToGrid w:val="0"/>
                <w:szCs w:val="20"/>
              </w:rPr>
              <w:t>8.1.1.1</w:t>
            </w:r>
            <w:r w:rsidRPr="00812ECB">
              <w:rPr>
                <w:b/>
                <w:snapToGrid w:val="0"/>
                <w:szCs w:val="20"/>
              </w:rPr>
              <w:tab/>
              <w:t>Ancillary Service Qualification and Testing</w:t>
            </w:r>
            <w:bookmarkEnd w:id="1423"/>
            <w:bookmarkEnd w:id="1424"/>
          </w:p>
          <w:p w14:paraId="55E5DC2F"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6E3CC7D8" w14:textId="77777777" w:rsidR="00812ECB" w:rsidRPr="00812ECB" w:rsidRDefault="00812ECB" w:rsidP="00812ECB">
            <w:pPr>
              <w:spacing w:after="240"/>
              <w:ind w:left="720" w:hanging="720"/>
              <w:rPr>
                <w:iCs/>
                <w:szCs w:val="20"/>
              </w:rPr>
            </w:pPr>
            <w:r w:rsidRPr="00812ECB">
              <w:rPr>
                <w:iCs/>
                <w:szCs w:val="20"/>
              </w:rPr>
              <w:lastRenderedPageBreak/>
              <w:t>(2)</w:t>
            </w:r>
            <w:r w:rsidRPr="00812ECB">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CCBA254"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B1F49E8"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1A631782" w14:textId="77777777" w:rsidR="00812ECB" w:rsidRPr="00812ECB" w:rsidRDefault="00812ECB" w:rsidP="00812ECB">
            <w:pPr>
              <w:spacing w:after="240"/>
              <w:ind w:left="1440" w:hanging="720"/>
              <w:rPr>
                <w:szCs w:val="20"/>
              </w:rPr>
            </w:pPr>
            <w:r w:rsidRPr="00812ECB">
              <w:rPr>
                <w:szCs w:val="20"/>
              </w:rPr>
              <w:t>(a)</w:t>
            </w:r>
            <w:r w:rsidRPr="00812ECB">
              <w:rPr>
                <w:szCs w:val="20"/>
              </w:rPr>
              <w:tab/>
              <w:t>Electric Service Identifier (ESI ID) registration of Load Resources providing Ancillary Service by the QSE; and</w:t>
            </w:r>
          </w:p>
          <w:p w14:paraId="6689A1FA" w14:textId="77777777" w:rsidR="00812ECB" w:rsidRPr="00812ECB" w:rsidRDefault="00812ECB" w:rsidP="00812ECB">
            <w:pPr>
              <w:spacing w:after="240"/>
              <w:ind w:left="1440" w:hanging="720"/>
              <w:rPr>
                <w:szCs w:val="20"/>
              </w:rPr>
            </w:pPr>
            <w:r w:rsidRPr="00812ECB">
              <w:rPr>
                <w:szCs w:val="20"/>
              </w:rPr>
              <w:t>(b)</w:t>
            </w:r>
            <w:r w:rsidRPr="00812ECB">
              <w:rPr>
                <w:szCs w:val="20"/>
              </w:rPr>
              <w:tab/>
              <w:t>Load Resource telemetry is installed and tested between QSE and ERCOT.</w:t>
            </w:r>
          </w:p>
          <w:p w14:paraId="4917E629"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Provisional qualification as described herein may be revoked by ERCOT at any time for any non-compliance with provisional qualification requirements.</w:t>
            </w:r>
          </w:p>
          <w:p w14:paraId="34E593C7" w14:textId="77777777" w:rsidR="00812ECB" w:rsidRPr="00812ECB" w:rsidRDefault="00812ECB" w:rsidP="00812ECB">
            <w:pPr>
              <w:spacing w:after="240"/>
              <w:ind w:left="720" w:hanging="720"/>
              <w:rPr>
                <w:iCs/>
                <w:szCs w:val="20"/>
              </w:rPr>
            </w:pPr>
            <w:r w:rsidRPr="00812ECB">
              <w:rPr>
                <w:szCs w:val="20"/>
              </w:rPr>
              <w:t>(6)</w:t>
            </w:r>
            <w:r w:rsidRPr="00812ECB">
              <w:rPr>
                <w:szCs w:val="20"/>
              </w:rPr>
              <w:tab/>
              <w:t xml:space="preserve">For those Settlement Intervals during which a Generation Resource, Load Resource, or Energy Storage Resource (ESR) behind the </w:t>
            </w:r>
            <w:del w:id="1425" w:author="ERCOT" w:date="2022-06-26T15:49:00Z">
              <w:r w:rsidRPr="00812ECB" w:rsidDel="001043CB">
                <w:rPr>
                  <w:szCs w:val="20"/>
                </w:rPr>
                <w:delText xml:space="preserve">Generation </w:delText>
              </w:r>
            </w:del>
            <w:r w:rsidRPr="00812ECB">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26" w:author="ERCOT" w:date="2022-06-26T15:50:00Z">
              <w:r w:rsidRPr="00812ECB">
                <w:rPr>
                  <w:szCs w:val="20"/>
                </w:rPr>
                <w:t>,</w:t>
              </w:r>
              <w:r w:rsidRPr="00812ECB">
                <w:t xml:space="preserve"> Controllable Load Resource Energy Deployment Performance (CLREDP),</w:t>
              </w:r>
            </w:ins>
            <w:r w:rsidRPr="00812ECB">
              <w:rPr>
                <w:szCs w:val="20"/>
              </w:rPr>
              <w:t xml:space="preserve"> or Energy Storage Resource Energy Deployment Performance (ESREDP) calculated in accordance with Section </w:t>
            </w:r>
            <w:r w:rsidRPr="00812ECB">
              <w:rPr>
                <w:iCs/>
                <w:szCs w:val="20"/>
              </w:rPr>
              <w:t xml:space="preserve">8.1.1.4.1, Regulation Service and Generation Resource/Controllable Load Resource/Energy Storage Resource Energy Deployment Performance, and Ancillary Service Capacity Performance Metrics, will not apply. </w:t>
            </w:r>
          </w:p>
          <w:p w14:paraId="66630DCF"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reduce the amount a Resource may contribute toward Ancillary Service if it determines unsatisfactory performance of the Resource as defined in Section 8.1.1, QSE Ancillary Service Performance Standards.</w:t>
            </w:r>
          </w:p>
          <w:p w14:paraId="0115BA36" w14:textId="77777777" w:rsidR="00812ECB" w:rsidRPr="00812ECB" w:rsidRDefault="00812ECB" w:rsidP="00812ECB">
            <w:pPr>
              <w:spacing w:after="240"/>
              <w:ind w:left="720" w:hanging="720"/>
              <w:rPr>
                <w:szCs w:val="20"/>
              </w:rPr>
            </w:pPr>
            <w:r w:rsidRPr="00812ECB">
              <w:rPr>
                <w:szCs w:val="20"/>
              </w:rPr>
              <w:t>(8)</w:t>
            </w:r>
            <w:r w:rsidRPr="00812ECB">
              <w:rPr>
                <w:szCs w:val="20"/>
              </w:rPr>
              <w:tab/>
            </w:r>
            <w:r w:rsidRPr="00812ECB">
              <w:rPr>
                <w:iCs/>
                <w:szCs w:val="20"/>
              </w:rPr>
              <w:t xml:space="preserve">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w:t>
            </w:r>
            <w:r w:rsidRPr="00812ECB">
              <w:rPr>
                <w:iCs/>
                <w:szCs w:val="20"/>
              </w:rPr>
              <w:lastRenderedPageBreak/>
              <w:t>Load Resource’s r</w:t>
            </w:r>
            <w:r w:rsidRPr="00812ECB">
              <w:rPr>
                <w:szCs w:val="20"/>
              </w:rPr>
              <w:t xml:space="preserve">esponse shall not be less than 95% of the requested MW deployment, nor more than 150% of the lesser of the following: </w:t>
            </w:r>
          </w:p>
          <w:p w14:paraId="39954E55" w14:textId="77777777" w:rsidR="00812ECB" w:rsidRPr="00812ECB" w:rsidRDefault="00812ECB" w:rsidP="00812ECB">
            <w:pPr>
              <w:spacing w:after="240"/>
              <w:ind w:left="720"/>
              <w:rPr>
                <w:szCs w:val="20"/>
              </w:rPr>
            </w:pPr>
            <w:r w:rsidRPr="00812ECB">
              <w:rPr>
                <w:szCs w:val="20"/>
              </w:rPr>
              <w:t>(a)</w:t>
            </w:r>
            <w:r w:rsidRPr="00812ECB">
              <w:rPr>
                <w:szCs w:val="20"/>
              </w:rPr>
              <w:tab/>
              <w:t>The Resource’s ECRS and RRS awards, or</w:t>
            </w:r>
          </w:p>
          <w:p w14:paraId="2FEAECDF" w14:textId="77777777" w:rsidR="00812ECB" w:rsidRPr="00812ECB" w:rsidRDefault="00812ECB" w:rsidP="00812ECB">
            <w:pPr>
              <w:spacing w:after="240"/>
              <w:ind w:left="720"/>
              <w:rPr>
                <w:szCs w:val="20"/>
              </w:rPr>
            </w:pPr>
            <w:r w:rsidRPr="00812ECB">
              <w:rPr>
                <w:szCs w:val="20"/>
              </w:rPr>
              <w:t>(b)</w:t>
            </w:r>
            <w:r w:rsidRPr="00812ECB">
              <w:rPr>
                <w:szCs w:val="20"/>
              </w:rPr>
              <w:tab/>
              <w:t>The requested MW deployment.</w:t>
            </w:r>
          </w:p>
          <w:p w14:paraId="628DEBB8" w14:textId="77777777" w:rsidR="00812ECB" w:rsidRPr="00812ECB" w:rsidRDefault="00812ECB" w:rsidP="00812ECB">
            <w:pPr>
              <w:spacing w:after="240"/>
              <w:ind w:left="720" w:hanging="720"/>
              <w:rPr>
                <w:iCs/>
                <w:szCs w:val="20"/>
              </w:rPr>
            </w:pPr>
            <w:r w:rsidRPr="00812ECB">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812ECB" w:rsidDel="005725E1">
              <w:rPr>
                <w:szCs w:val="20"/>
              </w:rPr>
              <w:t xml:space="preserve"> </w:t>
            </w:r>
            <w:r w:rsidRPr="00812ECB">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998E155" w14:textId="77777777" w:rsidR="00812ECB" w:rsidRPr="00812ECB" w:rsidRDefault="00812ECB" w:rsidP="00812ECB">
            <w:pPr>
              <w:spacing w:after="240"/>
              <w:ind w:left="720" w:hanging="720"/>
              <w:rPr>
                <w:iCs/>
                <w:szCs w:val="20"/>
              </w:rPr>
            </w:pPr>
            <w:r w:rsidRPr="00812ECB">
              <w:rPr>
                <w:szCs w:val="20"/>
              </w:rPr>
              <w:t>(9)</w:t>
            </w:r>
            <w:r w:rsidRPr="00812ECB">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790984DE" w14:textId="77777777" w:rsidR="00812ECB" w:rsidRPr="00812ECB" w:rsidRDefault="00812ECB" w:rsidP="00812ECB">
            <w:pPr>
              <w:spacing w:after="240"/>
              <w:ind w:left="720" w:hanging="720"/>
              <w:rPr>
                <w:iCs/>
                <w:szCs w:val="20"/>
              </w:rPr>
            </w:pPr>
            <w:r w:rsidRPr="00812ECB">
              <w:rPr>
                <w:iCs/>
                <w:szCs w:val="20"/>
              </w:rPr>
              <w:t>(10)</w:t>
            </w:r>
            <w:r w:rsidRPr="00812ECB">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7D3B36C0"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The Resource’s RRS award; or</w:t>
            </w:r>
          </w:p>
          <w:p w14:paraId="63B05890"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The MW deployment.</w:t>
            </w:r>
          </w:p>
          <w:p w14:paraId="7F426D0B" w14:textId="77777777" w:rsidR="00812ECB" w:rsidRPr="00812ECB" w:rsidRDefault="00812ECB" w:rsidP="00812ECB">
            <w:pPr>
              <w:spacing w:after="240"/>
              <w:ind w:left="720"/>
              <w:rPr>
                <w:iCs/>
                <w:szCs w:val="20"/>
              </w:rPr>
            </w:pPr>
            <w:r w:rsidRPr="00812ECB">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325E2BF1" w14:textId="77777777" w:rsidR="00812ECB" w:rsidRPr="00812ECB" w:rsidRDefault="00812ECB" w:rsidP="00812ECB">
            <w:pPr>
              <w:spacing w:after="240"/>
              <w:ind w:left="720" w:hanging="720"/>
              <w:rPr>
                <w:b/>
                <w:szCs w:val="20"/>
              </w:rPr>
            </w:pPr>
            <w:r w:rsidRPr="00812ECB">
              <w:rPr>
                <w:iCs/>
                <w:szCs w:val="20"/>
              </w:rPr>
              <w:t>(11)</w:t>
            </w:r>
            <w:r w:rsidRPr="00812ECB">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12ECB">
              <w:rPr>
                <w:szCs w:val="20"/>
              </w:rPr>
              <w:t>Responsive Reserve Qualification</w:t>
            </w:r>
            <w:r w:rsidRPr="00812ECB">
              <w:rPr>
                <w:iCs/>
                <w:szCs w:val="20"/>
              </w:rPr>
              <w:t>.</w:t>
            </w:r>
          </w:p>
        </w:tc>
      </w:tr>
    </w:tbl>
    <w:p w14:paraId="67DF44C1" w14:textId="77777777" w:rsidR="00812ECB" w:rsidRPr="00812ECB" w:rsidRDefault="00812ECB" w:rsidP="00812ECB">
      <w:pPr>
        <w:keepNext/>
        <w:tabs>
          <w:tab w:val="left" w:pos="1620"/>
        </w:tabs>
        <w:spacing w:before="480" w:after="240"/>
        <w:ind w:left="1620" w:hanging="1620"/>
        <w:outlineLvl w:val="4"/>
        <w:rPr>
          <w:b/>
          <w:szCs w:val="26"/>
        </w:rPr>
      </w:pPr>
      <w:bookmarkStart w:id="1427" w:name="_Toc65157817"/>
      <w:r w:rsidRPr="00812ECB">
        <w:rPr>
          <w:b/>
          <w:szCs w:val="26"/>
        </w:rPr>
        <w:lastRenderedPageBreak/>
        <w:t>8.1.1.4.3</w:t>
      </w:r>
      <w:r w:rsidRPr="00812ECB">
        <w:rPr>
          <w:b/>
          <w:szCs w:val="26"/>
        </w:rPr>
        <w:tab/>
        <w:t>Non-Spinning Reserve Service Energy Deployment Criteria</w:t>
      </w:r>
      <w:bookmarkEnd w:id="1427"/>
    </w:p>
    <w:p w14:paraId="75839C90" w14:textId="77777777" w:rsidR="00935330" w:rsidRDefault="00935330" w:rsidP="00935330">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551A3773" w14:textId="77777777" w:rsidR="00935330" w:rsidRDefault="00935330" w:rsidP="00935330">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69CE096C" w14:textId="77777777" w:rsidR="00935330" w:rsidRDefault="00935330" w:rsidP="00935330">
      <w:pPr>
        <w:pStyle w:val="BodyText"/>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204C5B7D" w14:textId="77777777" w:rsidR="00935330" w:rsidRDefault="00935330" w:rsidP="00935330">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2C5E896D" w14:textId="77777777" w:rsidR="00935330" w:rsidRDefault="00935330" w:rsidP="00935330">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During the Operating </w:t>
      </w:r>
      <w:r>
        <w:rPr>
          <w:bCs/>
          <w:szCs w:val="22"/>
        </w:rPr>
        <w:lastRenderedPageBreak/>
        <w:t>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41CAEB39" w14:textId="77777777" w:rsidR="00935330" w:rsidRDefault="00935330" w:rsidP="00935330">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0AEAE45" w14:textId="77777777" w:rsidR="00935330" w:rsidRDefault="00935330" w:rsidP="00935330">
      <w:pPr>
        <w:pStyle w:val="List2"/>
        <w:rPr>
          <w:iCs/>
        </w:rPr>
      </w:pPr>
      <w:r>
        <w:rPr>
          <w:iCs/>
        </w:rPr>
        <w:t>(i)</w:t>
      </w:r>
      <w:r>
        <w:rPr>
          <w:iCs/>
        </w:rPr>
        <w:tab/>
        <w:t xml:space="preserve">Its generation log documenting the Startup Loading Failure; and </w:t>
      </w:r>
    </w:p>
    <w:p w14:paraId="68604842" w14:textId="77777777" w:rsidR="00935330" w:rsidRDefault="00935330" w:rsidP="00935330">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50C0F8D9" w14:textId="77777777" w:rsidR="00935330" w:rsidRPr="0003648D" w:rsidRDefault="00935330" w:rsidP="00935330">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161773C0" w14:textId="77777777" w:rsidR="00935330" w:rsidRDefault="00935330" w:rsidP="00935330">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1CC05B34" w14:textId="77777777" w:rsidR="00935330" w:rsidRPr="0003648D" w:rsidRDefault="00935330" w:rsidP="00935330">
      <w:pPr>
        <w:spacing w:after="240"/>
        <w:ind w:left="2160" w:hanging="720"/>
      </w:pPr>
      <w:r w:rsidRPr="0003648D">
        <w:t>(ii)</w:t>
      </w:r>
      <w:r w:rsidRPr="0003648D">
        <w:tab/>
        <w:t>The requested MW deployment.</w:t>
      </w:r>
    </w:p>
    <w:p w14:paraId="1A779430" w14:textId="77777777" w:rsidR="00935330" w:rsidRPr="0003648D" w:rsidRDefault="00935330" w:rsidP="00935330">
      <w:pPr>
        <w:spacing w:after="240"/>
        <w:ind w:left="1440" w:hanging="720"/>
      </w:pPr>
      <w:r w:rsidRPr="0003648D">
        <w:tab/>
        <w:t>The QSE’s portfolio shall maintain this response until recalled.</w:t>
      </w:r>
    </w:p>
    <w:p w14:paraId="787CB50C" w14:textId="77777777" w:rsidR="00935330" w:rsidRDefault="00935330" w:rsidP="00935330">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428" w:name="_Hlk82075424"/>
      <w:r>
        <w:t>the difference between the Baseline and</w:t>
      </w:r>
      <w:bookmarkEnd w:id="1428"/>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633A95BA" w14:textId="77777777" w:rsidR="00935330" w:rsidRDefault="00935330" w:rsidP="00935330">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w:t>
      </w:r>
      <w:r w:rsidRPr="0003648D">
        <w:lastRenderedPageBreak/>
        <w:t xml:space="preserve">capacity within that same three hours using other Resources not previously committed to provide </w:t>
      </w:r>
      <w:r>
        <w:t>Non-Spin</w:t>
      </w:r>
      <w:r w:rsidRPr="0003648D">
        <w:t>.</w:t>
      </w:r>
    </w:p>
    <w:p w14:paraId="598EF0E3" w14:textId="77777777" w:rsidR="00935330" w:rsidRPr="00F37D2E" w:rsidRDefault="00935330" w:rsidP="00935330">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35330" w14:paraId="6508FA31" w14:textId="77777777" w:rsidTr="001C07AC">
        <w:tc>
          <w:tcPr>
            <w:tcW w:w="9350" w:type="dxa"/>
            <w:shd w:val="clear" w:color="auto" w:fill="E0E0E0"/>
          </w:tcPr>
          <w:p w14:paraId="5BBC1904" w14:textId="77777777" w:rsidR="00935330" w:rsidRDefault="00935330" w:rsidP="001C07AC">
            <w:pPr>
              <w:pStyle w:val="Instructions"/>
              <w:spacing w:before="120"/>
            </w:pPr>
            <w:r>
              <w:t>[NPRR1011:  Replace Section 8.1.1.4.3 above with the following upon system implementation of the Real-Time Co-Optimization (RTC) project:]</w:t>
            </w:r>
          </w:p>
          <w:p w14:paraId="5A18A583" w14:textId="77777777" w:rsidR="00935330" w:rsidRPr="00497B63" w:rsidRDefault="00935330" w:rsidP="001C07AC">
            <w:pPr>
              <w:keepNext/>
              <w:tabs>
                <w:tab w:val="left" w:pos="1620"/>
              </w:tabs>
              <w:spacing w:before="240" w:after="240"/>
              <w:ind w:left="1620" w:hanging="1620"/>
              <w:outlineLvl w:val="4"/>
              <w:rPr>
                <w:b/>
                <w:szCs w:val="26"/>
              </w:rPr>
            </w:pPr>
            <w:bookmarkStart w:id="1429" w:name="_Toc116564843"/>
            <w:bookmarkStart w:id="1430" w:name="_Toc135994502"/>
            <w:bookmarkStart w:id="1431" w:name="_Toc138931513"/>
            <w:bookmarkStart w:id="1432" w:name="_Toc162532163"/>
            <w:r w:rsidRPr="00497B63">
              <w:rPr>
                <w:b/>
                <w:szCs w:val="26"/>
              </w:rPr>
              <w:t>8.1.1.4.3</w:t>
            </w:r>
            <w:r w:rsidRPr="00497B63">
              <w:rPr>
                <w:b/>
                <w:szCs w:val="26"/>
              </w:rPr>
              <w:tab/>
              <w:t>Non-Spinning Reserve Service Energy Deployment Criteria</w:t>
            </w:r>
            <w:bookmarkEnd w:id="1429"/>
            <w:bookmarkEnd w:id="1430"/>
            <w:bookmarkEnd w:id="1431"/>
            <w:bookmarkEnd w:id="1432"/>
          </w:p>
          <w:p w14:paraId="7E92847A" w14:textId="77777777" w:rsidR="00935330" w:rsidRPr="00497B63" w:rsidRDefault="00935330" w:rsidP="001C07AC">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55F1401E" w14:textId="77777777" w:rsidR="00935330" w:rsidRPr="00497B63" w:rsidRDefault="00935330" w:rsidP="001C07AC">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2335AC39" w14:textId="77777777" w:rsidR="00935330" w:rsidRPr="00497B63" w:rsidRDefault="00935330" w:rsidP="001C07AC">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5D1CBAB5" w14:textId="77777777" w:rsidR="00935330" w:rsidRPr="00497B63" w:rsidRDefault="00935330" w:rsidP="001C07AC">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32338DD8" w14:textId="77777777" w:rsidR="00935330" w:rsidRPr="00497B63" w:rsidRDefault="00935330" w:rsidP="001C07AC">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7ED55402" w14:textId="77777777" w:rsidR="00935330" w:rsidRPr="00497B63" w:rsidRDefault="00935330" w:rsidP="001C07AC">
            <w:pPr>
              <w:spacing w:after="240"/>
              <w:ind w:left="2160" w:hanging="720"/>
              <w:rPr>
                <w:iCs/>
              </w:rPr>
            </w:pPr>
            <w:r w:rsidRPr="00497B63">
              <w:rPr>
                <w:iCs/>
              </w:rPr>
              <w:lastRenderedPageBreak/>
              <w:t>(i)</w:t>
            </w:r>
            <w:r w:rsidRPr="00497B63">
              <w:rPr>
                <w:iCs/>
              </w:rPr>
              <w:tab/>
              <w:t xml:space="preserve">Its generation log documenting the Startup Loading Failure; and </w:t>
            </w:r>
          </w:p>
          <w:p w14:paraId="5904C7F0" w14:textId="77777777" w:rsidR="00935330" w:rsidRPr="00497B63" w:rsidRDefault="00935330" w:rsidP="001C07AC">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27771BBB" w14:textId="4CDE0D03" w:rsidR="00935330" w:rsidRDefault="00935330" w:rsidP="001C07AC">
            <w:pPr>
              <w:spacing w:after="240"/>
              <w:ind w:left="1440" w:hanging="720"/>
              <w:rPr>
                <w:iCs/>
              </w:rPr>
            </w:pPr>
            <w:r w:rsidRPr="00497B63">
              <w:rPr>
                <w:iCs/>
              </w:rPr>
              <w:t>(</w:t>
            </w:r>
            <w:r>
              <w:rPr>
                <w:iCs/>
              </w:rPr>
              <w:t>c</w:t>
            </w:r>
            <w:r w:rsidRPr="00497B63">
              <w:rPr>
                <w:iCs/>
              </w:rPr>
              <w:t>)</w:t>
            </w:r>
            <w:r w:rsidRPr="00497B63">
              <w:rPr>
                <w:iCs/>
              </w:rPr>
              <w:tab/>
            </w:r>
            <w:r w:rsidRPr="00812ECB">
              <w:rPr>
                <w:iCs/>
                <w:szCs w:val="20"/>
              </w:rPr>
              <w:t>Controllable Load Resources must be available to SCED, and must have a</w:t>
            </w:r>
            <w:ins w:id="1433" w:author="ERCOT" w:date="2022-06-26T16:10:00Z">
              <w:r w:rsidRPr="00812ECB">
                <w:rPr>
                  <w:iCs/>
                  <w:szCs w:val="20"/>
                </w:rPr>
                <w:t>n</w:t>
              </w:r>
            </w:ins>
            <w:r w:rsidRPr="00812ECB">
              <w:rPr>
                <w:iCs/>
                <w:szCs w:val="20"/>
              </w:rPr>
              <w:t xml:space="preserve"> </w:t>
            </w:r>
            <w:del w:id="1434" w:author="ERCOT" w:date="2022-06-26T16:10:00Z">
              <w:r w:rsidRPr="00812ECB" w:rsidDel="00197453">
                <w:rPr>
                  <w:iCs/>
                  <w:szCs w:val="20"/>
                </w:rPr>
                <w:delText xml:space="preserve">Real-Time Market (RTM) </w:delText>
              </w:r>
            </w:del>
            <w:r w:rsidRPr="00812ECB">
              <w:rPr>
                <w:iCs/>
                <w:szCs w:val="20"/>
              </w:rPr>
              <w:t xml:space="preserve">Energy Bid </w:t>
            </w:r>
            <w:ins w:id="1435" w:author="ERCOT" w:date="2022-06-26T16:10:00Z">
              <w:r w:rsidRPr="00812ECB">
                <w:rPr>
                  <w:iCs/>
                  <w:szCs w:val="20"/>
                </w:rPr>
                <w:t xml:space="preserve">Curve </w:t>
              </w:r>
            </w:ins>
            <w:r w:rsidRPr="00812ECB">
              <w:rPr>
                <w:iCs/>
                <w:szCs w:val="20"/>
              </w:rPr>
              <w:t>and the telemetered net real power consumption must be greater than or equal to the Resource’s telemetered LPC.</w:t>
            </w:r>
          </w:p>
          <w:p w14:paraId="1F6F8ABC" w14:textId="77777777" w:rsidR="00935330" w:rsidRPr="0003648D" w:rsidRDefault="00935330" w:rsidP="001C07AC">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52A11CF" w14:textId="77777777" w:rsidR="00935330" w:rsidRDefault="00935330" w:rsidP="001C07AC">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09F9FEEE" w14:textId="77777777" w:rsidR="00935330" w:rsidRPr="0003648D" w:rsidRDefault="00935330" w:rsidP="001C07AC">
            <w:pPr>
              <w:spacing w:after="240"/>
              <w:ind w:left="2160" w:hanging="720"/>
            </w:pPr>
            <w:r w:rsidRPr="0003648D">
              <w:t>(ii)</w:t>
            </w:r>
            <w:r w:rsidRPr="0003648D">
              <w:tab/>
              <w:t>The requested MW deployment.</w:t>
            </w:r>
          </w:p>
          <w:p w14:paraId="56B5A3F0" w14:textId="77777777" w:rsidR="00935330" w:rsidRPr="0003648D" w:rsidRDefault="00935330" w:rsidP="001C07AC">
            <w:pPr>
              <w:spacing w:after="240"/>
              <w:ind w:left="1440" w:hanging="720"/>
            </w:pPr>
            <w:r w:rsidRPr="0003648D">
              <w:tab/>
              <w:t>The QSE’s portfolio shall maintain this response until recalled.</w:t>
            </w:r>
          </w:p>
          <w:p w14:paraId="115EFFDD" w14:textId="77777777" w:rsidR="00935330" w:rsidRDefault="00935330" w:rsidP="001C07AC">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048A7451" w14:textId="77777777" w:rsidR="00935330" w:rsidRDefault="00935330" w:rsidP="001C07A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4E9CEF49" w14:textId="77777777" w:rsidR="00935330" w:rsidRDefault="00935330" w:rsidP="001C07AC">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w:t>
            </w:r>
            <w:r w:rsidRPr="0003648D">
              <w:lastRenderedPageBreak/>
              <w:t xml:space="preserve">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7594B5A2" w14:textId="77777777" w:rsidR="00935330" w:rsidRPr="00C07D55" w:rsidRDefault="00935330" w:rsidP="001C07AC">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tbl>
    <w:p w14:paraId="6E1BC533" w14:textId="77777777" w:rsidR="00812ECB" w:rsidRPr="00812ECB" w:rsidRDefault="00812ECB" w:rsidP="00812ECB">
      <w:pPr>
        <w:keepNext/>
        <w:tabs>
          <w:tab w:val="left" w:pos="1080"/>
        </w:tabs>
        <w:spacing w:before="240" w:after="240"/>
        <w:ind w:left="1080" w:hanging="1080"/>
        <w:outlineLvl w:val="2"/>
        <w:rPr>
          <w:b/>
          <w:i/>
          <w:szCs w:val="20"/>
        </w:rPr>
      </w:pPr>
      <w:bookmarkStart w:id="1436" w:name="_Toc9590849"/>
      <w:bookmarkStart w:id="1437" w:name="_Toc80175310"/>
      <w:commentRangeStart w:id="1438"/>
      <w:r w:rsidRPr="00812ECB">
        <w:rPr>
          <w:b/>
          <w:bCs/>
          <w:i/>
          <w:szCs w:val="20"/>
        </w:rPr>
        <w:lastRenderedPageBreak/>
        <w:t>9.14.10</w:t>
      </w:r>
      <w:commentRangeEnd w:id="1438"/>
      <w:r w:rsidR="007B0853">
        <w:rPr>
          <w:rStyle w:val="CommentReference"/>
        </w:rPr>
        <w:commentReference w:id="1438"/>
      </w:r>
      <w:r w:rsidRPr="00812ECB">
        <w:rPr>
          <w:b/>
          <w:bCs/>
          <w:i/>
          <w:szCs w:val="20"/>
        </w:rPr>
        <w:tab/>
      </w:r>
      <w:bookmarkEnd w:id="1436"/>
      <w:r w:rsidRPr="00812ECB">
        <w:rPr>
          <w:b/>
          <w:bCs/>
          <w:i/>
          <w:szCs w:val="20"/>
        </w:rPr>
        <w:t>Settlement for Market Participants Impacted by Omitted Procedures or Manual Actions to Resolve the DAM</w:t>
      </w:r>
      <w:bookmarkEnd w:id="1437"/>
      <w:r w:rsidRPr="00812ECB">
        <w:rPr>
          <w:b/>
          <w:i/>
          <w:szCs w:val="20"/>
        </w:rPr>
        <w:t xml:space="preserve"> </w:t>
      </w:r>
    </w:p>
    <w:p w14:paraId="3A691DE7" w14:textId="77777777" w:rsidR="00812ECB" w:rsidRPr="00812ECB" w:rsidRDefault="00812ECB" w:rsidP="00812ECB">
      <w:pPr>
        <w:spacing w:after="240"/>
        <w:ind w:left="720" w:hanging="720"/>
        <w:rPr>
          <w:iCs/>
        </w:rPr>
      </w:pPr>
      <w:r w:rsidRPr="00812ECB">
        <w:rPr>
          <w:iCs/>
        </w:rPr>
        <w:t>(1)</w:t>
      </w:r>
      <w:r w:rsidRPr="00812ECB">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6DAD01CE" w14:textId="77777777" w:rsidR="00812ECB" w:rsidRPr="00812ECB" w:rsidRDefault="00812ECB" w:rsidP="00812ECB">
      <w:pPr>
        <w:spacing w:after="240"/>
        <w:ind w:left="1440" w:hanging="720"/>
        <w:rPr>
          <w:szCs w:val="20"/>
        </w:rPr>
      </w:pPr>
      <w:r w:rsidRPr="00812ECB">
        <w:rPr>
          <w:szCs w:val="20"/>
        </w:rPr>
        <w:t>(a)</w:t>
      </w:r>
      <w:r w:rsidRPr="00812ECB">
        <w:rPr>
          <w:szCs w:val="20"/>
        </w:rPr>
        <w:tab/>
        <w:t>No resettlement of the DAM will occur as a result of a Market Participant’s recovery under this Section;</w:t>
      </w:r>
    </w:p>
    <w:p w14:paraId="212B2257"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Where a Market Participant’s submissions were not cleared in the DAM, ERCOT will establish a set of DAM Energy Bids, DAM Energy Offers, Ancillary Service Offers, </w:t>
      </w:r>
      <w:ins w:id="1439" w:author="ERCOT" w:date="2022-06-26T16:11:00Z">
        <w:r w:rsidRPr="00812ECB">
          <w:rPr>
            <w:szCs w:val="20"/>
          </w:rPr>
          <w:t xml:space="preserve">Energy Bid Curves, </w:t>
        </w:r>
      </w:ins>
      <w:r w:rsidRPr="00812ECB">
        <w:rPr>
          <w:szCs w:val="20"/>
        </w:rPr>
        <w:t>and Point-to-Point (PTP) bids that would have cleared given the settled prices of the DAM;</w:t>
      </w:r>
    </w:p>
    <w:p w14:paraId="0ED129AB" w14:textId="77777777" w:rsidR="00812ECB" w:rsidRPr="00812ECB" w:rsidRDefault="00812ECB" w:rsidP="00812ECB">
      <w:pPr>
        <w:spacing w:after="240"/>
        <w:ind w:left="1440" w:hanging="720"/>
        <w:rPr>
          <w:szCs w:val="20"/>
        </w:rPr>
      </w:pPr>
      <w:r w:rsidRPr="00812ECB">
        <w:rPr>
          <w:szCs w:val="20"/>
        </w:rPr>
        <w:t>(c)</w:t>
      </w:r>
      <w:r w:rsidRPr="00812ECB">
        <w:rPr>
          <w:szCs w:val="20"/>
        </w:rPr>
        <w:tab/>
        <w:t>Startup Costs and minimum energy costs will not be considered for recovery;</w:t>
      </w:r>
    </w:p>
    <w:p w14:paraId="0938323B" w14:textId="77777777" w:rsidR="00812ECB" w:rsidRPr="00812ECB" w:rsidRDefault="00812ECB" w:rsidP="00812ECB">
      <w:pPr>
        <w:spacing w:after="240"/>
        <w:ind w:left="1440" w:hanging="720"/>
        <w:rPr>
          <w:szCs w:val="20"/>
        </w:rPr>
      </w:pPr>
      <w:r w:rsidRPr="00812ECB">
        <w:rPr>
          <w:szCs w:val="20"/>
        </w:rPr>
        <w:t>(d)</w:t>
      </w:r>
      <w:r w:rsidRPr="00812ECB">
        <w:rPr>
          <w:szCs w:val="20"/>
        </w:rPr>
        <w:tab/>
        <w:t>For linked offers of energy and Ancillary Services, the available capacity will be allocated to the offers that would have created the greatest value for the Market Participant seeking recovery;</w:t>
      </w:r>
    </w:p>
    <w:p w14:paraId="4BEBC23F" w14:textId="77777777" w:rsidR="00812ECB" w:rsidRPr="00812ECB" w:rsidRDefault="00812ECB" w:rsidP="00812ECB">
      <w:pPr>
        <w:spacing w:after="240"/>
        <w:ind w:left="1440" w:hanging="720"/>
        <w:rPr>
          <w:szCs w:val="20"/>
        </w:rPr>
      </w:pPr>
      <w:r w:rsidRPr="00812ECB">
        <w:rPr>
          <w:szCs w:val="20"/>
        </w:rPr>
        <w:t>(e)</w:t>
      </w:r>
      <w:r w:rsidRPr="00812ECB">
        <w:rPr>
          <w:szCs w:val="20"/>
        </w:rPr>
        <w:tab/>
        <w:t>All impacted positions will be summed based on their positive or negative value with respect to Real-Time prices;</w:t>
      </w:r>
    </w:p>
    <w:p w14:paraId="2E87C94C" w14:textId="77777777" w:rsidR="00812ECB" w:rsidRPr="00812ECB" w:rsidRDefault="00812ECB" w:rsidP="00812ECB">
      <w:pPr>
        <w:spacing w:after="240"/>
        <w:ind w:left="720" w:firstLine="720"/>
        <w:rPr>
          <w:iCs/>
        </w:rPr>
      </w:pPr>
      <w:r w:rsidRPr="00812ECB">
        <w:rPr>
          <w:iCs/>
        </w:rPr>
        <w:t>Day-Ahead Energy Sales Impact</w:t>
      </w:r>
    </w:p>
    <w:p w14:paraId="2A423D5B" w14:textId="77777777" w:rsidR="00812ECB" w:rsidRPr="00812ECB" w:rsidRDefault="00812ECB" w:rsidP="00812ECB">
      <w:pPr>
        <w:spacing w:after="240"/>
        <w:ind w:left="720" w:firstLine="720"/>
        <w:rPr>
          <w:iCs/>
        </w:rPr>
      </w:pPr>
      <w:r w:rsidRPr="00812ECB">
        <w:rPr>
          <w:iCs/>
        </w:rPr>
        <w:lastRenderedPageBreak/>
        <w:t>DAMSQSEAMT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0151A2C9" wp14:editId="33DE9AE3">
            <wp:extent cx="180975" cy="276225"/>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((DASPP </w:t>
      </w:r>
      <w:r w:rsidRPr="00812ECB">
        <w:rPr>
          <w:i/>
          <w:iCs/>
          <w:vertAlign w:val="subscript"/>
        </w:rPr>
        <w:t>p</w:t>
      </w:r>
      <w:r w:rsidRPr="00812ECB">
        <w:rPr>
          <w:iCs/>
        </w:rPr>
        <w:t xml:space="preserve"> – RTSPP</w:t>
      </w:r>
      <w:r w:rsidRPr="00812ECB">
        <w:rPr>
          <w:i/>
          <w:iCs/>
          <w:vertAlign w:val="subscript"/>
        </w:rPr>
        <w:t xml:space="preserve"> p</w:t>
      </w:r>
      <w:r w:rsidRPr="00812ECB">
        <w:rPr>
          <w:iCs/>
        </w:rPr>
        <w:t>) * (1/4)* DAES</w:t>
      </w:r>
      <w:r w:rsidRPr="00812ECB">
        <w:rPr>
          <w:i/>
          <w:iCs/>
          <w:vertAlign w:val="subscript"/>
        </w:rPr>
        <w:t xml:space="preserve"> q,</w:t>
      </w:r>
      <w:r w:rsidRPr="00812ECB">
        <w:rPr>
          <w:iCs/>
          <w:vertAlign w:val="subscript"/>
        </w:rPr>
        <w:t xml:space="preserve"> </w:t>
      </w:r>
      <w:r w:rsidRPr="00812ECB">
        <w:rPr>
          <w:i/>
          <w:iCs/>
          <w:vertAlign w:val="subscript"/>
        </w:rPr>
        <w:t>p</w:t>
      </w:r>
      <w:r w:rsidRPr="00812ECB">
        <w:rPr>
          <w:iCs/>
        </w:rPr>
        <w:t>)</w:t>
      </w:r>
    </w:p>
    <w:p w14:paraId="4A38903E" w14:textId="77777777" w:rsidR="00812ECB" w:rsidRPr="00812ECB" w:rsidRDefault="00812ECB" w:rsidP="00812ECB">
      <w:pPr>
        <w:spacing w:after="240"/>
        <w:ind w:left="720" w:firstLine="720"/>
        <w:rPr>
          <w:iCs/>
        </w:rPr>
      </w:pPr>
      <w:r w:rsidRPr="00812ECB">
        <w:rPr>
          <w:iCs/>
        </w:rPr>
        <w:t>Day-Ahead Energy Purchase Impact</w:t>
      </w:r>
    </w:p>
    <w:p w14:paraId="77027F99" w14:textId="77777777" w:rsidR="00812ECB" w:rsidRPr="00812ECB" w:rsidRDefault="00812ECB" w:rsidP="00812ECB">
      <w:pPr>
        <w:spacing w:after="240"/>
        <w:ind w:left="720" w:firstLine="720"/>
        <w:rPr>
          <w:iCs/>
        </w:rPr>
      </w:pPr>
      <w:r w:rsidRPr="00812ECB">
        <w:rPr>
          <w:iCs/>
        </w:rPr>
        <w:t>DAMPQSEAMT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7DE8D433" wp14:editId="682196C8">
            <wp:extent cx="180975" cy="276225"/>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((RTSPP</w:t>
      </w:r>
      <w:r w:rsidRPr="00812ECB">
        <w:rPr>
          <w:i/>
          <w:iCs/>
          <w:vertAlign w:val="subscript"/>
        </w:rPr>
        <w:t xml:space="preserve"> p</w:t>
      </w:r>
      <w:r w:rsidRPr="00812ECB">
        <w:rPr>
          <w:iCs/>
        </w:rPr>
        <w:t xml:space="preserve"> – DASPP </w:t>
      </w:r>
      <w:r w:rsidRPr="00812ECB">
        <w:rPr>
          <w:i/>
          <w:iCs/>
          <w:vertAlign w:val="subscript"/>
        </w:rPr>
        <w:t>p</w:t>
      </w:r>
      <w:r w:rsidRPr="00812ECB">
        <w:rPr>
          <w:iCs/>
        </w:rPr>
        <w:t>) * (1/4)* DAEP</w:t>
      </w:r>
      <w:r w:rsidRPr="00812ECB">
        <w:rPr>
          <w:i/>
          <w:iCs/>
          <w:vertAlign w:val="subscript"/>
        </w:rPr>
        <w:t xml:space="preserve"> q,</w:t>
      </w:r>
      <w:r w:rsidRPr="00812ECB">
        <w:rPr>
          <w:iCs/>
          <w:vertAlign w:val="subscript"/>
        </w:rPr>
        <w:t xml:space="preserve"> </w:t>
      </w:r>
      <w:r w:rsidRPr="00812ECB">
        <w:rPr>
          <w:i/>
          <w:iCs/>
          <w:vertAlign w:val="subscript"/>
        </w:rPr>
        <w:t>p</w:t>
      </w:r>
      <w:r w:rsidRPr="00812ECB">
        <w:rPr>
          <w:iCs/>
        </w:rPr>
        <w:t>)</w:t>
      </w:r>
    </w:p>
    <w:p w14:paraId="35E6120F" w14:textId="77777777" w:rsidR="00812ECB" w:rsidRPr="00812ECB" w:rsidRDefault="00812ECB" w:rsidP="00812ECB">
      <w:pPr>
        <w:spacing w:after="240"/>
        <w:ind w:left="720" w:firstLine="720"/>
        <w:rPr>
          <w:iCs/>
        </w:rPr>
      </w:pPr>
      <w:r w:rsidRPr="00812ECB">
        <w:rPr>
          <w:iCs/>
        </w:rPr>
        <w:t>Day-Ahead Ancillary Services Sales Impact</w:t>
      </w:r>
    </w:p>
    <w:p w14:paraId="564F9E7E" w14:textId="77777777" w:rsidR="00812ECB" w:rsidRPr="00812ECB" w:rsidRDefault="00812ECB" w:rsidP="00812ECB">
      <w:pPr>
        <w:spacing w:after="240"/>
        <w:ind w:left="2160" w:hanging="720"/>
        <w:rPr>
          <w:iCs/>
        </w:rPr>
      </w:pPr>
      <w:r w:rsidRPr="00812ECB">
        <w:rPr>
          <w:iCs/>
        </w:rPr>
        <w:t>DAMASQSEAMT</w:t>
      </w:r>
      <w:r w:rsidRPr="00812ECB">
        <w:rPr>
          <w:i/>
          <w:iCs/>
          <w:vertAlign w:val="subscript"/>
        </w:rPr>
        <w:t xml:space="preserve"> q</w:t>
      </w:r>
      <w:r w:rsidRPr="00812ECB">
        <w:rPr>
          <w:iCs/>
        </w:rPr>
        <w:t xml:space="preserve"> = (-1) * </w:t>
      </w:r>
      <w:r w:rsidRPr="00812ECB">
        <w:rPr>
          <w:noProof/>
          <w:position w:val="-18"/>
        </w:rPr>
        <w:drawing>
          <wp:inline distT="0" distB="0" distL="0" distR="0" wp14:anchorId="6BA26E9D" wp14:editId="517A75D2">
            <wp:extent cx="180975" cy="276225"/>
            <wp:effectExtent l="0" t="0" r="0" b="0"/>
            <wp:docPr id="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(((MCPCRU </w:t>
      </w:r>
      <w:r w:rsidRPr="00812ECB">
        <w:rPr>
          <w:i/>
          <w:iCs/>
          <w:vertAlign w:val="subscript"/>
        </w:rPr>
        <w:t>DAM</w:t>
      </w:r>
      <w:r w:rsidRPr="00812ECB">
        <w:rPr>
          <w:iCs/>
        </w:rPr>
        <w:t xml:space="preserve"> – RUOPR </w:t>
      </w:r>
      <w:r w:rsidRPr="00812ECB">
        <w:rPr>
          <w:i/>
          <w:iCs/>
          <w:vertAlign w:val="subscript"/>
        </w:rPr>
        <w:t>q, r, DAM</w:t>
      </w:r>
      <w:r w:rsidRPr="00812ECB">
        <w:rPr>
          <w:iCs/>
        </w:rPr>
        <w:t xml:space="preserve">) * PCRUR </w:t>
      </w:r>
      <w:r w:rsidRPr="00812ECB">
        <w:rPr>
          <w:i/>
          <w:iCs/>
          <w:vertAlign w:val="subscript"/>
        </w:rPr>
        <w:t>q, r, DAM</w:t>
      </w:r>
      <w:r w:rsidRPr="00812ECB">
        <w:rPr>
          <w:iCs/>
        </w:rPr>
        <w:t>)</w:t>
      </w:r>
      <w:r w:rsidRPr="00812ECB" w:rsidDel="007B2A73">
        <w:rPr>
          <w:iCs/>
        </w:rPr>
        <w:t xml:space="preserve"> </w:t>
      </w:r>
    </w:p>
    <w:p w14:paraId="478027D5" w14:textId="77777777" w:rsidR="00812ECB" w:rsidRPr="00812ECB" w:rsidRDefault="00812ECB" w:rsidP="00812ECB">
      <w:pPr>
        <w:spacing w:after="240"/>
        <w:ind w:left="2160"/>
        <w:rPr>
          <w:i/>
          <w:iCs/>
          <w:vertAlign w:val="subscript"/>
        </w:rPr>
      </w:pPr>
      <w:r w:rsidRPr="00812ECB">
        <w:rPr>
          <w:iCs/>
        </w:rPr>
        <w:t xml:space="preserve">+ ((MCPCRD </w:t>
      </w:r>
      <w:r w:rsidRPr="00812ECB">
        <w:rPr>
          <w:i/>
          <w:iCs/>
          <w:vertAlign w:val="subscript"/>
        </w:rPr>
        <w:t>DAM</w:t>
      </w:r>
      <w:r w:rsidRPr="00812ECB">
        <w:rPr>
          <w:iCs/>
        </w:rPr>
        <w:t xml:space="preserve"> – RDOPR </w:t>
      </w:r>
      <w:r w:rsidRPr="00812ECB">
        <w:rPr>
          <w:i/>
          <w:iCs/>
          <w:vertAlign w:val="subscript"/>
        </w:rPr>
        <w:t>q, r, DAM</w:t>
      </w:r>
      <w:r w:rsidRPr="00812ECB">
        <w:rPr>
          <w:iCs/>
        </w:rPr>
        <w:t xml:space="preserve">) * PCRDR </w:t>
      </w:r>
      <w:r w:rsidRPr="00812ECB">
        <w:rPr>
          <w:i/>
          <w:iCs/>
          <w:vertAlign w:val="subscript"/>
        </w:rPr>
        <w:t>q, r, DAM</w:t>
      </w:r>
      <w:r w:rsidRPr="00812ECB">
        <w:rPr>
          <w:iCs/>
        </w:rPr>
        <w:t>)</w:t>
      </w:r>
    </w:p>
    <w:p w14:paraId="1A84EAFA" w14:textId="77777777" w:rsidR="00812ECB" w:rsidRPr="00812ECB" w:rsidRDefault="00812ECB" w:rsidP="00812ECB">
      <w:pPr>
        <w:spacing w:after="240"/>
        <w:ind w:left="2160"/>
        <w:rPr>
          <w:iCs/>
        </w:rPr>
      </w:pPr>
      <w:r w:rsidRPr="00812ECB">
        <w:rPr>
          <w:iCs/>
        </w:rPr>
        <w:t xml:space="preserve">+ ((MCPCRR </w:t>
      </w:r>
      <w:r w:rsidRPr="00812ECB">
        <w:rPr>
          <w:i/>
          <w:iCs/>
          <w:vertAlign w:val="subscript"/>
        </w:rPr>
        <w:t>DAM</w:t>
      </w:r>
      <w:r w:rsidRPr="00812ECB">
        <w:rPr>
          <w:iCs/>
        </w:rPr>
        <w:t xml:space="preserve"> – RROPR </w:t>
      </w:r>
      <w:r w:rsidRPr="00812ECB">
        <w:rPr>
          <w:i/>
          <w:iCs/>
          <w:vertAlign w:val="subscript"/>
        </w:rPr>
        <w:t>q, r, DAM</w:t>
      </w:r>
      <w:r w:rsidRPr="00812ECB">
        <w:rPr>
          <w:iCs/>
        </w:rPr>
        <w:t xml:space="preserve">) * PCRRR </w:t>
      </w:r>
      <w:r w:rsidRPr="00812ECB">
        <w:rPr>
          <w:i/>
          <w:iCs/>
          <w:vertAlign w:val="subscript"/>
        </w:rPr>
        <w:t>q, r, DAM</w:t>
      </w:r>
      <w:r w:rsidRPr="00812ECB">
        <w:rPr>
          <w:iCs/>
        </w:rPr>
        <w:t>)</w:t>
      </w:r>
      <w:r w:rsidRPr="00812ECB" w:rsidDel="007B2A73">
        <w:rPr>
          <w:iCs/>
        </w:rPr>
        <w:t xml:space="preserve"> </w:t>
      </w:r>
      <w:r w:rsidRPr="00812ECB">
        <w:rPr>
          <w:iCs/>
        </w:rPr>
        <w:t xml:space="preserve"> </w:t>
      </w:r>
    </w:p>
    <w:p w14:paraId="78372F11" w14:textId="77777777" w:rsidR="00812ECB" w:rsidRPr="00812ECB" w:rsidRDefault="00812ECB" w:rsidP="00812ECB">
      <w:pPr>
        <w:spacing w:after="240"/>
        <w:ind w:left="2160"/>
        <w:rPr>
          <w:iCs/>
        </w:rPr>
      </w:pPr>
      <w:r w:rsidRPr="00812ECB">
        <w:rPr>
          <w:iCs/>
        </w:rPr>
        <w:t xml:space="preserve">+ ((MCPCECR </w:t>
      </w:r>
      <w:r w:rsidRPr="00812ECB">
        <w:rPr>
          <w:i/>
          <w:iCs/>
          <w:vertAlign w:val="subscript"/>
        </w:rPr>
        <w:t>DAM</w:t>
      </w:r>
      <w:r w:rsidRPr="00812ECB">
        <w:rPr>
          <w:iCs/>
        </w:rPr>
        <w:t xml:space="preserve"> – ECRSOPR </w:t>
      </w:r>
      <w:r w:rsidRPr="00812ECB">
        <w:rPr>
          <w:i/>
          <w:iCs/>
          <w:vertAlign w:val="subscript"/>
        </w:rPr>
        <w:t>q, r, DAM</w:t>
      </w:r>
      <w:r w:rsidRPr="00812ECB">
        <w:rPr>
          <w:iCs/>
        </w:rPr>
        <w:t xml:space="preserve">) * PCECRR </w:t>
      </w:r>
      <w:r w:rsidRPr="00812ECB">
        <w:rPr>
          <w:i/>
          <w:iCs/>
          <w:vertAlign w:val="subscript"/>
        </w:rPr>
        <w:t>q, r, DAM</w:t>
      </w:r>
      <w:r w:rsidRPr="00812ECB">
        <w:rPr>
          <w:iCs/>
        </w:rPr>
        <w:t>)</w:t>
      </w:r>
    </w:p>
    <w:p w14:paraId="78158C7E" w14:textId="77777777" w:rsidR="00812ECB" w:rsidRPr="00812ECB" w:rsidRDefault="00812ECB" w:rsidP="00812ECB">
      <w:pPr>
        <w:spacing w:after="240"/>
        <w:ind w:left="2160"/>
        <w:rPr>
          <w:iCs/>
        </w:rPr>
      </w:pPr>
      <w:r w:rsidRPr="00812ECB">
        <w:rPr>
          <w:iCs/>
        </w:rPr>
        <w:t xml:space="preserve">+ ((MCPCNS </w:t>
      </w:r>
      <w:r w:rsidRPr="00812ECB">
        <w:rPr>
          <w:i/>
          <w:iCs/>
          <w:vertAlign w:val="subscript"/>
        </w:rPr>
        <w:t>DAM</w:t>
      </w:r>
      <w:r w:rsidRPr="00812ECB">
        <w:rPr>
          <w:iCs/>
        </w:rPr>
        <w:t xml:space="preserve"> – NSOPR </w:t>
      </w:r>
      <w:r w:rsidRPr="00812ECB">
        <w:rPr>
          <w:i/>
          <w:iCs/>
          <w:vertAlign w:val="subscript"/>
        </w:rPr>
        <w:t>q, r, DAM</w:t>
      </w:r>
      <w:r w:rsidRPr="00812ECB">
        <w:rPr>
          <w:iCs/>
        </w:rPr>
        <w:t xml:space="preserve">) * PCNSR </w:t>
      </w:r>
      <w:r w:rsidRPr="00812ECB">
        <w:rPr>
          <w:i/>
          <w:iCs/>
          <w:vertAlign w:val="subscript"/>
        </w:rPr>
        <w:t>q, r, DAM</w:t>
      </w:r>
      <w:r w:rsidRPr="00812ECB">
        <w:rPr>
          <w:iCs/>
        </w:rPr>
        <w:t>))</w:t>
      </w:r>
    </w:p>
    <w:p w14:paraId="6DBBBE93" w14:textId="77777777" w:rsidR="00812ECB" w:rsidRPr="00812ECB" w:rsidRDefault="00812ECB" w:rsidP="00812ECB">
      <w:pPr>
        <w:spacing w:before="240" w:after="240"/>
        <w:ind w:left="1440"/>
        <w:rPr>
          <w:iCs/>
        </w:rPr>
      </w:pPr>
      <w:r w:rsidRPr="00812ECB">
        <w:rPr>
          <w:iCs/>
        </w:rPr>
        <w:t>Day-Ahead Point-to-Point Obligation Impact</w:t>
      </w:r>
    </w:p>
    <w:p w14:paraId="568AF088" w14:textId="77777777" w:rsidR="00812ECB" w:rsidRPr="00812ECB" w:rsidRDefault="00812ECB" w:rsidP="00812ECB">
      <w:pPr>
        <w:spacing w:after="240"/>
        <w:ind w:left="1440"/>
        <w:rPr>
          <w:iCs/>
          <w:vertAlign w:val="subscript"/>
        </w:rPr>
      </w:pPr>
      <w:r w:rsidRPr="00812ECB">
        <w:rPr>
          <w:iCs/>
        </w:rPr>
        <w:t>DAMRTPTPQSEAMT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6206CBA2" wp14:editId="39BEF798">
            <wp:extent cx="180975" cy="276225"/>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noProof/>
          <w:position w:val="-20"/>
        </w:rPr>
        <w:drawing>
          <wp:inline distT="0" distB="0" distL="0" distR="0" wp14:anchorId="6E2D51B7" wp14:editId="5BA4CEF7">
            <wp:extent cx="180975" cy="276225"/>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w:t>
      </w:r>
      <w:r w:rsidRPr="00812ECB">
        <w:rPr>
          <w:iCs/>
          <w:lang w:val="sv-SE"/>
        </w:rPr>
        <w:t xml:space="preserve">RTOBLPR </w:t>
      </w:r>
      <w:r w:rsidRPr="00812ECB">
        <w:rPr>
          <w:i/>
          <w:iCs/>
          <w:vertAlign w:val="subscript"/>
          <w:lang w:val="sv-SE"/>
        </w:rPr>
        <w:t>(j, k)</w:t>
      </w:r>
      <w:r w:rsidRPr="00812ECB" w:rsidDel="003C61CB">
        <w:rPr>
          <w:iCs/>
        </w:rPr>
        <w:t xml:space="preserve"> </w:t>
      </w:r>
      <w:r w:rsidRPr="00812ECB">
        <w:rPr>
          <w:iCs/>
        </w:rPr>
        <w:t xml:space="preserve">– DAOBLPR </w:t>
      </w:r>
      <w:r w:rsidRPr="00812ECB">
        <w:rPr>
          <w:i/>
          <w:iCs/>
          <w:vertAlign w:val="subscript"/>
        </w:rPr>
        <w:t>(j, k)</w:t>
      </w:r>
      <w:r w:rsidRPr="00812ECB">
        <w:rPr>
          <w:iCs/>
        </w:rPr>
        <w:t xml:space="preserve">) * RTOBL </w:t>
      </w:r>
      <w:r w:rsidRPr="00812ECB">
        <w:rPr>
          <w:i/>
          <w:iCs/>
          <w:vertAlign w:val="subscript"/>
        </w:rPr>
        <w:t>q, (j, k)</w:t>
      </w:r>
      <w:r w:rsidRPr="00812ECB">
        <w:rPr>
          <w:iCs/>
        </w:rPr>
        <w:t>)</w:t>
      </w:r>
    </w:p>
    <w:p w14:paraId="2B3A773C" w14:textId="77777777" w:rsidR="00812ECB" w:rsidRPr="00812ECB" w:rsidRDefault="00812ECB" w:rsidP="00812ECB">
      <w:pPr>
        <w:ind w:left="1440"/>
        <w:rPr>
          <w:iCs/>
          <w:lang w:val="sv-SE"/>
        </w:rPr>
      </w:pPr>
      <w:r w:rsidRPr="00812ECB">
        <w:rPr>
          <w:iCs/>
          <w:lang w:val="sv-SE"/>
        </w:rPr>
        <w:t>Where:</w:t>
      </w:r>
    </w:p>
    <w:p w14:paraId="7CFD0CDD" w14:textId="77777777" w:rsidR="00812ECB" w:rsidRPr="00812ECB" w:rsidRDefault="00812ECB" w:rsidP="00812ECB">
      <w:pPr>
        <w:ind w:left="2880" w:hanging="720"/>
        <w:rPr>
          <w:iCs/>
          <w:lang w:val="sv-SE"/>
        </w:rPr>
      </w:pPr>
      <w:r w:rsidRPr="00812ECB">
        <w:rPr>
          <w:iCs/>
          <w:lang w:val="sv-SE"/>
        </w:rPr>
        <w:t xml:space="preserve">RTOBLPR </w:t>
      </w:r>
      <w:r w:rsidRPr="00812ECB">
        <w:rPr>
          <w:i/>
          <w:iCs/>
          <w:vertAlign w:val="subscript"/>
          <w:lang w:val="sv-SE"/>
        </w:rPr>
        <w:t>(j, k)</w:t>
      </w:r>
      <w:r w:rsidRPr="00812ECB">
        <w:rPr>
          <w:iCs/>
          <w:lang w:val="sv-SE"/>
        </w:rPr>
        <w:t xml:space="preserve">   = </w:t>
      </w:r>
      <w:r w:rsidRPr="00812ECB">
        <w:rPr>
          <w:iCs/>
          <w:noProof/>
          <w:position w:val="-20"/>
        </w:rPr>
        <w:drawing>
          <wp:inline distT="0" distB="0" distL="0" distR="0" wp14:anchorId="5CA4D2BD" wp14:editId="3A3583E9">
            <wp:extent cx="180975" cy="353695"/>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iCs/>
          <w:lang w:val="sv-SE"/>
        </w:rPr>
        <w:t xml:space="preserve">(RTSPP </w:t>
      </w:r>
      <w:r w:rsidRPr="00812ECB">
        <w:rPr>
          <w:iCs/>
          <w:vertAlign w:val="subscript"/>
          <w:lang w:val="sv-SE"/>
        </w:rPr>
        <w:t>(</w:t>
      </w:r>
      <w:r w:rsidRPr="00812ECB">
        <w:rPr>
          <w:i/>
          <w:iCs/>
          <w:vertAlign w:val="subscript"/>
          <w:lang w:val="sv-SE"/>
        </w:rPr>
        <w:t>k,i</w:t>
      </w:r>
      <w:r w:rsidRPr="00812ECB">
        <w:rPr>
          <w:iCs/>
          <w:vertAlign w:val="subscript"/>
          <w:lang w:val="sv-SE"/>
        </w:rPr>
        <w:t>)</w:t>
      </w:r>
      <w:r w:rsidRPr="00812ECB">
        <w:rPr>
          <w:iCs/>
          <w:lang w:val="sv-SE"/>
        </w:rPr>
        <w:t xml:space="preserve"> – RTSPP </w:t>
      </w:r>
      <w:r w:rsidRPr="00812ECB">
        <w:rPr>
          <w:iCs/>
          <w:vertAlign w:val="subscript"/>
          <w:lang w:val="sv-SE"/>
        </w:rPr>
        <w:t>(</w:t>
      </w:r>
      <w:r w:rsidRPr="00812ECB">
        <w:rPr>
          <w:i/>
          <w:iCs/>
          <w:vertAlign w:val="subscript"/>
          <w:lang w:val="sv-SE"/>
        </w:rPr>
        <w:t xml:space="preserve">j,i </w:t>
      </w:r>
      <w:r w:rsidRPr="00812ECB">
        <w:rPr>
          <w:iCs/>
          <w:vertAlign w:val="subscript"/>
          <w:lang w:val="sv-SE"/>
        </w:rPr>
        <w:t>)</w:t>
      </w:r>
      <w:r w:rsidRPr="00812ECB">
        <w:rPr>
          <w:iCs/>
        </w:rPr>
        <w:t>)</w:t>
      </w:r>
      <w:r w:rsidRPr="00812ECB">
        <w:rPr>
          <w:iCs/>
          <w:lang w:val="sv-SE"/>
        </w:rPr>
        <w:t xml:space="preserve"> / 4</w:t>
      </w:r>
    </w:p>
    <w:p w14:paraId="12E372D9" w14:textId="77777777" w:rsidR="00812ECB" w:rsidRPr="00812ECB" w:rsidRDefault="00812ECB" w:rsidP="00812ECB">
      <w:pPr>
        <w:tabs>
          <w:tab w:val="left" w:pos="2340"/>
          <w:tab w:val="left" w:pos="2700"/>
        </w:tabs>
        <w:spacing w:after="240"/>
        <w:ind w:left="4500" w:hanging="2340"/>
        <w:rPr>
          <w:bCs/>
          <w:lang w:val="x-none" w:eastAsia="x-none"/>
        </w:rPr>
      </w:pPr>
      <w:r w:rsidRPr="00812ECB">
        <w:rPr>
          <w:bCs/>
          <w:lang w:val="x-none" w:eastAsia="x-none"/>
        </w:rPr>
        <w:t xml:space="preserve">DAOBLPR </w:t>
      </w:r>
      <w:r w:rsidRPr="00812ECB">
        <w:rPr>
          <w:bCs/>
          <w:i/>
          <w:vertAlign w:val="subscript"/>
          <w:lang w:val="x-none" w:eastAsia="x-none"/>
        </w:rPr>
        <w:t>(j, k)</w:t>
      </w:r>
      <w:r w:rsidRPr="00812ECB">
        <w:rPr>
          <w:bCs/>
          <w:lang w:val="x-none" w:eastAsia="x-none"/>
        </w:rPr>
        <w:t xml:space="preserve">  =</w:t>
      </w:r>
      <w:r w:rsidRPr="00812ECB">
        <w:rPr>
          <w:bCs/>
          <w:lang w:eastAsia="x-none"/>
        </w:rPr>
        <w:t xml:space="preserve">  </w:t>
      </w:r>
      <w:r w:rsidRPr="00812ECB">
        <w:rPr>
          <w:bCs/>
          <w:lang w:val="x-none" w:eastAsia="x-none"/>
        </w:rPr>
        <w:t xml:space="preserve">DASPP </w:t>
      </w:r>
      <w:r w:rsidRPr="00812ECB">
        <w:rPr>
          <w:bCs/>
          <w:i/>
          <w:vertAlign w:val="subscript"/>
          <w:lang w:val="x-none" w:eastAsia="x-none"/>
        </w:rPr>
        <w:t>k</w:t>
      </w:r>
      <w:r w:rsidRPr="00812ECB">
        <w:rPr>
          <w:bCs/>
          <w:lang w:val="x-none" w:eastAsia="x-none"/>
        </w:rPr>
        <w:t xml:space="preserve"> – DASPP </w:t>
      </w:r>
      <w:r w:rsidRPr="00812ECB">
        <w:rPr>
          <w:bCs/>
          <w:i/>
          <w:vertAlign w:val="subscript"/>
          <w:lang w:val="x-none" w:eastAsia="x-none"/>
        </w:rPr>
        <w:t>j</w:t>
      </w:r>
    </w:p>
    <w:p w14:paraId="3AB9AC59" w14:textId="77777777" w:rsidR="00812ECB" w:rsidRPr="00812ECB" w:rsidRDefault="00812ECB" w:rsidP="00812ECB">
      <w:pPr>
        <w:spacing w:after="240"/>
        <w:ind w:left="1440" w:hanging="720"/>
        <w:rPr>
          <w:szCs w:val="20"/>
        </w:rPr>
      </w:pPr>
      <w:r w:rsidRPr="00812ECB">
        <w:rPr>
          <w:szCs w:val="20"/>
        </w:rPr>
        <w:t>(f)</w:t>
      </w:r>
      <w:r w:rsidRPr="00812ECB">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0015B10C" w14:textId="77777777" w:rsidR="00812ECB" w:rsidRPr="00812ECB" w:rsidRDefault="00812ECB" w:rsidP="00812ECB">
      <w:pPr>
        <w:spacing w:after="240"/>
        <w:ind w:left="1440" w:hanging="720"/>
        <w:rPr>
          <w:szCs w:val="20"/>
        </w:rPr>
      </w:pPr>
      <w:r w:rsidRPr="00812ECB">
        <w:rPr>
          <w:szCs w:val="20"/>
        </w:rPr>
        <w:t>(g)</w:t>
      </w:r>
      <w:r w:rsidRPr="00812ECB">
        <w:rPr>
          <w:szCs w:val="20"/>
        </w:rPr>
        <w:tab/>
        <w:t>Any resulting charge or payment to the Market Participant will be invoiced using a miscellaneous Invoice, but allocated with the method outlined in paragraphs (2) through (4) of Section 9.19.1, Default Uplift Invoices.</w:t>
      </w:r>
    </w:p>
    <w:p w14:paraId="5B35BD40" w14:textId="77777777" w:rsidR="00812ECB" w:rsidRPr="00812ECB" w:rsidRDefault="00812ECB" w:rsidP="00812ECB">
      <w:r w:rsidRPr="00812ECB">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812ECB" w:rsidRPr="00812ECB" w14:paraId="55CAEEC2" w14:textId="77777777" w:rsidTr="008C7683">
        <w:trPr>
          <w:trHeight w:val="359"/>
        </w:trPr>
        <w:tc>
          <w:tcPr>
            <w:tcW w:w="1017" w:type="pct"/>
            <w:shd w:val="clear" w:color="auto" w:fill="auto"/>
            <w:hideMark/>
          </w:tcPr>
          <w:p w14:paraId="37AA1A51" w14:textId="77777777" w:rsidR="00812ECB" w:rsidRPr="00812ECB" w:rsidRDefault="00812ECB" w:rsidP="00812ECB">
            <w:pPr>
              <w:spacing w:after="240"/>
              <w:rPr>
                <w:b/>
                <w:iCs/>
                <w:sz w:val="20"/>
                <w:szCs w:val="20"/>
              </w:rPr>
            </w:pPr>
            <w:r w:rsidRPr="00812ECB">
              <w:rPr>
                <w:b/>
                <w:iCs/>
                <w:sz w:val="20"/>
                <w:szCs w:val="20"/>
              </w:rPr>
              <w:t>Variable</w:t>
            </w:r>
          </w:p>
        </w:tc>
        <w:tc>
          <w:tcPr>
            <w:tcW w:w="442" w:type="pct"/>
            <w:shd w:val="clear" w:color="auto" w:fill="auto"/>
            <w:hideMark/>
          </w:tcPr>
          <w:p w14:paraId="13C06348" w14:textId="77777777" w:rsidR="00812ECB" w:rsidRPr="00812ECB" w:rsidRDefault="00812ECB" w:rsidP="00812ECB">
            <w:pPr>
              <w:spacing w:after="240"/>
              <w:jc w:val="center"/>
              <w:rPr>
                <w:b/>
                <w:iCs/>
                <w:sz w:val="20"/>
                <w:szCs w:val="20"/>
              </w:rPr>
            </w:pPr>
            <w:r w:rsidRPr="00812ECB">
              <w:rPr>
                <w:b/>
                <w:iCs/>
                <w:sz w:val="20"/>
                <w:szCs w:val="20"/>
              </w:rPr>
              <w:t>Unit</w:t>
            </w:r>
          </w:p>
        </w:tc>
        <w:tc>
          <w:tcPr>
            <w:tcW w:w="3541" w:type="pct"/>
            <w:shd w:val="clear" w:color="auto" w:fill="auto"/>
            <w:hideMark/>
          </w:tcPr>
          <w:p w14:paraId="56AD6A11"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05610D54" w14:textId="77777777" w:rsidTr="008C7683">
        <w:tc>
          <w:tcPr>
            <w:tcW w:w="1017" w:type="pct"/>
            <w:shd w:val="clear" w:color="auto" w:fill="auto"/>
            <w:hideMark/>
          </w:tcPr>
          <w:p w14:paraId="6536677C" w14:textId="77777777" w:rsidR="00812ECB" w:rsidRPr="00812ECB" w:rsidRDefault="00812ECB" w:rsidP="00812ECB">
            <w:pPr>
              <w:spacing w:after="60"/>
              <w:rPr>
                <w:iCs/>
                <w:sz w:val="20"/>
                <w:szCs w:val="20"/>
              </w:rPr>
            </w:pPr>
            <w:r w:rsidRPr="00812ECB">
              <w:rPr>
                <w:iCs/>
                <w:sz w:val="20"/>
                <w:szCs w:val="20"/>
              </w:rPr>
              <w:t>DAMSQSEAMT</w:t>
            </w:r>
            <w:r w:rsidRPr="00812ECB">
              <w:rPr>
                <w:i/>
                <w:iCs/>
                <w:sz w:val="20"/>
                <w:szCs w:val="20"/>
                <w:vertAlign w:val="subscript"/>
              </w:rPr>
              <w:t xml:space="preserve"> q</w:t>
            </w:r>
          </w:p>
        </w:tc>
        <w:tc>
          <w:tcPr>
            <w:tcW w:w="442" w:type="pct"/>
            <w:shd w:val="clear" w:color="auto" w:fill="auto"/>
            <w:hideMark/>
          </w:tcPr>
          <w:p w14:paraId="732CE62C"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hideMark/>
          </w:tcPr>
          <w:p w14:paraId="1C8715EE" w14:textId="77777777" w:rsidR="00812ECB" w:rsidRPr="00812ECB" w:rsidRDefault="00812ECB" w:rsidP="00812ECB">
            <w:pPr>
              <w:spacing w:after="60"/>
              <w:rPr>
                <w:iCs/>
                <w:sz w:val="20"/>
                <w:szCs w:val="20"/>
              </w:rPr>
            </w:pPr>
            <w:r w:rsidRPr="00812ECB">
              <w:rPr>
                <w:i/>
                <w:iCs/>
                <w:sz w:val="20"/>
                <w:szCs w:val="20"/>
              </w:rPr>
              <w:t>Day-Ahead Market Energy Sales Amount by QSE</w:t>
            </w:r>
            <w:r w:rsidRPr="00812ECB">
              <w:rPr>
                <w:iCs/>
                <w:sz w:val="20"/>
                <w:szCs w:val="20"/>
              </w:rPr>
              <w:t xml:space="preserve">—The sum of the DAM Energy Sales positions compared to Real-Time results, for the QSE </w:t>
            </w:r>
            <w:r w:rsidRPr="00812ECB">
              <w:rPr>
                <w:i/>
                <w:iCs/>
                <w:sz w:val="20"/>
                <w:szCs w:val="20"/>
              </w:rPr>
              <w:t>q</w:t>
            </w:r>
            <w:r w:rsidRPr="00812ECB">
              <w:rPr>
                <w:iCs/>
                <w:sz w:val="20"/>
                <w:szCs w:val="20"/>
              </w:rPr>
              <w:t xml:space="preserve">, for the 15-minute Settlement Interval.  </w:t>
            </w:r>
          </w:p>
        </w:tc>
      </w:tr>
      <w:tr w:rsidR="00812ECB" w:rsidRPr="00812ECB" w14:paraId="59BB675A" w14:textId="77777777" w:rsidTr="008C7683">
        <w:tc>
          <w:tcPr>
            <w:tcW w:w="1017" w:type="pct"/>
            <w:shd w:val="clear" w:color="auto" w:fill="auto"/>
          </w:tcPr>
          <w:p w14:paraId="7748F607" w14:textId="77777777" w:rsidR="00812ECB" w:rsidRPr="00812ECB" w:rsidRDefault="00812ECB" w:rsidP="00812ECB">
            <w:pPr>
              <w:spacing w:after="60"/>
              <w:rPr>
                <w:iCs/>
                <w:sz w:val="20"/>
                <w:szCs w:val="20"/>
              </w:rPr>
            </w:pPr>
            <w:r w:rsidRPr="00812ECB">
              <w:rPr>
                <w:iCs/>
                <w:sz w:val="20"/>
                <w:szCs w:val="20"/>
              </w:rPr>
              <w:t>DAMPQSEAMT</w:t>
            </w:r>
            <w:r w:rsidRPr="00812ECB">
              <w:rPr>
                <w:i/>
                <w:iCs/>
                <w:sz w:val="20"/>
                <w:szCs w:val="20"/>
                <w:vertAlign w:val="subscript"/>
              </w:rPr>
              <w:t xml:space="preserve"> q</w:t>
            </w:r>
          </w:p>
        </w:tc>
        <w:tc>
          <w:tcPr>
            <w:tcW w:w="442" w:type="pct"/>
            <w:shd w:val="clear" w:color="auto" w:fill="auto"/>
          </w:tcPr>
          <w:p w14:paraId="45135252"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1149DD4C" w14:textId="77777777" w:rsidR="00812ECB" w:rsidRPr="00812ECB" w:rsidRDefault="00812ECB" w:rsidP="00812ECB">
            <w:pPr>
              <w:spacing w:after="60"/>
              <w:rPr>
                <w:iCs/>
                <w:sz w:val="20"/>
                <w:szCs w:val="20"/>
              </w:rPr>
            </w:pPr>
            <w:r w:rsidRPr="00812ECB">
              <w:rPr>
                <w:i/>
                <w:iCs/>
                <w:sz w:val="20"/>
                <w:szCs w:val="20"/>
              </w:rPr>
              <w:t>Day-Ahead Market Energy Purchases Amount by QSE</w:t>
            </w:r>
            <w:r w:rsidRPr="00812ECB">
              <w:rPr>
                <w:iCs/>
                <w:sz w:val="20"/>
                <w:szCs w:val="20"/>
              </w:rPr>
              <w:t xml:space="preserve">—The sum of the DAM Energy purchases compared to Real-Time results, for the QSE </w:t>
            </w:r>
            <w:r w:rsidRPr="00812ECB">
              <w:rPr>
                <w:i/>
                <w:iCs/>
                <w:sz w:val="20"/>
                <w:szCs w:val="20"/>
              </w:rPr>
              <w:t>q</w:t>
            </w:r>
            <w:r w:rsidRPr="00812ECB">
              <w:rPr>
                <w:iCs/>
                <w:sz w:val="20"/>
                <w:szCs w:val="20"/>
              </w:rPr>
              <w:t xml:space="preserve">, for the 15-minute Settlement Interval.  </w:t>
            </w:r>
          </w:p>
        </w:tc>
      </w:tr>
      <w:tr w:rsidR="00812ECB" w:rsidRPr="00812ECB" w14:paraId="66A83573" w14:textId="77777777" w:rsidTr="008C7683">
        <w:tc>
          <w:tcPr>
            <w:tcW w:w="1017" w:type="pct"/>
            <w:shd w:val="clear" w:color="auto" w:fill="auto"/>
          </w:tcPr>
          <w:p w14:paraId="0578D120" w14:textId="77777777" w:rsidR="00812ECB" w:rsidRPr="00812ECB" w:rsidRDefault="00812ECB" w:rsidP="00812ECB">
            <w:pPr>
              <w:spacing w:after="60"/>
              <w:rPr>
                <w:iCs/>
                <w:sz w:val="20"/>
                <w:szCs w:val="20"/>
              </w:rPr>
            </w:pPr>
            <w:r w:rsidRPr="00812ECB">
              <w:rPr>
                <w:iCs/>
                <w:sz w:val="20"/>
                <w:szCs w:val="20"/>
              </w:rPr>
              <w:lastRenderedPageBreak/>
              <w:t>DAMASQSEAMT</w:t>
            </w:r>
            <w:r w:rsidRPr="00812ECB">
              <w:rPr>
                <w:i/>
                <w:iCs/>
                <w:sz w:val="20"/>
                <w:szCs w:val="20"/>
                <w:vertAlign w:val="subscript"/>
              </w:rPr>
              <w:t xml:space="preserve"> q</w:t>
            </w:r>
          </w:p>
        </w:tc>
        <w:tc>
          <w:tcPr>
            <w:tcW w:w="442" w:type="pct"/>
            <w:shd w:val="clear" w:color="auto" w:fill="auto"/>
          </w:tcPr>
          <w:p w14:paraId="06FB5B8C"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73F3AFB2" w14:textId="77777777" w:rsidR="00812ECB" w:rsidRPr="00812ECB" w:rsidRDefault="00812ECB" w:rsidP="00812ECB">
            <w:pPr>
              <w:spacing w:after="60"/>
              <w:rPr>
                <w:iCs/>
                <w:sz w:val="20"/>
                <w:szCs w:val="20"/>
              </w:rPr>
            </w:pPr>
            <w:r w:rsidRPr="00812ECB">
              <w:rPr>
                <w:i/>
                <w:iCs/>
                <w:sz w:val="20"/>
                <w:szCs w:val="20"/>
              </w:rPr>
              <w:t>Day-Ahead Market Ancillary Service Amount by QSE</w:t>
            </w:r>
            <w:r w:rsidRPr="00812ECB">
              <w:rPr>
                <w:iCs/>
                <w:sz w:val="20"/>
                <w:szCs w:val="20"/>
              </w:rPr>
              <w:t xml:space="preserve">—The sum of the DAM Ancillary Service awarded amounts compared to Real-Time results, for the QSE </w:t>
            </w:r>
            <w:r w:rsidRPr="00812ECB">
              <w:rPr>
                <w:i/>
                <w:iCs/>
                <w:sz w:val="20"/>
                <w:szCs w:val="20"/>
              </w:rPr>
              <w:t>q</w:t>
            </w:r>
            <w:r w:rsidRPr="00812ECB">
              <w:rPr>
                <w:iCs/>
                <w:sz w:val="20"/>
                <w:szCs w:val="20"/>
              </w:rPr>
              <w:t xml:space="preserve">, for the hour.  </w:t>
            </w:r>
          </w:p>
        </w:tc>
      </w:tr>
      <w:tr w:rsidR="00812ECB" w:rsidRPr="00812ECB" w14:paraId="42CDD4A6" w14:textId="77777777" w:rsidTr="008C7683">
        <w:tc>
          <w:tcPr>
            <w:tcW w:w="1017" w:type="pct"/>
            <w:shd w:val="clear" w:color="auto" w:fill="auto"/>
          </w:tcPr>
          <w:p w14:paraId="5E176B4C" w14:textId="77777777" w:rsidR="00812ECB" w:rsidRPr="00812ECB" w:rsidRDefault="00812ECB" w:rsidP="00812ECB">
            <w:pPr>
              <w:spacing w:after="60"/>
              <w:rPr>
                <w:iCs/>
                <w:sz w:val="20"/>
                <w:szCs w:val="20"/>
              </w:rPr>
            </w:pPr>
            <w:r w:rsidRPr="00812ECB">
              <w:rPr>
                <w:iCs/>
                <w:sz w:val="20"/>
                <w:szCs w:val="20"/>
              </w:rPr>
              <w:t>DAMRTPTPQSEAMT</w:t>
            </w:r>
            <w:r w:rsidRPr="00812ECB">
              <w:rPr>
                <w:i/>
                <w:iCs/>
                <w:sz w:val="20"/>
                <w:szCs w:val="20"/>
                <w:vertAlign w:val="subscript"/>
              </w:rPr>
              <w:t xml:space="preserve"> q</w:t>
            </w:r>
          </w:p>
        </w:tc>
        <w:tc>
          <w:tcPr>
            <w:tcW w:w="442" w:type="pct"/>
            <w:shd w:val="clear" w:color="auto" w:fill="auto"/>
          </w:tcPr>
          <w:p w14:paraId="437C1960"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0AE65EC1" w14:textId="77777777" w:rsidR="00812ECB" w:rsidRPr="00812ECB" w:rsidRDefault="00812ECB" w:rsidP="00812ECB">
            <w:pPr>
              <w:spacing w:after="60"/>
              <w:rPr>
                <w:iCs/>
                <w:sz w:val="20"/>
                <w:szCs w:val="20"/>
              </w:rPr>
            </w:pPr>
            <w:r w:rsidRPr="00812ECB">
              <w:rPr>
                <w:i/>
                <w:iCs/>
                <w:sz w:val="20"/>
                <w:szCs w:val="20"/>
              </w:rPr>
              <w:t>Day-Ahead Market Real-Time Point-to-Point Obligation Amount by QSE</w:t>
            </w:r>
            <w:r w:rsidRPr="00812ECB">
              <w:rPr>
                <w:iCs/>
                <w:sz w:val="20"/>
                <w:szCs w:val="20"/>
              </w:rPr>
              <w:t xml:space="preserve">—The sum of the PTP Obligation bids cleared in the DAM compared to Real-Time results, for the QSE </w:t>
            </w:r>
            <w:r w:rsidRPr="00812ECB">
              <w:rPr>
                <w:i/>
                <w:iCs/>
                <w:sz w:val="20"/>
                <w:szCs w:val="20"/>
              </w:rPr>
              <w:t>q</w:t>
            </w:r>
            <w:r w:rsidRPr="00812ECB">
              <w:rPr>
                <w:iCs/>
                <w:sz w:val="20"/>
                <w:szCs w:val="20"/>
              </w:rPr>
              <w:t xml:space="preserve">, for the hour.  </w:t>
            </w:r>
          </w:p>
        </w:tc>
      </w:tr>
      <w:tr w:rsidR="00812ECB" w:rsidRPr="00812ECB" w14:paraId="4F8138E2" w14:textId="77777777" w:rsidTr="008C7683">
        <w:tc>
          <w:tcPr>
            <w:tcW w:w="1017" w:type="pct"/>
            <w:shd w:val="clear" w:color="auto" w:fill="auto"/>
          </w:tcPr>
          <w:p w14:paraId="6D63C988" w14:textId="77777777" w:rsidR="00812ECB" w:rsidRPr="00812ECB" w:rsidRDefault="00812ECB" w:rsidP="00812ECB">
            <w:pPr>
              <w:spacing w:after="60"/>
              <w:rPr>
                <w:iCs/>
                <w:sz w:val="20"/>
                <w:szCs w:val="20"/>
              </w:rPr>
            </w:pPr>
            <w:r w:rsidRPr="00812ECB">
              <w:rPr>
                <w:iCs/>
                <w:sz w:val="20"/>
                <w:szCs w:val="20"/>
              </w:rPr>
              <w:t>DASPP</w:t>
            </w:r>
            <w:r w:rsidRPr="00812ECB">
              <w:rPr>
                <w:iCs/>
                <w:sz w:val="20"/>
                <w:szCs w:val="20"/>
                <w:vertAlign w:val="subscript"/>
              </w:rPr>
              <w:t xml:space="preserve"> </w:t>
            </w:r>
            <w:r w:rsidRPr="00812ECB">
              <w:rPr>
                <w:i/>
                <w:iCs/>
                <w:sz w:val="20"/>
                <w:szCs w:val="20"/>
                <w:vertAlign w:val="subscript"/>
              </w:rPr>
              <w:t>p</w:t>
            </w:r>
          </w:p>
        </w:tc>
        <w:tc>
          <w:tcPr>
            <w:tcW w:w="442" w:type="pct"/>
            <w:shd w:val="clear" w:color="auto" w:fill="auto"/>
          </w:tcPr>
          <w:p w14:paraId="28374F75" w14:textId="77777777" w:rsidR="00812ECB" w:rsidRPr="00812ECB" w:rsidRDefault="00812ECB" w:rsidP="00812ECB">
            <w:pPr>
              <w:spacing w:after="60"/>
              <w:jc w:val="center"/>
              <w:rPr>
                <w:iCs/>
                <w:sz w:val="20"/>
                <w:szCs w:val="20"/>
              </w:rPr>
            </w:pPr>
            <w:r w:rsidRPr="00812ECB">
              <w:rPr>
                <w:iCs/>
                <w:sz w:val="20"/>
                <w:szCs w:val="20"/>
              </w:rPr>
              <w:t>$/MWh</w:t>
            </w:r>
          </w:p>
        </w:tc>
        <w:tc>
          <w:tcPr>
            <w:tcW w:w="3541" w:type="pct"/>
            <w:shd w:val="clear" w:color="auto" w:fill="auto"/>
          </w:tcPr>
          <w:p w14:paraId="6CF00874"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t xml:space="preserve">—The DAM Settlement Point Price at Settlement Point </w:t>
            </w:r>
            <w:r w:rsidRPr="00812ECB">
              <w:rPr>
                <w:i/>
                <w:iCs/>
                <w:sz w:val="20"/>
                <w:szCs w:val="20"/>
              </w:rPr>
              <w:t>p</w:t>
            </w:r>
            <w:r w:rsidRPr="00812ECB">
              <w:rPr>
                <w:iCs/>
                <w:sz w:val="20"/>
                <w:szCs w:val="20"/>
              </w:rPr>
              <w:t>, for the hour.</w:t>
            </w:r>
          </w:p>
        </w:tc>
      </w:tr>
      <w:tr w:rsidR="00812ECB" w:rsidRPr="00812ECB" w14:paraId="430003F9" w14:textId="77777777" w:rsidTr="008C7683">
        <w:tc>
          <w:tcPr>
            <w:tcW w:w="1017" w:type="pct"/>
            <w:shd w:val="clear" w:color="auto" w:fill="auto"/>
          </w:tcPr>
          <w:p w14:paraId="2B7021ED"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442" w:type="pct"/>
            <w:shd w:val="clear" w:color="auto" w:fill="auto"/>
          </w:tcPr>
          <w:p w14:paraId="07D24330"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286843DB" w14:textId="77777777" w:rsidR="00812ECB" w:rsidRPr="00812ECB" w:rsidRDefault="00812ECB" w:rsidP="00812ECB">
            <w:pPr>
              <w:spacing w:after="60"/>
              <w:rPr>
                <w:iCs/>
                <w:sz w:val="20"/>
                <w:szCs w:val="20"/>
              </w:rPr>
            </w:pPr>
            <w:r w:rsidRPr="00812ECB">
              <w:rPr>
                <w:i/>
                <w:iCs/>
                <w:sz w:val="20"/>
                <w:szCs w:val="20"/>
              </w:rPr>
              <w:t>Real-Time Obligation per QSE per pair of source and sink—</w:t>
            </w:r>
            <w:r w:rsidRPr="00812ECB">
              <w:rPr>
                <w:iCs/>
                <w:sz w:val="20"/>
                <w:szCs w:val="20"/>
              </w:rPr>
              <w:t xml:space="preserve">The total MW of QSE </w:t>
            </w:r>
            <w:r w:rsidRPr="00812ECB">
              <w:rPr>
                <w:i/>
                <w:iCs/>
                <w:sz w:val="20"/>
                <w:szCs w:val="20"/>
              </w:rPr>
              <w:t>q</w:t>
            </w:r>
            <w:r w:rsidRPr="00812ECB">
              <w:rPr>
                <w:iCs/>
                <w:sz w:val="20"/>
                <w:szCs w:val="20"/>
              </w:rPr>
              <w:t xml:space="preserve">’s PTP Obligation bids that would have cleared in the DAM and settled in Real-Time for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6F44B875" w14:textId="77777777" w:rsidTr="008C7683">
        <w:tc>
          <w:tcPr>
            <w:tcW w:w="1017" w:type="pct"/>
            <w:shd w:val="clear" w:color="auto" w:fill="auto"/>
          </w:tcPr>
          <w:p w14:paraId="72A53202" w14:textId="77777777" w:rsidR="00812ECB" w:rsidRPr="00812ECB" w:rsidRDefault="00812ECB" w:rsidP="00812ECB">
            <w:pPr>
              <w:spacing w:after="60"/>
              <w:rPr>
                <w:iCs/>
                <w:sz w:val="20"/>
                <w:szCs w:val="20"/>
              </w:rPr>
            </w:pPr>
            <w:r w:rsidRPr="00812ECB">
              <w:rPr>
                <w:iCs/>
                <w:sz w:val="20"/>
                <w:szCs w:val="20"/>
              </w:rPr>
              <w:t>RTSPP</w:t>
            </w:r>
            <w:r w:rsidRPr="00812ECB">
              <w:rPr>
                <w:iCs/>
                <w:sz w:val="20"/>
                <w:szCs w:val="20"/>
                <w:vertAlign w:val="subscript"/>
              </w:rPr>
              <w:t xml:space="preserve"> </w:t>
            </w:r>
            <w:r w:rsidRPr="00812ECB">
              <w:rPr>
                <w:i/>
                <w:iCs/>
                <w:sz w:val="20"/>
                <w:szCs w:val="20"/>
                <w:vertAlign w:val="subscript"/>
              </w:rPr>
              <w:t>p</w:t>
            </w:r>
          </w:p>
        </w:tc>
        <w:tc>
          <w:tcPr>
            <w:tcW w:w="442" w:type="pct"/>
            <w:shd w:val="clear" w:color="auto" w:fill="auto"/>
          </w:tcPr>
          <w:p w14:paraId="467C6CAA" w14:textId="77777777" w:rsidR="00812ECB" w:rsidRPr="00812ECB" w:rsidRDefault="00812ECB" w:rsidP="00812ECB">
            <w:pPr>
              <w:spacing w:after="60"/>
              <w:jc w:val="center"/>
              <w:rPr>
                <w:iCs/>
                <w:sz w:val="20"/>
                <w:szCs w:val="20"/>
              </w:rPr>
            </w:pPr>
            <w:r w:rsidRPr="00812ECB">
              <w:rPr>
                <w:iCs/>
                <w:sz w:val="20"/>
                <w:szCs w:val="20"/>
              </w:rPr>
              <w:t>$/MWh</w:t>
            </w:r>
          </w:p>
        </w:tc>
        <w:tc>
          <w:tcPr>
            <w:tcW w:w="3541" w:type="pct"/>
            <w:shd w:val="clear" w:color="auto" w:fill="auto"/>
          </w:tcPr>
          <w:p w14:paraId="2E618C00"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t>The Real-Time Settlement Point Price at the Settlement Point for the 15-minute Settlement Interval within the hour.</w:t>
            </w:r>
          </w:p>
        </w:tc>
      </w:tr>
      <w:tr w:rsidR="00812ECB" w:rsidRPr="00812ECB" w14:paraId="413A2008" w14:textId="77777777" w:rsidTr="008C7683">
        <w:tc>
          <w:tcPr>
            <w:tcW w:w="1017" w:type="pct"/>
            <w:shd w:val="clear" w:color="auto" w:fill="auto"/>
          </w:tcPr>
          <w:p w14:paraId="3A656640" w14:textId="77777777" w:rsidR="00812ECB" w:rsidRPr="00812ECB" w:rsidRDefault="00812ECB" w:rsidP="00812ECB">
            <w:pPr>
              <w:spacing w:after="60"/>
              <w:rPr>
                <w:iCs/>
                <w:sz w:val="20"/>
                <w:szCs w:val="20"/>
              </w:rPr>
            </w:pPr>
            <w:r w:rsidRPr="00812ECB">
              <w:rPr>
                <w:iCs/>
                <w:sz w:val="20"/>
                <w:szCs w:val="20"/>
              </w:rPr>
              <w:t>DAES</w:t>
            </w:r>
            <w:r w:rsidRPr="00812ECB">
              <w:rPr>
                <w:iCs/>
                <w:sz w:val="20"/>
                <w:szCs w:val="20"/>
                <w:vertAlign w:val="subscript"/>
              </w:rPr>
              <w:t xml:space="preserve"> </w:t>
            </w:r>
            <w:r w:rsidRPr="00812ECB">
              <w:rPr>
                <w:i/>
                <w:iCs/>
                <w:sz w:val="20"/>
                <w:szCs w:val="20"/>
                <w:vertAlign w:val="subscript"/>
              </w:rPr>
              <w:t>q, p</w:t>
            </w:r>
          </w:p>
        </w:tc>
        <w:tc>
          <w:tcPr>
            <w:tcW w:w="442" w:type="pct"/>
            <w:shd w:val="clear" w:color="auto" w:fill="auto"/>
          </w:tcPr>
          <w:p w14:paraId="5F1087EE"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83B97C5"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Three-Part Supply Offers that would have cleared in the DAM and DAM Energy-Only Offer Curves that would have cleared in the DAM at Settlement Point </w:t>
            </w:r>
            <w:r w:rsidRPr="00812ECB">
              <w:rPr>
                <w:i/>
                <w:iCs/>
                <w:sz w:val="20"/>
                <w:szCs w:val="20"/>
              </w:rPr>
              <w:t>p</w:t>
            </w:r>
            <w:r w:rsidRPr="00812ECB">
              <w:rPr>
                <w:iCs/>
                <w:sz w:val="20"/>
                <w:szCs w:val="20"/>
              </w:rPr>
              <w:t>, for the hour.</w:t>
            </w:r>
          </w:p>
        </w:tc>
      </w:tr>
      <w:tr w:rsidR="00812ECB" w:rsidRPr="00812ECB" w14:paraId="72389396" w14:textId="77777777" w:rsidTr="008C7683">
        <w:tc>
          <w:tcPr>
            <w:tcW w:w="1017" w:type="pct"/>
            <w:shd w:val="clear" w:color="auto" w:fill="auto"/>
          </w:tcPr>
          <w:p w14:paraId="6DEBA6F9" w14:textId="77777777" w:rsidR="00812ECB" w:rsidRPr="00812ECB" w:rsidRDefault="00812ECB" w:rsidP="00812ECB">
            <w:pPr>
              <w:spacing w:after="60"/>
              <w:rPr>
                <w:iCs/>
                <w:sz w:val="20"/>
                <w:szCs w:val="20"/>
              </w:rPr>
            </w:pPr>
            <w:r w:rsidRPr="00812ECB">
              <w:rPr>
                <w:iCs/>
                <w:sz w:val="20"/>
                <w:szCs w:val="20"/>
              </w:rPr>
              <w:t>DAEP</w:t>
            </w:r>
            <w:r w:rsidRPr="00812ECB">
              <w:rPr>
                <w:iCs/>
                <w:sz w:val="20"/>
                <w:szCs w:val="20"/>
                <w:vertAlign w:val="subscript"/>
              </w:rPr>
              <w:t xml:space="preserve"> </w:t>
            </w:r>
            <w:r w:rsidRPr="00812ECB">
              <w:rPr>
                <w:i/>
                <w:iCs/>
                <w:sz w:val="20"/>
                <w:szCs w:val="20"/>
                <w:vertAlign w:val="subscript"/>
              </w:rPr>
              <w:t>q, p</w:t>
            </w:r>
          </w:p>
        </w:tc>
        <w:tc>
          <w:tcPr>
            <w:tcW w:w="442" w:type="pct"/>
            <w:shd w:val="clear" w:color="auto" w:fill="auto"/>
          </w:tcPr>
          <w:p w14:paraId="04719705"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4BB5856"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DAM Energy Bids </w:t>
            </w:r>
            <w:ins w:id="1440" w:author="ERCOT" w:date="2022-06-26T16:11:00Z">
              <w:r w:rsidRPr="00812ECB">
                <w:rPr>
                  <w:iCs/>
                  <w:sz w:val="20"/>
                  <w:szCs w:val="20"/>
                </w:rPr>
                <w:t xml:space="preserve">and Energy Bid Curves </w:t>
              </w:r>
            </w:ins>
            <w:r w:rsidRPr="00812ECB">
              <w:rPr>
                <w:iCs/>
                <w:sz w:val="20"/>
                <w:szCs w:val="20"/>
              </w:rPr>
              <w:t xml:space="preserve">that would have cleared </w:t>
            </w:r>
            <w:ins w:id="1441" w:author="ERCOT" w:date="2022-06-26T16:12:00Z">
              <w:r w:rsidRPr="00812ECB">
                <w:rPr>
                  <w:iCs/>
                  <w:sz w:val="20"/>
                  <w:szCs w:val="20"/>
                </w:rPr>
                <w:t xml:space="preserve">in the DAM </w:t>
              </w:r>
            </w:ins>
            <w:r w:rsidRPr="00812ECB">
              <w:rPr>
                <w:iCs/>
                <w:sz w:val="20"/>
                <w:szCs w:val="20"/>
              </w:rPr>
              <w:t xml:space="preserve">at Settlement Point </w:t>
            </w:r>
            <w:r w:rsidRPr="00812ECB">
              <w:rPr>
                <w:i/>
                <w:iCs/>
                <w:sz w:val="20"/>
                <w:szCs w:val="20"/>
              </w:rPr>
              <w:t>p</w:t>
            </w:r>
            <w:r w:rsidRPr="00812ECB">
              <w:rPr>
                <w:iCs/>
                <w:sz w:val="20"/>
                <w:szCs w:val="20"/>
              </w:rPr>
              <w:t>, for the hour.</w:t>
            </w:r>
          </w:p>
        </w:tc>
      </w:tr>
      <w:tr w:rsidR="00812ECB" w:rsidRPr="00812ECB" w14:paraId="320CD3AA" w14:textId="77777777" w:rsidTr="008C7683">
        <w:tc>
          <w:tcPr>
            <w:tcW w:w="1017" w:type="pct"/>
            <w:shd w:val="clear" w:color="auto" w:fill="auto"/>
          </w:tcPr>
          <w:p w14:paraId="7F82D21B" w14:textId="77777777" w:rsidR="00812ECB" w:rsidRPr="00812ECB" w:rsidRDefault="00812ECB" w:rsidP="00812ECB">
            <w:pPr>
              <w:spacing w:after="60"/>
              <w:rPr>
                <w:iCs/>
                <w:sz w:val="20"/>
                <w:szCs w:val="20"/>
              </w:rPr>
            </w:pPr>
            <w:r w:rsidRPr="00812ECB">
              <w:rPr>
                <w:iCs/>
                <w:sz w:val="20"/>
                <w:szCs w:val="20"/>
              </w:rPr>
              <w:t xml:space="preserve">PCRUR </w:t>
            </w:r>
            <w:r w:rsidRPr="00812ECB">
              <w:rPr>
                <w:i/>
                <w:iCs/>
                <w:sz w:val="20"/>
                <w:szCs w:val="20"/>
                <w:vertAlign w:val="subscript"/>
              </w:rPr>
              <w:t>q, r, DAM</w:t>
            </w:r>
            <w:r w:rsidRPr="00812ECB">
              <w:rPr>
                <w:i/>
                <w:iCs/>
                <w:sz w:val="20"/>
                <w:szCs w:val="20"/>
              </w:rPr>
              <w:t xml:space="preserve"> </w:t>
            </w:r>
          </w:p>
        </w:tc>
        <w:tc>
          <w:tcPr>
            <w:tcW w:w="442" w:type="pct"/>
            <w:shd w:val="clear" w:color="auto" w:fill="auto"/>
          </w:tcPr>
          <w:p w14:paraId="58C3564F"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58D30251" w14:textId="77777777" w:rsidR="00812ECB" w:rsidRPr="00812ECB" w:rsidRDefault="00812ECB" w:rsidP="00812ECB">
            <w:pPr>
              <w:spacing w:after="60"/>
              <w:rPr>
                <w:iCs/>
                <w:sz w:val="20"/>
                <w:szCs w:val="20"/>
              </w:rPr>
            </w:pPr>
            <w:r w:rsidRPr="00812ECB">
              <w:rPr>
                <w:i/>
                <w:iCs/>
                <w:sz w:val="20"/>
                <w:szCs w:val="20"/>
              </w:rPr>
              <w:t>Procured Capacity for Regulation Up from Resource per QSE per Resource in DAM</w:t>
            </w:r>
            <w:r w:rsidRPr="00812ECB">
              <w:rPr>
                <w:iCs/>
                <w:sz w:val="20"/>
                <w:szCs w:val="20"/>
              </w:rPr>
              <w:t xml:space="preserve">—The Regulation Up Service (Reg-Up)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55112210" w14:textId="77777777" w:rsidTr="008C7683">
        <w:tc>
          <w:tcPr>
            <w:tcW w:w="1017" w:type="pct"/>
            <w:shd w:val="clear" w:color="auto" w:fill="auto"/>
          </w:tcPr>
          <w:p w14:paraId="3120EC5D" w14:textId="77777777" w:rsidR="00812ECB" w:rsidRPr="00812ECB" w:rsidRDefault="00812ECB" w:rsidP="00812ECB">
            <w:pPr>
              <w:spacing w:after="60"/>
              <w:rPr>
                <w:iCs/>
                <w:sz w:val="20"/>
                <w:szCs w:val="20"/>
              </w:rPr>
            </w:pPr>
            <w:r w:rsidRPr="00812ECB">
              <w:rPr>
                <w:iCs/>
                <w:sz w:val="20"/>
                <w:szCs w:val="20"/>
              </w:rPr>
              <w:t>PCRDR</w:t>
            </w:r>
            <w:r w:rsidRPr="00812ECB">
              <w:rPr>
                <w:i/>
                <w:iCs/>
                <w:sz w:val="20"/>
                <w:szCs w:val="20"/>
              </w:rPr>
              <w:t xml:space="preserve"> </w:t>
            </w:r>
            <w:r w:rsidRPr="00812ECB">
              <w:rPr>
                <w:i/>
                <w:iCs/>
                <w:sz w:val="20"/>
                <w:szCs w:val="20"/>
                <w:vertAlign w:val="subscript"/>
              </w:rPr>
              <w:t>q, r, DAM</w:t>
            </w:r>
          </w:p>
        </w:tc>
        <w:tc>
          <w:tcPr>
            <w:tcW w:w="442" w:type="pct"/>
            <w:shd w:val="clear" w:color="auto" w:fill="auto"/>
          </w:tcPr>
          <w:p w14:paraId="571869D3"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5EA0ACC6" w14:textId="77777777" w:rsidR="00812ECB" w:rsidRPr="00812ECB" w:rsidRDefault="00812ECB" w:rsidP="00812ECB">
            <w:pPr>
              <w:spacing w:after="60"/>
              <w:rPr>
                <w:iCs/>
                <w:sz w:val="20"/>
                <w:szCs w:val="20"/>
              </w:rPr>
            </w:pPr>
            <w:r w:rsidRPr="00812ECB">
              <w:rPr>
                <w:i/>
                <w:iCs/>
                <w:sz w:val="20"/>
                <w:szCs w:val="20"/>
              </w:rPr>
              <w:t>Procured Capacity for Regulation Down from Resource per QSE per Resource in DAM</w:t>
            </w:r>
            <w:r w:rsidRPr="00812ECB">
              <w:rPr>
                <w:iCs/>
                <w:sz w:val="20"/>
                <w:szCs w:val="20"/>
              </w:rPr>
              <w:t xml:space="preserve">—The Regulation Down Service (Reg-Down)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26D79B92" w14:textId="77777777" w:rsidTr="008C7683">
        <w:tc>
          <w:tcPr>
            <w:tcW w:w="1017" w:type="pct"/>
            <w:shd w:val="clear" w:color="auto" w:fill="auto"/>
          </w:tcPr>
          <w:p w14:paraId="0D549C81" w14:textId="77777777" w:rsidR="00812ECB" w:rsidRPr="00812ECB" w:rsidRDefault="00812ECB" w:rsidP="00812ECB">
            <w:pPr>
              <w:spacing w:after="60"/>
              <w:rPr>
                <w:iCs/>
                <w:sz w:val="20"/>
                <w:szCs w:val="20"/>
              </w:rPr>
            </w:pPr>
            <w:r w:rsidRPr="00812ECB">
              <w:rPr>
                <w:iCs/>
                <w:sz w:val="20"/>
                <w:szCs w:val="20"/>
              </w:rPr>
              <w:t xml:space="preserve">PCRRR </w:t>
            </w:r>
            <w:r w:rsidRPr="00812ECB">
              <w:rPr>
                <w:i/>
                <w:iCs/>
                <w:sz w:val="20"/>
                <w:szCs w:val="20"/>
                <w:vertAlign w:val="subscript"/>
              </w:rPr>
              <w:t>q, r, DAM</w:t>
            </w:r>
            <w:r w:rsidRPr="00812ECB">
              <w:rPr>
                <w:i/>
                <w:iCs/>
                <w:sz w:val="20"/>
                <w:szCs w:val="20"/>
              </w:rPr>
              <w:t xml:space="preserve"> </w:t>
            </w:r>
          </w:p>
        </w:tc>
        <w:tc>
          <w:tcPr>
            <w:tcW w:w="442" w:type="pct"/>
            <w:shd w:val="clear" w:color="auto" w:fill="auto"/>
          </w:tcPr>
          <w:p w14:paraId="0204A86E"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07BE33D8" w14:textId="77777777" w:rsidR="00812ECB" w:rsidRPr="00812ECB" w:rsidRDefault="00812ECB" w:rsidP="00812ECB">
            <w:pPr>
              <w:spacing w:after="60"/>
              <w:rPr>
                <w:iCs/>
                <w:sz w:val="20"/>
                <w:szCs w:val="20"/>
              </w:rPr>
            </w:pPr>
            <w:r w:rsidRPr="00812ECB">
              <w:rPr>
                <w:i/>
                <w:iCs/>
                <w:sz w:val="20"/>
                <w:szCs w:val="20"/>
              </w:rPr>
              <w:t>Procured Capacity for Responsive Reserve from Resource per QSE per Resource in DAM</w:t>
            </w:r>
            <w:r w:rsidRPr="00812ECB">
              <w:rPr>
                <w:iCs/>
                <w:sz w:val="20"/>
                <w:szCs w:val="20"/>
              </w:rPr>
              <w:t xml:space="preserve">—The Responsive Reserve (RRS)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7600FDB4" w14:textId="77777777" w:rsidTr="008C7683">
        <w:tc>
          <w:tcPr>
            <w:tcW w:w="1017" w:type="pct"/>
            <w:shd w:val="clear" w:color="auto" w:fill="auto"/>
          </w:tcPr>
          <w:p w14:paraId="3878000E" w14:textId="77777777" w:rsidR="00812ECB" w:rsidRPr="00812ECB" w:rsidRDefault="00812ECB" w:rsidP="00812ECB">
            <w:pPr>
              <w:spacing w:after="60"/>
              <w:rPr>
                <w:iCs/>
                <w:sz w:val="20"/>
                <w:szCs w:val="20"/>
              </w:rPr>
            </w:pPr>
            <w:r w:rsidRPr="00812ECB">
              <w:rPr>
                <w:iCs/>
                <w:sz w:val="20"/>
                <w:szCs w:val="20"/>
              </w:rPr>
              <w:t xml:space="preserve">PCNSR </w:t>
            </w:r>
            <w:r w:rsidRPr="00812ECB">
              <w:rPr>
                <w:i/>
                <w:iCs/>
                <w:sz w:val="20"/>
                <w:szCs w:val="20"/>
                <w:vertAlign w:val="subscript"/>
              </w:rPr>
              <w:t>q, r, DAM</w:t>
            </w:r>
          </w:p>
        </w:tc>
        <w:tc>
          <w:tcPr>
            <w:tcW w:w="442" w:type="pct"/>
            <w:shd w:val="clear" w:color="auto" w:fill="auto"/>
          </w:tcPr>
          <w:p w14:paraId="6EA6E360"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36DCA92" w14:textId="77777777" w:rsidR="00812ECB" w:rsidRPr="00812ECB" w:rsidRDefault="00812ECB" w:rsidP="00812ECB">
            <w:pPr>
              <w:spacing w:after="60"/>
              <w:rPr>
                <w:iCs/>
                <w:sz w:val="20"/>
                <w:szCs w:val="20"/>
              </w:rPr>
            </w:pPr>
            <w:r w:rsidRPr="00812ECB">
              <w:rPr>
                <w:i/>
                <w:iCs/>
                <w:sz w:val="20"/>
                <w:szCs w:val="20"/>
              </w:rPr>
              <w:t>Procured Capacity for Non-Spinning Reserve from Resource per QSE per Resource in DAM</w:t>
            </w:r>
            <w:r w:rsidRPr="00812ECB">
              <w:rPr>
                <w:iCs/>
                <w:sz w:val="20"/>
                <w:szCs w:val="20"/>
              </w:rPr>
              <w:t xml:space="preserve">—The Non-Spinning Reserve (Non-Spin)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25AA43AC" w14:textId="77777777" w:rsidTr="008C7683">
        <w:tc>
          <w:tcPr>
            <w:tcW w:w="1017" w:type="pct"/>
            <w:shd w:val="clear" w:color="auto" w:fill="auto"/>
          </w:tcPr>
          <w:p w14:paraId="1F11EB36" w14:textId="77777777" w:rsidR="00812ECB" w:rsidRPr="00812ECB" w:rsidRDefault="00812ECB" w:rsidP="00812ECB">
            <w:pPr>
              <w:spacing w:after="60"/>
              <w:rPr>
                <w:iCs/>
                <w:sz w:val="20"/>
                <w:szCs w:val="20"/>
              </w:rPr>
            </w:pPr>
            <w:r w:rsidRPr="00812ECB">
              <w:rPr>
                <w:iCs/>
                <w:sz w:val="20"/>
                <w:szCs w:val="20"/>
              </w:rPr>
              <w:t xml:space="preserve">PCECRR </w:t>
            </w:r>
            <w:r w:rsidRPr="00812ECB">
              <w:rPr>
                <w:i/>
                <w:iCs/>
                <w:sz w:val="20"/>
                <w:szCs w:val="20"/>
                <w:vertAlign w:val="subscript"/>
              </w:rPr>
              <w:t>q, r, DAM</w:t>
            </w:r>
          </w:p>
        </w:tc>
        <w:tc>
          <w:tcPr>
            <w:tcW w:w="442" w:type="pct"/>
            <w:shd w:val="clear" w:color="auto" w:fill="auto"/>
          </w:tcPr>
          <w:p w14:paraId="0D79442C"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0038FF64" w14:textId="77777777" w:rsidR="00812ECB" w:rsidRPr="00812ECB" w:rsidRDefault="00812ECB" w:rsidP="00812ECB">
            <w:pPr>
              <w:spacing w:after="60"/>
              <w:rPr>
                <w:i/>
                <w:iCs/>
                <w:sz w:val="20"/>
                <w:szCs w:val="20"/>
              </w:rPr>
            </w:pPr>
            <w:r w:rsidRPr="00812ECB">
              <w:rPr>
                <w:i/>
                <w:iCs/>
                <w:sz w:val="20"/>
                <w:szCs w:val="20"/>
              </w:rPr>
              <w:t>Procured Capacity for ERCOT Contingency Reserve Service from Resource per QSE per Resource in DAM</w:t>
            </w:r>
            <w:r w:rsidRPr="00812ECB">
              <w:rPr>
                <w:iCs/>
                <w:sz w:val="20"/>
                <w:szCs w:val="20"/>
              </w:rPr>
              <w:t xml:space="preserve">—The ERCOT Contingency Reserve Service (ECRS)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3F6F015D" w14:textId="77777777" w:rsidTr="008C7683">
        <w:tc>
          <w:tcPr>
            <w:tcW w:w="1017" w:type="pct"/>
            <w:shd w:val="clear" w:color="auto" w:fill="auto"/>
          </w:tcPr>
          <w:p w14:paraId="0FF2D4A3" w14:textId="77777777" w:rsidR="00812ECB" w:rsidRPr="00812ECB" w:rsidRDefault="00812ECB" w:rsidP="00812ECB">
            <w:pPr>
              <w:spacing w:after="60"/>
              <w:rPr>
                <w:iCs/>
                <w:sz w:val="20"/>
                <w:szCs w:val="20"/>
              </w:rPr>
            </w:pPr>
            <w:r w:rsidRPr="00812ECB">
              <w:rPr>
                <w:iCs/>
                <w:sz w:val="20"/>
                <w:szCs w:val="20"/>
              </w:rPr>
              <w:t xml:space="preserve">RUOPR </w:t>
            </w:r>
            <w:r w:rsidRPr="00812ECB">
              <w:rPr>
                <w:i/>
                <w:iCs/>
                <w:sz w:val="20"/>
                <w:szCs w:val="20"/>
                <w:vertAlign w:val="subscript"/>
              </w:rPr>
              <w:t>q, r, DAM</w:t>
            </w:r>
          </w:p>
          <w:p w14:paraId="71D42716" w14:textId="77777777" w:rsidR="00812ECB" w:rsidRPr="00812ECB" w:rsidRDefault="00812ECB" w:rsidP="00812ECB">
            <w:pPr>
              <w:spacing w:after="60"/>
              <w:rPr>
                <w:iCs/>
                <w:sz w:val="20"/>
                <w:szCs w:val="20"/>
              </w:rPr>
            </w:pPr>
          </w:p>
        </w:tc>
        <w:tc>
          <w:tcPr>
            <w:tcW w:w="442" w:type="pct"/>
            <w:shd w:val="clear" w:color="auto" w:fill="auto"/>
          </w:tcPr>
          <w:p w14:paraId="72EC67D5"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7258457F" w14:textId="77777777" w:rsidR="00812ECB" w:rsidRPr="00812ECB" w:rsidRDefault="00812ECB" w:rsidP="00812ECB">
            <w:pPr>
              <w:spacing w:after="60"/>
              <w:rPr>
                <w:iCs/>
                <w:sz w:val="20"/>
                <w:szCs w:val="20"/>
              </w:rPr>
            </w:pPr>
            <w:r w:rsidRPr="00812ECB">
              <w:rPr>
                <w:i/>
                <w:iCs/>
                <w:sz w:val="20"/>
                <w:szCs w:val="20"/>
              </w:rPr>
              <w:t>Regulation Up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 xml:space="preserve">q, </w:t>
            </w:r>
            <w:r w:rsidRPr="00812ECB">
              <w:rPr>
                <w:iCs/>
                <w:sz w:val="20"/>
                <w:szCs w:val="20"/>
              </w:rPr>
              <w:t xml:space="preserve">for the impacted Reg-Up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55D919EC" w14:textId="77777777" w:rsidTr="008C7683">
        <w:trPr>
          <w:trHeight w:val="498"/>
        </w:trPr>
        <w:tc>
          <w:tcPr>
            <w:tcW w:w="1017" w:type="pct"/>
            <w:shd w:val="clear" w:color="auto" w:fill="auto"/>
          </w:tcPr>
          <w:p w14:paraId="209419BD" w14:textId="77777777" w:rsidR="00812ECB" w:rsidRPr="00812ECB" w:rsidRDefault="00812ECB" w:rsidP="00812ECB">
            <w:pPr>
              <w:spacing w:after="60"/>
              <w:rPr>
                <w:iCs/>
                <w:sz w:val="20"/>
                <w:szCs w:val="20"/>
              </w:rPr>
            </w:pPr>
            <w:r w:rsidRPr="00812ECB">
              <w:rPr>
                <w:iCs/>
                <w:sz w:val="20"/>
                <w:szCs w:val="20"/>
              </w:rPr>
              <w:t>RDOPR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6CAC300A"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4BBDB4F" w14:textId="77777777" w:rsidR="00812ECB" w:rsidRPr="00812ECB" w:rsidRDefault="00812ECB" w:rsidP="00812ECB">
            <w:pPr>
              <w:spacing w:after="60"/>
              <w:rPr>
                <w:iCs/>
                <w:sz w:val="20"/>
                <w:szCs w:val="20"/>
              </w:rPr>
            </w:pPr>
            <w:r w:rsidRPr="00812ECB">
              <w:rPr>
                <w:i/>
                <w:iCs/>
                <w:sz w:val="20"/>
                <w:szCs w:val="20"/>
              </w:rPr>
              <w:t>Regulation Down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Reg-Down Ancillary Service Offers.  Where for a Combined Cycle </w:t>
            </w:r>
            <w:r w:rsidRPr="00812ECB">
              <w:rPr>
                <w:iCs/>
                <w:sz w:val="20"/>
                <w:szCs w:val="20"/>
              </w:rPr>
              <w:lastRenderedPageBreak/>
              <w:t xml:space="preserve">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461B6147" w14:textId="77777777" w:rsidTr="008C7683">
        <w:trPr>
          <w:trHeight w:val="525"/>
        </w:trPr>
        <w:tc>
          <w:tcPr>
            <w:tcW w:w="1017" w:type="pct"/>
            <w:shd w:val="clear" w:color="auto" w:fill="auto"/>
          </w:tcPr>
          <w:p w14:paraId="04C463BB" w14:textId="77777777" w:rsidR="00812ECB" w:rsidRPr="00812ECB" w:rsidRDefault="00812ECB" w:rsidP="00812ECB">
            <w:pPr>
              <w:spacing w:after="60"/>
              <w:rPr>
                <w:iCs/>
                <w:sz w:val="20"/>
                <w:szCs w:val="20"/>
              </w:rPr>
            </w:pPr>
            <w:r w:rsidRPr="00812ECB">
              <w:rPr>
                <w:iCs/>
                <w:sz w:val="20"/>
                <w:szCs w:val="20"/>
              </w:rPr>
              <w:lastRenderedPageBreak/>
              <w:t>RROPR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7D32AD1C"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1C280382" w14:textId="77777777" w:rsidR="00812ECB" w:rsidRPr="00812ECB" w:rsidRDefault="00812ECB" w:rsidP="00812ECB">
            <w:pPr>
              <w:spacing w:after="60"/>
              <w:rPr>
                <w:iCs/>
                <w:sz w:val="20"/>
                <w:szCs w:val="20"/>
              </w:rPr>
            </w:pPr>
            <w:r w:rsidRPr="00812ECB">
              <w:rPr>
                <w:i/>
                <w:iCs/>
                <w:sz w:val="20"/>
                <w:szCs w:val="20"/>
              </w:rPr>
              <w:t>Responsive Reserve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RRS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4D593A71" w14:textId="77777777" w:rsidTr="008C7683">
        <w:trPr>
          <w:trHeight w:val="525"/>
        </w:trPr>
        <w:tc>
          <w:tcPr>
            <w:tcW w:w="1017" w:type="pct"/>
            <w:shd w:val="clear" w:color="auto" w:fill="auto"/>
          </w:tcPr>
          <w:p w14:paraId="236FAC79" w14:textId="77777777" w:rsidR="00812ECB" w:rsidRPr="00812ECB" w:rsidRDefault="00812ECB" w:rsidP="00812ECB">
            <w:pPr>
              <w:spacing w:after="60"/>
              <w:rPr>
                <w:iCs/>
                <w:sz w:val="20"/>
                <w:szCs w:val="20"/>
              </w:rPr>
            </w:pPr>
            <w:r w:rsidRPr="00812ECB">
              <w:rPr>
                <w:iCs/>
                <w:sz w:val="20"/>
                <w:szCs w:val="20"/>
              </w:rPr>
              <w:t>ECRSOPR</w:t>
            </w:r>
            <w:r w:rsidRPr="00812ECB">
              <w:rPr>
                <w:i/>
                <w:iCs/>
                <w:sz w:val="20"/>
                <w:szCs w:val="20"/>
                <w:vertAlign w:val="subscript"/>
              </w:rPr>
              <w:t xml:space="preserve"> q, r,</w:t>
            </w:r>
            <w:r w:rsidRPr="00812ECB">
              <w:rPr>
                <w:iCs/>
                <w:sz w:val="20"/>
                <w:szCs w:val="20"/>
                <w:vertAlign w:val="subscript"/>
              </w:rPr>
              <w:t xml:space="preserve"> </w:t>
            </w:r>
            <w:r w:rsidRPr="00812ECB">
              <w:rPr>
                <w:i/>
                <w:iCs/>
                <w:sz w:val="20"/>
                <w:szCs w:val="20"/>
                <w:vertAlign w:val="subscript"/>
              </w:rPr>
              <w:t>DAM</w:t>
            </w:r>
          </w:p>
        </w:tc>
        <w:tc>
          <w:tcPr>
            <w:tcW w:w="442" w:type="pct"/>
            <w:shd w:val="clear" w:color="auto" w:fill="auto"/>
          </w:tcPr>
          <w:p w14:paraId="0E3862F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43982BC" w14:textId="77777777" w:rsidR="00812ECB" w:rsidRPr="00812ECB" w:rsidRDefault="00812ECB" w:rsidP="00812ECB">
            <w:pPr>
              <w:spacing w:after="60"/>
              <w:rPr>
                <w:i/>
                <w:iCs/>
                <w:sz w:val="20"/>
                <w:szCs w:val="20"/>
              </w:rPr>
            </w:pPr>
            <w:r w:rsidRPr="00812ECB">
              <w:rPr>
                <w:i/>
                <w:iCs/>
                <w:sz w:val="20"/>
                <w:szCs w:val="20"/>
              </w:rPr>
              <w:t>ERCOT Contingency Reserve Service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ECRS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1522B01A" w14:textId="77777777" w:rsidTr="008C7683">
        <w:trPr>
          <w:trHeight w:val="525"/>
        </w:trPr>
        <w:tc>
          <w:tcPr>
            <w:tcW w:w="1017" w:type="pct"/>
            <w:shd w:val="clear" w:color="auto" w:fill="auto"/>
          </w:tcPr>
          <w:p w14:paraId="7323DA36" w14:textId="77777777" w:rsidR="00812ECB" w:rsidRPr="00812ECB" w:rsidRDefault="00812ECB" w:rsidP="00812ECB">
            <w:pPr>
              <w:spacing w:after="60"/>
              <w:rPr>
                <w:iCs/>
                <w:sz w:val="20"/>
                <w:szCs w:val="20"/>
              </w:rPr>
            </w:pPr>
            <w:r w:rsidRPr="00812ECB">
              <w:rPr>
                <w:iCs/>
                <w:sz w:val="20"/>
                <w:szCs w:val="20"/>
              </w:rPr>
              <w:t>NSOPR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41774FAA"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193804F3" w14:textId="77777777" w:rsidR="00812ECB" w:rsidRPr="00812ECB" w:rsidRDefault="00812ECB" w:rsidP="00812ECB">
            <w:pPr>
              <w:spacing w:after="60"/>
              <w:rPr>
                <w:iCs/>
                <w:sz w:val="20"/>
                <w:szCs w:val="20"/>
              </w:rPr>
            </w:pPr>
            <w:r w:rsidRPr="00812ECB">
              <w:rPr>
                <w:i/>
                <w:iCs/>
                <w:sz w:val="20"/>
                <w:szCs w:val="20"/>
              </w:rPr>
              <w:t>Non-Spinning Reserve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Non-Spin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774C6C85" w14:textId="77777777" w:rsidTr="008C7683">
        <w:trPr>
          <w:trHeight w:val="525"/>
        </w:trPr>
        <w:tc>
          <w:tcPr>
            <w:tcW w:w="1017" w:type="pct"/>
            <w:shd w:val="clear" w:color="auto" w:fill="auto"/>
          </w:tcPr>
          <w:p w14:paraId="6ECA9668" w14:textId="77777777" w:rsidR="00812ECB" w:rsidRPr="00812ECB" w:rsidRDefault="00812ECB" w:rsidP="00812ECB">
            <w:pPr>
              <w:spacing w:after="60"/>
              <w:rPr>
                <w:iCs/>
                <w:sz w:val="20"/>
                <w:szCs w:val="20"/>
              </w:rPr>
            </w:pPr>
            <w:r w:rsidRPr="00812ECB">
              <w:rPr>
                <w:iCs/>
                <w:sz w:val="20"/>
                <w:szCs w:val="20"/>
              </w:rPr>
              <w:t xml:space="preserve">MCPCRU </w:t>
            </w:r>
            <w:r w:rsidRPr="00812ECB">
              <w:rPr>
                <w:i/>
                <w:iCs/>
                <w:sz w:val="20"/>
                <w:szCs w:val="20"/>
                <w:vertAlign w:val="subscript"/>
              </w:rPr>
              <w:t>DAM</w:t>
            </w:r>
          </w:p>
        </w:tc>
        <w:tc>
          <w:tcPr>
            <w:tcW w:w="442" w:type="pct"/>
            <w:shd w:val="clear" w:color="auto" w:fill="auto"/>
          </w:tcPr>
          <w:p w14:paraId="6CF90020"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786BEA4" w14:textId="77777777" w:rsidR="00812ECB" w:rsidRPr="00812ECB" w:rsidRDefault="00812ECB" w:rsidP="00812ECB">
            <w:pPr>
              <w:spacing w:after="60"/>
              <w:rPr>
                <w:iCs/>
                <w:sz w:val="20"/>
                <w:szCs w:val="20"/>
              </w:rPr>
            </w:pPr>
            <w:r w:rsidRPr="00812ECB">
              <w:rPr>
                <w:i/>
                <w:iCs/>
                <w:sz w:val="20"/>
                <w:szCs w:val="20"/>
              </w:rPr>
              <w:t>Market Clearing Price for Capacity for Regulation Up in DAM</w:t>
            </w:r>
            <w:r w:rsidRPr="00812ECB">
              <w:rPr>
                <w:iCs/>
                <w:sz w:val="20"/>
                <w:szCs w:val="20"/>
              </w:rPr>
              <w:t>—The DAM Market Clearing Price for Capacity (MCPC) for Reg-Up, for the hour.</w:t>
            </w:r>
          </w:p>
        </w:tc>
      </w:tr>
      <w:tr w:rsidR="00812ECB" w:rsidRPr="00812ECB" w14:paraId="6DCE03E2" w14:textId="77777777" w:rsidTr="008C7683">
        <w:trPr>
          <w:trHeight w:val="525"/>
        </w:trPr>
        <w:tc>
          <w:tcPr>
            <w:tcW w:w="1017" w:type="pct"/>
            <w:shd w:val="clear" w:color="auto" w:fill="auto"/>
          </w:tcPr>
          <w:p w14:paraId="49EC2D71" w14:textId="77777777" w:rsidR="00812ECB" w:rsidRPr="00812ECB" w:rsidRDefault="00812ECB" w:rsidP="00812ECB">
            <w:pPr>
              <w:spacing w:after="60"/>
              <w:rPr>
                <w:iCs/>
                <w:sz w:val="20"/>
                <w:szCs w:val="20"/>
              </w:rPr>
            </w:pPr>
            <w:r w:rsidRPr="00812ECB">
              <w:rPr>
                <w:iCs/>
                <w:sz w:val="20"/>
                <w:szCs w:val="20"/>
              </w:rPr>
              <w:t xml:space="preserve">MCPCRD </w:t>
            </w:r>
            <w:r w:rsidRPr="00812ECB">
              <w:rPr>
                <w:i/>
                <w:iCs/>
                <w:sz w:val="20"/>
                <w:szCs w:val="20"/>
                <w:vertAlign w:val="subscript"/>
              </w:rPr>
              <w:t>DAM</w:t>
            </w:r>
          </w:p>
        </w:tc>
        <w:tc>
          <w:tcPr>
            <w:tcW w:w="442" w:type="pct"/>
            <w:shd w:val="clear" w:color="auto" w:fill="auto"/>
          </w:tcPr>
          <w:p w14:paraId="04981D19"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5AA101C7" w14:textId="77777777" w:rsidR="00812ECB" w:rsidRPr="00812ECB" w:rsidRDefault="00812ECB" w:rsidP="00812ECB">
            <w:pPr>
              <w:spacing w:after="60"/>
              <w:rPr>
                <w:iCs/>
                <w:sz w:val="20"/>
                <w:szCs w:val="20"/>
              </w:rPr>
            </w:pPr>
            <w:r w:rsidRPr="00812ECB">
              <w:rPr>
                <w:i/>
                <w:iCs/>
                <w:sz w:val="20"/>
                <w:szCs w:val="20"/>
              </w:rPr>
              <w:t>Market Clearing Price for Capacity for Regulation Down in DAM</w:t>
            </w:r>
            <w:r w:rsidRPr="00812ECB">
              <w:rPr>
                <w:iCs/>
                <w:sz w:val="20"/>
                <w:szCs w:val="20"/>
              </w:rPr>
              <w:t>—The DAM MCPC for Reg-Down, for the hour.</w:t>
            </w:r>
          </w:p>
        </w:tc>
      </w:tr>
      <w:tr w:rsidR="00812ECB" w:rsidRPr="00812ECB" w14:paraId="407B8DC7" w14:textId="77777777" w:rsidTr="008C7683">
        <w:trPr>
          <w:trHeight w:val="525"/>
        </w:trPr>
        <w:tc>
          <w:tcPr>
            <w:tcW w:w="1017" w:type="pct"/>
            <w:shd w:val="clear" w:color="auto" w:fill="auto"/>
          </w:tcPr>
          <w:p w14:paraId="1377F814" w14:textId="77777777" w:rsidR="00812ECB" w:rsidRPr="00812ECB" w:rsidRDefault="00812ECB" w:rsidP="00812ECB">
            <w:pPr>
              <w:spacing w:after="60"/>
              <w:rPr>
                <w:iCs/>
                <w:sz w:val="20"/>
                <w:szCs w:val="20"/>
              </w:rPr>
            </w:pPr>
            <w:r w:rsidRPr="00812ECB">
              <w:rPr>
                <w:iCs/>
                <w:sz w:val="20"/>
                <w:szCs w:val="20"/>
              </w:rPr>
              <w:t xml:space="preserve">MCPCRR </w:t>
            </w:r>
            <w:r w:rsidRPr="00812ECB">
              <w:rPr>
                <w:i/>
                <w:iCs/>
                <w:sz w:val="20"/>
                <w:szCs w:val="20"/>
                <w:vertAlign w:val="subscript"/>
              </w:rPr>
              <w:t>DAM</w:t>
            </w:r>
          </w:p>
        </w:tc>
        <w:tc>
          <w:tcPr>
            <w:tcW w:w="442" w:type="pct"/>
            <w:shd w:val="clear" w:color="auto" w:fill="auto"/>
          </w:tcPr>
          <w:p w14:paraId="7C74DE3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A7E0B12" w14:textId="77777777" w:rsidR="00812ECB" w:rsidRPr="00812ECB" w:rsidRDefault="00812ECB" w:rsidP="00812ECB">
            <w:pPr>
              <w:spacing w:after="60"/>
              <w:rPr>
                <w:iCs/>
                <w:sz w:val="20"/>
                <w:szCs w:val="20"/>
              </w:rPr>
            </w:pPr>
            <w:r w:rsidRPr="00812ECB">
              <w:rPr>
                <w:i/>
                <w:iCs/>
                <w:sz w:val="20"/>
                <w:szCs w:val="20"/>
              </w:rPr>
              <w:t>Market Clearing Price for Capacity for Responsive Reserve in DAM</w:t>
            </w:r>
            <w:r w:rsidRPr="00812ECB">
              <w:rPr>
                <w:iCs/>
                <w:sz w:val="20"/>
                <w:szCs w:val="20"/>
              </w:rPr>
              <w:t>—The DAM MCPC for RRS, for the hour.</w:t>
            </w:r>
          </w:p>
        </w:tc>
      </w:tr>
      <w:tr w:rsidR="00812ECB" w:rsidRPr="00812ECB" w14:paraId="03000BB3" w14:textId="77777777" w:rsidTr="008C7683">
        <w:trPr>
          <w:trHeight w:val="525"/>
        </w:trPr>
        <w:tc>
          <w:tcPr>
            <w:tcW w:w="1017" w:type="pct"/>
            <w:shd w:val="clear" w:color="auto" w:fill="auto"/>
          </w:tcPr>
          <w:p w14:paraId="5EFAD5C5" w14:textId="77777777" w:rsidR="00812ECB" w:rsidRPr="00812ECB" w:rsidRDefault="00812ECB" w:rsidP="00812ECB">
            <w:pPr>
              <w:spacing w:after="60"/>
              <w:rPr>
                <w:iCs/>
                <w:sz w:val="20"/>
                <w:szCs w:val="20"/>
              </w:rPr>
            </w:pPr>
            <w:r w:rsidRPr="00812ECB">
              <w:rPr>
                <w:iCs/>
                <w:sz w:val="20"/>
                <w:szCs w:val="20"/>
              </w:rPr>
              <w:t xml:space="preserve">MCPCNS </w:t>
            </w:r>
            <w:r w:rsidRPr="00812ECB">
              <w:rPr>
                <w:i/>
                <w:iCs/>
                <w:sz w:val="20"/>
                <w:szCs w:val="20"/>
                <w:vertAlign w:val="subscript"/>
              </w:rPr>
              <w:t>DAM</w:t>
            </w:r>
          </w:p>
        </w:tc>
        <w:tc>
          <w:tcPr>
            <w:tcW w:w="442" w:type="pct"/>
            <w:shd w:val="clear" w:color="auto" w:fill="auto"/>
          </w:tcPr>
          <w:p w14:paraId="57E7D589"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73F7C2FB" w14:textId="77777777" w:rsidR="00812ECB" w:rsidRPr="00812ECB" w:rsidRDefault="00812ECB" w:rsidP="00812ECB">
            <w:pPr>
              <w:spacing w:after="60"/>
              <w:rPr>
                <w:iCs/>
                <w:sz w:val="20"/>
                <w:szCs w:val="20"/>
              </w:rPr>
            </w:pPr>
            <w:r w:rsidRPr="00812ECB">
              <w:rPr>
                <w:i/>
                <w:iCs/>
                <w:sz w:val="20"/>
                <w:szCs w:val="20"/>
              </w:rPr>
              <w:t>Market Clearing Price for Capacity for Non-Spinning Reserve in DAM</w:t>
            </w:r>
            <w:r w:rsidRPr="00812ECB">
              <w:rPr>
                <w:iCs/>
                <w:sz w:val="20"/>
                <w:szCs w:val="20"/>
              </w:rPr>
              <w:t>—The DAM MCPC for Non-Spin, for the hour.</w:t>
            </w:r>
          </w:p>
        </w:tc>
      </w:tr>
      <w:tr w:rsidR="00812ECB" w:rsidRPr="00812ECB" w14:paraId="7F6BC674" w14:textId="77777777" w:rsidTr="008C7683">
        <w:trPr>
          <w:trHeight w:val="525"/>
        </w:trPr>
        <w:tc>
          <w:tcPr>
            <w:tcW w:w="1017" w:type="pct"/>
            <w:shd w:val="clear" w:color="auto" w:fill="auto"/>
          </w:tcPr>
          <w:p w14:paraId="33CD96E3" w14:textId="77777777" w:rsidR="00812ECB" w:rsidRPr="00812ECB" w:rsidRDefault="00812ECB" w:rsidP="00812ECB">
            <w:pPr>
              <w:spacing w:after="60"/>
              <w:rPr>
                <w:iCs/>
                <w:sz w:val="20"/>
                <w:szCs w:val="20"/>
              </w:rPr>
            </w:pPr>
            <w:r w:rsidRPr="00812ECB">
              <w:rPr>
                <w:iCs/>
                <w:sz w:val="20"/>
                <w:szCs w:val="20"/>
              </w:rPr>
              <w:t>MCPCECR DAM</w:t>
            </w:r>
          </w:p>
        </w:tc>
        <w:tc>
          <w:tcPr>
            <w:tcW w:w="442" w:type="pct"/>
            <w:shd w:val="clear" w:color="auto" w:fill="auto"/>
          </w:tcPr>
          <w:p w14:paraId="7122598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4DD1A9CC" w14:textId="77777777" w:rsidR="00812ECB" w:rsidRPr="00812ECB" w:rsidRDefault="00812ECB" w:rsidP="00812ECB">
            <w:pPr>
              <w:spacing w:after="60"/>
              <w:rPr>
                <w:i/>
                <w:iCs/>
                <w:sz w:val="20"/>
                <w:szCs w:val="20"/>
              </w:rPr>
            </w:pPr>
            <w:r w:rsidRPr="00812ECB">
              <w:rPr>
                <w:i/>
                <w:sz w:val="20"/>
                <w:szCs w:val="20"/>
              </w:rPr>
              <w:t>Market Clearing Price for Capacity for ERCOT Contingency Reserve Service in DAM</w:t>
            </w:r>
            <w:r w:rsidRPr="00812ECB">
              <w:rPr>
                <w:sz w:val="20"/>
                <w:szCs w:val="20"/>
              </w:rPr>
              <w:t>—The DAM MCPC for ECRS, for the hour.</w:t>
            </w:r>
          </w:p>
        </w:tc>
      </w:tr>
    </w:tbl>
    <w:p w14:paraId="64A95E0E" w14:textId="77777777" w:rsidR="00812ECB" w:rsidRPr="00812ECB" w:rsidRDefault="00812ECB" w:rsidP="00812ECB">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812ECB" w:rsidRPr="00812ECB" w14:paraId="2874E37A" w14:textId="77777777" w:rsidTr="008C7683">
        <w:trPr>
          <w:cantSplit/>
          <w:trHeight w:val="309"/>
        </w:trPr>
        <w:tc>
          <w:tcPr>
            <w:tcW w:w="1008" w:type="pct"/>
            <w:tcBorders>
              <w:top w:val="single" w:sz="6" w:space="0" w:color="auto"/>
              <w:left w:val="single" w:sz="4" w:space="0" w:color="auto"/>
              <w:bottom w:val="single" w:sz="6" w:space="0" w:color="auto"/>
              <w:right w:val="single" w:sz="6" w:space="0" w:color="auto"/>
            </w:tcBorders>
          </w:tcPr>
          <w:p w14:paraId="508A1A20" w14:textId="77777777" w:rsidR="00812ECB" w:rsidRPr="00812ECB" w:rsidRDefault="00812ECB" w:rsidP="00812ECB">
            <w:pPr>
              <w:spacing w:after="60"/>
              <w:rPr>
                <w:sz w:val="20"/>
                <w:szCs w:val="20"/>
              </w:rPr>
            </w:pPr>
            <w:r w:rsidRPr="00812ECB">
              <w:rPr>
                <w:sz w:val="20"/>
                <w:szCs w:val="20"/>
              </w:rPr>
              <w:t xml:space="preserve">DAOBLPR </w:t>
            </w:r>
            <w:r w:rsidRPr="00812ECB">
              <w:rPr>
                <w:sz w:val="20"/>
                <w:szCs w:val="20"/>
                <w:vertAlign w:val="subscript"/>
              </w:rPr>
              <w:t>(</w:t>
            </w:r>
            <w:r w:rsidRPr="00812ECB">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5D190BB3" w14:textId="77777777" w:rsidR="00812ECB" w:rsidRPr="00812ECB" w:rsidRDefault="00812ECB" w:rsidP="00812ECB">
            <w:pPr>
              <w:spacing w:after="60"/>
              <w:jc w:val="center"/>
              <w:rPr>
                <w:sz w:val="20"/>
                <w:szCs w:val="20"/>
              </w:rPr>
            </w:pPr>
            <w:r w:rsidRPr="00812ECB">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24E2B635" w14:textId="77777777" w:rsidR="00812ECB" w:rsidRPr="00812ECB" w:rsidRDefault="00812ECB" w:rsidP="00812ECB">
            <w:pPr>
              <w:spacing w:after="60"/>
              <w:rPr>
                <w:i/>
                <w:sz w:val="20"/>
                <w:szCs w:val="20"/>
              </w:rPr>
            </w:pPr>
            <w:r w:rsidRPr="00812ECB">
              <w:rPr>
                <w:bCs/>
                <w:i/>
                <w:iCs/>
                <w:sz w:val="20"/>
                <w:szCs w:val="20"/>
              </w:rPr>
              <w:t>Day-Ahead Obligation Price per pair of source and sink</w:t>
            </w:r>
            <w:r w:rsidRPr="00812ECB">
              <w:rPr>
                <w:bCs/>
                <w:iCs/>
                <w:sz w:val="20"/>
                <w:szCs w:val="20"/>
              </w:rPr>
              <w:sym w:font="Symbol" w:char="F0BE"/>
            </w:r>
            <w:r w:rsidRPr="00812ECB">
              <w:rPr>
                <w:bCs/>
                <w:iCs/>
                <w:sz w:val="20"/>
                <w:szCs w:val="20"/>
              </w:rPr>
              <w:t xml:space="preserve">The DAM clearing price of a PTP Obligation bid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2F702AB1" w14:textId="77777777" w:rsidTr="008C7683">
        <w:trPr>
          <w:cantSplit/>
          <w:trHeight w:val="309"/>
        </w:trPr>
        <w:tc>
          <w:tcPr>
            <w:tcW w:w="1008" w:type="pct"/>
            <w:tcBorders>
              <w:top w:val="single" w:sz="6" w:space="0" w:color="auto"/>
              <w:left w:val="single" w:sz="4" w:space="0" w:color="auto"/>
              <w:bottom w:val="single" w:sz="6" w:space="0" w:color="auto"/>
              <w:right w:val="single" w:sz="6" w:space="0" w:color="auto"/>
            </w:tcBorders>
          </w:tcPr>
          <w:p w14:paraId="27477918" w14:textId="77777777" w:rsidR="00812ECB" w:rsidRPr="00812ECB" w:rsidRDefault="00812ECB" w:rsidP="00812ECB">
            <w:pPr>
              <w:spacing w:after="60"/>
              <w:rPr>
                <w:sz w:val="20"/>
                <w:szCs w:val="20"/>
              </w:rPr>
            </w:pPr>
            <w:r w:rsidRPr="00812ECB">
              <w:rPr>
                <w:iCs/>
                <w:sz w:val="20"/>
                <w:szCs w:val="20"/>
                <w:lang w:val="sv-SE"/>
              </w:rPr>
              <w:t xml:space="preserve">RTOBLPR </w:t>
            </w:r>
            <w:r w:rsidRPr="00812ECB">
              <w:rPr>
                <w:i/>
                <w:iCs/>
                <w:sz w:val="20"/>
                <w:szCs w:val="20"/>
                <w:vertAlign w:val="subscript"/>
                <w:lang w:val="sv-SE"/>
              </w:rPr>
              <w:t>(j, k)</w:t>
            </w:r>
            <w:r w:rsidRPr="00812ECB">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7BFD42EA" w14:textId="77777777" w:rsidR="00812ECB" w:rsidRPr="00812ECB" w:rsidRDefault="00812ECB" w:rsidP="00812ECB">
            <w:pPr>
              <w:spacing w:after="60"/>
              <w:jc w:val="center"/>
              <w:rPr>
                <w:bCs/>
                <w:iCs/>
                <w:sz w:val="20"/>
                <w:szCs w:val="20"/>
              </w:rPr>
            </w:pPr>
            <w:r w:rsidRPr="00812ECB">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3DFD09DD" w14:textId="77777777" w:rsidR="00812ECB" w:rsidRPr="00812ECB" w:rsidRDefault="00812ECB" w:rsidP="00812ECB">
            <w:pPr>
              <w:spacing w:after="60"/>
              <w:rPr>
                <w:bCs/>
                <w:i/>
                <w:iCs/>
                <w:sz w:val="20"/>
                <w:szCs w:val="20"/>
              </w:rPr>
            </w:pPr>
            <w:r w:rsidRPr="00812ECB">
              <w:rPr>
                <w:bCs/>
                <w:i/>
                <w:iCs/>
                <w:sz w:val="20"/>
                <w:szCs w:val="20"/>
              </w:rPr>
              <w:t>Real-Time Obligation Price per pair of source and sink</w:t>
            </w:r>
            <w:r w:rsidRPr="00812ECB">
              <w:rPr>
                <w:bCs/>
                <w:iCs/>
                <w:sz w:val="20"/>
                <w:szCs w:val="20"/>
              </w:rPr>
              <w:sym w:font="Symbol" w:char="F0BE"/>
            </w:r>
            <w:r w:rsidRPr="00812ECB">
              <w:rPr>
                <w:bCs/>
                <w:iCs/>
                <w:sz w:val="20"/>
                <w:szCs w:val="20"/>
              </w:rPr>
              <w:t xml:space="preserve">The Real-Time calculated price of a PTP Obligation bid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15 minute period</w:t>
            </w:r>
            <w:r w:rsidRPr="00812ECB">
              <w:rPr>
                <w:bCs/>
                <w:iCs/>
                <w:sz w:val="20"/>
                <w:szCs w:val="20"/>
              </w:rPr>
              <w:t>.</w:t>
            </w:r>
          </w:p>
        </w:tc>
      </w:tr>
      <w:tr w:rsidR="00812ECB" w:rsidRPr="00812ECB" w14:paraId="590200EB" w14:textId="77777777" w:rsidTr="008C7683">
        <w:trPr>
          <w:cantSplit/>
        </w:trPr>
        <w:tc>
          <w:tcPr>
            <w:tcW w:w="1008" w:type="pct"/>
            <w:tcBorders>
              <w:top w:val="single" w:sz="6" w:space="0" w:color="auto"/>
              <w:left w:val="single" w:sz="4" w:space="0" w:color="auto"/>
              <w:bottom w:val="single" w:sz="6" w:space="0" w:color="auto"/>
              <w:right w:val="single" w:sz="6" w:space="0" w:color="auto"/>
            </w:tcBorders>
          </w:tcPr>
          <w:p w14:paraId="7D22A61C" w14:textId="77777777" w:rsidR="00812ECB" w:rsidRPr="00812ECB" w:rsidRDefault="00812ECB" w:rsidP="00812ECB">
            <w:pPr>
              <w:spacing w:after="60"/>
              <w:rPr>
                <w:i/>
                <w:iCs/>
                <w:sz w:val="20"/>
                <w:szCs w:val="20"/>
              </w:rPr>
            </w:pPr>
            <w:r w:rsidRPr="00812ECB">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354B69E6"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92A5B6C"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675A643" w14:textId="77777777" w:rsidTr="008C7683">
        <w:trPr>
          <w:cantSplit/>
        </w:trPr>
        <w:tc>
          <w:tcPr>
            <w:tcW w:w="1008" w:type="pct"/>
            <w:tcBorders>
              <w:top w:val="single" w:sz="6" w:space="0" w:color="auto"/>
              <w:left w:val="single" w:sz="4" w:space="0" w:color="auto"/>
              <w:bottom w:val="single" w:sz="6" w:space="0" w:color="auto"/>
              <w:right w:val="single" w:sz="6" w:space="0" w:color="auto"/>
            </w:tcBorders>
          </w:tcPr>
          <w:p w14:paraId="3CEA2A89" w14:textId="77777777" w:rsidR="00812ECB" w:rsidRPr="00812ECB" w:rsidRDefault="00812ECB" w:rsidP="00812ECB">
            <w:pPr>
              <w:spacing w:after="60"/>
              <w:rPr>
                <w:i/>
                <w:iCs/>
                <w:sz w:val="20"/>
                <w:szCs w:val="20"/>
              </w:rPr>
            </w:pPr>
            <w:r w:rsidRPr="00812ECB">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7E6EAA93"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7692BD50" w14:textId="77777777" w:rsidR="00812ECB" w:rsidRPr="00812ECB" w:rsidRDefault="00812ECB" w:rsidP="00812ECB">
            <w:pPr>
              <w:spacing w:after="60"/>
              <w:rPr>
                <w:iCs/>
                <w:sz w:val="20"/>
                <w:szCs w:val="20"/>
              </w:rPr>
            </w:pPr>
            <w:r w:rsidRPr="00812ECB">
              <w:rPr>
                <w:iCs/>
                <w:sz w:val="20"/>
                <w:szCs w:val="20"/>
              </w:rPr>
              <w:t>A Resource.</w:t>
            </w:r>
          </w:p>
        </w:tc>
      </w:tr>
      <w:tr w:rsidR="00812ECB" w:rsidRPr="00812ECB" w14:paraId="6859224E" w14:textId="77777777" w:rsidTr="008C7683">
        <w:trPr>
          <w:cantSplit/>
        </w:trPr>
        <w:tc>
          <w:tcPr>
            <w:tcW w:w="1008" w:type="pct"/>
            <w:tcBorders>
              <w:top w:val="single" w:sz="6" w:space="0" w:color="auto"/>
              <w:left w:val="single" w:sz="4" w:space="0" w:color="auto"/>
              <w:bottom w:val="single" w:sz="6" w:space="0" w:color="auto"/>
              <w:right w:val="single" w:sz="6" w:space="0" w:color="auto"/>
            </w:tcBorders>
          </w:tcPr>
          <w:p w14:paraId="1A785074" w14:textId="77777777" w:rsidR="00812ECB" w:rsidRPr="00812ECB" w:rsidRDefault="00812ECB" w:rsidP="00812ECB">
            <w:pPr>
              <w:spacing w:after="60"/>
              <w:rPr>
                <w:i/>
                <w:iCs/>
                <w:sz w:val="20"/>
                <w:szCs w:val="20"/>
              </w:rPr>
            </w:pPr>
            <w:r w:rsidRPr="00812ECB">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14B32C37"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38B3E4B1" w14:textId="77777777" w:rsidR="00812ECB" w:rsidRPr="00812ECB" w:rsidRDefault="00812ECB" w:rsidP="00812ECB">
            <w:pPr>
              <w:spacing w:after="60"/>
              <w:rPr>
                <w:iCs/>
                <w:sz w:val="20"/>
                <w:szCs w:val="20"/>
              </w:rPr>
            </w:pPr>
            <w:r w:rsidRPr="00812ECB">
              <w:rPr>
                <w:iCs/>
                <w:sz w:val="20"/>
                <w:szCs w:val="20"/>
              </w:rPr>
              <w:t>A 15-minute Settlement Interval.</w:t>
            </w:r>
          </w:p>
        </w:tc>
      </w:tr>
      <w:tr w:rsidR="00812ECB" w:rsidRPr="00812ECB" w14:paraId="021A2246" w14:textId="77777777" w:rsidTr="008C7683">
        <w:trPr>
          <w:cantSplit/>
        </w:trPr>
        <w:tc>
          <w:tcPr>
            <w:tcW w:w="1008" w:type="pct"/>
            <w:tcBorders>
              <w:top w:val="single" w:sz="6" w:space="0" w:color="auto"/>
              <w:left w:val="single" w:sz="4" w:space="0" w:color="auto"/>
              <w:bottom w:val="single" w:sz="6" w:space="0" w:color="auto"/>
              <w:right w:val="single" w:sz="6" w:space="0" w:color="auto"/>
            </w:tcBorders>
            <w:hideMark/>
          </w:tcPr>
          <w:p w14:paraId="3E85F988" w14:textId="77777777" w:rsidR="00812ECB" w:rsidRPr="00812ECB" w:rsidRDefault="00812ECB" w:rsidP="00812ECB">
            <w:pPr>
              <w:spacing w:after="60"/>
              <w:rPr>
                <w:i/>
                <w:iCs/>
                <w:sz w:val="20"/>
                <w:szCs w:val="20"/>
              </w:rPr>
            </w:pPr>
            <w:r w:rsidRPr="00812ECB">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34C29F2A"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960D00C" w14:textId="77777777" w:rsidR="00812ECB" w:rsidRPr="00812ECB" w:rsidRDefault="00812ECB" w:rsidP="00812ECB">
            <w:pPr>
              <w:spacing w:after="60"/>
              <w:rPr>
                <w:iCs/>
                <w:sz w:val="20"/>
                <w:szCs w:val="20"/>
              </w:rPr>
            </w:pPr>
            <w:r w:rsidRPr="00812ECB">
              <w:rPr>
                <w:iCs/>
                <w:sz w:val="20"/>
                <w:szCs w:val="20"/>
              </w:rPr>
              <w:t>A sink Settlement Point.</w:t>
            </w:r>
          </w:p>
        </w:tc>
      </w:tr>
      <w:tr w:rsidR="00812ECB" w:rsidRPr="00812ECB" w14:paraId="2BBBC37B" w14:textId="77777777" w:rsidTr="008C7683">
        <w:trPr>
          <w:cantSplit/>
        </w:trPr>
        <w:tc>
          <w:tcPr>
            <w:tcW w:w="1008" w:type="pct"/>
            <w:tcBorders>
              <w:top w:val="single" w:sz="6" w:space="0" w:color="auto"/>
              <w:left w:val="single" w:sz="4" w:space="0" w:color="auto"/>
              <w:bottom w:val="single" w:sz="6" w:space="0" w:color="auto"/>
              <w:right w:val="single" w:sz="6" w:space="0" w:color="auto"/>
            </w:tcBorders>
            <w:hideMark/>
          </w:tcPr>
          <w:p w14:paraId="3FA1769A" w14:textId="77777777" w:rsidR="00812ECB" w:rsidRPr="00812ECB" w:rsidRDefault="00812ECB" w:rsidP="00812ECB">
            <w:pPr>
              <w:spacing w:after="60"/>
              <w:rPr>
                <w:i/>
                <w:iCs/>
                <w:sz w:val="20"/>
                <w:szCs w:val="20"/>
              </w:rPr>
            </w:pPr>
            <w:r w:rsidRPr="00812ECB">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304FBB01"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7DC5E3A9"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6518588D" w14:textId="77777777" w:rsidTr="008C7683">
        <w:trPr>
          <w:cantSplit/>
        </w:trPr>
        <w:tc>
          <w:tcPr>
            <w:tcW w:w="1008" w:type="pct"/>
            <w:tcBorders>
              <w:top w:val="single" w:sz="6" w:space="0" w:color="auto"/>
              <w:left w:val="single" w:sz="4" w:space="0" w:color="auto"/>
              <w:bottom w:val="single" w:sz="6" w:space="0" w:color="auto"/>
              <w:right w:val="single" w:sz="6" w:space="0" w:color="auto"/>
            </w:tcBorders>
          </w:tcPr>
          <w:p w14:paraId="5D470D8A" w14:textId="77777777" w:rsidR="00812ECB" w:rsidRPr="00812ECB" w:rsidRDefault="00812ECB" w:rsidP="00812ECB">
            <w:pPr>
              <w:spacing w:after="60"/>
              <w:rPr>
                <w:i/>
                <w:iCs/>
                <w:sz w:val="20"/>
                <w:szCs w:val="20"/>
              </w:rPr>
            </w:pPr>
            <w:r w:rsidRPr="00812ECB">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09DF4865"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5E8F553" w14:textId="77777777" w:rsidR="00812ECB" w:rsidRPr="00812ECB" w:rsidRDefault="00812ECB" w:rsidP="00812ECB">
            <w:pPr>
              <w:spacing w:after="60"/>
              <w:rPr>
                <w:iCs/>
                <w:sz w:val="20"/>
                <w:szCs w:val="20"/>
              </w:rPr>
            </w:pPr>
            <w:r w:rsidRPr="00812ECB">
              <w:rPr>
                <w:iCs/>
                <w:sz w:val="20"/>
                <w:szCs w:val="20"/>
              </w:rPr>
              <w:t>A source Settlement Point.</w:t>
            </w:r>
          </w:p>
        </w:tc>
      </w:tr>
    </w:tbl>
    <w:p w14:paraId="720A0C89" w14:textId="77777777" w:rsidR="00812ECB" w:rsidRPr="00812ECB" w:rsidRDefault="00812ECB" w:rsidP="00812ECB">
      <w:pPr>
        <w:keepNext/>
        <w:tabs>
          <w:tab w:val="left" w:pos="1080"/>
        </w:tabs>
        <w:spacing w:before="240" w:after="240"/>
        <w:ind w:left="1080" w:hanging="1080"/>
        <w:outlineLvl w:val="2"/>
        <w:rPr>
          <w:b/>
          <w:i/>
          <w:szCs w:val="20"/>
        </w:rPr>
      </w:pPr>
      <w:bookmarkStart w:id="1442" w:name="_Toc309731107"/>
      <w:bookmarkStart w:id="1443" w:name="_Toc405814081"/>
      <w:bookmarkStart w:id="1444" w:name="_Toc422207972"/>
      <w:bookmarkStart w:id="1445" w:name="_Toc438044883"/>
      <w:bookmarkStart w:id="1446" w:name="_Toc447622666"/>
      <w:bookmarkStart w:id="1447" w:name="_Toc80175317"/>
      <w:bookmarkStart w:id="1448" w:name="_Toc309731112"/>
      <w:bookmarkStart w:id="1449" w:name="_Toc405814085"/>
      <w:bookmarkStart w:id="1450" w:name="_Toc422207976"/>
      <w:bookmarkStart w:id="1451" w:name="_Toc438044887"/>
      <w:bookmarkStart w:id="1452" w:name="_Toc447622670"/>
      <w:bookmarkStart w:id="1453" w:name="_Toc80175321"/>
      <w:bookmarkStart w:id="1454" w:name="_Toc243718293"/>
      <w:r w:rsidRPr="00812ECB">
        <w:rPr>
          <w:b/>
          <w:i/>
          <w:szCs w:val="20"/>
        </w:rPr>
        <w:t>9.17.1</w:t>
      </w:r>
      <w:r w:rsidRPr="00812ECB">
        <w:rPr>
          <w:b/>
          <w:i/>
          <w:szCs w:val="20"/>
        </w:rPr>
        <w:tab/>
        <w:t>Billing Determinant Data Elements</w:t>
      </w:r>
      <w:bookmarkEnd w:id="1442"/>
      <w:bookmarkEnd w:id="1443"/>
      <w:bookmarkEnd w:id="1444"/>
      <w:bookmarkEnd w:id="1445"/>
      <w:bookmarkEnd w:id="1446"/>
      <w:bookmarkEnd w:id="1447"/>
    </w:p>
    <w:p w14:paraId="068FD284"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ERCOT shall calculate and provide to Market Participants on the </w:t>
      </w:r>
      <w:r w:rsidRPr="00812ECB">
        <w:rPr>
          <w:iCs/>
          <w:szCs w:val="20"/>
        </w:rPr>
        <w:t>ERCOT website</w:t>
      </w:r>
      <w:r w:rsidRPr="00812ECB">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812ECB">
        <w:rPr>
          <w:smallCaps/>
          <w:szCs w:val="20"/>
        </w:rPr>
        <w:t>ubst</w:t>
      </w:r>
      <w:r w:rsidRPr="00812ECB">
        <w:rPr>
          <w:szCs w:val="20"/>
        </w:rPr>
        <w:t>. R. 25.192, Transmission Service Rates.  ERCOT shall use the most recent aggregate data produced by the ERCOT Settlement system to perform these calculations.</w:t>
      </w:r>
    </w:p>
    <w:p w14:paraId="568BD769" w14:textId="77777777" w:rsidR="00812ECB" w:rsidRPr="00812ECB" w:rsidRDefault="00812ECB" w:rsidP="00812ECB">
      <w:pPr>
        <w:spacing w:after="240"/>
        <w:ind w:left="1440" w:hanging="720"/>
        <w:rPr>
          <w:szCs w:val="20"/>
        </w:rPr>
      </w:pPr>
      <w:r w:rsidRPr="00812ECB">
        <w:rPr>
          <w:szCs w:val="20"/>
        </w:rPr>
        <w:t>(a)</w:t>
      </w:r>
      <w:r w:rsidRPr="00812ECB">
        <w:rPr>
          <w:szCs w:val="20"/>
        </w:rPr>
        <w:tab/>
        <w:t>The 4-Coincident Peak (4-CP) for each DSP and External Load Serving Entity (ELSE), as applicable;</w:t>
      </w:r>
    </w:p>
    <w:p w14:paraId="4DD3BF98" w14:textId="77777777" w:rsidR="00812ECB" w:rsidRPr="00812ECB" w:rsidRDefault="00812ECB" w:rsidP="00812ECB">
      <w:pPr>
        <w:spacing w:after="240"/>
        <w:ind w:left="1440" w:hanging="720"/>
        <w:rPr>
          <w:szCs w:val="20"/>
        </w:rPr>
      </w:pPr>
      <w:r w:rsidRPr="00812ECB">
        <w:rPr>
          <w:szCs w:val="20"/>
        </w:rPr>
        <w:lastRenderedPageBreak/>
        <w:t>(b)</w:t>
      </w:r>
      <w:r w:rsidRPr="00812ECB">
        <w:rPr>
          <w:szCs w:val="20"/>
        </w:rPr>
        <w:tab/>
        <w:t>The ERCOT average 4-CP;</w:t>
      </w:r>
    </w:p>
    <w:p w14:paraId="4F6A0C00" w14:textId="77777777" w:rsidR="00812ECB" w:rsidRPr="00812ECB" w:rsidRDefault="00812ECB" w:rsidP="00812ECB">
      <w:pPr>
        <w:ind w:left="1440" w:hanging="720"/>
        <w:rPr>
          <w:szCs w:val="20"/>
        </w:rPr>
      </w:pPr>
      <w:r w:rsidRPr="00812ECB">
        <w:rPr>
          <w:szCs w:val="20"/>
        </w:rPr>
        <w:t>(c)</w:t>
      </w:r>
      <w:r w:rsidRPr="00812ECB">
        <w:rPr>
          <w:szCs w:val="20"/>
        </w:rPr>
        <w:tab/>
        <w:t>The average 4-CP for each DSP and ELSE, as applicable, coincident to the ERCOT average 4-CP.</w:t>
      </w:r>
    </w:p>
    <w:p w14:paraId="325B376A" w14:textId="77777777" w:rsidR="00812ECB" w:rsidRPr="00812ECB" w:rsidRDefault="00812ECB" w:rsidP="00812ECB">
      <w:pPr>
        <w:spacing w:before="240" w:after="240"/>
        <w:ind w:left="720" w:hanging="720"/>
        <w:rPr>
          <w:szCs w:val="20"/>
        </w:rPr>
      </w:pPr>
      <w:r w:rsidRPr="00812ECB">
        <w:rPr>
          <w:szCs w:val="20"/>
        </w:rPr>
        <w:t>(2)</w:t>
      </w:r>
      <w:r w:rsidRPr="00812ECB">
        <w:rPr>
          <w:szCs w:val="20"/>
        </w:rPr>
        <w:tab/>
        <w:t>ERCOT average 4-CP is defined as the average of the coincidental MW peaks occurring during the months of June, July, August, and September.</w:t>
      </w:r>
    </w:p>
    <w:p w14:paraId="7069A80F"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Block Load Transfers (BLTs) from ERCOT to another Control Area that have been registered for Settlement purposes + actual Direct Current Tie (DC Tie) imports - </w:t>
      </w:r>
      <w:r w:rsidRPr="00812ECB">
        <w:rPr>
          <w:color w:val="000000"/>
          <w:szCs w:val="20"/>
        </w:rPr>
        <w:t xml:space="preserve">BLTs to ERCOT from another Control Area that are not reflected in a Non-Opt-In Entity’s (NOIE’s) Load - </w:t>
      </w:r>
      <w:r w:rsidRPr="00812ECB">
        <w:rPr>
          <w:szCs w:val="20"/>
        </w:rPr>
        <w:t>actual</w:t>
      </w:r>
      <w:r w:rsidRPr="00812ECB">
        <w:rPr>
          <w:szCs w:val="20"/>
          <w:lang w:val="fr-FR"/>
        </w:rPr>
        <w:t xml:space="preserve"> </w:t>
      </w:r>
      <w:r w:rsidRPr="00812ECB">
        <w:rPr>
          <w:color w:val="000000"/>
          <w:szCs w:val="20"/>
        </w:rPr>
        <w:t>DC Tie exports - Wholesale Storage Load (WSL)</w:t>
      </w:r>
      <w:ins w:id="1455" w:author="ERCOT 040424" w:date="2024-04-04T15:06:00Z">
        <w:r w:rsidRPr="00812ECB">
          <w:rPr>
            <w:color w:val="000000"/>
            <w:szCs w:val="20"/>
          </w:rPr>
          <w:t xml:space="preserve"> - Controllable Load Resource (CLR) Load supplied by co-located generation at sites with net metering arrangement (that is not an Aggregate Load Resource (ALR)) - Non-WSL charging Load supplied by co-located generation</w:t>
        </w:r>
        <w:r w:rsidRPr="00812ECB">
          <w:rPr>
            <w:iCs/>
            <w:szCs w:val="20"/>
          </w:rPr>
          <w:t xml:space="preserve"> at sites with net metering arrangement</w:t>
        </w:r>
      </w:ins>
      <w:r w:rsidRPr="00812ECB">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490C2EB7" w14:textId="77777777" w:rsidTr="008C7683">
        <w:tc>
          <w:tcPr>
            <w:tcW w:w="9766" w:type="dxa"/>
            <w:shd w:val="pct12" w:color="auto" w:fill="auto"/>
          </w:tcPr>
          <w:p w14:paraId="20613D63" w14:textId="77777777" w:rsidR="00812ECB" w:rsidRPr="00812ECB" w:rsidRDefault="00812ECB" w:rsidP="00812ECB">
            <w:pPr>
              <w:spacing w:before="120" w:after="240"/>
              <w:rPr>
                <w:b/>
                <w:i/>
                <w:iCs/>
                <w:szCs w:val="20"/>
              </w:rPr>
            </w:pPr>
            <w:r w:rsidRPr="00812ECB">
              <w:rPr>
                <w:b/>
                <w:i/>
                <w:iCs/>
                <w:szCs w:val="20"/>
              </w:rPr>
              <w:t>[NPRR995:  Replace paragraph (3) above with the following upon system implementation:]</w:t>
            </w:r>
          </w:p>
          <w:p w14:paraId="4D7CD535"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812ECB">
              <w:rPr>
                <w:color w:val="000000"/>
                <w:szCs w:val="20"/>
              </w:rPr>
              <w:t xml:space="preserve">BLTs to ERCOT from another Control Area that are not reflected in a Non-Opt-In Entity’s (NOIE’s) Load - </w:t>
            </w:r>
            <w:r w:rsidRPr="00812ECB">
              <w:rPr>
                <w:szCs w:val="20"/>
              </w:rPr>
              <w:t>actual</w:t>
            </w:r>
            <w:r w:rsidRPr="00812ECB">
              <w:rPr>
                <w:szCs w:val="20"/>
                <w:lang w:val="fr-FR"/>
              </w:rPr>
              <w:t xml:space="preserve"> </w:t>
            </w:r>
            <w:r w:rsidRPr="00812ECB">
              <w:rPr>
                <w:color w:val="000000"/>
                <w:szCs w:val="20"/>
              </w:rPr>
              <w:t>DC Tie exports - Wholesale Storage Load (WSL)</w:t>
            </w:r>
            <w:ins w:id="1456" w:author="ERCOT 040424" w:date="2024-04-04T15:05:00Z">
              <w:r w:rsidRPr="00812ECB">
                <w:rPr>
                  <w:color w:val="000000"/>
                  <w:szCs w:val="20"/>
                </w:rPr>
                <w:t xml:space="preserve"> – portion of Controllable Load Resource</w:t>
              </w:r>
            </w:ins>
            <w:ins w:id="1457" w:author="ERCOT 040424" w:date="2024-04-04T15:06:00Z">
              <w:r w:rsidRPr="00812ECB">
                <w:rPr>
                  <w:color w:val="000000"/>
                  <w:szCs w:val="20"/>
                </w:rPr>
                <w:t xml:space="preserve"> (CLR)</w:t>
              </w:r>
            </w:ins>
            <w:ins w:id="1458" w:author="ERCOT 040424" w:date="2024-04-04T15:05:00Z">
              <w:r w:rsidRPr="00812ECB">
                <w:rPr>
                  <w:color w:val="000000"/>
                  <w:szCs w:val="20"/>
                </w:rPr>
                <w:t xml:space="preserve"> </w:t>
              </w:r>
            </w:ins>
            <w:ins w:id="1459" w:author="ERCOT 040424" w:date="2024-04-04T15:06:00Z">
              <w:r w:rsidRPr="00812ECB">
                <w:rPr>
                  <w:color w:val="000000"/>
                  <w:szCs w:val="20"/>
                </w:rPr>
                <w:t>L</w:t>
              </w:r>
            </w:ins>
            <w:ins w:id="1460" w:author="ERCOT 040424" w:date="2024-04-04T15:05:00Z">
              <w:r w:rsidRPr="00812ECB">
                <w:rPr>
                  <w:color w:val="000000"/>
                  <w:szCs w:val="20"/>
                </w:rPr>
                <w:t>oad (that is not an ALR) as well as Non-WSL charging Load supplied by co-located generation</w:t>
              </w:r>
              <w:r w:rsidRPr="00812ECB">
                <w:rPr>
                  <w:iCs/>
                  <w:szCs w:val="20"/>
                </w:rPr>
                <w:t xml:space="preserve"> at sites with net metering arrangement</w:t>
              </w:r>
            </w:ins>
            <w:r w:rsidRPr="00812ECB">
              <w:rPr>
                <w:szCs w:val="20"/>
              </w:rPr>
              <w:t>.</w:t>
            </w:r>
          </w:p>
        </w:tc>
      </w:tr>
    </w:tbl>
    <w:p w14:paraId="736901DD" w14:textId="77777777" w:rsidR="00812ECB" w:rsidRPr="00812ECB" w:rsidRDefault="00812ECB" w:rsidP="00812ECB">
      <w:pPr>
        <w:spacing w:before="240" w:after="240"/>
        <w:ind w:left="720" w:hanging="720"/>
        <w:rPr>
          <w:szCs w:val="20"/>
        </w:rPr>
      </w:pPr>
      <w:r w:rsidRPr="00812ECB">
        <w:rPr>
          <w:szCs w:val="20"/>
        </w:rPr>
        <w:t>(4)</w:t>
      </w:r>
      <w:r w:rsidRPr="00812ECB">
        <w:rPr>
          <w:szCs w:val="20"/>
        </w:rPr>
        <w:tab/>
        <w:t xml:space="preserve">Any difference between the coincidental MW peak (converted to MWh) and the ERCOT Settlement volumes, excluding DC Tie exports, </w:t>
      </w:r>
      <w:r w:rsidRPr="00812ECB">
        <w:rPr>
          <w:color w:val="000000"/>
          <w:szCs w:val="20"/>
        </w:rPr>
        <w:t xml:space="preserve">BLTs to ERCOT from another Control Area that are not reflected in a NOIE’s Load, </w:t>
      </w:r>
      <w:ins w:id="1461" w:author="ERCOT 040424" w:date="2024-04-04T15:05:00Z">
        <w:r w:rsidRPr="00812ECB">
          <w:rPr>
            <w:color w:val="000000"/>
            <w:szCs w:val="20"/>
          </w:rPr>
          <w:t>portion of CLR Load (that is not an ALR) as well as Non-WSL charging Load supplied by co-located generation</w:t>
        </w:r>
        <w:r w:rsidRPr="00812ECB">
          <w:rPr>
            <w:iCs/>
            <w:szCs w:val="20"/>
          </w:rPr>
          <w:t xml:space="preserve"> at sites with net metering arrangement</w:t>
        </w:r>
        <w:r w:rsidRPr="00812ECB">
          <w:rPr>
            <w:color w:val="000000"/>
            <w:szCs w:val="20"/>
          </w:rPr>
          <w:t xml:space="preserve">, </w:t>
        </w:r>
      </w:ins>
      <w:r w:rsidRPr="00812ECB">
        <w:rPr>
          <w:color w:val="000000"/>
          <w:szCs w:val="20"/>
        </w:rPr>
        <w:t>and WSL</w:t>
      </w:r>
      <w:r w:rsidRPr="00812ECB">
        <w:rPr>
          <w:szCs w:val="20"/>
        </w:rPr>
        <w:t>, shall be allocated amongst all DSPs and ELSEs that are included in the ERCOT 4-CP Report on a pro rata basis as per the formula below:</w:t>
      </w:r>
    </w:p>
    <w:p w14:paraId="1E795DE5" w14:textId="77777777" w:rsidR="00812ECB" w:rsidRPr="00812ECB" w:rsidRDefault="00812ECB" w:rsidP="00812ECB">
      <w:pPr>
        <w:spacing w:after="240"/>
        <w:ind w:left="720"/>
        <w:rPr>
          <w:b/>
          <w:szCs w:val="20"/>
        </w:rPr>
      </w:pPr>
      <w:r w:rsidRPr="00812ECB">
        <w:rPr>
          <w:b/>
          <w:szCs w:val="20"/>
        </w:rPr>
        <w:t xml:space="preserve">LTDSP_4CP </w:t>
      </w:r>
      <w:proofErr w:type="spellStart"/>
      <w:r w:rsidRPr="00812ECB">
        <w:rPr>
          <w:b/>
          <w:i/>
          <w:szCs w:val="20"/>
          <w:vertAlign w:val="subscript"/>
        </w:rPr>
        <w:t>tdsp</w:t>
      </w:r>
      <w:proofErr w:type="spellEnd"/>
      <w:r w:rsidRPr="00812ECB">
        <w:rPr>
          <w:b/>
          <w:szCs w:val="20"/>
          <w:vertAlign w:val="subscript"/>
        </w:rPr>
        <w:t xml:space="preserve"> = </w:t>
      </w:r>
      <w:r w:rsidRPr="00812ECB">
        <w:rPr>
          <w:b/>
          <w:szCs w:val="20"/>
        </w:rPr>
        <w:t xml:space="preserve">(PLTDSP4CPLRS </w:t>
      </w:r>
      <w:proofErr w:type="spellStart"/>
      <w:r w:rsidRPr="00812ECB">
        <w:rPr>
          <w:b/>
          <w:szCs w:val="20"/>
          <w:vertAlign w:val="subscript"/>
        </w:rPr>
        <w:t>t</w:t>
      </w:r>
      <w:r w:rsidRPr="00812ECB">
        <w:rPr>
          <w:b/>
          <w:i/>
          <w:szCs w:val="20"/>
          <w:vertAlign w:val="subscript"/>
        </w:rPr>
        <w:t>dsp</w:t>
      </w:r>
      <w:proofErr w:type="spellEnd"/>
      <w:r w:rsidRPr="00812ECB">
        <w:rPr>
          <w:b/>
          <w:szCs w:val="20"/>
        </w:rPr>
        <w:t xml:space="preserve"> * NLADJ) + PLTDSP4CP </w:t>
      </w:r>
      <w:proofErr w:type="spellStart"/>
      <w:r w:rsidRPr="00812ECB">
        <w:rPr>
          <w:b/>
          <w:i/>
          <w:szCs w:val="20"/>
          <w:vertAlign w:val="subscript"/>
        </w:rPr>
        <w:t>tdsp</w:t>
      </w:r>
      <w:proofErr w:type="spellEnd"/>
    </w:p>
    <w:p w14:paraId="3113CF2B" w14:textId="77777777" w:rsidR="00812ECB" w:rsidRPr="00812ECB" w:rsidRDefault="00812ECB" w:rsidP="00812ECB">
      <w:pPr>
        <w:ind w:left="720" w:hanging="720"/>
        <w:rPr>
          <w:szCs w:val="20"/>
        </w:rPr>
      </w:pPr>
      <w:r w:rsidRPr="00812ECB">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812ECB" w:rsidRPr="00812ECB" w14:paraId="40AFD7AF" w14:textId="77777777" w:rsidTr="008C7683">
        <w:trPr>
          <w:cantSplit/>
          <w:tblHeader/>
        </w:trPr>
        <w:tc>
          <w:tcPr>
            <w:tcW w:w="1104" w:type="pct"/>
          </w:tcPr>
          <w:p w14:paraId="5FFF6834" w14:textId="77777777" w:rsidR="00812ECB" w:rsidRPr="00812ECB" w:rsidRDefault="00812ECB" w:rsidP="00812ECB">
            <w:pPr>
              <w:spacing w:after="120"/>
              <w:rPr>
                <w:b/>
                <w:iCs/>
                <w:sz w:val="20"/>
                <w:szCs w:val="20"/>
              </w:rPr>
            </w:pPr>
            <w:r w:rsidRPr="00812ECB">
              <w:rPr>
                <w:b/>
                <w:iCs/>
                <w:sz w:val="20"/>
                <w:szCs w:val="20"/>
              </w:rPr>
              <w:t>Variable</w:t>
            </w:r>
          </w:p>
        </w:tc>
        <w:tc>
          <w:tcPr>
            <w:tcW w:w="432" w:type="pct"/>
          </w:tcPr>
          <w:p w14:paraId="644D8CF2" w14:textId="77777777" w:rsidR="00812ECB" w:rsidRPr="00812ECB" w:rsidRDefault="00812ECB" w:rsidP="00812ECB">
            <w:pPr>
              <w:spacing w:after="120"/>
              <w:rPr>
                <w:b/>
                <w:iCs/>
                <w:sz w:val="20"/>
                <w:szCs w:val="20"/>
              </w:rPr>
            </w:pPr>
            <w:r w:rsidRPr="00812ECB">
              <w:rPr>
                <w:b/>
                <w:iCs/>
                <w:sz w:val="20"/>
                <w:szCs w:val="20"/>
              </w:rPr>
              <w:t>Unit</w:t>
            </w:r>
          </w:p>
        </w:tc>
        <w:tc>
          <w:tcPr>
            <w:tcW w:w="3464" w:type="pct"/>
          </w:tcPr>
          <w:p w14:paraId="0E251C00"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1DBC58ED" w14:textId="77777777" w:rsidTr="008C7683">
        <w:trPr>
          <w:cantSplit/>
        </w:trPr>
        <w:tc>
          <w:tcPr>
            <w:tcW w:w="1104" w:type="pct"/>
          </w:tcPr>
          <w:p w14:paraId="34F22A71" w14:textId="77777777" w:rsidR="00812ECB" w:rsidRPr="00812ECB" w:rsidRDefault="00812ECB" w:rsidP="00812ECB">
            <w:pPr>
              <w:spacing w:after="60"/>
              <w:rPr>
                <w:iCs/>
                <w:sz w:val="20"/>
                <w:szCs w:val="20"/>
              </w:rPr>
            </w:pPr>
            <w:r w:rsidRPr="00812ECB">
              <w:rPr>
                <w:iCs/>
                <w:sz w:val="20"/>
                <w:szCs w:val="20"/>
              </w:rPr>
              <w:t xml:space="preserve">LTDSP_4CP </w:t>
            </w:r>
            <w:proofErr w:type="spellStart"/>
            <w:r w:rsidRPr="00812ECB">
              <w:rPr>
                <w:i/>
                <w:iCs/>
                <w:sz w:val="20"/>
                <w:szCs w:val="20"/>
                <w:vertAlign w:val="subscript"/>
              </w:rPr>
              <w:t>tdsp</w:t>
            </w:r>
            <w:proofErr w:type="spellEnd"/>
          </w:p>
        </w:tc>
        <w:tc>
          <w:tcPr>
            <w:tcW w:w="432" w:type="pct"/>
          </w:tcPr>
          <w:p w14:paraId="49531109"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12C153E6" w14:textId="77777777" w:rsidR="00812ECB" w:rsidRPr="00812ECB" w:rsidRDefault="00812ECB" w:rsidP="00812ECB">
            <w:pPr>
              <w:spacing w:after="60"/>
              <w:rPr>
                <w:i/>
                <w:iCs/>
                <w:sz w:val="20"/>
                <w:szCs w:val="20"/>
              </w:rPr>
            </w:pPr>
            <w:r w:rsidRPr="00812ECB">
              <w:rPr>
                <w:i/>
                <w:iCs/>
                <w:sz w:val="20"/>
                <w:szCs w:val="20"/>
              </w:rPr>
              <w:t>Load by TDSP for 4-CP</w:t>
            </w:r>
            <w:r w:rsidRPr="00812ECB">
              <w:rPr>
                <w:iCs/>
                <w:sz w:val="20"/>
                <w:szCs w:val="20"/>
              </w:rPr>
              <w:t xml:space="preserve"> - The load for each DSP and ELSE coincident to the coincidental MW peak adjusted for NLADJ</w:t>
            </w:r>
          </w:p>
        </w:tc>
      </w:tr>
      <w:tr w:rsidR="00812ECB" w:rsidRPr="00812ECB" w14:paraId="12E1E52E" w14:textId="77777777" w:rsidTr="008C7683">
        <w:trPr>
          <w:cantSplit/>
        </w:trPr>
        <w:tc>
          <w:tcPr>
            <w:tcW w:w="1104" w:type="pct"/>
          </w:tcPr>
          <w:p w14:paraId="5DAC42AE" w14:textId="77777777" w:rsidR="00812ECB" w:rsidRPr="00812ECB" w:rsidRDefault="00812ECB" w:rsidP="00812ECB">
            <w:pPr>
              <w:spacing w:after="60"/>
              <w:rPr>
                <w:iCs/>
                <w:sz w:val="20"/>
                <w:szCs w:val="20"/>
              </w:rPr>
            </w:pPr>
            <w:r w:rsidRPr="00812ECB">
              <w:rPr>
                <w:iCs/>
                <w:sz w:val="20"/>
                <w:szCs w:val="20"/>
              </w:rPr>
              <w:lastRenderedPageBreak/>
              <w:t xml:space="preserve">PLTDSP4CPLRS </w:t>
            </w:r>
            <w:proofErr w:type="spellStart"/>
            <w:r w:rsidRPr="00812ECB">
              <w:rPr>
                <w:i/>
                <w:iCs/>
                <w:sz w:val="20"/>
                <w:szCs w:val="20"/>
                <w:vertAlign w:val="subscript"/>
              </w:rPr>
              <w:t>tdsp</w:t>
            </w:r>
            <w:proofErr w:type="spellEnd"/>
          </w:p>
        </w:tc>
        <w:tc>
          <w:tcPr>
            <w:tcW w:w="432" w:type="pct"/>
          </w:tcPr>
          <w:p w14:paraId="3486EB19" w14:textId="77777777" w:rsidR="00812ECB" w:rsidRPr="00812ECB" w:rsidRDefault="00812ECB" w:rsidP="00812ECB">
            <w:pPr>
              <w:spacing w:after="60"/>
              <w:rPr>
                <w:iCs/>
                <w:sz w:val="20"/>
                <w:szCs w:val="20"/>
              </w:rPr>
            </w:pPr>
            <w:r w:rsidRPr="00812ECB">
              <w:rPr>
                <w:iCs/>
                <w:sz w:val="20"/>
                <w:szCs w:val="20"/>
              </w:rPr>
              <w:t>%</w:t>
            </w:r>
          </w:p>
        </w:tc>
        <w:tc>
          <w:tcPr>
            <w:tcW w:w="3464" w:type="pct"/>
          </w:tcPr>
          <w:p w14:paraId="36F5E869" w14:textId="77777777" w:rsidR="00812ECB" w:rsidRPr="00812ECB" w:rsidRDefault="00812ECB" w:rsidP="00812ECB">
            <w:pPr>
              <w:spacing w:after="60"/>
              <w:rPr>
                <w:i/>
                <w:iCs/>
                <w:sz w:val="20"/>
                <w:szCs w:val="20"/>
              </w:rPr>
            </w:pPr>
            <w:r w:rsidRPr="00812ECB">
              <w:rPr>
                <w:i/>
                <w:sz w:val="20"/>
                <w:szCs w:val="20"/>
              </w:rPr>
              <w:t xml:space="preserve">Preliminary </w:t>
            </w:r>
            <w:r w:rsidRPr="00812ECB">
              <w:rPr>
                <w:i/>
                <w:iCs/>
                <w:sz w:val="20"/>
                <w:szCs w:val="20"/>
              </w:rPr>
              <w:t>Load by TDSP for 4-CP Load Ratio Share</w:t>
            </w:r>
            <w:r w:rsidRPr="00812ECB">
              <w:rPr>
                <w:iCs/>
                <w:sz w:val="20"/>
                <w:szCs w:val="20"/>
              </w:rPr>
              <w:t xml:space="preserve"> -</w:t>
            </w:r>
            <w:r w:rsidRPr="00812ECB">
              <w:rPr>
                <w:i/>
                <w:iCs/>
                <w:sz w:val="20"/>
                <w:szCs w:val="20"/>
              </w:rPr>
              <w:t xml:space="preserve"> </w:t>
            </w:r>
            <w:r w:rsidRPr="00812ECB">
              <w:rPr>
                <w:iCs/>
                <w:sz w:val="20"/>
                <w:szCs w:val="20"/>
              </w:rPr>
              <w:t>The Load Ratio Share (LRS) for each DSP and ELSE coincident to the coincidental MW peak prior to adjusting for NLADJ</w:t>
            </w:r>
          </w:p>
        </w:tc>
      </w:tr>
      <w:tr w:rsidR="00812ECB" w:rsidRPr="00812ECB" w14:paraId="44DE90BA" w14:textId="77777777" w:rsidTr="008C7683">
        <w:trPr>
          <w:cantSplit/>
        </w:trPr>
        <w:tc>
          <w:tcPr>
            <w:tcW w:w="1104" w:type="pct"/>
          </w:tcPr>
          <w:p w14:paraId="7F21D1CD" w14:textId="77777777" w:rsidR="00812ECB" w:rsidRPr="00812ECB" w:rsidRDefault="00812ECB" w:rsidP="00812ECB">
            <w:pPr>
              <w:spacing w:after="60"/>
              <w:rPr>
                <w:iCs/>
                <w:sz w:val="20"/>
                <w:szCs w:val="20"/>
              </w:rPr>
            </w:pPr>
            <w:r w:rsidRPr="00812ECB">
              <w:rPr>
                <w:sz w:val="20"/>
                <w:szCs w:val="20"/>
              </w:rPr>
              <w:t>NLADJ</w:t>
            </w:r>
          </w:p>
        </w:tc>
        <w:tc>
          <w:tcPr>
            <w:tcW w:w="432" w:type="pct"/>
          </w:tcPr>
          <w:p w14:paraId="4F7A993C"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2D558510" w14:textId="77777777" w:rsidR="00812ECB" w:rsidRPr="00812ECB" w:rsidRDefault="00812ECB" w:rsidP="00812ECB">
            <w:pPr>
              <w:tabs>
                <w:tab w:val="left" w:pos="1080"/>
                <w:tab w:val="left" w:pos="5940"/>
                <w:tab w:val="left" w:pos="6300"/>
                <w:tab w:val="left" w:pos="6840"/>
              </w:tabs>
              <w:rPr>
                <w:szCs w:val="20"/>
                <w:lang w:val="pt-BR"/>
              </w:rPr>
            </w:pPr>
            <w:r w:rsidRPr="00812ECB">
              <w:rPr>
                <w:i/>
                <w:iCs/>
                <w:sz w:val="20"/>
                <w:szCs w:val="20"/>
              </w:rPr>
              <w:t>Native Load Adjustment</w:t>
            </w:r>
            <w:r w:rsidRPr="00812ECB">
              <w:rPr>
                <w:iCs/>
                <w:sz w:val="20"/>
                <w:szCs w:val="20"/>
              </w:rPr>
              <w:t xml:space="preserve"> - The </w:t>
            </w:r>
            <w:r w:rsidRPr="00812ECB">
              <w:rPr>
                <w:sz w:val="20"/>
                <w:szCs w:val="20"/>
              </w:rPr>
              <w:t xml:space="preserve">difference between the coincidental MW peak (converted to MWh) and the ERCOT settlement volumes, excluding DC Tie exports, </w:t>
            </w:r>
            <w:r w:rsidRPr="00812ECB">
              <w:rPr>
                <w:color w:val="000000"/>
                <w:sz w:val="20"/>
                <w:szCs w:val="20"/>
              </w:rPr>
              <w:t xml:space="preserve">BLTs to ERCOT from another Control Area that are not reflected in a NOIE’s Load, </w:t>
            </w:r>
            <w:ins w:id="1462" w:author="ERCOT 040424" w:date="2024-04-04T15:05:00Z">
              <w:r w:rsidRPr="00812ECB">
                <w:rPr>
                  <w:color w:val="000000"/>
                  <w:sz w:val="20"/>
                  <w:szCs w:val="20"/>
                </w:rPr>
                <w:t xml:space="preserve">portion of CLR Load that is not an ALR </w:t>
              </w:r>
              <w:r w:rsidRPr="00812ECB">
                <w:rPr>
                  <w:color w:val="000000"/>
                  <w:sz w:val="20"/>
                  <w:szCs w:val="16"/>
                </w:rPr>
                <w:t xml:space="preserve">as well as Non-WSL charging Load </w:t>
              </w:r>
              <w:r w:rsidRPr="00812ECB">
                <w:rPr>
                  <w:color w:val="000000"/>
                  <w:sz w:val="20"/>
                  <w:szCs w:val="20"/>
                </w:rPr>
                <w:t>supplied by co-located generation</w:t>
              </w:r>
              <w:r w:rsidRPr="00812ECB">
                <w:rPr>
                  <w:iCs/>
                  <w:szCs w:val="20"/>
                </w:rPr>
                <w:t xml:space="preserve"> </w:t>
              </w:r>
              <w:r w:rsidRPr="00812ECB">
                <w:rPr>
                  <w:iCs/>
                  <w:sz w:val="20"/>
                  <w:szCs w:val="16"/>
                </w:rPr>
                <w:t>at sites with net metering arrangement</w:t>
              </w:r>
              <w:r w:rsidRPr="00812ECB">
                <w:rPr>
                  <w:color w:val="000000"/>
                  <w:sz w:val="20"/>
                  <w:szCs w:val="20"/>
                </w:rPr>
                <w:t xml:space="preserve">, </w:t>
              </w:r>
            </w:ins>
            <w:r w:rsidRPr="00812ECB">
              <w:rPr>
                <w:color w:val="000000"/>
                <w:sz w:val="20"/>
                <w:szCs w:val="20"/>
              </w:rPr>
              <w:t>and WSL</w:t>
            </w:r>
          </w:p>
        </w:tc>
      </w:tr>
      <w:tr w:rsidR="00812ECB" w:rsidRPr="00812ECB" w14:paraId="7D3C6F67" w14:textId="77777777" w:rsidTr="008C7683">
        <w:trPr>
          <w:cantSplit/>
        </w:trPr>
        <w:tc>
          <w:tcPr>
            <w:tcW w:w="1104" w:type="pct"/>
          </w:tcPr>
          <w:p w14:paraId="29630836" w14:textId="77777777" w:rsidR="00812ECB" w:rsidRPr="00812ECB" w:rsidRDefault="00812ECB" w:rsidP="00812ECB">
            <w:pPr>
              <w:spacing w:after="60"/>
              <w:rPr>
                <w:sz w:val="20"/>
                <w:szCs w:val="20"/>
              </w:rPr>
            </w:pPr>
            <w:r w:rsidRPr="00812ECB">
              <w:rPr>
                <w:sz w:val="20"/>
                <w:szCs w:val="20"/>
              </w:rPr>
              <w:t xml:space="preserve">PLTDSP4CP </w:t>
            </w:r>
            <w:proofErr w:type="spellStart"/>
            <w:r w:rsidRPr="00812ECB">
              <w:rPr>
                <w:i/>
                <w:sz w:val="20"/>
                <w:szCs w:val="20"/>
                <w:vertAlign w:val="subscript"/>
              </w:rPr>
              <w:t>tdsp</w:t>
            </w:r>
            <w:proofErr w:type="spellEnd"/>
          </w:p>
        </w:tc>
        <w:tc>
          <w:tcPr>
            <w:tcW w:w="432" w:type="pct"/>
          </w:tcPr>
          <w:p w14:paraId="573ED4E2"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2079D711" w14:textId="77777777" w:rsidR="00812ECB" w:rsidRPr="00812ECB" w:rsidRDefault="00812ECB" w:rsidP="00812ECB">
            <w:pPr>
              <w:spacing w:after="60"/>
              <w:rPr>
                <w:sz w:val="20"/>
                <w:szCs w:val="20"/>
              </w:rPr>
            </w:pPr>
            <w:r w:rsidRPr="00812ECB">
              <w:rPr>
                <w:i/>
                <w:sz w:val="20"/>
                <w:szCs w:val="20"/>
              </w:rPr>
              <w:t xml:space="preserve">Preliminary </w:t>
            </w:r>
            <w:r w:rsidRPr="00812ECB">
              <w:rPr>
                <w:i/>
                <w:iCs/>
                <w:sz w:val="20"/>
                <w:szCs w:val="20"/>
              </w:rPr>
              <w:t>Load by TDSP for 4CP</w:t>
            </w:r>
            <w:r w:rsidRPr="00812ECB">
              <w:rPr>
                <w:iCs/>
                <w:sz w:val="20"/>
                <w:szCs w:val="20"/>
              </w:rPr>
              <w:t xml:space="preserve"> -</w:t>
            </w:r>
            <w:r w:rsidRPr="00812ECB">
              <w:rPr>
                <w:i/>
                <w:iCs/>
                <w:sz w:val="20"/>
                <w:szCs w:val="20"/>
              </w:rPr>
              <w:t xml:space="preserve"> </w:t>
            </w:r>
            <w:r w:rsidRPr="00812ECB">
              <w:rPr>
                <w:iCs/>
                <w:sz w:val="20"/>
                <w:szCs w:val="20"/>
              </w:rPr>
              <w:t>The Load for each DSP and ELSE coincident to the coincidental MW peak prior to adjusting for NLADJ</w:t>
            </w:r>
          </w:p>
        </w:tc>
      </w:tr>
      <w:tr w:rsidR="00812ECB" w:rsidRPr="00812ECB" w14:paraId="11C2F54B" w14:textId="77777777" w:rsidTr="008C7683">
        <w:trPr>
          <w:cantSplit/>
        </w:trPr>
        <w:tc>
          <w:tcPr>
            <w:tcW w:w="1104" w:type="pct"/>
          </w:tcPr>
          <w:p w14:paraId="128AC685" w14:textId="77777777" w:rsidR="00812ECB" w:rsidRPr="00812ECB" w:rsidRDefault="00812ECB" w:rsidP="00812ECB">
            <w:pPr>
              <w:spacing w:after="60"/>
              <w:rPr>
                <w:sz w:val="20"/>
                <w:szCs w:val="20"/>
              </w:rPr>
            </w:pPr>
            <w:proofErr w:type="spellStart"/>
            <w:r w:rsidRPr="00812ECB">
              <w:rPr>
                <w:i/>
                <w:sz w:val="20"/>
                <w:szCs w:val="20"/>
              </w:rPr>
              <w:t>tdsp</w:t>
            </w:r>
            <w:proofErr w:type="spellEnd"/>
          </w:p>
        </w:tc>
        <w:tc>
          <w:tcPr>
            <w:tcW w:w="432" w:type="pct"/>
          </w:tcPr>
          <w:p w14:paraId="70EE98C8" w14:textId="77777777" w:rsidR="00812ECB" w:rsidRPr="00812ECB" w:rsidRDefault="00812ECB" w:rsidP="00812ECB">
            <w:pPr>
              <w:spacing w:after="60"/>
              <w:rPr>
                <w:sz w:val="20"/>
                <w:szCs w:val="20"/>
              </w:rPr>
            </w:pPr>
            <w:r w:rsidRPr="00812ECB">
              <w:rPr>
                <w:sz w:val="20"/>
                <w:szCs w:val="20"/>
              </w:rPr>
              <w:t>None</w:t>
            </w:r>
          </w:p>
        </w:tc>
        <w:tc>
          <w:tcPr>
            <w:tcW w:w="3464" w:type="pct"/>
          </w:tcPr>
          <w:p w14:paraId="0C6820E7" w14:textId="77777777" w:rsidR="00812ECB" w:rsidRPr="00812ECB" w:rsidRDefault="00812ECB" w:rsidP="00812ECB">
            <w:pPr>
              <w:spacing w:after="60"/>
              <w:rPr>
                <w:i/>
                <w:sz w:val="20"/>
                <w:szCs w:val="20"/>
              </w:rPr>
            </w:pPr>
            <w:r w:rsidRPr="00812ECB">
              <w:rPr>
                <w:sz w:val="20"/>
                <w:szCs w:val="20"/>
              </w:rPr>
              <w:t>A DSP or ELSE</w:t>
            </w:r>
          </w:p>
        </w:tc>
      </w:tr>
    </w:tbl>
    <w:p w14:paraId="7F48FAA2" w14:textId="77777777" w:rsidR="00812ECB" w:rsidRPr="00812ECB" w:rsidRDefault="00812ECB" w:rsidP="00812ECB">
      <w:pPr>
        <w:keepNext/>
        <w:tabs>
          <w:tab w:val="left" w:pos="1080"/>
        </w:tabs>
        <w:spacing w:before="240" w:after="240"/>
        <w:ind w:left="1080" w:hanging="1080"/>
        <w:outlineLvl w:val="2"/>
        <w:rPr>
          <w:b/>
          <w:i/>
          <w:szCs w:val="20"/>
        </w:rPr>
      </w:pPr>
      <w:commentRangeStart w:id="1463"/>
      <w:r w:rsidRPr="00812ECB">
        <w:rPr>
          <w:b/>
          <w:i/>
          <w:szCs w:val="20"/>
        </w:rPr>
        <w:t>9.19.1</w:t>
      </w:r>
      <w:commentRangeEnd w:id="1463"/>
      <w:r w:rsidR="00F8031C">
        <w:rPr>
          <w:rStyle w:val="CommentReference"/>
        </w:rPr>
        <w:commentReference w:id="1463"/>
      </w:r>
      <w:r w:rsidRPr="00812ECB">
        <w:rPr>
          <w:b/>
          <w:i/>
          <w:szCs w:val="20"/>
        </w:rPr>
        <w:tab/>
        <w:t>Default Uplift Invoices</w:t>
      </w:r>
      <w:bookmarkEnd w:id="1448"/>
      <w:bookmarkEnd w:id="1449"/>
      <w:bookmarkEnd w:id="1450"/>
      <w:bookmarkEnd w:id="1451"/>
      <w:bookmarkEnd w:id="1452"/>
      <w:bookmarkEnd w:id="1453"/>
    </w:p>
    <w:p w14:paraId="2DC4287E"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5952253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3F69A437" w14:textId="77777777" w:rsidR="00812ECB" w:rsidRPr="00812ECB" w:rsidRDefault="00812ECB" w:rsidP="00812ECB">
      <w:pPr>
        <w:spacing w:after="240"/>
        <w:ind w:left="2880" w:hanging="1440"/>
        <w:rPr>
          <w:b/>
          <w:iCs/>
          <w:szCs w:val="20"/>
          <w:lang w:val="pt-BR"/>
        </w:rPr>
      </w:pPr>
      <w:r w:rsidRPr="00812ECB">
        <w:rPr>
          <w:b/>
          <w:iCs/>
          <w:szCs w:val="20"/>
          <w:lang w:val="pt-BR"/>
        </w:rPr>
        <w:t>DURSCP</w:t>
      </w:r>
      <w:r w:rsidRPr="00812ECB">
        <w:rPr>
          <w:rFonts w:ascii="Times New Roman Bold" w:hAnsi="Times New Roman Bold"/>
          <w:b/>
          <w:i/>
          <w:iCs/>
          <w:szCs w:val="20"/>
          <w:vertAlign w:val="subscript"/>
          <w:lang w:val="pt-BR"/>
        </w:rPr>
        <w:t>cp</w:t>
      </w:r>
      <w:r w:rsidRPr="00812ECB">
        <w:rPr>
          <w:rFonts w:ascii="Times New Roman Bold" w:hAnsi="Times New Roman Bold"/>
          <w:b/>
          <w:iCs/>
          <w:szCs w:val="20"/>
          <w:vertAlign w:val="subscript"/>
          <w:lang w:val="pt-BR"/>
        </w:rPr>
        <w:t xml:space="preserve"> = </w:t>
      </w:r>
      <w:r w:rsidRPr="00812ECB">
        <w:rPr>
          <w:b/>
          <w:iCs/>
          <w:szCs w:val="20"/>
          <w:lang w:val="pt-BR"/>
        </w:rPr>
        <w:t>TSPA * MMARS</w:t>
      </w:r>
      <w:r w:rsidRPr="00812ECB">
        <w:rPr>
          <w:rFonts w:ascii="Times New Roman Bold" w:hAnsi="Times New Roman Bold"/>
          <w:b/>
          <w:i/>
          <w:iCs/>
          <w:szCs w:val="20"/>
          <w:vertAlign w:val="subscript"/>
          <w:lang w:val="pt-BR"/>
        </w:rPr>
        <w:t>cp</w:t>
      </w:r>
    </w:p>
    <w:p w14:paraId="52CD9C89" w14:textId="77777777" w:rsidR="00812ECB" w:rsidRPr="00812ECB" w:rsidRDefault="00812ECB" w:rsidP="00812ECB">
      <w:pPr>
        <w:spacing w:after="240"/>
        <w:ind w:left="2160" w:hanging="1440"/>
        <w:rPr>
          <w:iCs/>
          <w:szCs w:val="20"/>
          <w:lang w:val="pt-BR"/>
        </w:rPr>
      </w:pPr>
      <w:r w:rsidRPr="00812ECB">
        <w:rPr>
          <w:iCs/>
          <w:szCs w:val="20"/>
          <w:lang w:val="pt-BR"/>
        </w:rPr>
        <w:t>Where:</w:t>
      </w:r>
    </w:p>
    <w:p w14:paraId="34FB0358" w14:textId="77777777" w:rsidR="00812ECB" w:rsidRPr="00812ECB" w:rsidRDefault="00812ECB" w:rsidP="00812ECB">
      <w:pPr>
        <w:spacing w:after="240"/>
        <w:ind w:left="2880" w:hanging="1440"/>
        <w:rPr>
          <w:iCs/>
          <w:szCs w:val="20"/>
          <w:lang w:val="pt-BR"/>
        </w:rPr>
      </w:pPr>
      <w:r w:rsidRPr="00812ECB">
        <w:rPr>
          <w:iCs/>
          <w:szCs w:val="20"/>
          <w:lang w:val="pt-BR"/>
        </w:rPr>
        <w:t xml:space="preserve">MMARS </w:t>
      </w:r>
      <w:r w:rsidRPr="00812ECB">
        <w:rPr>
          <w:rFonts w:ascii="Times New Roman Bold" w:hAnsi="Times New Roman Bold"/>
          <w:i/>
          <w:iCs/>
          <w:szCs w:val="20"/>
          <w:vertAlign w:val="subscript"/>
          <w:lang w:val="pt-BR"/>
        </w:rPr>
        <w:t>cp</w:t>
      </w:r>
      <w:r w:rsidRPr="00812ECB">
        <w:rPr>
          <w:iCs/>
          <w:szCs w:val="20"/>
          <w:lang w:val="pt-BR"/>
        </w:rPr>
        <w:t xml:space="preserve"> = MMA </w:t>
      </w:r>
      <w:r w:rsidRPr="00812ECB">
        <w:rPr>
          <w:rFonts w:ascii="Times New Roman Bold" w:hAnsi="Times New Roman Bold"/>
          <w:i/>
          <w:iCs/>
          <w:szCs w:val="20"/>
          <w:vertAlign w:val="subscript"/>
          <w:lang w:val="pt-BR"/>
        </w:rPr>
        <w:t>cp</w:t>
      </w:r>
      <w:r w:rsidRPr="00812ECB">
        <w:rPr>
          <w:iCs/>
          <w:szCs w:val="20"/>
          <w:lang w:val="pt-BR"/>
        </w:rPr>
        <w:t xml:space="preserve"> / MMATOT</w:t>
      </w:r>
    </w:p>
    <w:p w14:paraId="1CBC1D10" w14:textId="77777777" w:rsidR="00812ECB" w:rsidRPr="00812ECB" w:rsidRDefault="00812ECB" w:rsidP="00812ECB">
      <w:pPr>
        <w:spacing w:after="240"/>
        <w:ind w:left="720" w:firstLine="720"/>
        <w:rPr>
          <w:rFonts w:eastAsia="Calibri"/>
          <w:iCs/>
          <w:szCs w:val="20"/>
          <w:vertAlign w:val="subscript"/>
        </w:rPr>
      </w:pPr>
      <w:r w:rsidRPr="00812ECB">
        <w:rPr>
          <w:iCs/>
          <w:szCs w:val="20"/>
          <w:lang w:val="pt-BR"/>
        </w:rPr>
        <w:t xml:space="preserve">MMA </w:t>
      </w:r>
      <w:r w:rsidRPr="00812ECB">
        <w:rPr>
          <w:rFonts w:eastAsia="Calibri"/>
          <w:i/>
          <w:iCs/>
          <w:szCs w:val="20"/>
          <w:vertAlign w:val="subscript"/>
        </w:rPr>
        <w:t>cp</w:t>
      </w:r>
      <w:r w:rsidRPr="00812ECB">
        <w:rPr>
          <w:iCs/>
          <w:szCs w:val="20"/>
          <w:lang w:val="pt-BR"/>
        </w:rPr>
        <w:t xml:space="preserve"> = Max</w:t>
      </w:r>
      <w:r w:rsidRPr="00812ECB">
        <w:rPr>
          <w:rFonts w:eastAsia="Calibri"/>
          <w:iCs/>
          <w:szCs w:val="20"/>
        </w:rPr>
        <w:t xml:space="preserve"> { </w:t>
      </w:r>
      <w:r w:rsidRPr="00812ECB">
        <w:rPr>
          <w:iCs/>
          <w:szCs w:val="20"/>
        </w:rPr>
        <w:t>∑</w:t>
      </w:r>
      <w:proofErr w:type="spellStart"/>
      <w:r w:rsidRPr="00812ECB">
        <w:rPr>
          <w:rFonts w:eastAsia="Calibri"/>
          <w:i/>
          <w:iCs/>
          <w:szCs w:val="20"/>
          <w:vertAlign w:val="subscript"/>
        </w:rPr>
        <w:t>mp</w:t>
      </w:r>
      <w:proofErr w:type="spellEnd"/>
      <w:r w:rsidRPr="00812ECB">
        <w:rPr>
          <w:rFonts w:eastAsia="Calibri"/>
          <w:i/>
          <w:iCs/>
          <w:szCs w:val="20"/>
          <w:vertAlign w:val="subscript"/>
        </w:rPr>
        <w:t xml:space="preserve"> </w:t>
      </w:r>
      <w:r w:rsidRPr="00812ECB">
        <w:rPr>
          <w:rFonts w:eastAsia="Calibri"/>
          <w:iCs/>
          <w:szCs w:val="20"/>
        </w:rPr>
        <w:t>(URTMG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 URTDCIMP </w:t>
      </w:r>
      <w:proofErr w:type="spellStart"/>
      <w:r w:rsidRPr="00812ECB">
        <w:rPr>
          <w:rFonts w:eastAsia="Calibri"/>
          <w:i/>
          <w:iCs/>
          <w:szCs w:val="20"/>
          <w:vertAlign w:val="subscript"/>
        </w:rPr>
        <w:t>mp</w:t>
      </w:r>
      <w:proofErr w:type="spellEnd"/>
      <w:r w:rsidRPr="00812ECB">
        <w:rPr>
          <w:rFonts w:eastAsia="Calibri"/>
          <w:i/>
          <w:iCs/>
          <w:szCs w:val="20"/>
          <w:vertAlign w:val="subscript"/>
        </w:rPr>
        <w:t xml:space="preserve"> </w:t>
      </w:r>
      <w:r w:rsidRPr="00812ECB">
        <w:rPr>
          <w:rFonts w:eastAsia="Calibri"/>
          <w:iCs/>
          <w:szCs w:val="20"/>
        </w:rPr>
        <w:t>+ USOGTOT</w:t>
      </w:r>
      <w:r w:rsidRPr="00812ECB">
        <w:rPr>
          <w:rFonts w:eastAsia="Calibri"/>
          <w:i/>
          <w:iCs/>
          <w:szCs w:val="20"/>
          <w:vertAlign w:val="subscript"/>
        </w:rPr>
        <w:t xml:space="preserve"> </w:t>
      </w:r>
      <w:proofErr w:type="spellStart"/>
      <w:r w:rsidRPr="00812ECB">
        <w:rPr>
          <w:rFonts w:eastAsia="Calibri"/>
          <w:i/>
          <w:iCs/>
          <w:szCs w:val="20"/>
          <w:vertAlign w:val="subscript"/>
        </w:rPr>
        <w:t>mp</w:t>
      </w:r>
      <w:proofErr w:type="spellEnd"/>
      <w:r w:rsidRPr="00812ECB">
        <w:rPr>
          <w:iCs/>
          <w:szCs w:val="20"/>
        </w:rPr>
        <w:t>)</w:t>
      </w:r>
      <w:r w:rsidRPr="00812ECB">
        <w:rPr>
          <w:rFonts w:eastAsia="Calibri"/>
          <w:iCs/>
          <w:szCs w:val="20"/>
          <w:vertAlign w:val="subscript"/>
        </w:rPr>
        <w:t xml:space="preserve">, </w:t>
      </w:r>
    </w:p>
    <w:p w14:paraId="77B3BD56" w14:textId="77777777" w:rsidR="00812ECB" w:rsidRPr="00812ECB" w:rsidRDefault="00812ECB" w:rsidP="00812ECB">
      <w:pPr>
        <w:spacing w:after="240"/>
        <w:ind w:left="288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(URTAML </w:t>
      </w:r>
      <w:proofErr w:type="spellStart"/>
      <w:r w:rsidRPr="00812ECB">
        <w:rPr>
          <w:rFonts w:eastAsia="Calibri"/>
          <w:i/>
          <w:iCs/>
          <w:szCs w:val="20"/>
          <w:vertAlign w:val="subscript"/>
        </w:rPr>
        <w:t>mp</w:t>
      </w:r>
      <w:proofErr w:type="spellEnd"/>
      <w:r w:rsidRPr="00812ECB">
        <w:rPr>
          <w:rFonts w:eastAsia="Calibri"/>
          <w:iCs/>
          <w:szCs w:val="20"/>
        </w:rPr>
        <w:t xml:space="preserve"> + UWSLTOT </w:t>
      </w:r>
      <w:proofErr w:type="spellStart"/>
      <w:r w:rsidRPr="00812ECB">
        <w:rPr>
          <w:rFonts w:eastAsia="Calibri"/>
          <w:i/>
          <w:iCs/>
          <w:szCs w:val="20"/>
          <w:vertAlign w:val="subscript"/>
        </w:rPr>
        <w:t>mp</w:t>
      </w:r>
      <w:proofErr w:type="spellEnd"/>
      <w:r w:rsidRPr="00812ECB">
        <w:rPr>
          <w:rFonts w:eastAsia="Calibri"/>
          <w:iCs/>
          <w:szCs w:val="20"/>
        </w:rPr>
        <w:t>)</w:t>
      </w:r>
      <w:r w:rsidRPr="00812ECB">
        <w:rPr>
          <w:rFonts w:eastAsia="Calibri"/>
          <w:iCs/>
          <w:szCs w:val="20"/>
          <w:vertAlign w:val="subscript"/>
        </w:rPr>
        <w:t xml:space="preserve">, </w:t>
      </w:r>
    </w:p>
    <w:p w14:paraId="457373DE"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vertAlign w:val="subscript"/>
        </w:rPr>
        <w:t> </w:t>
      </w:r>
      <w:r w:rsidRPr="00812ECB">
        <w:rPr>
          <w:rFonts w:eastAsia="Calibri"/>
          <w:iCs/>
          <w:szCs w:val="20"/>
        </w:rPr>
        <w:t>URTQQES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p>
    <w:p w14:paraId="7930ED94"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URTQQEP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p>
    <w:p w14:paraId="6517301D"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UDAES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p>
    <w:p w14:paraId="459DB15C"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UDAEP </w:t>
      </w:r>
      <w:proofErr w:type="spellStart"/>
      <w:r w:rsidRPr="00812ECB">
        <w:rPr>
          <w:rFonts w:eastAsia="Calibri"/>
          <w:i/>
          <w:iCs/>
          <w:szCs w:val="20"/>
          <w:vertAlign w:val="subscript"/>
        </w:rPr>
        <w:t>mp</w:t>
      </w:r>
      <w:proofErr w:type="spellEnd"/>
      <w:r w:rsidRPr="00812ECB">
        <w:rPr>
          <w:rFonts w:eastAsia="Calibri"/>
          <w:iCs/>
          <w:szCs w:val="20"/>
          <w:vertAlign w:val="subscript"/>
        </w:rPr>
        <w:t>,</w:t>
      </w:r>
    </w:p>
    <w:p w14:paraId="4DA9F4AE"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(URTOBL </w:t>
      </w:r>
      <w:proofErr w:type="spellStart"/>
      <w:r w:rsidRPr="00812ECB">
        <w:rPr>
          <w:rFonts w:eastAsia="Calibri"/>
          <w:i/>
          <w:iCs/>
          <w:szCs w:val="20"/>
          <w:vertAlign w:val="subscript"/>
        </w:rPr>
        <w:t>mp</w:t>
      </w:r>
      <w:proofErr w:type="spellEnd"/>
      <w:r w:rsidRPr="00812ECB">
        <w:rPr>
          <w:rFonts w:eastAsia="Calibri"/>
          <w:i/>
          <w:iCs/>
          <w:szCs w:val="20"/>
          <w:vertAlign w:val="subscript"/>
        </w:rPr>
        <w:t xml:space="preserve"> </w:t>
      </w:r>
      <w:r w:rsidRPr="00812ECB">
        <w:rPr>
          <w:rFonts w:eastAsia="Calibri"/>
          <w:i/>
          <w:iCs/>
          <w:szCs w:val="20"/>
        </w:rPr>
        <w:t xml:space="preserve">+ </w:t>
      </w:r>
      <w:r w:rsidRPr="00812ECB">
        <w:rPr>
          <w:rFonts w:eastAsia="Calibri"/>
          <w:iCs/>
          <w:szCs w:val="20"/>
        </w:rPr>
        <w:t xml:space="preserve">URTOBLLO </w:t>
      </w:r>
      <w:proofErr w:type="spellStart"/>
      <w:r w:rsidRPr="00812ECB">
        <w:rPr>
          <w:rFonts w:eastAsia="Calibri"/>
          <w:i/>
          <w:iCs/>
          <w:szCs w:val="20"/>
          <w:vertAlign w:val="subscript"/>
        </w:rPr>
        <w:t>mp</w:t>
      </w:r>
      <w:proofErr w:type="spellEnd"/>
      <w:r w:rsidRPr="00812ECB">
        <w:rPr>
          <w:rFonts w:eastAsia="Calibri"/>
          <w:iCs/>
          <w:szCs w:val="20"/>
        </w:rPr>
        <w:t>)</w:t>
      </w:r>
      <w:r w:rsidRPr="00812ECB">
        <w:rPr>
          <w:rFonts w:eastAsia="Calibri"/>
          <w:iCs/>
          <w:szCs w:val="20"/>
          <w:vertAlign w:val="subscript"/>
        </w:rPr>
        <w:t xml:space="preserve">, </w:t>
      </w:r>
    </w:p>
    <w:p w14:paraId="0C1CA463" w14:textId="77777777" w:rsidR="00812ECB" w:rsidRPr="00812ECB" w:rsidRDefault="00812ECB" w:rsidP="00812ECB">
      <w:pPr>
        <w:spacing w:after="240"/>
        <w:ind w:left="2160" w:firstLine="720"/>
        <w:rPr>
          <w:iCs/>
          <w:szCs w:val="20"/>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w:t>
      </w:r>
      <w:r w:rsidRPr="00812ECB">
        <w:rPr>
          <w:iCs/>
          <w:szCs w:val="20"/>
        </w:rPr>
        <w:t>(</w:t>
      </w:r>
      <w:r w:rsidRPr="00812ECB">
        <w:rPr>
          <w:rFonts w:eastAsia="Calibri"/>
          <w:iCs/>
          <w:szCs w:val="20"/>
        </w:rPr>
        <w:t>UDAOPT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 UDAOBL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w:t>
      </w:r>
      <w:r w:rsidRPr="00812ECB">
        <w:rPr>
          <w:rFonts w:eastAsia="Calibri"/>
          <w:iCs/>
          <w:szCs w:val="20"/>
          <w:vertAlign w:val="subscript"/>
        </w:rPr>
        <w:t xml:space="preserve"> </w:t>
      </w:r>
      <w:r w:rsidRPr="00812ECB">
        <w:rPr>
          <w:rFonts w:eastAsia="Calibri"/>
          <w:iCs/>
          <w:szCs w:val="20"/>
        </w:rPr>
        <w:t>UOPTS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w:t>
      </w:r>
      <w:r w:rsidRPr="00812ECB">
        <w:rPr>
          <w:rFonts w:eastAsia="Calibri"/>
          <w:iCs/>
          <w:szCs w:val="20"/>
          <w:vertAlign w:val="subscript"/>
        </w:rPr>
        <w:t xml:space="preserve"> </w:t>
      </w:r>
      <w:r w:rsidRPr="00812ECB">
        <w:rPr>
          <w:rFonts w:eastAsia="Calibri"/>
          <w:iCs/>
          <w:szCs w:val="20"/>
        </w:rPr>
        <w:t>UOBLS </w:t>
      </w:r>
      <w:proofErr w:type="spellStart"/>
      <w:r w:rsidRPr="00812ECB">
        <w:rPr>
          <w:rFonts w:eastAsia="Calibri"/>
          <w:i/>
          <w:iCs/>
          <w:szCs w:val="20"/>
          <w:vertAlign w:val="subscript"/>
        </w:rPr>
        <w:t>mp</w:t>
      </w:r>
      <w:proofErr w:type="spellEnd"/>
      <w:r w:rsidRPr="00812ECB">
        <w:rPr>
          <w:iCs/>
          <w:szCs w:val="20"/>
        </w:rPr>
        <w:t xml:space="preserve">), </w:t>
      </w:r>
    </w:p>
    <w:p w14:paraId="41DB1007" w14:textId="77777777" w:rsidR="00812ECB" w:rsidRPr="00812ECB" w:rsidRDefault="00812ECB" w:rsidP="00812ECB">
      <w:pPr>
        <w:spacing w:after="240"/>
        <w:ind w:left="2160" w:firstLine="720"/>
        <w:rPr>
          <w:iCs/>
          <w:szCs w:val="20"/>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w:t>
      </w:r>
      <w:r w:rsidRPr="00812ECB">
        <w:rPr>
          <w:iCs/>
          <w:szCs w:val="20"/>
        </w:rPr>
        <w:t>(</w:t>
      </w:r>
      <w:r w:rsidRPr="00812ECB">
        <w:rPr>
          <w:rFonts w:eastAsia="Calibri"/>
          <w:iCs/>
          <w:szCs w:val="20"/>
        </w:rPr>
        <w:t>UOPTP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 UOBLP </w:t>
      </w:r>
      <w:proofErr w:type="spellStart"/>
      <w:r w:rsidRPr="00812ECB">
        <w:rPr>
          <w:rFonts w:eastAsia="Calibri"/>
          <w:i/>
          <w:iCs/>
          <w:szCs w:val="20"/>
          <w:vertAlign w:val="subscript"/>
        </w:rPr>
        <w:t>mp</w:t>
      </w:r>
      <w:proofErr w:type="spellEnd"/>
      <w:r w:rsidRPr="00812ECB">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2523CBE5" w14:textId="77777777" w:rsidTr="008C7683">
        <w:tc>
          <w:tcPr>
            <w:tcW w:w="9766" w:type="dxa"/>
            <w:shd w:val="pct12" w:color="auto" w:fill="auto"/>
          </w:tcPr>
          <w:p w14:paraId="0C02C0E0" w14:textId="77777777" w:rsidR="00812ECB" w:rsidRPr="00812ECB" w:rsidRDefault="00812ECB" w:rsidP="00812ECB">
            <w:pPr>
              <w:spacing w:before="120" w:after="240"/>
              <w:rPr>
                <w:b/>
                <w:i/>
                <w:iCs/>
              </w:rPr>
            </w:pPr>
            <w:r w:rsidRPr="00812ECB">
              <w:rPr>
                <w:b/>
                <w:i/>
                <w:iCs/>
              </w:rPr>
              <w:lastRenderedPageBreak/>
              <w:t>[NPRR995, NPRR1012, and NPRR1201:  Replace applicable portions of the formula “</w:t>
            </w:r>
            <w:r w:rsidRPr="00812ECB">
              <w:rPr>
                <w:b/>
                <w:i/>
                <w:iCs/>
                <w:lang w:val="pt-BR"/>
              </w:rPr>
              <w:t xml:space="preserve">MMA </w:t>
            </w:r>
            <w:r w:rsidRPr="00812ECB">
              <w:rPr>
                <w:b/>
                <w:i/>
                <w:iCs/>
                <w:vertAlign w:val="subscript"/>
              </w:rPr>
              <w:t>cp</w:t>
            </w:r>
            <w:r w:rsidRPr="00812ECB">
              <w:rPr>
                <w:b/>
                <w:i/>
                <w:iCs/>
              </w:rPr>
              <w:t>” above with the following upon system implementation for NPRR995 or NPRR1201; or upon system implementation of the Real-Time Co-Optimization (RTC) project for NPRR1012:]</w:t>
            </w:r>
          </w:p>
          <w:p w14:paraId="60AE0D2B" w14:textId="77777777" w:rsidR="00812ECB" w:rsidRPr="00812ECB" w:rsidRDefault="00812ECB" w:rsidP="00812ECB">
            <w:pPr>
              <w:spacing w:after="240"/>
              <w:ind w:left="720" w:firstLine="720"/>
              <w:rPr>
                <w:rFonts w:eastAsia="Calibri"/>
                <w:iCs/>
                <w:vertAlign w:val="subscript"/>
              </w:rPr>
            </w:pPr>
            <w:r w:rsidRPr="00812ECB">
              <w:rPr>
                <w:iCs/>
                <w:lang w:val="pt-BR"/>
              </w:rPr>
              <w:t xml:space="preserve">MMA </w:t>
            </w:r>
            <w:r w:rsidRPr="00812ECB">
              <w:rPr>
                <w:rFonts w:eastAsia="Calibri"/>
                <w:i/>
                <w:iCs/>
                <w:vertAlign w:val="subscript"/>
              </w:rPr>
              <w:t>cp</w:t>
            </w:r>
            <w:r w:rsidRPr="00812ECB">
              <w:rPr>
                <w:iCs/>
                <w:lang w:val="pt-BR"/>
              </w:rPr>
              <w:t xml:space="preserve"> = Max</w:t>
            </w:r>
            <w:r w:rsidRPr="00812ECB">
              <w:rPr>
                <w:rFonts w:eastAsia="Calibri"/>
                <w:iCs/>
              </w:rPr>
              <w:t xml:space="preserve"> { </w:t>
            </w:r>
            <w:r w:rsidRPr="00812ECB">
              <w:rPr>
                <w:iCs/>
              </w:rPr>
              <w:t>∑</w:t>
            </w:r>
            <w:proofErr w:type="spellStart"/>
            <w:r w:rsidRPr="00812ECB">
              <w:rPr>
                <w:rFonts w:eastAsia="Calibri"/>
                <w:i/>
                <w:iCs/>
                <w:vertAlign w:val="subscript"/>
              </w:rPr>
              <w:t>mp</w:t>
            </w:r>
            <w:proofErr w:type="spellEnd"/>
            <w:r w:rsidRPr="00812ECB">
              <w:rPr>
                <w:rFonts w:eastAsia="Calibri"/>
                <w:i/>
                <w:iCs/>
                <w:vertAlign w:val="subscript"/>
              </w:rPr>
              <w:t xml:space="preserve"> </w:t>
            </w:r>
            <w:r w:rsidRPr="00812ECB">
              <w:rPr>
                <w:rFonts w:eastAsia="Calibri"/>
                <w:iCs/>
              </w:rPr>
              <w:t>(URTMG </w:t>
            </w:r>
            <w:proofErr w:type="spellStart"/>
            <w:r w:rsidRPr="00812ECB">
              <w:rPr>
                <w:rFonts w:eastAsia="Calibri"/>
                <w:i/>
                <w:iCs/>
                <w:vertAlign w:val="subscript"/>
              </w:rPr>
              <w:t>mp</w:t>
            </w:r>
            <w:proofErr w:type="spellEnd"/>
            <w:r w:rsidRPr="00812ECB">
              <w:rPr>
                <w:rFonts w:eastAsia="Calibri"/>
                <w:iCs/>
                <w:vertAlign w:val="subscript"/>
              </w:rPr>
              <w:t xml:space="preserve"> </w:t>
            </w:r>
            <w:r w:rsidRPr="00812ECB">
              <w:rPr>
                <w:rFonts w:eastAsia="Calibri"/>
                <w:iCs/>
              </w:rPr>
              <w:t>+ URTDCIMP </w:t>
            </w:r>
            <w:proofErr w:type="spellStart"/>
            <w:r w:rsidRPr="00812ECB">
              <w:rPr>
                <w:rFonts w:eastAsia="Calibri"/>
                <w:i/>
                <w:iCs/>
                <w:vertAlign w:val="subscript"/>
              </w:rPr>
              <w:t>mp</w:t>
            </w:r>
            <w:proofErr w:type="spellEnd"/>
            <w:r w:rsidRPr="00812ECB">
              <w:rPr>
                <w:rFonts w:eastAsia="Calibri"/>
              </w:rPr>
              <w:t xml:space="preserve"> + USOGTOT</w:t>
            </w:r>
            <w:r w:rsidRPr="00812ECB">
              <w:rPr>
                <w:rFonts w:eastAsia="Calibri"/>
                <w:i/>
                <w:iCs/>
                <w:vertAlign w:val="subscript"/>
              </w:rPr>
              <w:t xml:space="preserve"> </w:t>
            </w:r>
            <w:proofErr w:type="spellStart"/>
            <w:r w:rsidRPr="00812ECB">
              <w:rPr>
                <w:rFonts w:eastAsia="Calibri"/>
                <w:i/>
                <w:iCs/>
                <w:vertAlign w:val="subscript"/>
              </w:rPr>
              <w:t>mp</w:t>
            </w:r>
            <w:proofErr w:type="spellEnd"/>
            <w:r w:rsidRPr="00812ECB">
              <w:rPr>
                <w:iCs/>
              </w:rPr>
              <w:t>)</w:t>
            </w:r>
            <w:r w:rsidRPr="00812ECB">
              <w:rPr>
                <w:rFonts w:eastAsia="Calibri"/>
                <w:iCs/>
                <w:vertAlign w:val="subscript"/>
              </w:rPr>
              <w:t xml:space="preserve">, </w:t>
            </w:r>
          </w:p>
          <w:p w14:paraId="103C0284" w14:textId="77777777" w:rsidR="00812ECB" w:rsidRPr="00812ECB" w:rsidRDefault="00812ECB" w:rsidP="00812ECB">
            <w:pPr>
              <w:spacing w:after="240"/>
              <w:ind w:left="288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(URTAML </w:t>
            </w:r>
            <w:proofErr w:type="spellStart"/>
            <w:r w:rsidRPr="00812ECB">
              <w:rPr>
                <w:rFonts w:eastAsia="Calibri"/>
                <w:i/>
                <w:iCs/>
                <w:vertAlign w:val="subscript"/>
              </w:rPr>
              <w:t>mp</w:t>
            </w:r>
            <w:proofErr w:type="spellEnd"/>
            <w:r w:rsidRPr="00812ECB">
              <w:rPr>
                <w:rFonts w:eastAsia="Calibri"/>
                <w:iCs/>
              </w:rPr>
              <w:t xml:space="preserve"> + UWSLTOT </w:t>
            </w:r>
            <w:proofErr w:type="spellStart"/>
            <w:r w:rsidRPr="00812ECB">
              <w:rPr>
                <w:rFonts w:eastAsia="Calibri"/>
                <w:i/>
                <w:iCs/>
                <w:vertAlign w:val="subscript"/>
              </w:rPr>
              <w:t>mp</w:t>
            </w:r>
            <w:proofErr w:type="spellEnd"/>
            <w:r w:rsidRPr="00812ECB">
              <w:rPr>
                <w:rFonts w:eastAsia="Calibri"/>
              </w:rPr>
              <w:t> </w:t>
            </w:r>
            <w:r w:rsidRPr="00812ECB">
              <w:rPr>
                <w:rFonts w:eastAsia="Calibri"/>
                <w:iCs/>
              </w:rPr>
              <w:t xml:space="preserve">+ </w:t>
            </w:r>
            <w:r w:rsidRPr="00812ECB">
              <w:t>USOCLTOT</w:t>
            </w:r>
            <w:r w:rsidRPr="00812ECB">
              <w:rPr>
                <w:i/>
                <w:vertAlign w:val="subscript"/>
              </w:rPr>
              <w:t xml:space="preserve"> </w:t>
            </w:r>
            <w:proofErr w:type="spellStart"/>
            <w:r w:rsidRPr="00812ECB">
              <w:rPr>
                <w:i/>
                <w:vertAlign w:val="subscript"/>
              </w:rPr>
              <w:t>mp</w:t>
            </w:r>
            <w:proofErr w:type="spellEnd"/>
            <w:r w:rsidRPr="00812ECB">
              <w:rPr>
                <w:rFonts w:eastAsia="Calibri"/>
                <w:iCs/>
              </w:rPr>
              <w:t>)</w:t>
            </w:r>
            <w:r w:rsidRPr="00812ECB">
              <w:rPr>
                <w:rFonts w:eastAsia="Calibri"/>
                <w:iCs/>
                <w:vertAlign w:val="subscript"/>
              </w:rPr>
              <w:t xml:space="preserve">, </w:t>
            </w:r>
          </w:p>
          <w:p w14:paraId="693937E6"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vertAlign w:val="subscript"/>
              </w:rPr>
              <w:t> </w:t>
            </w:r>
            <w:r w:rsidRPr="00812ECB">
              <w:rPr>
                <w:rFonts w:eastAsia="Calibri"/>
                <w:iCs/>
              </w:rPr>
              <w:t>URTQQES </w:t>
            </w:r>
            <w:proofErr w:type="spellStart"/>
            <w:r w:rsidRPr="00812ECB">
              <w:rPr>
                <w:rFonts w:eastAsia="Calibri"/>
                <w:i/>
                <w:iCs/>
                <w:vertAlign w:val="subscript"/>
              </w:rPr>
              <w:t>mp</w:t>
            </w:r>
            <w:proofErr w:type="spellEnd"/>
            <w:r w:rsidRPr="00812ECB">
              <w:rPr>
                <w:rFonts w:eastAsia="Calibri"/>
                <w:iCs/>
                <w:vertAlign w:val="subscript"/>
              </w:rPr>
              <w:t xml:space="preserve">, </w:t>
            </w:r>
          </w:p>
          <w:p w14:paraId="53226A5D"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URTQQEP </w:t>
            </w:r>
            <w:proofErr w:type="spellStart"/>
            <w:r w:rsidRPr="00812ECB">
              <w:rPr>
                <w:rFonts w:eastAsia="Calibri"/>
                <w:i/>
                <w:iCs/>
                <w:vertAlign w:val="subscript"/>
              </w:rPr>
              <w:t>mp</w:t>
            </w:r>
            <w:proofErr w:type="spellEnd"/>
            <w:r w:rsidRPr="00812ECB">
              <w:rPr>
                <w:rFonts w:eastAsia="Calibri"/>
                <w:iCs/>
                <w:vertAlign w:val="subscript"/>
              </w:rPr>
              <w:t xml:space="preserve">, </w:t>
            </w:r>
          </w:p>
          <w:p w14:paraId="6A575CA1"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UDAES </w:t>
            </w:r>
            <w:proofErr w:type="spellStart"/>
            <w:r w:rsidRPr="00812ECB">
              <w:rPr>
                <w:rFonts w:eastAsia="Calibri"/>
                <w:i/>
                <w:iCs/>
                <w:vertAlign w:val="subscript"/>
              </w:rPr>
              <w:t>mp</w:t>
            </w:r>
            <w:proofErr w:type="spellEnd"/>
            <w:r w:rsidRPr="00812ECB">
              <w:rPr>
                <w:rFonts w:eastAsia="Calibri"/>
                <w:iCs/>
                <w:vertAlign w:val="subscript"/>
              </w:rPr>
              <w:t xml:space="preserve">, </w:t>
            </w:r>
          </w:p>
          <w:p w14:paraId="34898D71"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UDAEP </w:t>
            </w:r>
            <w:proofErr w:type="spellStart"/>
            <w:r w:rsidRPr="00812ECB">
              <w:rPr>
                <w:rFonts w:eastAsia="Calibri"/>
                <w:i/>
                <w:iCs/>
                <w:vertAlign w:val="subscript"/>
              </w:rPr>
              <w:t>mp</w:t>
            </w:r>
            <w:proofErr w:type="spellEnd"/>
            <w:r w:rsidRPr="00812ECB">
              <w:rPr>
                <w:rFonts w:eastAsia="Calibri"/>
                <w:iCs/>
                <w:vertAlign w:val="subscript"/>
              </w:rPr>
              <w:t>,</w:t>
            </w:r>
          </w:p>
          <w:p w14:paraId="1C03F2AF"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(URTOBL </w:t>
            </w:r>
            <w:proofErr w:type="spellStart"/>
            <w:r w:rsidRPr="00812ECB">
              <w:rPr>
                <w:rFonts w:eastAsia="Calibri"/>
                <w:i/>
                <w:iCs/>
                <w:vertAlign w:val="subscript"/>
              </w:rPr>
              <w:t>mp</w:t>
            </w:r>
            <w:proofErr w:type="spellEnd"/>
            <w:r w:rsidRPr="00812ECB">
              <w:rPr>
                <w:rFonts w:eastAsia="Calibri"/>
                <w:i/>
                <w:iCs/>
                <w:vertAlign w:val="subscript"/>
              </w:rPr>
              <w:t xml:space="preserve"> </w:t>
            </w:r>
            <w:r w:rsidRPr="00812ECB">
              <w:rPr>
                <w:rFonts w:eastAsia="Calibri"/>
                <w:i/>
                <w:iCs/>
              </w:rPr>
              <w:t xml:space="preserve">+ </w:t>
            </w:r>
            <w:r w:rsidRPr="00812ECB">
              <w:rPr>
                <w:rFonts w:eastAsia="Calibri"/>
                <w:iCs/>
              </w:rPr>
              <w:t xml:space="preserve">URTOBLLO </w:t>
            </w:r>
            <w:proofErr w:type="spellStart"/>
            <w:r w:rsidRPr="00812ECB">
              <w:rPr>
                <w:rFonts w:eastAsia="Calibri"/>
                <w:i/>
                <w:iCs/>
                <w:vertAlign w:val="subscript"/>
              </w:rPr>
              <w:t>mp</w:t>
            </w:r>
            <w:proofErr w:type="spellEnd"/>
            <w:r w:rsidRPr="00812ECB">
              <w:rPr>
                <w:rFonts w:eastAsia="Calibri"/>
                <w:iCs/>
              </w:rPr>
              <w:t>)</w:t>
            </w:r>
            <w:r w:rsidRPr="00812ECB">
              <w:rPr>
                <w:rFonts w:eastAsia="Calibri"/>
                <w:iCs/>
                <w:vertAlign w:val="subscript"/>
              </w:rPr>
              <w:t xml:space="preserve">, </w:t>
            </w:r>
          </w:p>
          <w:p w14:paraId="5E81D3C0" w14:textId="77777777" w:rsidR="00812ECB" w:rsidRPr="00812ECB" w:rsidRDefault="00812ECB" w:rsidP="00812ECB">
            <w:pPr>
              <w:spacing w:after="240"/>
              <w:ind w:left="2160" w:firstLine="720"/>
              <w:rPr>
                <w:iCs/>
              </w:rPr>
            </w:pPr>
            <w:r w:rsidRPr="00812ECB">
              <w:rPr>
                <w:iCs/>
              </w:rPr>
              <w:t>∑</w:t>
            </w:r>
            <w:proofErr w:type="spellStart"/>
            <w:r w:rsidRPr="00812ECB">
              <w:rPr>
                <w:rFonts w:eastAsia="Calibri"/>
                <w:i/>
                <w:iCs/>
                <w:vertAlign w:val="subscript"/>
              </w:rPr>
              <w:t>mp</w:t>
            </w:r>
            <w:proofErr w:type="spellEnd"/>
            <w:r w:rsidRPr="00812ECB">
              <w:rPr>
                <w:rFonts w:eastAsia="Calibri"/>
                <w:iCs/>
              </w:rPr>
              <w:t> </w:t>
            </w:r>
            <w:r w:rsidRPr="00812ECB">
              <w:rPr>
                <w:iCs/>
              </w:rPr>
              <w:t>(</w:t>
            </w:r>
            <w:r w:rsidRPr="00812ECB">
              <w:rPr>
                <w:rFonts w:eastAsia="Calibri"/>
                <w:iCs/>
              </w:rPr>
              <w:t>UDAOPT </w:t>
            </w:r>
            <w:proofErr w:type="spellStart"/>
            <w:r w:rsidRPr="00812ECB">
              <w:rPr>
                <w:rFonts w:eastAsia="Calibri"/>
                <w:i/>
                <w:iCs/>
                <w:vertAlign w:val="subscript"/>
              </w:rPr>
              <w:t>mp</w:t>
            </w:r>
            <w:proofErr w:type="spellEnd"/>
            <w:r w:rsidRPr="00812ECB">
              <w:rPr>
                <w:rFonts w:eastAsia="Calibri"/>
                <w:iCs/>
                <w:vertAlign w:val="subscript"/>
              </w:rPr>
              <w:t xml:space="preserve"> </w:t>
            </w:r>
            <w:r w:rsidRPr="00812ECB">
              <w:rPr>
                <w:rFonts w:eastAsia="Calibri"/>
                <w:iCs/>
              </w:rPr>
              <w:t>+ UDAOBL </w:t>
            </w:r>
            <w:proofErr w:type="spellStart"/>
            <w:r w:rsidRPr="00812ECB">
              <w:rPr>
                <w:rFonts w:eastAsia="Calibri"/>
                <w:i/>
                <w:iCs/>
                <w:vertAlign w:val="subscript"/>
              </w:rPr>
              <w:t>mp</w:t>
            </w:r>
            <w:proofErr w:type="spellEnd"/>
            <w:r w:rsidRPr="00812ECB">
              <w:rPr>
                <w:iCs/>
              </w:rPr>
              <w:t xml:space="preserve">), </w:t>
            </w:r>
          </w:p>
          <w:p w14:paraId="35A56516" w14:textId="77777777" w:rsidR="00812ECB" w:rsidRPr="00812ECB" w:rsidRDefault="00812ECB" w:rsidP="00812ECB">
            <w:pPr>
              <w:spacing w:after="240"/>
              <w:ind w:left="2160" w:firstLine="720"/>
              <w:rPr>
                <w:iCs/>
                <w:szCs w:val="20"/>
              </w:rPr>
            </w:pPr>
            <w:r w:rsidRPr="00812ECB">
              <w:t>∑</w:t>
            </w:r>
            <w:proofErr w:type="spellStart"/>
            <w:r w:rsidRPr="00812ECB">
              <w:rPr>
                <w:rFonts w:eastAsia="Calibri"/>
                <w:i/>
                <w:vertAlign w:val="subscript"/>
              </w:rPr>
              <w:t>mp</w:t>
            </w:r>
            <w:proofErr w:type="spellEnd"/>
            <w:r w:rsidRPr="00812ECB">
              <w:rPr>
                <w:rFonts w:eastAsia="Calibri"/>
              </w:rPr>
              <w:t xml:space="preserve"> UDAASOAWD </w:t>
            </w:r>
            <w:proofErr w:type="spellStart"/>
            <w:r w:rsidRPr="00812ECB">
              <w:rPr>
                <w:rFonts w:eastAsia="Calibri"/>
                <w:i/>
                <w:vertAlign w:val="subscript"/>
              </w:rPr>
              <w:t>mp</w:t>
            </w:r>
            <w:proofErr w:type="spellEnd"/>
            <w:r w:rsidRPr="00812ECB">
              <w:rPr>
                <w:iCs/>
              </w:rPr>
              <w:t>}</w:t>
            </w:r>
          </w:p>
        </w:tc>
      </w:tr>
    </w:tbl>
    <w:p w14:paraId="6951CDEE" w14:textId="77777777" w:rsidR="00812ECB" w:rsidRPr="00812ECB" w:rsidRDefault="00812ECB" w:rsidP="00812ECB">
      <w:pPr>
        <w:spacing w:before="240" w:after="240"/>
        <w:ind w:left="1440"/>
        <w:rPr>
          <w:rFonts w:eastAsia="Calibri"/>
          <w:iCs/>
          <w:szCs w:val="20"/>
        </w:rPr>
      </w:pPr>
      <w:r w:rsidRPr="00812ECB">
        <w:rPr>
          <w:iCs/>
          <w:szCs w:val="20"/>
        </w:rPr>
        <w:t>MMATOT = ∑</w:t>
      </w:r>
      <w:r w:rsidRPr="00812ECB">
        <w:rPr>
          <w:rFonts w:eastAsia="Calibri"/>
          <w:i/>
          <w:iCs/>
          <w:szCs w:val="20"/>
          <w:vertAlign w:val="subscript"/>
        </w:rPr>
        <w:t>cp</w:t>
      </w:r>
      <w:r w:rsidRPr="00812ECB">
        <w:rPr>
          <w:rFonts w:eastAsia="Calibri"/>
          <w:iCs/>
          <w:szCs w:val="20"/>
        </w:rPr>
        <w:t> (</w:t>
      </w:r>
      <w:r w:rsidRPr="00812ECB">
        <w:rPr>
          <w:iCs/>
          <w:szCs w:val="20"/>
          <w:lang w:val="pt-BR"/>
        </w:rPr>
        <w:t>MMA</w:t>
      </w:r>
      <w:r w:rsidRPr="00812ECB">
        <w:rPr>
          <w:rFonts w:eastAsia="Calibri"/>
          <w:i/>
          <w:iCs/>
          <w:szCs w:val="20"/>
          <w:vertAlign w:val="subscript"/>
        </w:rPr>
        <w:t>cp</w:t>
      </w:r>
      <w:r w:rsidRPr="00812ECB">
        <w:rPr>
          <w:rFonts w:eastAsia="Calibri"/>
          <w:iCs/>
          <w:szCs w:val="20"/>
        </w:rPr>
        <w:t>)</w:t>
      </w:r>
    </w:p>
    <w:p w14:paraId="02561714" w14:textId="77777777" w:rsidR="00812ECB" w:rsidRPr="00812ECB" w:rsidRDefault="00812ECB" w:rsidP="00812ECB">
      <w:pPr>
        <w:spacing w:after="240"/>
        <w:ind w:left="720"/>
        <w:rPr>
          <w:rFonts w:eastAsia="Calibri"/>
          <w:iCs/>
          <w:szCs w:val="20"/>
        </w:rPr>
      </w:pPr>
      <w:r w:rsidRPr="00812ECB">
        <w:rPr>
          <w:rFonts w:eastAsia="Calibri"/>
          <w:iCs/>
          <w:szCs w:val="20"/>
        </w:rPr>
        <w:t>Where:</w:t>
      </w:r>
    </w:p>
    <w:p w14:paraId="3BC01828" w14:textId="77777777" w:rsidR="00812ECB" w:rsidRPr="00812ECB" w:rsidRDefault="00812ECB" w:rsidP="00812ECB">
      <w:pPr>
        <w:tabs>
          <w:tab w:val="left" w:pos="2340"/>
          <w:tab w:val="left" w:pos="3420"/>
        </w:tabs>
        <w:spacing w:after="240"/>
        <w:ind w:left="1440"/>
        <w:rPr>
          <w:rFonts w:eastAsia="Calibri"/>
          <w:szCs w:val="20"/>
          <w:lang w:val="x-none" w:eastAsia="x-none"/>
        </w:rPr>
      </w:pPr>
      <w:r w:rsidRPr="00812ECB">
        <w:rPr>
          <w:szCs w:val="20"/>
          <w:lang w:val="x-none" w:eastAsia="x-none"/>
        </w:rPr>
        <w:t>URTMG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r, i</w:t>
      </w:r>
      <w:r w:rsidRPr="00812ECB">
        <w:rPr>
          <w:szCs w:val="20"/>
          <w:lang w:val="x-none" w:eastAsia="x-none"/>
        </w:rPr>
        <w:t xml:space="preserve"> (RTMG </w:t>
      </w:r>
      <w:proofErr w:type="spellStart"/>
      <w:r w:rsidRPr="00812ECB">
        <w:rPr>
          <w:i/>
          <w:szCs w:val="20"/>
          <w:vertAlign w:val="subscript"/>
          <w:lang w:val="x-none" w:eastAsia="x-none"/>
        </w:rPr>
        <w:t>mp</w:t>
      </w:r>
      <w:proofErr w:type="spellEnd"/>
      <w:r w:rsidRPr="00812ECB">
        <w:rPr>
          <w:i/>
          <w:szCs w:val="20"/>
          <w:vertAlign w:val="subscript"/>
          <w:lang w:val="x-none" w:eastAsia="x-none"/>
        </w:rPr>
        <w:t>, p, r, i</w:t>
      </w:r>
      <w:r w:rsidRPr="00812ECB">
        <w:rPr>
          <w:szCs w:val="20"/>
          <w:lang w:val="x-none" w:eastAsia="x-none"/>
        </w:rPr>
        <w:t>), excluding RTMG for RMR Resources and RTMG in Reliability Unit Commitment (RUC)-Committed Intervals for RUC-committed Resources</w:t>
      </w:r>
    </w:p>
    <w:p w14:paraId="536B91B8" w14:textId="77777777" w:rsidR="00812ECB" w:rsidRPr="00812ECB" w:rsidRDefault="00812ECB" w:rsidP="00812ECB">
      <w:pPr>
        <w:tabs>
          <w:tab w:val="left" w:pos="2340"/>
          <w:tab w:val="left" w:pos="3420"/>
        </w:tabs>
        <w:spacing w:after="240"/>
        <w:ind w:left="1440"/>
        <w:rPr>
          <w:rFonts w:eastAsia="Calibri"/>
          <w:szCs w:val="20"/>
          <w:lang w:val="x-none" w:eastAsia="x-none"/>
        </w:rPr>
      </w:pPr>
      <w:r w:rsidRPr="00812ECB">
        <w:rPr>
          <w:rFonts w:eastAsia="Calibri"/>
          <w:szCs w:val="20"/>
          <w:lang w:val="x-none" w:eastAsia="x-none"/>
        </w:rPr>
        <w:t>URTDCIMP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(RTDCIMP </w:t>
      </w:r>
      <w:proofErr w:type="spellStart"/>
      <w:r w:rsidRPr="00812ECB">
        <w:rPr>
          <w:i/>
          <w:szCs w:val="20"/>
          <w:vertAlign w:val="subscript"/>
          <w:lang w:val="x-none" w:eastAsia="x-none"/>
        </w:rPr>
        <w:t>mp</w:t>
      </w:r>
      <w:proofErr w:type="spellEnd"/>
      <w:r w:rsidRPr="00812ECB">
        <w:rPr>
          <w:i/>
          <w:szCs w:val="20"/>
          <w:vertAlign w:val="subscript"/>
          <w:lang w:val="x-none" w:eastAsia="x-none"/>
        </w:rPr>
        <w:t>, p, i</w:t>
      </w:r>
      <w:r w:rsidRPr="00812ECB">
        <w:rPr>
          <w:szCs w:val="20"/>
          <w:lang w:val="x-none" w:eastAsia="x-none"/>
        </w:rPr>
        <w:t>) / 4</w:t>
      </w:r>
    </w:p>
    <w:p w14:paraId="60C232DB"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URTAML</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max(0,</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(RTAML </w:t>
      </w:r>
      <w:proofErr w:type="spellStart"/>
      <w:r w:rsidRPr="00812ECB">
        <w:rPr>
          <w:i/>
          <w:szCs w:val="20"/>
          <w:vertAlign w:val="subscript"/>
          <w:lang w:val="x-none" w:eastAsia="x-none"/>
        </w:rPr>
        <w:t>mp</w:t>
      </w:r>
      <w:proofErr w:type="spellEnd"/>
      <w:r w:rsidRPr="00812ECB">
        <w:rPr>
          <w:i/>
          <w:szCs w:val="20"/>
          <w:vertAlign w:val="subscript"/>
          <w:lang w:val="x-none" w:eastAsia="x-none"/>
        </w:rPr>
        <w:t>, p, i</w:t>
      </w:r>
      <w:r w:rsidRPr="00812ECB">
        <w:rPr>
          <w:szCs w:val="20"/>
          <w:lang w:val="x-none" w:eastAsia="x-none"/>
        </w:rPr>
        <w:t>))</w:t>
      </w:r>
    </w:p>
    <w:p w14:paraId="1525F4CC"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URTQQES</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w:t>
      </w:r>
      <w:r w:rsidRPr="00812ECB">
        <w:rPr>
          <w:rFonts w:eastAsia="Calibri"/>
          <w:szCs w:val="20"/>
          <w:lang w:val="x-none" w:eastAsia="x-none"/>
        </w:rPr>
        <w:t>RTQQES </w:t>
      </w:r>
      <w:proofErr w:type="spellStart"/>
      <w:r w:rsidRPr="00812ECB">
        <w:rPr>
          <w:i/>
          <w:szCs w:val="20"/>
          <w:vertAlign w:val="subscript"/>
          <w:lang w:val="x-none" w:eastAsia="x-none"/>
        </w:rPr>
        <w:t>mp</w:t>
      </w:r>
      <w:proofErr w:type="spellEnd"/>
      <w:r w:rsidRPr="00812ECB">
        <w:rPr>
          <w:i/>
          <w:szCs w:val="20"/>
          <w:vertAlign w:val="subscript"/>
          <w:lang w:val="x-none" w:eastAsia="x-none"/>
        </w:rPr>
        <w:t>, p, i</w:t>
      </w:r>
      <w:r w:rsidRPr="00812ECB">
        <w:rPr>
          <w:szCs w:val="20"/>
          <w:lang w:val="x-none" w:eastAsia="x-none"/>
        </w:rPr>
        <w:t>) / 4</w:t>
      </w:r>
    </w:p>
    <w:p w14:paraId="6C2CE589"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URTQQEP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w:t>
      </w:r>
      <w:r w:rsidRPr="00812ECB">
        <w:rPr>
          <w:rFonts w:eastAsia="Calibri"/>
          <w:szCs w:val="20"/>
          <w:lang w:val="x-none" w:eastAsia="x-none"/>
        </w:rPr>
        <w:t>RTQQEP </w:t>
      </w:r>
      <w:proofErr w:type="spellStart"/>
      <w:r w:rsidRPr="00812ECB">
        <w:rPr>
          <w:i/>
          <w:szCs w:val="20"/>
          <w:vertAlign w:val="subscript"/>
          <w:lang w:val="x-none" w:eastAsia="x-none"/>
        </w:rPr>
        <w:t>mp</w:t>
      </w:r>
      <w:proofErr w:type="spellEnd"/>
      <w:r w:rsidRPr="00812ECB">
        <w:rPr>
          <w:i/>
          <w:szCs w:val="20"/>
          <w:vertAlign w:val="subscript"/>
          <w:lang w:val="x-none" w:eastAsia="x-none"/>
        </w:rPr>
        <w:t>, p, i</w:t>
      </w:r>
      <w:r w:rsidRPr="00812ECB">
        <w:rPr>
          <w:szCs w:val="20"/>
          <w:lang w:val="x-none" w:eastAsia="x-none"/>
        </w:rPr>
        <w:t>) / 4</w:t>
      </w:r>
    </w:p>
    <w:p w14:paraId="116EB827"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UDAES</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h</w:t>
      </w:r>
      <w:r w:rsidRPr="00812ECB">
        <w:rPr>
          <w:szCs w:val="20"/>
          <w:lang w:val="x-none" w:eastAsia="x-none"/>
        </w:rPr>
        <w:t xml:space="preserve"> (</w:t>
      </w:r>
      <w:r w:rsidRPr="00812ECB">
        <w:rPr>
          <w:rFonts w:eastAsia="Calibri"/>
          <w:szCs w:val="20"/>
          <w:lang w:val="x-none" w:eastAsia="x-none"/>
        </w:rPr>
        <w:t>DAES </w:t>
      </w:r>
      <w:proofErr w:type="spellStart"/>
      <w:r w:rsidRPr="00812ECB">
        <w:rPr>
          <w:i/>
          <w:szCs w:val="20"/>
          <w:vertAlign w:val="subscript"/>
          <w:lang w:val="x-none" w:eastAsia="x-none"/>
        </w:rPr>
        <w:t>mp</w:t>
      </w:r>
      <w:proofErr w:type="spellEnd"/>
      <w:r w:rsidRPr="00812ECB">
        <w:rPr>
          <w:i/>
          <w:szCs w:val="20"/>
          <w:vertAlign w:val="subscript"/>
          <w:lang w:val="x-none" w:eastAsia="x-none"/>
        </w:rPr>
        <w:t>, p, h</w:t>
      </w:r>
      <w:r w:rsidRPr="00812ECB">
        <w:rPr>
          <w:szCs w:val="20"/>
          <w:lang w:val="x-none" w:eastAsia="x-none"/>
        </w:rPr>
        <w:t>)</w:t>
      </w:r>
    </w:p>
    <w:p w14:paraId="5F9B5B8D"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UDAEP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h</w:t>
      </w:r>
      <w:r w:rsidRPr="00812ECB">
        <w:rPr>
          <w:szCs w:val="20"/>
          <w:lang w:val="x-none" w:eastAsia="x-none"/>
        </w:rPr>
        <w:t xml:space="preserve"> (</w:t>
      </w:r>
      <w:r w:rsidRPr="00812ECB">
        <w:rPr>
          <w:rFonts w:eastAsia="Calibri"/>
          <w:szCs w:val="20"/>
          <w:lang w:val="x-none" w:eastAsia="x-none"/>
        </w:rPr>
        <w:t>DAEP </w:t>
      </w:r>
      <w:proofErr w:type="spellStart"/>
      <w:r w:rsidRPr="00812ECB">
        <w:rPr>
          <w:i/>
          <w:szCs w:val="20"/>
          <w:vertAlign w:val="subscript"/>
          <w:lang w:val="x-none" w:eastAsia="x-none"/>
        </w:rPr>
        <w:t>mp</w:t>
      </w:r>
      <w:proofErr w:type="spellEnd"/>
      <w:r w:rsidRPr="00812ECB">
        <w:rPr>
          <w:i/>
          <w:szCs w:val="20"/>
          <w:vertAlign w:val="subscript"/>
          <w:lang w:val="x-none" w:eastAsia="x-none"/>
        </w:rPr>
        <w:t>, p, h</w:t>
      </w:r>
      <w:r w:rsidRPr="00812ECB">
        <w:rPr>
          <w:szCs w:val="20"/>
          <w:lang w:val="x-none" w:eastAsia="x-none"/>
        </w:rPr>
        <w:t>)</w:t>
      </w:r>
    </w:p>
    <w:p w14:paraId="66141094"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URTOBL</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RTOBL</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2ACCEE3C"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URTOBLLO</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szCs w:val="20"/>
          <w:lang w:val="x-none" w:eastAsia="x-none"/>
        </w:rPr>
        <w:t xml:space="preserve"> (RT</w:t>
      </w:r>
      <w:r w:rsidRPr="00812ECB">
        <w:rPr>
          <w:rFonts w:eastAsia="Calibri"/>
          <w:szCs w:val="20"/>
          <w:lang w:val="x-none" w:eastAsia="x-none"/>
        </w:rPr>
        <w:t>OBLLO</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12DC3FED" w14:textId="77777777" w:rsidR="00812ECB" w:rsidRPr="00812ECB" w:rsidRDefault="00812ECB" w:rsidP="00812ECB">
      <w:pPr>
        <w:tabs>
          <w:tab w:val="left" w:pos="2340"/>
          <w:tab w:val="left" w:pos="3420"/>
        </w:tabs>
        <w:spacing w:after="240"/>
        <w:ind w:left="1440"/>
        <w:rPr>
          <w:szCs w:val="20"/>
          <w:lang w:val="x-none" w:eastAsia="x-none"/>
        </w:rPr>
      </w:pPr>
      <w:r w:rsidRPr="00812ECB">
        <w:rPr>
          <w:szCs w:val="20"/>
          <w:lang w:val="x-none" w:eastAsia="x-none"/>
        </w:rPr>
        <w:t>UDAOPT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szCs w:val="20"/>
          <w:lang w:val="x-none" w:eastAsia="x-none"/>
        </w:rPr>
        <w:t xml:space="preserve"> (</w:t>
      </w:r>
      <w:r w:rsidRPr="00812ECB">
        <w:rPr>
          <w:rFonts w:eastAsia="Calibri"/>
          <w:szCs w:val="20"/>
          <w:lang w:val="x-none" w:eastAsia="x-none"/>
        </w:rPr>
        <w:t>DAOPT</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268D2F8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lastRenderedPageBreak/>
        <w:t>UDAOBL</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DAOBL</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116626D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UOPTS</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OPTS</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 xml:space="preserve">) </w:t>
      </w:r>
    </w:p>
    <w:p w14:paraId="16EDC2A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UOBLS</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OBLS</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3A52513F"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UOPTP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OPTP</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xml:space="preserve">, </w:t>
      </w:r>
      <w:r w:rsidRPr="00812ECB">
        <w:rPr>
          <w:rFonts w:eastAsia="Calibri"/>
          <w:i/>
          <w:szCs w:val="20"/>
          <w:vertAlign w:val="subscript"/>
          <w:lang w:val="x-none" w:eastAsia="x-none"/>
        </w:rPr>
        <w:t>j, h</w:t>
      </w:r>
      <w:r w:rsidRPr="00812ECB">
        <w:rPr>
          <w:szCs w:val="20"/>
          <w:lang w:val="x-none" w:eastAsia="x-none"/>
        </w:rPr>
        <w:t>)</w:t>
      </w:r>
    </w:p>
    <w:p w14:paraId="0303B508" w14:textId="77777777" w:rsidR="00812ECB" w:rsidRPr="00812ECB" w:rsidRDefault="00812ECB" w:rsidP="00812ECB">
      <w:pPr>
        <w:tabs>
          <w:tab w:val="left" w:pos="2340"/>
          <w:tab w:val="left" w:pos="3420"/>
        </w:tabs>
        <w:spacing w:after="240"/>
        <w:ind w:left="1440"/>
        <w:rPr>
          <w:szCs w:val="20"/>
          <w:lang w:eastAsia="x-none"/>
        </w:rPr>
      </w:pPr>
      <w:r w:rsidRPr="00812ECB">
        <w:rPr>
          <w:rFonts w:eastAsia="Calibri"/>
          <w:szCs w:val="20"/>
          <w:lang w:val="x-none" w:eastAsia="x-none"/>
        </w:rPr>
        <w:t>UOBLP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OBLP</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26433BDA" w14:textId="77777777" w:rsidTr="008C7683">
        <w:tc>
          <w:tcPr>
            <w:tcW w:w="9766" w:type="dxa"/>
            <w:shd w:val="pct12" w:color="auto" w:fill="auto"/>
          </w:tcPr>
          <w:p w14:paraId="4044B0E6" w14:textId="77777777" w:rsidR="00812ECB" w:rsidRPr="00812ECB" w:rsidRDefault="00812ECB" w:rsidP="00812ECB">
            <w:pPr>
              <w:spacing w:before="120" w:after="240"/>
              <w:rPr>
                <w:b/>
                <w:i/>
                <w:iCs/>
              </w:rPr>
            </w:pPr>
            <w:r w:rsidRPr="00812ECB">
              <w:rPr>
                <w:b/>
                <w:i/>
                <w:iCs/>
              </w:rPr>
              <w:t>[NPRR1201:  Delete the formulas “</w:t>
            </w:r>
            <w:r w:rsidRPr="00812ECB">
              <w:rPr>
                <w:b/>
                <w:i/>
                <w:iCs/>
                <w:lang w:val="x-none"/>
              </w:rPr>
              <w:t xml:space="preserve">UOPTS </w:t>
            </w:r>
            <w:proofErr w:type="spellStart"/>
            <w:r w:rsidRPr="00812ECB">
              <w:rPr>
                <w:b/>
                <w:i/>
                <w:iCs/>
                <w:vertAlign w:val="subscript"/>
                <w:lang w:val="x-none"/>
              </w:rPr>
              <w:t>mp</w:t>
            </w:r>
            <w:proofErr w:type="spellEnd"/>
            <w:r w:rsidRPr="00812ECB">
              <w:rPr>
                <w:b/>
                <w:i/>
                <w:iCs/>
              </w:rPr>
              <w:t>”, “UOBLS</w:t>
            </w:r>
            <w:r w:rsidRPr="00812ECB">
              <w:rPr>
                <w:b/>
                <w:i/>
                <w:iCs/>
                <w:lang w:val="x-none"/>
              </w:rPr>
              <w:t xml:space="preserve"> </w:t>
            </w:r>
            <w:proofErr w:type="spellStart"/>
            <w:r w:rsidRPr="00812ECB">
              <w:rPr>
                <w:b/>
                <w:i/>
                <w:iCs/>
                <w:vertAlign w:val="subscript"/>
                <w:lang w:val="x-none"/>
              </w:rPr>
              <w:t>mp</w:t>
            </w:r>
            <w:proofErr w:type="spellEnd"/>
            <w:r w:rsidRPr="00812ECB">
              <w:rPr>
                <w:b/>
                <w:i/>
                <w:iCs/>
              </w:rPr>
              <w:t>”, “UOPTP</w:t>
            </w:r>
            <w:r w:rsidRPr="00812ECB">
              <w:rPr>
                <w:b/>
                <w:i/>
                <w:iCs/>
                <w:lang w:val="x-none"/>
              </w:rPr>
              <w:t xml:space="preserve"> </w:t>
            </w:r>
            <w:proofErr w:type="spellStart"/>
            <w:r w:rsidRPr="00812ECB">
              <w:rPr>
                <w:b/>
                <w:i/>
                <w:iCs/>
                <w:vertAlign w:val="subscript"/>
                <w:lang w:val="x-none"/>
              </w:rPr>
              <w:t>mp</w:t>
            </w:r>
            <w:proofErr w:type="spellEnd"/>
            <w:r w:rsidRPr="00812ECB">
              <w:rPr>
                <w:b/>
                <w:i/>
                <w:iCs/>
              </w:rPr>
              <w:t>”, and “UOBLP</w:t>
            </w:r>
            <w:r w:rsidRPr="00812ECB">
              <w:rPr>
                <w:b/>
                <w:i/>
                <w:iCs/>
                <w:lang w:val="x-none"/>
              </w:rPr>
              <w:t xml:space="preserve"> </w:t>
            </w:r>
            <w:proofErr w:type="spellStart"/>
            <w:r w:rsidRPr="00812ECB">
              <w:rPr>
                <w:b/>
                <w:i/>
                <w:iCs/>
                <w:vertAlign w:val="subscript"/>
                <w:lang w:val="x-none"/>
              </w:rPr>
              <w:t>mp</w:t>
            </w:r>
            <w:proofErr w:type="spellEnd"/>
            <w:r w:rsidRPr="00812ECB">
              <w:rPr>
                <w:b/>
                <w:i/>
                <w:iCs/>
              </w:rPr>
              <w:t>” above upon system implementation.]</w:t>
            </w:r>
          </w:p>
        </w:tc>
      </w:tr>
    </w:tbl>
    <w:p w14:paraId="7C5BF1EF" w14:textId="77777777" w:rsidR="00812ECB" w:rsidRPr="00812ECB" w:rsidRDefault="00812ECB" w:rsidP="00812ECB">
      <w:pPr>
        <w:tabs>
          <w:tab w:val="left" w:pos="2340"/>
          <w:tab w:val="left" w:pos="3420"/>
        </w:tabs>
        <w:spacing w:before="240" w:after="240"/>
        <w:ind w:left="1440"/>
        <w:rPr>
          <w:szCs w:val="20"/>
          <w:lang w:eastAsia="x-none"/>
        </w:rPr>
      </w:pPr>
      <w:r w:rsidRPr="00812ECB">
        <w:rPr>
          <w:szCs w:val="20"/>
          <w:lang w:val="x-none" w:eastAsia="x-none"/>
        </w:rPr>
        <w:t>UWSLTOT</w:t>
      </w:r>
      <w:r w:rsidRPr="00812ECB">
        <w:rPr>
          <w:i/>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szCs w:val="20"/>
          <w:lang w:val="x-none" w:eastAsia="x-none"/>
        </w:rPr>
        <w:t xml:space="preserve"> = (-1) * ∑</w:t>
      </w:r>
      <w:r w:rsidRPr="00812ECB">
        <w:rPr>
          <w:i/>
          <w:szCs w:val="20"/>
          <w:vertAlign w:val="subscript"/>
          <w:lang w:val="x-none" w:eastAsia="x-none"/>
        </w:rPr>
        <w:t>r,</w:t>
      </w:r>
      <w:r w:rsidRPr="00812ECB">
        <w:rPr>
          <w:i/>
          <w:szCs w:val="20"/>
          <w:vertAlign w:val="subscript"/>
          <w:lang w:eastAsia="x-none"/>
        </w:rPr>
        <w:t xml:space="preserve"> </w:t>
      </w:r>
      <w:r w:rsidRPr="00812ECB">
        <w:rPr>
          <w:i/>
          <w:szCs w:val="20"/>
          <w:vertAlign w:val="subscript"/>
          <w:lang w:val="x-none" w:eastAsia="x-none"/>
        </w:rPr>
        <w:t>b</w:t>
      </w:r>
      <w:r w:rsidRPr="00812ECB">
        <w:rPr>
          <w:szCs w:val="20"/>
          <w:lang w:val="x-none" w:eastAsia="x-none"/>
        </w:rPr>
        <w:t xml:space="preserve"> (MEBL</w:t>
      </w:r>
      <w:r w:rsidRPr="00812ECB">
        <w:rPr>
          <w:szCs w:val="20"/>
          <w:lang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w:t>
      </w:r>
      <w:r w:rsidRPr="00812ECB">
        <w:rPr>
          <w:i/>
          <w:szCs w:val="20"/>
          <w:vertAlign w:val="subscript"/>
          <w:lang w:eastAsia="x-none"/>
        </w:rPr>
        <w:t xml:space="preserve"> </w:t>
      </w:r>
      <w:r w:rsidRPr="00812ECB">
        <w:rPr>
          <w:i/>
          <w:szCs w:val="20"/>
          <w:vertAlign w:val="subscript"/>
          <w:lang w:val="x-none" w:eastAsia="x-none"/>
        </w:rPr>
        <w:t>r,</w:t>
      </w:r>
      <w:r w:rsidRPr="00812ECB">
        <w:rPr>
          <w:i/>
          <w:szCs w:val="20"/>
          <w:vertAlign w:val="subscript"/>
          <w:lang w:eastAsia="x-none"/>
        </w:rPr>
        <w:t xml:space="preserve"> </w:t>
      </w:r>
      <w:r w:rsidRPr="00812ECB">
        <w:rPr>
          <w:i/>
          <w:szCs w:val="20"/>
          <w:vertAlign w:val="subscript"/>
          <w:lang w:val="x-none" w:eastAsia="x-none"/>
        </w:rPr>
        <w:t>b</w:t>
      </w:r>
      <w:r w:rsidRPr="00812ECB">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4DB801EA" w14:textId="77777777" w:rsidTr="008C7683">
        <w:tc>
          <w:tcPr>
            <w:tcW w:w="9766" w:type="dxa"/>
            <w:tcBorders>
              <w:top w:val="single" w:sz="4" w:space="0" w:color="auto"/>
              <w:left w:val="single" w:sz="4" w:space="0" w:color="auto"/>
              <w:bottom w:val="single" w:sz="4" w:space="0" w:color="auto"/>
              <w:right w:val="single" w:sz="4" w:space="0" w:color="auto"/>
            </w:tcBorders>
            <w:shd w:val="pct12" w:color="auto" w:fill="auto"/>
          </w:tcPr>
          <w:p w14:paraId="6E5D528F" w14:textId="77777777" w:rsidR="00812ECB" w:rsidRPr="00812ECB" w:rsidRDefault="00812ECB" w:rsidP="00812ECB">
            <w:pPr>
              <w:spacing w:before="120" w:after="240"/>
              <w:rPr>
                <w:b/>
                <w:i/>
                <w:iCs/>
                <w:szCs w:val="20"/>
              </w:rPr>
            </w:pPr>
            <w:r w:rsidRPr="00812ECB">
              <w:rPr>
                <w:b/>
                <w:i/>
                <w:iCs/>
                <w:szCs w:val="20"/>
              </w:rPr>
              <w:t>[NPRR1012:  Insert the formula “</w:t>
            </w:r>
            <w:r w:rsidRPr="00812ECB">
              <w:rPr>
                <w:rFonts w:eastAsia="Calibri"/>
                <w:b/>
                <w:i/>
                <w:szCs w:val="20"/>
              </w:rPr>
              <w:t xml:space="preserve">UDAASOAWD </w:t>
            </w:r>
            <w:proofErr w:type="spellStart"/>
            <w:r w:rsidRPr="00812ECB">
              <w:rPr>
                <w:rFonts w:eastAsia="Calibri"/>
                <w:b/>
                <w:i/>
                <w:szCs w:val="20"/>
                <w:vertAlign w:val="subscript"/>
              </w:rPr>
              <w:t>mp</w:t>
            </w:r>
            <w:proofErr w:type="spellEnd"/>
            <w:r w:rsidRPr="00812ECB">
              <w:rPr>
                <w:b/>
                <w:i/>
                <w:iCs/>
                <w:szCs w:val="20"/>
              </w:rPr>
              <w:t>” below upon system implementation of the Real-Time Co-Optimization (RTC) project:]</w:t>
            </w:r>
          </w:p>
          <w:p w14:paraId="0D353828" w14:textId="77777777" w:rsidR="00812ECB" w:rsidRPr="00812ECB" w:rsidRDefault="00812ECB" w:rsidP="00812ECB">
            <w:pPr>
              <w:spacing w:after="240"/>
              <w:ind w:left="3420" w:hanging="1980"/>
              <w:rPr>
                <w:iCs/>
                <w:szCs w:val="20"/>
                <w:lang w:val="pt-BR"/>
              </w:rPr>
            </w:pPr>
            <w:r w:rsidRPr="00812ECB">
              <w:rPr>
                <w:rFonts w:eastAsia="Calibri"/>
                <w:iCs/>
                <w:szCs w:val="20"/>
              </w:rPr>
              <w:t xml:space="preserve">UDAASOAWD </w:t>
            </w:r>
            <w:proofErr w:type="spellStart"/>
            <w:r w:rsidRPr="00812ECB">
              <w:rPr>
                <w:rFonts w:eastAsia="Calibri"/>
                <w:i/>
                <w:iCs/>
                <w:szCs w:val="20"/>
                <w:vertAlign w:val="subscript"/>
              </w:rPr>
              <w:t>mp</w:t>
            </w:r>
            <w:proofErr w:type="spellEnd"/>
            <w:r w:rsidRPr="00812ECB">
              <w:rPr>
                <w:i/>
                <w:iCs/>
                <w:szCs w:val="20"/>
                <w:vertAlign w:val="subscript"/>
              </w:rPr>
              <w:t xml:space="preserve"> </w:t>
            </w:r>
            <w:r w:rsidRPr="00812ECB">
              <w:rPr>
                <w:rFonts w:eastAsia="Calibri"/>
                <w:iCs/>
                <w:szCs w:val="20"/>
              </w:rPr>
              <w:t xml:space="preserve"> = </w:t>
            </w:r>
            <w:r w:rsidRPr="00812ECB">
              <w:rPr>
                <w:iCs/>
                <w:szCs w:val="20"/>
              </w:rPr>
              <w:t>∑</w:t>
            </w:r>
            <w:r w:rsidRPr="00812ECB">
              <w:rPr>
                <w:i/>
                <w:iCs/>
                <w:szCs w:val="20"/>
                <w:vertAlign w:val="subscript"/>
              </w:rPr>
              <w:t>h</w:t>
            </w:r>
            <w:r w:rsidRPr="00812ECB">
              <w:rPr>
                <w:iCs/>
                <w:szCs w:val="20"/>
              </w:rPr>
              <w:t xml:space="preserve"> (</w:t>
            </w:r>
            <w:r w:rsidRPr="00812ECB">
              <w:rPr>
                <w:rFonts w:eastAsia="Calibri"/>
                <w:iCs/>
                <w:szCs w:val="20"/>
              </w:rPr>
              <w:t>DA</w:t>
            </w:r>
            <w:r w:rsidRPr="00812ECB">
              <w:rPr>
                <w:iCs/>
                <w:szCs w:val="20"/>
              </w:rPr>
              <w:t>RUOAWD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rFonts w:eastAsia="Calibri"/>
                <w:iCs/>
                <w:szCs w:val="20"/>
              </w:rPr>
              <w:t>+ DA</w:t>
            </w:r>
            <w:r w:rsidRPr="00812ECB">
              <w:rPr>
                <w:iCs/>
                <w:szCs w:val="20"/>
              </w:rPr>
              <w:t>RDOAWD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rFonts w:eastAsia="Calibri"/>
                <w:iCs/>
                <w:szCs w:val="20"/>
              </w:rPr>
              <w:t>+ DA</w:t>
            </w:r>
            <w:r w:rsidRPr="00812ECB">
              <w:rPr>
                <w:iCs/>
                <w:szCs w:val="20"/>
              </w:rPr>
              <w:t>RROAWD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rFonts w:eastAsia="Calibri"/>
                <w:iCs/>
                <w:szCs w:val="20"/>
              </w:rPr>
              <w:t>+ DA</w:t>
            </w:r>
            <w:r w:rsidRPr="00812ECB">
              <w:rPr>
                <w:iCs/>
                <w:szCs w:val="20"/>
              </w:rPr>
              <w:t>NSOAWD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rFonts w:eastAsia="Calibri"/>
                <w:iCs/>
                <w:szCs w:val="20"/>
              </w:rPr>
              <w:t>+ DA</w:t>
            </w:r>
            <w:r w:rsidRPr="00812ECB">
              <w:rPr>
                <w:iCs/>
                <w:szCs w:val="20"/>
              </w:rPr>
              <w:t>ECROAWD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iCs/>
                <w:szCs w:val="20"/>
              </w:rPr>
              <w:t>)</w:t>
            </w:r>
          </w:p>
        </w:tc>
      </w:tr>
    </w:tbl>
    <w:p w14:paraId="272E4E5E" w14:textId="77777777" w:rsidR="00812ECB" w:rsidRPr="00812ECB" w:rsidRDefault="00812ECB" w:rsidP="00812ECB">
      <w:pPr>
        <w:tabs>
          <w:tab w:val="left" w:pos="2340"/>
          <w:tab w:val="left" w:pos="3420"/>
        </w:tabs>
        <w:spacing w:before="240" w:after="240"/>
        <w:ind w:left="3037" w:hanging="1597"/>
        <w:rPr>
          <w:szCs w:val="20"/>
        </w:rPr>
      </w:pPr>
      <w:r w:rsidRPr="00812ECB">
        <w:rPr>
          <w:szCs w:val="20"/>
          <w:lang w:val="x-none" w:eastAsia="x-none"/>
        </w:rPr>
        <w:t>USOGTOT</w:t>
      </w:r>
      <w:r w:rsidRPr="00812ECB">
        <w:rPr>
          <w:i/>
          <w:szCs w:val="20"/>
          <w:vertAlign w:val="subscript"/>
        </w:rPr>
        <w:t xml:space="preserve"> </w:t>
      </w:r>
      <w:proofErr w:type="spellStart"/>
      <w:r w:rsidRPr="00812ECB">
        <w:rPr>
          <w:i/>
          <w:szCs w:val="20"/>
          <w:vertAlign w:val="subscript"/>
        </w:rPr>
        <w:t>mp</w:t>
      </w:r>
      <w:proofErr w:type="spellEnd"/>
      <w:r w:rsidRPr="00812ECB">
        <w:rPr>
          <w:szCs w:val="20"/>
        </w:rPr>
        <w:t xml:space="preserve"> </w:t>
      </w:r>
      <w:r w:rsidRPr="00812ECB">
        <w:rPr>
          <w:rFonts w:eastAsia="Calibri"/>
          <w:szCs w:val="20"/>
        </w:rPr>
        <w:t xml:space="preserve">= </w:t>
      </w:r>
      <w:r w:rsidRPr="00812ECB">
        <w:rPr>
          <w:szCs w:val="20"/>
        </w:rPr>
        <w:t>∑</w:t>
      </w:r>
      <w:proofErr w:type="spellStart"/>
      <w:r w:rsidRPr="00812ECB">
        <w:rPr>
          <w:i/>
          <w:szCs w:val="20"/>
          <w:vertAlign w:val="subscript"/>
        </w:rPr>
        <w:t>gsc</w:t>
      </w:r>
      <w:proofErr w:type="spellEnd"/>
      <w:r w:rsidRPr="00812ECB">
        <w:rPr>
          <w:szCs w:val="20"/>
        </w:rPr>
        <w:t xml:space="preserve"> (MEBSOGNET </w:t>
      </w:r>
      <w:proofErr w:type="spellStart"/>
      <w:r w:rsidRPr="00812ECB">
        <w:rPr>
          <w:i/>
          <w:szCs w:val="20"/>
          <w:vertAlign w:val="subscript"/>
        </w:rPr>
        <w:t>mp</w:t>
      </w:r>
      <w:proofErr w:type="spellEnd"/>
      <w:r w:rsidRPr="00812ECB">
        <w:rPr>
          <w:i/>
          <w:szCs w:val="20"/>
          <w:vertAlign w:val="subscript"/>
        </w:rPr>
        <w:t xml:space="preserve">, </w:t>
      </w:r>
      <w:proofErr w:type="spellStart"/>
      <w:r w:rsidRPr="00812ECB">
        <w:rPr>
          <w:i/>
          <w:szCs w:val="20"/>
          <w:vertAlign w:val="subscript"/>
        </w:rPr>
        <w:t>gsc</w:t>
      </w:r>
      <w:proofErr w:type="spellEnd"/>
      <w:r w:rsidRPr="00812ECB">
        <w:rPr>
          <w:szCs w:val="20"/>
        </w:rPr>
        <w:t xml:space="preserve">) + </w:t>
      </w:r>
      <w:r w:rsidRPr="00812ECB">
        <w:rPr>
          <w:szCs w:val="20"/>
          <w:lang w:val="x-none" w:eastAsia="x-none"/>
        </w:rPr>
        <w:t>∑</w:t>
      </w:r>
      <w:r w:rsidRPr="00812ECB">
        <w:rPr>
          <w:szCs w:val="20"/>
          <w:lang w:eastAsia="x-none"/>
        </w:rPr>
        <w:t xml:space="preserve"> </w:t>
      </w:r>
      <w:r w:rsidRPr="00812ECB">
        <w:rPr>
          <w:i/>
          <w:szCs w:val="20"/>
          <w:vertAlign w:val="subscript"/>
          <w:lang w:val="x-none" w:eastAsia="x-none"/>
        </w:rPr>
        <w:t>p, i</w:t>
      </w:r>
      <w:r w:rsidRPr="00812ECB">
        <w:rPr>
          <w:i/>
          <w:szCs w:val="20"/>
          <w:vertAlign w:val="subscript"/>
          <w:lang w:eastAsia="x-none"/>
        </w:rPr>
        <w:t xml:space="preserve"> </w:t>
      </w:r>
      <w:r w:rsidRPr="00812ECB">
        <w:rPr>
          <w:szCs w:val="20"/>
          <w:lang w:eastAsia="x-none"/>
        </w:rPr>
        <w:t>(</w:t>
      </w:r>
      <w:r w:rsidRPr="00812ECB">
        <w:rPr>
          <w:szCs w:val="20"/>
        </w:rPr>
        <w:t xml:space="preserve">RTMGSOGZ </w:t>
      </w:r>
      <w:proofErr w:type="spellStart"/>
      <w:r w:rsidRPr="00812ECB">
        <w:rPr>
          <w:i/>
          <w:szCs w:val="20"/>
          <w:vertAlign w:val="subscript"/>
        </w:rPr>
        <w:t>mp</w:t>
      </w:r>
      <w:proofErr w:type="spellEnd"/>
      <w:r w:rsidRPr="00812ECB">
        <w:rPr>
          <w:i/>
          <w:szCs w:val="20"/>
          <w:vertAlign w:val="subscript"/>
        </w:rPr>
        <w:t>, p, i</w:t>
      </w:r>
      <w:r w:rsidRPr="00812ECB">
        <w:rPr>
          <w:szCs w:val="20"/>
        </w:rPr>
        <w:t xml:space="preserve">) </w:t>
      </w:r>
    </w:p>
    <w:p w14:paraId="36813641" w14:textId="77777777" w:rsidR="00812ECB" w:rsidRPr="00812ECB" w:rsidRDefault="00812ECB" w:rsidP="00812ECB">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3C4E76F6" w14:textId="77777777" w:rsidTr="008C7683">
        <w:tc>
          <w:tcPr>
            <w:tcW w:w="9766" w:type="dxa"/>
            <w:shd w:val="pct12" w:color="auto" w:fill="auto"/>
          </w:tcPr>
          <w:p w14:paraId="160B27BE" w14:textId="77777777" w:rsidR="00812ECB" w:rsidRPr="00812ECB" w:rsidRDefault="00812ECB" w:rsidP="00812ECB">
            <w:pPr>
              <w:spacing w:before="120" w:after="240"/>
              <w:rPr>
                <w:b/>
                <w:i/>
                <w:iCs/>
                <w:szCs w:val="20"/>
              </w:rPr>
            </w:pPr>
            <w:r w:rsidRPr="00812ECB">
              <w:rPr>
                <w:b/>
                <w:i/>
                <w:iCs/>
                <w:szCs w:val="20"/>
              </w:rPr>
              <w:t>[NPRR995:  Insert the formula “</w:t>
            </w:r>
            <w:r w:rsidRPr="00812ECB">
              <w:rPr>
                <w:b/>
                <w:i/>
                <w:iCs/>
                <w:szCs w:val="20"/>
                <w:lang w:val="x-none"/>
              </w:rPr>
              <w:t>USO</w:t>
            </w:r>
            <w:r w:rsidRPr="00812ECB">
              <w:rPr>
                <w:b/>
                <w:i/>
                <w:iCs/>
                <w:szCs w:val="20"/>
              </w:rPr>
              <w:t>CL</w:t>
            </w:r>
            <w:r w:rsidRPr="00812ECB">
              <w:rPr>
                <w:b/>
                <w:i/>
                <w:iCs/>
                <w:szCs w:val="20"/>
                <w:lang w:val="x-none"/>
              </w:rPr>
              <w:t>TOT</w:t>
            </w:r>
            <w:r w:rsidRPr="00812ECB">
              <w:rPr>
                <w:b/>
                <w:i/>
                <w:iCs/>
                <w:szCs w:val="20"/>
                <w:vertAlign w:val="subscript"/>
              </w:rPr>
              <w:t xml:space="preserve"> </w:t>
            </w:r>
            <w:proofErr w:type="spellStart"/>
            <w:r w:rsidRPr="00812ECB">
              <w:rPr>
                <w:b/>
                <w:i/>
                <w:iCs/>
                <w:szCs w:val="20"/>
                <w:vertAlign w:val="subscript"/>
              </w:rPr>
              <w:t>mp</w:t>
            </w:r>
            <w:proofErr w:type="spellEnd"/>
            <w:r w:rsidRPr="00812ECB">
              <w:rPr>
                <w:b/>
                <w:i/>
                <w:iCs/>
                <w:szCs w:val="20"/>
              </w:rPr>
              <w:t>” below upon system implementation:]</w:t>
            </w:r>
          </w:p>
          <w:p w14:paraId="45006C7B" w14:textId="77777777" w:rsidR="00812ECB" w:rsidRPr="00812ECB" w:rsidRDefault="00812ECB" w:rsidP="00812ECB">
            <w:pPr>
              <w:tabs>
                <w:tab w:val="left" w:pos="2340"/>
                <w:tab w:val="left" w:pos="3420"/>
              </w:tabs>
              <w:spacing w:after="240"/>
              <w:ind w:left="1440"/>
              <w:rPr>
                <w:szCs w:val="20"/>
              </w:rPr>
            </w:pPr>
            <w:r w:rsidRPr="00812ECB">
              <w:rPr>
                <w:szCs w:val="20"/>
              </w:rPr>
              <w:t>USOCLTOT</w:t>
            </w:r>
            <w:r w:rsidRPr="00812ECB">
              <w:rPr>
                <w:i/>
                <w:szCs w:val="20"/>
                <w:vertAlign w:val="subscript"/>
              </w:rPr>
              <w:t xml:space="preserve"> </w:t>
            </w:r>
            <w:proofErr w:type="spellStart"/>
            <w:r w:rsidRPr="00812ECB">
              <w:rPr>
                <w:i/>
                <w:szCs w:val="20"/>
                <w:vertAlign w:val="subscript"/>
              </w:rPr>
              <w:t>mp</w:t>
            </w:r>
            <w:proofErr w:type="spellEnd"/>
            <w:r w:rsidRPr="00812ECB">
              <w:rPr>
                <w:szCs w:val="20"/>
              </w:rPr>
              <w:t xml:space="preserve"> = </w:t>
            </w:r>
            <w:r w:rsidRPr="00812ECB">
              <w:rPr>
                <w:szCs w:val="20"/>
                <w:lang w:val="x-none" w:eastAsia="x-none"/>
              </w:rPr>
              <w:t xml:space="preserve">(-1) * </w:t>
            </w:r>
            <w:r w:rsidRPr="00812ECB">
              <w:rPr>
                <w:szCs w:val="20"/>
              </w:rPr>
              <w:t>∑</w:t>
            </w:r>
            <w:proofErr w:type="spellStart"/>
            <w:r w:rsidRPr="00812ECB">
              <w:rPr>
                <w:i/>
                <w:szCs w:val="20"/>
                <w:vertAlign w:val="subscript"/>
              </w:rPr>
              <w:t>gsc</w:t>
            </w:r>
            <w:proofErr w:type="spellEnd"/>
            <w:r w:rsidRPr="00812ECB">
              <w:rPr>
                <w:i/>
                <w:szCs w:val="20"/>
                <w:vertAlign w:val="subscript"/>
              </w:rPr>
              <w:t>, b</w:t>
            </w:r>
            <w:r w:rsidRPr="00812ECB">
              <w:rPr>
                <w:szCs w:val="20"/>
              </w:rPr>
              <w:t xml:space="preserve"> </w:t>
            </w:r>
            <w:r w:rsidRPr="00812ECB">
              <w:rPr>
                <w:szCs w:val="20"/>
                <w:lang w:val="x-none" w:eastAsia="x-none"/>
              </w:rPr>
              <w:t>(</w:t>
            </w:r>
            <w:r w:rsidRPr="00812ECB">
              <w:rPr>
                <w:bCs/>
                <w:szCs w:val="20"/>
                <w:lang w:eastAsia="x-none"/>
              </w:rPr>
              <w:t xml:space="preserve">WSOL </w:t>
            </w:r>
            <w:proofErr w:type="spellStart"/>
            <w:r w:rsidRPr="00812ECB">
              <w:rPr>
                <w:bCs/>
                <w:i/>
                <w:szCs w:val="20"/>
                <w:vertAlign w:val="subscript"/>
                <w:lang w:eastAsia="x-none"/>
              </w:rPr>
              <w:t>mp</w:t>
            </w:r>
            <w:proofErr w:type="spellEnd"/>
            <w:r w:rsidRPr="00812ECB">
              <w:rPr>
                <w:bCs/>
                <w:i/>
                <w:szCs w:val="20"/>
                <w:vertAlign w:val="subscript"/>
                <w:lang w:eastAsia="x-none"/>
              </w:rPr>
              <w:t xml:space="preserve">, </w:t>
            </w:r>
            <w:proofErr w:type="spellStart"/>
            <w:r w:rsidRPr="00812ECB">
              <w:rPr>
                <w:bCs/>
                <w:i/>
                <w:szCs w:val="20"/>
                <w:vertAlign w:val="subscript"/>
                <w:lang w:eastAsia="x-none"/>
              </w:rPr>
              <w:t>gsc</w:t>
            </w:r>
            <w:proofErr w:type="spellEnd"/>
            <w:r w:rsidRPr="00812ECB">
              <w:rPr>
                <w:bCs/>
                <w:i/>
                <w:szCs w:val="20"/>
                <w:vertAlign w:val="subscript"/>
                <w:lang w:eastAsia="x-none"/>
              </w:rPr>
              <w:t>, b</w:t>
            </w:r>
            <w:r w:rsidRPr="00812ECB">
              <w:rPr>
                <w:szCs w:val="20"/>
                <w:lang w:val="x-none" w:eastAsia="x-none"/>
              </w:rPr>
              <w:t>)</w:t>
            </w:r>
          </w:p>
        </w:tc>
      </w:tr>
    </w:tbl>
    <w:p w14:paraId="293691C3" w14:textId="77777777" w:rsidR="00812ECB" w:rsidRPr="00812ECB" w:rsidRDefault="00812ECB" w:rsidP="00812ECB">
      <w:pPr>
        <w:spacing w:before="240"/>
        <w:rPr>
          <w:iCs/>
          <w:szCs w:val="20"/>
        </w:rPr>
      </w:pPr>
      <w:r w:rsidRPr="00812ECB">
        <w:rPr>
          <w:rFonts w:eastAsia="Calibri"/>
          <w:iCs/>
          <w:szCs w:val="20"/>
        </w:rPr>
        <w:t>The above variables are defined as follows:</w:t>
      </w:r>
    </w:p>
    <w:tbl>
      <w:tblPr>
        <w:tblW w:w="97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5"/>
      </w:tblGrid>
      <w:tr w:rsidR="00812ECB" w:rsidRPr="00812ECB" w14:paraId="4425BEFE" w14:textId="77777777" w:rsidTr="008C7683">
        <w:trPr>
          <w:cantSplit/>
          <w:tblHeader/>
        </w:trPr>
        <w:tc>
          <w:tcPr>
            <w:tcW w:w="1026" w:type="pct"/>
          </w:tcPr>
          <w:p w14:paraId="2D82A9E0" w14:textId="77777777" w:rsidR="00812ECB" w:rsidRPr="00812ECB" w:rsidRDefault="00812ECB" w:rsidP="00812ECB">
            <w:pPr>
              <w:spacing w:after="120"/>
              <w:rPr>
                <w:b/>
                <w:iCs/>
                <w:sz w:val="20"/>
                <w:szCs w:val="20"/>
              </w:rPr>
            </w:pPr>
            <w:r w:rsidRPr="00812ECB">
              <w:rPr>
                <w:b/>
                <w:iCs/>
                <w:sz w:val="20"/>
                <w:szCs w:val="20"/>
              </w:rPr>
              <w:t>Variable</w:t>
            </w:r>
          </w:p>
        </w:tc>
        <w:tc>
          <w:tcPr>
            <w:tcW w:w="407" w:type="pct"/>
          </w:tcPr>
          <w:p w14:paraId="08BBCD85" w14:textId="77777777" w:rsidR="00812ECB" w:rsidRPr="00812ECB" w:rsidRDefault="00812ECB" w:rsidP="00812ECB">
            <w:pPr>
              <w:spacing w:after="120"/>
              <w:rPr>
                <w:b/>
                <w:iCs/>
                <w:sz w:val="20"/>
                <w:szCs w:val="20"/>
              </w:rPr>
            </w:pPr>
            <w:r w:rsidRPr="00812ECB">
              <w:rPr>
                <w:b/>
                <w:iCs/>
                <w:sz w:val="20"/>
                <w:szCs w:val="20"/>
              </w:rPr>
              <w:t>Unit</w:t>
            </w:r>
          </w:p>
        </w:tc>
        <w:tc>
          <w:tcPr>
            <w:tcW w:w="3567" w:type="pct"/>
          </w:tcPr>
          <w:p w14:paraId="27C8244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101E7ED" w14:textId="77777777" w:rsidTr="008C7683">
        <w:trPr>
          <w:cantSplit/>
        </w:trPr>
        <w:tc>
          <w:tcPr>
            <w:tcW w:w="1026" w:type="pct"/>
          </w:tcPr>
          <w:p w14:paraId="771CFD5F" w14:textId="77777777" w:rsidR="00812ECB" w:rsidRPr="00812ECB" w:rsidRDefault="00812ECB" w:rsidP="00812ECB">
            <w:pPr>
              <w:spacing w:after="60"/>
              <w:rPr>
                <w:iCs/>
                <w:color w:val="000000"/>
                <w:kern w:val="24"/>
                <w:sz w:val="20"/>
                <w:szCs w:val="20"/>
              </w:rPr>
            </w:pPr>
            <w:r w:rsidRPr="00812ECB">
              <w:rPr>
                <w:iCs/>
                <w:sz w:val="20"/>
                <w:szCs w:val="20"/>
                <w:lang w:val="pt-BR"/>
              </w:rPr>
              <w:t>DURSCP</w:t>
            </w:r>
            <w:r w:rsidRPr="00812ECB">
              <w:rPr>
                <w:iCs/>
                <w:color w:val="000000"/>
                <w:kern w:val="24"/>
                <w:sz w:val="20"/>
                <w:szCs w:val="20"/>
              </w:rPr>
              <w:t xml:space="preserve"> </w:t>
            </w:r>
            <w:r w:rsidRPr="00812ECB">
              <w:rPr>
                <w:i/>
                <w:iCs/>
                <w:color w:val="000000"/>
                <w:kern w:val="24"/>
                <w:sz w:val="20"/>
                <w:szCs w:val="20"/>
                <w:vertAlign w:val="subscript"/>
              </w:rPr>
              <w:t>cp</w:t>
            </w:r>
          </w:p>
        </w:tc>
        <w:tc>
          <w:tcPr>
            <w:tcW w:w="407" w:type="pct"/>
          </w:tcPr>
          <w:p w14:paraId="2E312351"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Pr>
          <w:p w14:paraId="2E24B35E" w14:textId="77777777" w:rsidR="00812ECB" w:rsidRPr="00812ECB" w:rsidRDefault="00812ECB" w:rsidP="00812ECB">
            <w:pPr>
              <w:spacing w:after="60"/>
              <w:rPr>
                <w:i/>
                <w:iCs/>
                <w:sz w:val="20"/>
                <w:szCs w:val="20"/>
              </w:rPr>
            </w:pPr>
            <w:r w:rsidRPr="00812ECB">
              <w:rPr>
                <w:i/>
                <w:iCs/>
                <w:sz w:val="20"/>
                <w:szCs w:val="20"/>
              </w:rPr>
              <w:t>Default Uplift Ratio Share per Counter-Party</w:t>
            </w:r>
            <w:r w:rsidRPr="00812ECB">
              <w:rPr>
                <w:iCs/>
                <w:sz w:val="20"/>
                <w:szCs w:val="20"/>
              </w:rPr>
              <w:t xml:space="preserve">—The Counter-Party’s pro rata portion of the total short-pay amount for all Day-Ahead Market (DAM) and Real-Time Market (RTM) Invoices for a month. </w:t>
            </w:r>
          </w:p>
        </w:tc>
      </w:tr>
      <w:tr w:rsidR="00812ECB" w:rsidRPr="00812ECB" w14:paraId="6F25A514" w14:textId="77777777" w:rsidTr="008C7683">
        <w:trPr>
          <w:cantSplit/>
        </w:trPr>
        <w:tc>
          <w:tcPr>
            <w:tcW w:w="1026" w:type="pct"/>
          </w:tcPr>
          <w:p w14:paraId="512B5393" w14:textId="77777777" w:rsidR="00812ECB" w:rsidRPr="00812ECB" w:rsidRDefault="00812ECB" w:rsidP="00812ECB">
            <w:pPr>
              <w:spacing w:after="60"/>
              <w:rPr>
                <w:iCs/>
                <w:color w:val="000000"/>
                <w:kern w:val="24"/>
                <w:sz w:val="20"/>
                <w:szCs w:val="20"/>
              </w:rPr>
            </w:pPr>
            <w:r w:rsidRPr="00812ECB">
              <w:rPr>
                <w:iCs/>
                <w:sz w:val="20"/>
                <w:szCs w:val="20"/>
                <w:lang w:val="pt-BR"/>
              </w:rPr>
              <w:t>TSPA</w:t>
            </w:r>
          </w:p>
        </w:tc>
        <w:tc>
          <w:tcPr>
            <w:tcW w:w="407" w:type="pct"/>
          </w:tcPr>
          <w:p w14:paraId="06321E80"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Pr>
          <w:p w14:paraId="4BC8BDC9" w14:textId="77777777" w:rsidR="00812ECB" w:rsidRPr="00812ECB" w:rsidRDefault="00812ECB" w:rsidP="00812ECB">
            <w:pPr>
              <w:spacing w:after="60"/>
              <w:rPr>
                <w:i/>
                <w:iCs/>
                <w:sz w:val="20"/>
                <w:szCs w:val="20"/>
              </w:rPr>
            </w:pPr>
            <w:r w:rsidRPr="00812ECB">
              <w:rPr>
                <w:i/>
                <w:iCs/>
                <w:sz w:val="20"/>
                <w:szCs w:val="20"/>
              </w:rPr>
              <w:t>Total Short Pay Amount</w:t>
            </w:r>
            <w:r w:rsidRPr="00812ECB">
              <w:rPr>
                <w:iCs/>
                <w:sz w:val="20"/>
                <w:szCs w:val="20"/>
              </w:rPr>
              <w:t>—The total short-pay amount calculated by ERCOT to be collected through the Default Uplift Invoice process.</w:t>
            </w:r>
          </w:p>
        </w:tc>
      </w:tr>
      <w:tr w:rsidR="00812ECB" w:rsidRPr="00812ECB" w14:paraId="56F78E10" w14:textId="77777777" w:rsidTr="008C7683">
        <w:trPr>
          <w:cantSplit/>
        </w:trPr>
        <w:tc>
          <w:tcPr>
            <w:tcW w:w="1026" w:type="pct"/>
          </w:tcPr>
          <w:p w14:paraId="123AE109"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MMARS </w:t>
            </w:r>
            <w:r w:rsidRPr="00812ECB">
              <w:rPr>
                <w:i/>
                <w:iCs/>
                <w:color w:val="000000"/>
                <w:kern w:val="24"/>
                <w:sz w:val="20"/>
                <w:szCs w:val="20"/>
                <w:vertAlign w:val="subscript"/>
              </w:rPr>
              <w:t>cp</w:t>
            </w:r>
          </w:p>
        </w:tc>
        <w:tc>
          <w:tcPr>
            <w:tcW w:w="407" w:type="pct"/>
          </w:tcPr>
          <w:p w14:paraId="77D7D7FB" w14:textId="77777777" w:rsidR="00812ECB" w:rsidRPr="00812ECB" w:rsidRDefault="00812ECB" w:rsidP="00812ECB">
            <w:pPr>
              <w:spacing w:after="60"/>
              <w:rPr>
                <w:iCs/>
                <w:sz w:val="20"/>
                <w:szCs w:val="20"/>
              </w:rPr>
            </w:pPr>
            <w:r w:rsidRPr="00812ECB">
              <w:rPr>
                <w:iCs/>
                <w:color w:val="000000"/>
                <w:kern w:val="24"/>
                <w:sz w:val="20"/>
                <w:szCs w:val="20"/>
              </w:rPr>
              <w:t>None</w:t>
            </w:r>
          </w:p>
        </w:tc>
        <w:tc>
          <w:tcPr>
            <w:tcW w:w="3567" w:type="pct"/>
          </w:tcPr>
          <w:p w14:paraId="2E859D7D" w14:textId="77777777" w:rsidR="00812ECB" w:rsidRPr="00812ECB" w:rsidRDefault="00812ECB" w:rsidP="00812ECB">
            <w:pPr>
              <w:spacing w:after="60"/>
              <w:rPr>
                <w:i/>
                <w:iCs/>
                <w:sz w:val="20"/>
                <w:szCs w:val="20"/>
              </w:rPr>
            </w:pPr>
            <w:r w:rsidRPr="00812ECB">
              <w:rPr>
                <w:i/>
                <w:iCs/>
                <w:sz w:val="20"/>
                <w:szCs w:val="20"/>
              </w:rPr>
              <w:t>Maximum MWh Activity Ratio Share</w:t>
            </w:r>
            <w:r w:rsidRPr="00812ECB">
              <w:rPr>
                <w:iCs/>
                <w:sz w:val="20"/>
                <w:szCs w:val="20"/>
              </w:rPr>
              <w:t>—The Counter-Party’s pro rata share of Maximum MWh Activity in the reference month.</w:t>
            </w:r>
          </w:p>
        </w:tc>
      </w:tr>
      <w:tr w:rsidR="00812ECB" w:rsidRPr="00812ECB" w14:paraId="1175691E" w14:textId="77777777" w:rsidTr="008C7683">
        <w:trPr>
          <w:cantSplit/>
        </w:trPr>
        <w:tc>
          <w:tcPr>
            <w:tcW w:w="1026" w:type="pct"/>
          </w:tcPr>
          <w:p w14:paraId="7211EADA"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MMA </w:t>
            </w:r>
            <w:r w:rsidRPr="00812ECB">
              <w:rPr>
                <w:i/>
                <w:iCs/>
                <w:color w:val="000000"/>
                <w:kern w:val="24"/>
                <w:sz w:val="20"/>
                <w:szCs w:val="20"/>
                <w:vertAlign w:val="subscript"/>
              </w:rPr>
              <w:t>cp</w:t>
            </w:r>
          </w:p>
        </w:tc>
        <w:tc>
          <w:tcPr>
            <w:tcW w:w="407" w:type="pct"/>
          </w:tcPr>
          <w:p w14:paraId="346BB4BE"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Pr>
          <w:p w14:paraId="2301A721" w14:textId="77777777" w:rsidR="00812ECB" w:rsidRPr="00812ECB" w:rsidRDefault="00812ECB" w:rsidP="00812ECB">
            <w:pPr>
              <w:spacing w:after="60"/>
              <w:rPr>
                <w:i/>
                <w:iCs/>
                <w:sz w:val="20"/>
                <w:szCs w:val="20"/>
              </w:rPr>
            </w:pPr>
            <w:r w:rsidRPr="00812ECB">
              <w:rPr>
                <w:i/>
                <w:iCs/>
                <w:sz w:val="20"/>
                <w:szCs w:val="20"/>
              </w:rPr>
              <w:t>Maximum MWh Activity</w:t>
            </w:r>
            <w:r w:rsidRPr="00812ECB">
              <w:rPr>
                <w:iCs/>
                <w:sz w:val="20"/>
                <w:szCs w:val="20"/>
              </w:rPr>
              <w:t>—The maximum MWh activity of all Market Participants represented by the Counter-Party in the DAM, RTM and CRR Auction in the reference month.</w:t>
            </w:r>
          </w:p>
        </w:tc>
      </w:tr>
      <w:tr w:rsidR="00812ECB" w:rsidRPr="00812ECB" w14:paraId="0B8FA941" w14:textId="77777777" w:rsidTr="008C7683">
        <w:trPr>
          <w:cantSplit/>
        </w:trPr>
        <w:tc>
          <w:tcPr>
            <w:tcW w:w="1026" w:type="pct"/>
          </w:tcPr>
          <w:p w14:paraId="604E6C5A" w14:textId="77777777" w:rsidR="00812ECB" w:rsidRPr="00812ECB" w:rsidRDefault="00812ECB" w:rsidP="00812ECB">
            <w:pPr>
              <w:spacing w:after="60"/>
              <w:rPr>
                <w:iCs/>
                <w:color w:val="000000"/>
                <w:kern w:val="24"/>
                <w:sz w:val="20"/>
                <w:szCs w:val="20"/>
              </w:rPr>
            </w:pPr>
            <w:r w:rsidRPr="00812ECB">
              <w:rPr>
                <w:iCs/>
                <w:color w:val="000000"/>
                <w:kern w:val="24"/>
                <w:sz w:val="20"/>
                <w:szCs w:val="20"/>
              </w:rPr>
              <w:t>MMATOT</w:t>
            </w:r>
          </w:p>
        </w:tc>
        <w:tc>
          <w:tcPr>
            <w:tcW w:w="407" w:type="pct"/>
          </w:tcPr>
          <w:p w14:paraId="3B9FAB56"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Pr>
          <w:p w14:paraId="777CD8A2" w14:textId="77777777" w:rsidR="00812ECB" w:rsidRPr="00812ECB" w:rsidRDefault="00812ECB" w:rsidP="00812ECB">
            <w:pPr>
              <w:spacing w:after="60"/>
              <w:rPr>
                <w:i/>
                <w:iCs/>
                <w:sz w:val="20"/>
                <w:szCs w:val="20"/>
              </w:rPr>
            </w:pPr>
            <w:r w:rsidRPr="00812ECB">
              <w:rPr>
                <w:i/>
                <w:iCs/>
                <w:sz w:val="20"/>
                <w:szCs w:val="20"/>
              </w:rPr>
              <w:t>Maximum MWh Activity Total</w:t>
            </w:r>
            <w:r w:rsidRPr="00812ECB">
              <w:rPr>
                <w:iCs/>
                <w:sz w:val="20"/>
                <w:szCs w:val="20"/>
              </w:rPr>
              <w:t>—The sum of all Counter-Party’s Maximum MWh Activity in the reference month.</w:t>
            </w:r>
          </w:p>
        </w:tc>
      </w:tr>
      <w:tr w:rsidR="00812ECB" w:rsidRPr="00812ECB" w14:paraId="16791AC1" w14:textId="77777777" w:rsidTr="008C7683">
        <w:trPr>
          <w:cantSplit/>
        </w:trPr>
        <w:tc>
          <w:tcPr>
            <w:tcW w:w="1026" w:type="pct"/>
          </w:tcPr>
          <w:p w14:paraId="215CD365" w14:textId="77777777" w:rsidR="00812ECB" w:rsidRPr="00812ECB" w:rsidRDefault="00812ECB" w:rsidP="00812ECB">
            <w:pPr>
              <w:spacing w:after="60"/>
              <w:rPr>
                <w:iCs/>
                <w:sz w:val="20"/>
                <w:szCs w:val="20"/>
              </w:rPr>
            </w:pPr>
            <w:r w:rsidRPr="00812ECB">
              <w:rPr>
                <w:iCs/>
                <w:color w:val="000000"/>
                <w:kern w:val="24"/>
                <w:sz w:val="20"/>
                <w:szCs w:val="20"/>
              </w:rPr>
              <w:lastRenderedPageBreak/>
              <w:t xml:space="preserve">RTMG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r, i</w:t>
            </w:r>
          </w:p>
        </w:tc>
        <w:tc>
          <w:tcPr>
            <w:tcW w:w="407" w:type="pct"/>
          </w:tcPr>
          <w:p w14:paraId="012686B0"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3E09BBDE" w14:textId="77777777" w:rsidR="00812ECB" w:rsidRPr="00812ECB" w:rsidRDefault="00812ECB" w:rsidP="00812ECB">
            <w:pPr>
              <w:spacing w:after="60"/>
              <w:rPr>
                <w:iCs/>
                <w:sz w:val="20"/>
                <w:szCs w:val="20"/>
              </w:rPr>
            </w:pPr>
            <w:r w:rsidRPr="00812ECB">
              <w:rPr>
                <w:i/>
                <w:iCs/>
                <w:sz w:val="20"/>
                <w:szCs w:val="20"/>
              </w:rPr>
              <w:t>Real-Time Metered Generation per Market Participant per Settlement Point per Resource</w:t>
            </w:r>
            <w:r w:rsidRPr="00812ECB">
              <w:rPr>
                <w:iCs/>
                <w:sz w:val="20"/>
                <w:szCs w:val="20"/>
              </w:rPr>
              <w:t xml:space="preserve">—The Real-Time energy produced by the Generation Resource </w:t>
            </w:r>
            <w:r w:rsidRPr="00812ECB">
              <w:rPr>
                <w:i/>
                <w:iCs/>
                <w:sz w:val="20"/>
                <w:szCs w:val="20"/>
              </w:rPr>
              <w:t>r</w:t>
            </w:r>
            <w:r w:rsidRPr="00812ECB">
              <w:rPr>
                <w:iCs/>
                <w:sz w:val="20"/>
                <w:szCs w:val="20"/>
              </w:rPr>
              <w:t xml:space="preserve"> represented by Market Participant </w:t>
            </w:r>
            <w:proofErr w:type="spellStart"/>
            <w:r w:rsidRPr="00812ECB">
              <w:rPr>
                <w:i/>
                <w:iCs/>
                <w:sz w:val="20"/>
                <w:szCs w:val="20"/>
              </w:rPr>
              <w:t>mp</w:t>
            </w:r>
            <w:proofErr w:type="spellEnd"/>
            <w:r w:rsidRPr="00812ECB">
              <w:rPr>
                <w:iCs/>
                <w:sz w:val="20"/>
                <w:szCs w:val="20"/>
              </w:rPr>
              <w:t xml:space="preserve">, at Resource Node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1867415" w14:textId="77777777" w:rsidTr="008C7683">
        <w:trPr>
          <w:cantSplit/>
        </w:trPr>
        <w:tc>
          <w:tcPr>
            <w:tcW w:w="1026" w:type="pct"/>
          </w:tcPr>
          <w:p w14:paraId="3F041AA8" w14:textId="77777777" w:rsidR="00812ECB" w:rsidRPr="00812ECB" w:rsidRDefault="00812ECB" w:rsidP="00812ECB">
            <w:pPr>
              <w:spacing w:after="60"/>
              <w:rPr>
                <w:iCs/>
                <w:sz w:val="20"/>
                <w:szCs w:val="20"/>
              </w:rPr>
            </w:pPr>
            <w:r w:rsidRPr="00812ECB">
              <w:rPr>
                <w:rFonts w:eastAsia="Calibri"/>
                <w:iCs/>
                <w:sz w:val="20"/>
                <w:szCs w:val="20"/>
              </w:rPr>
              <w:t xml:space="preserve">URTMG </w:t>
            </w:r>
            <w:proofErr w:type="spellStart"/>
            <w:r w:rsidRPr="00812ECB">
              <w:rPr>
                <w:rFonts w:eastAsia="Calibri"/>
                <w:i/>
                <w:iCs/>
                <w:sz w:val="20"/>
                <w:szCs w:val="20"/>
                <w:vertAlign w:val="subscript"/>
              </w:rPr>
              <w:t>mp</w:t>
            </w:r>
            <w:proofErr w:type="spellEnd"/>
          </w:p>
        </w:tc>
        <w:tc>
          <w:tcPr>
            <w:tcW w:w="407" w:type="pct"/>
          </w:tcPr>
          <w:p w14:paraId="1B7F6FE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02F3E435" w14:textId="77777777" w:rsidR="00812ECB" w:rsidRPr="00812ECB" w:rsidRDefault="00812ECB" w:rsidP="00812ECB">
            <w:pPr>
              <w:spacing w:after="60"/>
              <w:rPr>
                <w:i/>
                <w:iCs/>
                <w:sz w:val="20"/>
                <w:szCs w:val="20"/>
              </w:rPr>
            </w:pPr>
            <w:r w:rsidRPr="00812ECB">
              <w:rPr>
                <w:i/>
                <w:iCs/>
                <w:sz w:val="20"/>
                <w:szCs w:val="20"/>
              </w:rPr>
              <w:t>Uplift Real-Time Metered Generation per Market Participant</w:t>
            </w:r>
            <w:r w:rsidRPr="00812ECB">
              <w:rPr>
                <w:iCs/>
                <w:sz w:val="20"/>
                <w:szCs w:val="20"/>
              </w:rPr>
              <w:t xml:space="preserve">—The monthly sum of Real-Time energy produced by Generation Resources represented by Market Participant </w:t>
            </w:r>
            <w:proofErr w:type="spellStart"/>
            <w:r w:rsidRPr="00812ECB">
              <w:rPr>
                <w:i/>
                <w:iCs/>
                <w:sz w:val="20"/>
                <w:szCs w:val="20"/>
              </w:rPr>
              <w:t>mp</w:t>
            </w:r>
            <w:proofErr w:type="spellEnd"/>
            <w:r w:rsidRPr="00812ECB">
              <w:rPr>
                <w:iCs/>
                <w:sz w:val="20"/>
                <w:szCs w:val="20"/>
              </w:rPr>
              <w:t xml:space="preserve">, excluding generation for RMR Resources and generation in RUC-Committed Intervals, where the Market Participant is a QSE assigned to the registered Counter-Party. </w:t>
            </w:r>
          </w:p>
        </w:tc>
      </w:tr>
      <w:tr w:rsidR="00812ECB" w:rsidRPr="00812ECB" w14:paraId="7A12AFA9" w14:textId="77777777" w:rsidTr="008C7683">
        <w:trPr>
          <w:cantSplit/>
        </w:trPr>
        <w:tc>
          <w:tcPr>
            <w:tcW w:w="1026" w:type="pct"/>
          </w:tcPr>
          <w:p w14:paraId="7E20379F"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RTDCIMP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Pr>
          <w:p w14:paraId="3502D87B"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4937BB21" w14:textId="77777777" w:rsidR="00812ECB" w:rsidRPr="00812ECB" w:rsidRDefault="00812ECB" w:rsidP="00812ECB">
            <w:pPr>
              <w:spacing w:after="60"/>
              <w:rPr>
                <w:i/>
                <w:iCs/>
                <w:sz w:val="20"/>
                <w:szCs w:val="20"/>
              </w:rPr>
            </w:pPr>
            <w:r w:rsidRPr="00812ECB">
              <w:rPr>
                <w:i/>
                <w:iCs/>
                <w:sz w:val="20"/>
                <w:szCs w:val="20"/>
              </w:rPr>
              <w:t>Real-Time DC Import per QSE per Settlement Point</w:t>
            </w:r>
            <w:r w:rsidRPr="00812ECB">
              <w:rPr>
                <w:iCs/>
                <w:sz w:val="20"/>
                <w:szCs w:val="20"/>
              </w:rPr>
              <w:t xml:space="preserve">—The aggregated Direct Current Tie (DC Tie) Schedule submitted by Market Participant </w:t>
            </w:r>
            <w:proofErr w:type="spellStart"/>
            <w:r w:rsidRPr="00812ECB">
              <w:rPr>
                <w:i/>
                <w:iCs/>
                <w:sz w:val="20"/>
                <w:szCs w:val="20"/>
              </w:rPr>
              <w:t>mp</w:t>
            </w:r>
            <w:proofErr w:type="spellEnd"/>
            <w:r w:rsidRPr="00812ECB">
              <w:rPr>
                <w:i/>
                <w:iCs/>
                <w:sz w:val="20"/>
                <w:szCs w:val="20"/>
              </w:rPr>
              <w:t>,</w:t>
            </w:r>
            <w:r w:rsidRPr="00812ECB">
              <w:rPr>
                <w:iCs/>
                <w:sz w:val="20"/>
                <w:szCs w:val="20"/>
              </w:rPr>
              <w:t xml:space="preserve"> as an importer into the ERCOT System through DC Tie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09F331B1" w14:textId="77777777" w:rsidTr="008C7683">
        <w:trPr>
          <w:cantSplit/>
        </w:trPr>
        <w:tc>
          <w:tcPr>
            <w:tcW w:w="1026" w:type="pct"/>
          </w:tcPr>
          <w:p w14:paraId="39E9DBF5" w14:textId="77777777" w:rsidR="00812ECB" w:rsidRPr="00812ECB" w:rsidRDefault="00812ECB" w:rsidP="00812ECB">
            <w:pPr>
              <w:spacing w:after="60"/>
              <w:rPr>
                <w:iCs/>
                <w:color w:val="000000"/>
                <w:kern w:val="24"/>
                <w:sz w:val="20"/>
                <w:szCs w:val="20"/>
              </w:rPr>
            </w:pPr>
            <w:r w:rsidRPr="00812ECB">
              <w:rPr>
                <w:rFonts w:eastAsia="Calibri"/>
                <w:iCs/>
                <w:sz w:val="20"/>
                <w:szCs w:val="20"/>
              </w:rPr>
              <w:t xml:space="preserve">URTDCIMP </w:t>
            </w:r>
            <w:proofErr w:type="spellStart"/>
            <w:r w:rsidRPr="00812ECB">
              <w:rPr>
                <w:rFonts w:eastAsia="Calibri"/>
                <w:i/>
                <w:iCs/>
                <w:sz w:val="20"/>
                <w:szCs w:val="20"/>
                <w:vertAlign w:val="subscript"/>
              </w:rPr>
              <w:t>mp</w:t>
            </w:r>
            <w:proofErr w:type="spellEnd"/>
          </w:p>
        </w:tc>
        <w:tc>
          <w:tcPr>
            <w:tcW w:w="407" w:type="pct"/>
          </w:tcPr>
          <w:p w14:paraId="5BA81FB1"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5BD4B366" w14:textId="77777777" w:rsidR="00812ECB" w:rsidRPr="00812ECB" w:rsidRDefault="00812ECB" w:rsidP="00812ECB">
            <w:pPr>
              <w:spacing w:after="60"/>
              <w:rPr>
                <w:i/>
                <w:iCs/>
                <w:sz w:val="20"/>
                <w:szCs w:val="20"/>
              </w:rPr>
            </w:pPr>
            <w:r w:rsidRPr="00812ECB">
              <w:rPr>
                <w:i/>
                <w:iCs/>
                <w:sz w:val="20"/>
                <w:szCs w:val="20"/>
              </w:rPr>
              <w:t>Uplift Real-Time DC Import per Market Participant</w:t>
            </w:r>
            <w:r w:rsidRPr="00812ECB">
              <w:rPr>
                <w:iCs/>
                <w:sz w:val="20"/>
                <w:szCs w:val="20"/>
              </w:rPr>
              <w:t xml:space="preserve">—The monthly sum of the aggregated DC Tie Schedule submitted by Market Participant </w:t>
            </w:r>
            <w:proofErr w:type="spellStart"/>
            <w:r w:rsidRPr="00812ECB">
              <w:rPr>
                <w:i/>
                <w:iCs/>
                <w:sz w:val="20"/>
                <w:szCs w:val="20"/>
              </w:rPr>
              <w:t>mp</w:t>
            </w:r>
            <w:proofErr w:type="spellEnd"/>
            <w:r w:rsidRPr="00812ECB">
              <w:rPr>
                <w:iCs/>
                <w:sz w:val="20"/>
                <w:szCs w:val="20"/>
              </w:rPr>
              <w:t>, as an importer into the ERCOT System where the Market Participant is a QSE assigned to a registered Counter-Party.</w:t>
            </w:r>
          </w:p>
        </w:tc>
      </w:tr>
      <w:tr w:rsidR="00812ECB" w:rsidRPr="00812ECB" w14:paraId="6E2C2407" w14:textId="77777777" w:rsidTr="008C7683">
        <w:trPr>
          <w:cantSplit/>
        </w:trPr>
        <w:tc>
          <w:tcPr>
            <w:tcW w:w="1026" w:type="pct"/>
          </w:tcPr>
          <w:p w14:paraId="51C5FA6A" w14:textId="77777777" w:rsidR="00812ECB" w:rsidRPr="00812ECB" w:rsidRDefault="00812ECB" w:rsidP="00812ECB">
            <w:pPr>
              <w:spacing w:after="60"/>
              <w:rPr>
                <w:iCs/>
                <w:sz w:val="20"/>
                <w:szCs w:val="20"/>
              </w:rPr>
            </w:pPr>
            <w:r w:rsidRPr="00812ECB">
              <w:rPr>
                <w:iCs/>
                <w:color w:val="000000"/>
                <w:kern w:val="24"/>
                <w:sz w:val="20"/>
                <w:szCs w:val="20"/>
              </w:rPr>
              <w:t xml:space="preserve">RTAML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Pr>
          <w:p w14:paraId="3324874E"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1B678A2A" w14:textId="77777777" w:rsidR="00812ECB" w:rsidRPr="00812ECB" w:rsidRDefault="00812ECB" w:rsidP="00812ECB">
            <w:pPr>
              <w:spacing w:after="60"/>
              <w:rPr>
                <w:iCs/>
                <w:sz w:val="20"/>
                <w:szCs w:val="20"/>
              </w:rPr>
            </w:pPr>
            <w:r w:rsidRPr="00812ECB">
              <w:rPr>
                <w:i/>
                <w:iCs/>
                <w:sz w:val="20"/>
                <w:szCs w:val="20"/>
              </w:rPr>
              <w:t>Real-Time Adjusted Metered Load per Market Participant per Settlement Point</w:t>
            </w:r>
            <w:r w:rsidRPr="00812ECB">
              <w:rPr>
                <w:iCs/>
                <w:sz w:val="20"/>
                <w:szCs w:val="20"/>
              </w:rPr>
              <w:t xml:space="preserve">—The sum of the Adjusted Metered Load (AML) at the Electrical Buses that are included in Settlement Point </w:t>
            </w:r>
            <w:r w:rsidRPr="00812ECB">
              <w:rPr>
                <w:i/>
                <w:iCs/>
                <w:sz w:val="20"/>
                <w:szCs w:val="20"/>
              </w:rPr>
              <w:t>p</w:t>
            </w:r>
            <w:r w:rsidRPr="00812ECB">
              <w:rPr>
                <w:iCs/>
                <w:sz w:val="20"/>
                <w:szCs w:val="20"/>
              </w:rPr>
              <w:t xml:space="preserve"> represented by Market Participant </w:t>
            </w:r>
            <w:proofErr w:type="spellStart"/>
            <w:r w:rsidRPr="00812ECB">
              <w:rPr>
                <w:i/>
                <w:iCs/>
                <w:sz w:val="20"/>
                <w:szCs w:val="20"/>
              </w:rPr>
              <w:t>mp</w:t>
            </w:r>
            <w:proofErr w:type="spellEnd"/>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9388459" w14:textId="77777777" w:rsidTr="008C7683">
        <w:trPr>
          <w:cantSplit/>
        </w:trPr>
        <w:tc>
          <w:tcPr>
            <w:tcW w:w="1026" w:type="pct"/>
          </w:tcPr>
          <w:p w14:paraId="2E6F1848" w14:textId="77777777" w:rsidR="00812ECB" w:rsidRPr="00812ECB" w:rsidRDefault="00812ECB" w:rsidP="00812ECB">
            <w:pPr>
              <w:spacing w:after="60"/>
              <w:rPr>
                <w:iCs/>
                <w:sz w:val="20"/>
                <w:szCs w:val="20"/>
              </w:rPr>
            </w:pPr>
            <w:r w:rsidRPr="00812ECB">
              <w:rPr>
                <w:rFonts w:eastAsia="Calibri"/>
                <w:iCs/>
                <w:sz w:val="20"/>
                <w:szCs w:val="20"/>
              </w:rPr>
              <w:t xml:space="preserve">URTAML </w:t>
            </w:r>
            <w:proofErr w:type="spellStart"/>
            <w:r w:rsidRPr="00812ECB">
              <w:rPr>
                <w:rFonts w:eastAsia="Calibri"/>
                <w:i/>
                <w:iCs/>
                <w:sz w:val="20"/>
                <w:szCs w:val="20"/>
                <w:vertAlign w:val="subscript"/>
              </w:rPr>
              <w:t>mp</w:t>
            </w:r>
            <w:proofErr w:type="spellEnd"/>
          </w:p>
        </w:tc>
        <w:tc>
          <w:tcPr>
            <w:tcW w:w="407" w:type="pct"/>
          </w:tcPr>
          <w:p w14:paraId="77033FD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52B447EF" w14:textId="77777777" w:rsidR="00812ECB" w:rsidRPr="00812ECB" w:rsidRDefault="00812ECB" w:rsidP="00812ECB">
            <w:pPr>
              <w:spacing w:after="60"/>
              <w:rPr>
                <w:i/>
                <w:iCs/>
                <w:sz w:val="20"/>
                <w:szCs w:val="20"/>
              </w:rPr>
            </w:pPr>
            <w:r w:rsidRPr="00812ECB">
              <w:rPr>
                <w:i/>
                <w:iCs/>
                <w:sz w:val="20"/>
                <w:szCs w:val="20"/>
              </w:rPr>
              <w:t>Uplift Real-Time Adjusted Metered Load per Market Participant</w:t>
            </w:r>
            <w:r w:rsidRPr="00812ECB">
              <w:rPr>
                <w:iCs/>
                <w:sz w:val="20"/>
                <w:szCs w:val="20"/>
              </w:rPr>
              <w:t xml:space="preserve">—The monthly sum of the AML represented by Market Participant </w:t>
            </w:r>
            <w:proofErr w:type="spellStart"/>
            <w:r w:rsidRPr="00812ECB">
              <w:rPr>
                <w:i/>
                <w:iCs/>
                <w:sz w:val="20"/>
                <w:szCs w:val="20"/>
              </w:rPr>
              <w:t>mp</w:t>
            </w:r>
            <w:proofErr w:type="spellEnd"/>
            <w:r w:rsidRPr="00812ECB">
              <w:rPr>
                <w:iCs/>
                <w:sz w:val="20"/>
                <w:szCs w:val="20"/>
              </w:rPr>
              <w:t>, where the Market Participant is a QSE assigned to the registered Counter-Party.</w:t>
            </w:r>
          </w:p>
        </w:tc>
      </w:tr>
      <w:tr w:rsidR="00812ECB" w:rsidRPr="00812ECB" w14:paraId="4C28A8CF" w14:textId="77777777" w:rsidTr="008C7683">
        <w:trPr>
          <w:cantSplit/>
        </w:trPr>
        <w:tc>
          <w:tcPr>
            <w:tcW w:w="1026" w:type="pct"/>
          </w:tcPr>
          <w:p w14:paraId="383A3315" w14:textId="77777777" w:rsidR="00812ECB" w:rsidRPr="00812ECB" w:rsidRDefault="00812ECB" w:rsidP="00812ECB">
            <w:pPr>
              <w:spacing w:after="60"/>
              <w:rPr>
                <w:iCs/>
                <w:sz w:val="20"/>
                <w:szCs w:val="20"/>
              </w:rPr>
            </w:pPr>
            <w:r w:rsidRPr="00812ECB">
              <w:rPr>
                <w:rFonts w:eastAsia="Calibri"/>
                <w:iCs/>
                <w:sz w:val="20"/>
                <w:szCs w:val="20"/>
              </w:rPr>
              <w:t xml:space="preserve">RTQQES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Pr>
          <w:p w14:paraId="2BC683EC"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79BFBFA9" w14:textId="77777777" w:rsidR="00812ECB" w:rsidRPr="00812ECB" w:rsidRDefault="00812ECB" w:rsidP="00812ECB">
            <w:pPr>
              <w:spacing w:after="60"/>
              <w:rPr>
                <w:i/>
                <w:iCs/>
                <w:sz w:val="20"/>
                <w:szCs w:val="20"/>
              </w:rPr>
            </w:pPr>
            <w:r w:rsidRPr="00812ECB">
              <w:rPr>
                <w:i/>
                <w:iCs/>
                <w:sz w:val="20"/>
                <w:szCs w:val="20"/>
              </w:rPr>
              <w:t xml:space="preserve">QSE-to-QSE Energy </w:t>
            </w:r>
            <w:smartTag w:uri="urn:schemas-microsoft-com:office:smarttags" w:element="PersonName">
              <w:smartTag w:uri="urn:schemas-microsoft-com:office:smarttags" w:element="date">
                <w:r w:rsidRPr="00812ECB">
                  <w:rPr>
                    <w:i/>
                    <w:iCs/>
                    <w:sz w:val="20"/>
                    <w:szCs w:val="20"/>
                  </w:rPr>
                  <w:t>Sale</w:t>
                </w:r>
              </w:smartTag>
            </w:smartTag>
            <w:r w:rsidRPr="00812ECB">
              <w:rPr>
                <w:i/>
                <w:iCs/>
                <w:sz w:val="20"/>
                <w:szCs w:val="20"/>
              </w:rPr>
              <w:t xml:space="preserve"> per Market Participant per Settlement Point</w:t>
            </w:r>
            <w:r w:rsidRPr="00812ECB">
              <w:rPr>
                <w:iCs/>
                <w:sz w:val="20"/>
                <w:szCs w:val="20"/>
              </w:rPr>
              <w:t xml:space="preserve">—The amount of MW sold by Market Participant </w:t>
            </w:r>
            <w:proofErr w:type="spellStart"/>
            <w:r w:rsidRPr="00812ECB">
              <w:rPr>
                <w:i/>
                <w:iCs/>
                <w:sz w:val="20"/>
                <w:szCs w:val="20"/>
              </w:rPr>
              <w:t>mp</w:t>
            </w:r>
            <w:proofErr w:type="spellEnd"/>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65A74EA" w14:textId="77777777" w:rsidTr="008C7683">
        <w:trPr>
          <w:cantSplit/>
        </w:trPr>
        <w:tc>
          <w:tcPr>
            <w:tcW w:w="1026" w:type="pct"/>
          </w:tcPr>
          <w:p w14:paraId="4EE0F520" w14:textId="77777777" w:rsidR="00812ECB" w:rsidRPr="00812ECB" w:rsidRDefault="00812ECB" w:rsidP="00812ECB">
            <w:pPr>
              <w:spacing w:after="60"/>
              <w:rPr>
                <w:iCs/>
                <w:sz w:val="20"/>
                <w:szCs w:val="20"/>
              </w:rPr>
            </w:pPr>
            <w:r w:rsidRPr="00812ECB">
              <w:rPr>
                <w:rFonts w:eastAsia="Calibri"/>
                <w:iCs/>
                <w:sz w:val="20"/>
                <w:szCs w:val="20"/>
              </w:rPr>
              <w:t xml:space="preserve">URTQQES </w:t>
            </w:r>
            <w:proofErr w:type="spellStart"/>
            <w:r w:rsidRPr="00812ECB">
              <w:rPr>
                <w:rFonts w:eastAsia="Calibri"/>
                <w:i/>
                <w:iCs/>
                <w:sz w:val="20"/>
                <w:szCs w:val="20"/>
                <w:vertAlign w:val="subscript"/>
              </w:rPr>
              <w:t>mp</w:t>
            </w:r>
            <w:proofErr w:type="spellEnd"/>
          </w:p>
        </w:tc>
        <w:tc>
          <w:tcPr>
            <w:tcW w:w="407" w:type="pct"/>
          </w:tcPr>
          <w:p w14:paraId="2728A3FE"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5D28192B" w14:textId="77777777" w:rsidR="00812ECB" w:rsidRPr="00812ECB" w:rsidRDefault="00812ECB" w:rsidP="00812ECB">
            <w:pPr>
              <w:spacing w:after="60"/>
              <w:rPr>
                <w:i/>
                <w:iCs/>
                <w:sz w:val="20"/>
                <w:szCs w:val="20"/>
              </w:rPr>
            </w:pPr>
            <w:r w:rsidRPr="00812ECB">
              <w:rPr>
                <w:i/>
                <w:iCs/>
                <w:sz w:val="20"/>
                <w:szCs w:val="20"/>
              </w:rPr>
              <w:t xml:space="preserve">Uplift QSE-to-QSE Energy </w:t>
            </w:r>
            <w:smartTag w:uri="urn:schemas-microsoft-com:office:smarttags" w:element="PersonName">
              <w:smartTag w:uri="urn:schemas-microsoft-com:office:smarttags" w:element="date">
                <w:r w:rsidRPr="00812ECB">
                  <w:rPr>
                    <w:i/>
                    <w:iCs/>
                    <w:sz w:val="20"/>
                    <w:szCs w:val="20"/>
                  </w:rPr>
                  <w:t>Sale</w:t>
                </w:r>
              </w:smartTag>
            </w:smartTag>
            <w:r w:rsidRPr="00812ECB">
              <w:rPr>
                <w:i/>
                <w:iCs/>
                <w:sz w:val="20"/>
                <w:szCs w:val="20"/>
              </w:rPr>
              <w:t xml:space="preserve"> per Market Participant</w:t>
            </w:r>
            <w:r w:rsidRPr="00812ECB">
              <w:rPr>
                <w:iCs/>
                <w:sz w:val="20"/>
                <w:szCs w:val="20"/>
              </w:rPr>
              <w:t xml:space="preserve">—The monthly sum of MW sold by Market Participant </w:t>
            </w:r>
            <w:proofErr w:type="spellStart"/>
            <w:r w:rsidRPr="00812ECB">
              <w:rPr>
                <w:i/>
                <w:iCs/>
                <w:sz w:val="20"/>
                <w:szCs w:val="20"/>
              </w:rPr>
              <w:t>mp</w:t>
            </w:r>
            <w:proofErr w:type="spellEnd"/>
            <w:r w:rsidRPr="00812ECB">
              <w:rPr>
                <w:iCs/>
                <w:sz w:val="20"/>
                <w:szCs w:val="20"/>
              </w:rPr>
              <w:t xml:space="preserve"> through Energy Trades, where the Market Participant is a QSE assigned to the registered Counter-Party.</w:t>
            </w:r>
          </w:p>
        </w:tc>
      </w:tr>
      <w:tr w:rsidR="00812ECB" w:rsidRPr="00812ECB" w14:paraId="783234C4" w14:textId="77777777" w:rsidTr="008C7683">
        <w:trPr>
          <w:cantSplit/>
        </w:trPr>
        <w:tc>
          <w:tcPr>
            <w:tcW w:w="1026" w:type="pct"/>
          </w:tcPr>
          <w:p w14:paraId="37441D3C" w14:textId="77777777" w:rsidR="00812ECB" w:rsidRPr="00812ECB" w:rsidRDefault="00812ECB" w:rsidP="00812ECB">
            <w:pPr>
              <w:spacing w:after="60"/>
              <w:rPr>
                <w:iCs/>
                <w:sz w:val="20"/>
                <w:szCs w:val="20"/>
              </w:rPr>
            </w:pPr>
            <w:r w:rsidRPr="00812ECB">
              <w:rPr>
                <w:rFonts w:eastAsia="Calibri"/>
                <w:iCs/>
                <w:sz w:val="20"/>
                <w:szCs w:val="20"/>
              </w:rPr>
              <w:t xml:space="preserve">RTQQEP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Pr>
          <w:p w14:paraId="4B2253AC"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7EF0D542" w14:textId="77777777" w:rsidR="00812ECB" w:rsidRPr="00812ECB" w:rsidRDefault="00812ECB" w:rsidP="00812ECB">
            <w:pPr>
              <w:spacing w:after="60"/>
              <w:rPr>
                <w:i/>
                <w:iCs/>
                <w:sz w:val="20"/>
                <w:szCs w:val="20"/>
              </w:rPr>
            </w:pPr>
            <w:r w:rsidRPr="00812ECB">
              <w:rPr>
                <w:i/>
                <w:iCs/>
                <w:sz w:val="20"/>
                <w:szCs w:val="20"/>
              </w:rPr>
              <w:t>QSE-to-QSE Energy Purchase per Market Participant per Settlement Point</w:t>
            </w:r>
            <w:r w:rsidRPr="00812ECB">
              <w:rPr>
                <w:iCs/>
                <w:sz w:val="20"/>
                <w:szCs w:val="20"/>
              </w:rPr>
              <w:t xml:space="preserve">—The amount of MW bought by Market Participant </w:t>
            </w:r>
            <w:proofErr w:type="spellStart"/>
            <w:r w:rsidRPr="00812ECB">
              <w:rPr>
                <w:i/>
                <w:iCs/>
                <w:sz w:val="20"/>
                <w:szCs w:val="20"/>
              </w:rPr>
              <w:t>mp</w:t>
            </w:r>
            <w:proofErr w:type="spellEnd"/>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4AA2777C" w14:textId="77777777" w:rsidTr="008C7683">
        <w:trPr>
          <w:cantSplit/>
        </w:trPr>
        <w:tc>
          <w:tcPr>
            <w:tcW w:w="1026" w:type="pct"/>
          </w:tcPr>
          <w:p w14:paraId="391F43B5" w14:textId="77777777" w:rsidR="00812ECB" w:rsidRPr="00812ECB" w:rsidRDefault="00812ECB" w:rsidP="00812ECB">
            <w:pPr>
              <w:spacing w:after="60"/>
              <w:rPr>
                <w:iCs/>
                <w:sz w:val="20"/>
                <w:szCs w:val="20"/>
              </w:rPr>
            </w:pPr>
            <w:r w:rsidRPr="00812ECB">
              <w:rPr>
                <w:rFonts w:eastAsia="Calibri"/>
                <w:iCs/>
                <w:sz w:val="20"/>
                <w:szCs w:val="20"/>
              </w:rPr>
              <w:t xml:space="preserve">URTQQEP </w:t>
            </w:r>
            <w:proofErr w:type="spellStart"/>
            <w:r w:rsidRPr="00812ECB">
              <w:rPr>
                <w:rFonts w:eastAsia="Calibri"/>
                <w:i/>
                <w:iCs/>
                <w:sz w:val="20"/>
                <w:szCs w:val="20"/>
                <w:vertAlign w:val="subscript"/>
              </w:rPr>
              <w:t>mp</w:t>
            </w:r>
            <w:proofErr w:type="spellEnd"/>
          </w:p>
        </w:tc>
        <w:tc>
          <w:tcPr>
            <w:tcW w:w="407" w:type="pct"/>
          </w:tcPr>
          <w:p w14:paraId="7F753E0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4FD8C8F6" w14:textId="77777777" w:rsidR="00812ECB" w:rsidRPr="00812ECB" w:rsidRDefault="00812ECB" w:rsidP="00812ECB">
            <w:pPr>
              <w:spacing w:after="60"/>
              <w:rPr>
                <w:iCs/>
                <w:sz w:val="20"/>
                <w:szCs w:val="20"/>
              </w:rPr>
            </w:pPr>
            <w:r w:rsidRPr="00812ECB">
              <w:rPr>
                <w:i/>
                <w:iCs/>
                <w:sz w:val="20"/>
                <w:szCs w:val="20"/>
              </w:rPr>
              <w:t>Uplift QSE-to-QSE Energy Purchase per Market Participant</w:t>
            </w:r>
            <w:r w:rsidRPr="00812ECB">
              <w:rPr>
                <w:iCs/>
                <w:sz w:val="20"/>
                <w:szCs w:val="20"/>
              </w:rPr>
              <w:t xml:space="preserve">—The monthly sum of MW bought by Market Participant </w:t>
            </w:r>
            <w:proofErr w:type="spellStart"/>
            <w:r w:rsidRPr="00812ECB">
              <w:rPr>
                <w:i/>
                <w:iCs/>
                <w:sz w:val="20"/>
                <w:szCs w:val="20"/>
              </w:rPr>
              <w:t>mp</w:t>
            </w:r>
            <w:proofErr w:type="spellEnd"/>
            <w:r w:rsidRPr="00812ECB">
              <w:rPr>
                <w:iCs/>
                <w:sz w:val="20"/>
                <w:szCs w:val="20"/>
              </w:rPr>
              <w:t xml:space="preserve"> through Energy Trades, where the Market Participant is a QSE assigned to the registered Counter-Party.</w:t>
            </w:r>
          </w:p>
        </w:tc>
      </w:tr>
      <w:tr w:rsidR="00812ECB" w:rsidRPr="00812ECB" w14:paraId="3FE2EF86" w14:textId="77777777" w:rsidTr="008C7683">
        <w:trPr>
          <w:cantSplit/>
        </w:trPr>
        <w:tc>
          <w:tcPr>
            <w:tcW w:w="1026" w:type="pct"/>
          </w:tcPr>
          <w:p w14:paraId="55CE9C06" w14:textId="77777777" w:rsidR="00812ECB" w:rsidRPr="00812ECB" w:rsidRDefault="00812ECB" w:rsidP="00812ECB">
            <w:pPr>
              <w:spacing w:after="60"/>
              <w:rPr>
                <w:iCs/>
                <w:sz w:val="20"/>
                <w:szCs w:val="20"/>
              </w:rPr>
            </w:pPr>
            <w:r w:rsidRPr="00812ECB">
              <w:rPr>
                <w:rFonts w:eastAsia="Calibri"/>
                <w:iCs/>
                <w:sz w:val="20"/>
                <w:szCs w:val="20"/>
              </w:rPr>
              <w:t xml:space="preserve">DAES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h</w:t>
            </w:r>
          </w:p>
        </w:tc>
        <w:tc>
          <w:tcPr>
            <w:tcW w:w="407" w:type="pct"/>
          </w:tcPr>
          <w:p w14:paraId="7244730F"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46FF0155" w14:textId="77777777" w:rsidR="00812ECB" w:rsidRPr="00812ECB" w:rsidRDefault="00812ECB" w:rsidP="00812ECB">
            <w:pPr>
              <w:spacing w:after="60"/>
              <w:rPr>
                <w:iCs/>
                <w:sz w:val="20"/>
                <w:szCs w:val="20"/>
              </w:rPr>
            </w:pPr>
            <w:r w:rsidRPr="00812ECB">
              <w:rPr>
                <w:i/>
                <w:iCs/>
                <w:sz w:val="20"/>
                <w:szCs w:val="20"/>
              </w:rPr>
              <w:t>Day-Ahead Energy Sale per Market Participant per Settlement Point per hour</w:t>
            </w:r>
            <w:r w:rsidRPr="00812ECB">
              <w:rPr>
                <w:iCs/>
                <w:sz w:val="20"/>
                <w:szCs w:val="20"/>
              </w:rPr>
              <w:t xml:space="preserve">—The total amount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cleared Three-Part Supply Offers in the DAM and cleared DAM Energy-Only Offers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387D40E4" w14:textId="77777777" w:rsidTr="008C7683">
        <w:trPr>
          <w:cantSplit/>
        </w:trPr>
        <w:tc>
          <w:tcPr>
            <w:tcW w:w="1026" w:type="pct"/>
          </w:tcPr>
          <w:p w14:paraId="000BB2C3" w14:textId="77777777" w:rsidR="00812ECB" w:rsidRPr="00812ECB" w:rsidRDefault="00812ECB" w:rsidP="00812ECB">
            <w:pPr>
              <w:spacing w:after="60"/>
              <w:rPr>
                <w:iCs/>
                <w:sz w:val="20"/>
                <w:szCs w:val="20"/>
              </w:rPr>
            </w:pPr>
            <w:r w:rsidRPr="00812ECB">
              <w:rPr>
                <w:rFonts w:eastAsia="Calibri"/>
                <w:iCs/>
                <w:sz w:val="20"/>
                <w:szCs w:val="20"/>
              </w:rPr>
              <w:t xml:space="preserve">UDAES </w:t>
            </w:r>
            <w:proofErr w:type="spellStart"/>
            <w:r w:rsidRPr="00812ECB">
              <w:rPr>
                <w:rFonts w:eastAsia="Calibri"/>
                <w:i/>
                <w:iCs/>
                <w:sz w:val="20"/>
                <w:szCs w:val="20"/>
                <w:vertAlign w:val="subscript"/>
              </w:rPr>
              <w:t>mp</w:t>
            </w:r>
            <w:proofErr w:type="spellEnd"/>
          </w:p>
        </w:tc>
        <w:tc>
          <w:tcPr>
            <w:tcW w:w="407" w:type="pct"/>
          </w:tcPr>
          <w:p w14:paraId="5BD59677"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2BFA32D8" w14:textId="77777777" w:rsidR="00812ECB" w:rsidRPr="00812ECB" w:rsidRDefault="00812ECB" w:rsidP="00812ECB">
            <w:pPr>
              <w:spacing w:after="60"/>
              <w:rPr>
                <w:i/>
                <w:iCs/>
                <w:sz w:val="20"/>
                <w:szCs w:val="20"/>
              </w:rPr>
            </w:pPr>
            <w:r w:rsidRPr="00812ECB">
              <w:rPr>
                <w:i/>
                <w:iCs/>
                <w:sz w:val="20"/>
                <w:szCs w:val="20"/>
              </w:rPr>
              <w:t>Uplift Day-Ahead Energy Sale per Market Participant</w:t>
            </w:r>
            <w:r w:rsidRPr="00812ECB">
              <w:rPr>
                <w:iCs/>
                <w:sz w:val="20"/>
                <w:szCs w:val="20"/>
              </w:rPr>
              <w:t xml:space="preserve">—The monthly total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cleared Three-Part Supply Offers in the DAM and cleared DAM Energy-Only Offer Curves, where the Market Participant is a QSE assigned to the registered Counter-Party.</w:t>
            </w:r>
          </w:p>
        </w:tc>
      </w:tr>
      <w:tr w:rsidR="00812ECB" w:rsidRPr="00812ECB" w14:paraId="7E68239E" w14:textId="77777777" w:rsidTr="008C7683">
        <w:trPr>
          <w:cantSplit/>
        </w:trPr>
        <w:tc>
          <w:tcPr>
            <w:tcW w:w="1026" w:type="pct"/>
          </w:tcPr>
          <w:p w14:paraId="382F3C0D" w14:textId="77777777" w:rsidR="00812ECB" w:rsidRPr="00812ECB" w:rsidRDefault="00812ECB" w:rsidP="00812ECB">
            <w:pPr>
              <w:spacing w:after="60"/>
              <w:rPr>
                <w:iCs/>
                <w:sz w:val="20"/>
                <w:szCs w:val="20"/>
              </w:rPr>
            </w:pPr>
            <w:r w:rsidRPr="00812ECB">
              <w:rPr>
                <w:rFonts w:eastAsia="Calibri"/>
                <w:iCs/>
                <w:sz w:val="20"/>
                <w:szCs w:val="20"/>
              </w:rPr>
              <w:t xml:space="preserve">DAEP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h</w:t>
            </w:r>
          </w:p>
        </w:tc>
        <w:tc>
          <w:tcPr>
            <w:tcW w:w="407" w:type="pct"/>
          </w:tcPr>
          <w:p w14:paraId="071F94AB"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619724B5" w14:textId="77777777" w:rsidR="00812ECB" w:rsidRPr="00812ECB" w:rsidRDefault="00812ECB" w:rsidP="00812ECB">
            <w:pPr>
              <w:spacing w:after="60"/>
              <w:rPr>
                <w:iCs/>
                <w:sz w:val="20"/>
                <w:szCs w:val="20"/>
              </w:rPr>
            </w:pPr>
            <w:r w:rsidRPr="00812ECB">
              <w:rPr>
                <w:i/>
                <w:iCs/>
                <w:sz w:val="20"/>
                <w:szCs w:val="20"/>
              </w:rPr>
              <w:t>Day-Ahead Energy Purchase per Market Participant per Settlement Point per hour</w:t>
            </w:r>
            <w:r w:rsidRPr="00812ECB">
              <w:rPr>
                <w:iCs/>
                <w:sz w:val="20"/>
                <w:szCs w:val="20"/>
              </w:rPr>
              <w:t xml:space="preserve">—The total amount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del w:id="1464" w:author="ERCOT" w:date="2022-06-26T18:20:00Z">
              <w:r w:rsidRPr="00812ECB" w:rsidDel="004854BE">
                <w:rPr>
                  <w:iCs/>
                  <w:sz w:val="20"/>
                  <w:szCs w:val="20"/>
                </w:rPr>
                <w:delText xml:space="preserve">cleared </w:delText>
              </w:r>
            </w:del>
            <w:r w:rsidRPr="00812ECB">
              <w:rPr>
                <w:iCs/>
                <w:sz w:val="20"/>
                <w:szCs w:val="20"/>
              </w:rPr>
              <w:t>DAM Energy Bids</w:t>
            </w:r>
            <w:ins w:id="1465" w:author="ERCOT" w:date="2022-06-26T18:20:00Z">
              <w:r w:rsidRPr="00812ECB">
                <w:rPr>
                  <w:iCs/>
                  <w:sz w:val="20"/>
                  <w:szCs w:val="20"/>
                </w:rPr>
                <w:t xml:space="preserve"> and Energy Bid Curves,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0C79C627" w14:textId="77777777" w:rsidTr="008C7683">
        <w:trPr>
          <w:cantSplit/>
        </w:trPr>
        <w:tc>
          <w:tcPr>
            <w:tcW w:w="1026" w:type="pct"/>
          </w:tcPr>
          <w:p w14:paraId="7C2B6BDE" w14:textId="77777777" w:rsidR="00812ECB" w:rsidRPr="00812ECB" w:rsidRDefault="00812ECB" w:rsidP="00812ECB">
            <w:pPr>
              <w:spacing w:after="60"/>
              <w:rPr>
                <w:iCs/>
                <w:sz w:val="20"/>
                <w:szCs w:val="20"/>
              </w:rPr>
            </w:pPr>
            <w:r w:rsidRPr="00812ECB">
              <w:rPr>
                <w:rFonts w:eastAsia="Calibri"/>
                <w:iCs/>
                <w:sz w:val="20"/>
                <w:szCs w:val="20"/>
              </w:rPr>
              <w:lastRenderedPageBreak/>
              <w:t xml:space="preserve">UDAEP </w:t>
            </w:r>
            <w:proofErr w:type="spellStart"/>
            <w:r w:rsidRPr="00812ECB">
              <w:rPr>
                <w:rFonts w:eastAsia="Calibri"/>
                <w:i/>
                <w:iCs/>
                <w:sz w:val="20"/>
                <w:szCs w:val="20"/>
                <w:vertAlign w:val="subscript"/>
              </w:rPr>
              <w:t>mp</w:t>
            </w:r>
            <w:proofErr w:type="spellEnd"/>
          </w:p>
        </w:tc>
        <w:tc>
          <w:tcPr>
            <w:tcW w:w="407" w:type="pct"/>
          </w:tcPr>
          <w:p w14:paraId="28D60D13"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36C05B42" w14:textId="77777777" w:rsidR="00812ECB" w:rsidRPr="00812ECB" w:rsidRDefault="00812ECB" w:rsidP="00812ECB">
            <w:pPr>
              <w:spacing w:after="60"/>
              <w:rPr>
                <w:i/>
                <w:iCs/>
                <w:sz w:val="20"/>
                <w:szCs w:val="20"/>
              </w:rPr>
            </w:pPr>
            <w:r w:rsidRPr="00812ECB">
              <w:rPr>
                <w:i/>
                <w:iCs/>
                <w:sz w:val="20"/>
                <w:szCs w:val="20"/>
              </w:rPr>
              <w:t>Uplift Day-Ahead Energy Purchase per Market Participant</w:t>
            </w:r>
            <w:r w:rsidRPr="00812ECB">
              <w:rPr>
                <w:iCs/>
                <w:sz w:val="20"/>
                <w:szCs w:val="20"/>
              </w:rPr>
              <w:t xml:space="preserve">—The monthly total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del w:id="1466" w:author="ERCOT" w:date="2022-06-26T18:21:00Z">
              <w:r w:rsidRPr="00812ECB" w:rsidDel="004854BE">
                <w:rPr>
                  <w:iCs/>
                  <w:sz w:val="20"/>
                  <w:szCs w:val="20"/>
                </w:rPr>
                <w:delText xml:space="preserve">cleared </w:delText>
              </w:r>
            </w:del>
            <w:r w:rsidRPr="00812ECB">
              <w:rPr>
                <w:iCs/>
                <w:sz w:val="20"/>
                <w:szCs w:val="20"/>
              </w:rPr>
              <w:t>DAM Energy Bids</w:t>
            </w:r>
            <w:ins w:id="1467" w:author="ERCOT" w:date="2022-06-26T18:21:00Z">
              <w:r w:rsidRPr="00812ECB">
                <w:rPr>
                  <w:iCs/>
                  <w:sz w:val="20"/>
                  <w:szCs w:val="20"/>
                </w:rPr>
                <w:t xml:space="preserve"> and Energy Bid Curves, cleared in the DAM</w:t>
              </w:r>
            </w:ins>
            <w:r w:rsidRPr="00812ECB">
              <w:rPr>
                <w:iCs/>
                <w:sz w:val="20"/>
                <w:szCs w:val="20"/>
              </w:rPr>
              <w:t>, where the Market Participant is a QSE assigned to the registered Counter-Party.</w:t>
            </w:r>
          </w:p>
        </w:tc>
      </w:tr>
      <w:tr w:rsidR="00812ECB" w:rsidRPr="00812ECB" w14:paraId="1DE1BC7D" w14:textId="77777777" w:rsidTr="008C7683">
        <w:trPr>
          <w:cantSplit/>
        </w:trPr>
        <w:tc>
          <w:tcPr>
            <w:tcW w:w="1026" w:type="pct"/>
          </w:tcPr>
          <w:p w14:paraId="36B36B1C" w14:textId="77777777" w:rsidR="00812ECB" w:rsidRPr="00812ECB" w:rsidRDefault="00812ECB" w:rsidP="00812ECB">
            <w:pPr>
              <w:spacing w:after="60"/>
              <w:rPr>
                <w:iCs/>
                <w:sz w:val="20"/>
                <w:szCs w:val="20"/>
              </w:rPr>
            </w:pPr>
            <w:r w:rsidRPr="00812ECB">
              <w:rPr>
                <w:iCs/>
                <w:sz w:val="20"/>
                <w:szCs w:val="20"/>
              </w:rPr>
              <w:t xml:space="preserve">RTOBL </w:t>
            </w:r>
            <w:proofErr w:type="spellStart"/>
            <w:r w:rsidRPr="00812ECB">
              <w:rPr>
                <w:i/>
                <w:iCs/>
                <w:sz w:val="20"/>
                <w:szCs w:val="20"/>
                <w:vertAlign w:val="subscript"/>
              </w:rPr>
              <w:t>mp</w:t>
            </w:r>
            <w:proofErr w:type="spellEnd"/>
            <w:r w:rsidRPr="00812ECB">
              <w:rPr>
                <w:i/>
                <w:iCs/>
                <w:sz w:val="20"/>
                <w:szCs w:val="20"/>
                <w:vertAlign w:val="subscript"/>
              </w:rPr>
              <w:t>, (j, k), h</w:t>
            </w:r>
          </w:p>
        </w:tc>
        <w:tc>
          <w:tcPr>
            <w:tcW w:w="407" w:type="pct"/>
          </w:tcPr>
          <w:p w14:paraId="1C20D9B4"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334CA1A3" w14:textId="77777777" w:rsidR="00812ECB" w:rsidRPr="00812ECB" w:rsidRDefault="00812ECB" w:rsidP="00812ECB">
            <w:pPr>
              <w:spacing w:after="60"/>
              <w:rPr>
                <w:iCs/>
                <w:sz w:val="20"/>
                <w:szCs w:val="20"/>
              </w:rPr>
            </w:pPr>
            <w:r w:rsidRPr="00812ECB">
              <w:rPr>
                <w:i/>
                <w:iCs/>
                <w:sz w:val="20"/>
                <w:szCs w:val="20"/>
              </w:rPr>
              <w:t>Real-Time Obligation per Market Participant per source and sink pair per hour</w:t>
            </w:r>
            <w:r w:rsidRPr="00812ECB">
              <w:rPr>
                <w:iCs/>
                <w:sz w:val="20"/>
                <w:szCs w:val="20"/>
              </w:rPr>
              <w:t xml:space="preserve">—The number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Point-to-Point (PTP) Obligations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settled in Real-Time for the hour </w:t>
            </w:r>
            <w:r w:rsidRPr="00812ECB">
              <w:rPr>
                <w:i/>
                <w:iCs/>
                <w:sz w:val="20"/>
                <w:szCs w:val="20"/>
              </w:rPr>
              <w:t>h</w:t>
            </w:r>
            <w:r w:rsidRPr="00812ECB">
              <w:rPr>
                <w:iCs/>
                <w:sz w:val="20"/>
                <w:szCs w:val="20"/>
              </w:rPr>
              <w:t>, and where the Market Participant is a QSE.</w:t>
            </w:r>
          </w:p>
        </w:tc>
      </w:tr>
      <w:tr w:rsidR="00812ECB" w:rsidRPr="00812ECB" w14:paraId="16D207DD" w14:textId="77777777" w:rsidTr="008C7683">
        <w:trPr>
          <w:cantSplit/>
        </w:trPr>
        <w:tc>
          <w:tcPr>
            <w:tcW w:w="1026" w:type="pct"/>
          </w:tcPr>
          <w:p w14:paraId="7808CBD1" w14:textId="77777777" w:rsidR="00812ECB" w:rsidRPr="00812ECB" w:rsidRDefault="00812ECB" w:rsidP="00812ECB">
            <w:pPr>
              <w:spacing w:after="60"/>
              <w:rPr>
                <w:bCs/>
                <w:iCs/>
                <w:sz w:val="20"/>
                <w:szCs w:val="20"/>
              </w:rPr>
            </w:pPr>
            <w:r w:rsidRPr="00812ECB">
              <w:rPr>
                <w:rFonts w:eastAsia="Calibri"/>
                <w:iCs/>
                <w:sz w:val="20"/>
                <w:szCs w:val="20"/>
              </w:rPr>
              <w:t xml:space="preserve">URTOBL </w:t>
            </w:r>
            <w:proofErr w:type="spellStart"/>
            <w:r w:rsidRPr="00812ECB">
              <w:rPr>
                <w:rFonts w:eastAsia="Calibri"/>
                <w:i/>
                <w:iCs/>
                <w:sz w:val="20"/>
                <w:szCs w:val="20"/>
                <w:vertAlign w:val="subscript"/>
              </w:rPr>
              <w:t>mp</w:t>
            </w:r>
            <w:proofErr w:type="spellEnd"/>
          </w:p>
        </w:tc>
        <w:tc>
          <w:tcPr>
            <w:tcW w:w="407" w:type="pct"/>
          </w:tcPr>
          <w:p w14:paraId="04800AEA" w14:textId="77777777" w:rsidR="00812ECB" w:rsidRPr="00812ECB" w:rsidRDefault="00812ECB" w:rsidP="00812ECB">
            <w:pPr>
              <w:spacing w:after="60"/>
              <w:rPr>
                <w:bCs/>
                <w:iCs/>
                <w:sz w:val="20"/>
                <w:szCs w:val="20"/>
              </w:rPr>
            </w:pPr>
            <w:r w:rsidRPr="00812ECB">
              <w:rPr>
                <w:iCs/>
                <w:sz w:val="20"/>
                <w:szCs w:val="20"/>
              </w:rPr>
              <w:t>MWh</w:t>
            </w:r>
          </w:p>
        </w:tc>
        <w:tc>
          <w:tcPr>
            <w:tcW w:w="3567" w:type="pct"/>
          </w:tcPr>
          <w:p w14:paraId="3F2F5B65" w14:textId="77777777" w:rsidR="00812ECB" w:rsidRPr="00812ECB" w:rsidRDefault="00812ECB" w:rsidP="00812ECB">
            <w:pPr>
              <w:spacing w:after="60"/>
              <w:rPr>
                <w:bCs/>
                <w:i/>
                <w:iCs/>
                <w:sz w:val="20"/>
                <w:szCs w:val="20"/>
              </w:rPr>
            </w:pPr>
            <w:r w:rsidRPr="00812ECB">
              <w:rPr>
                <w:i/>
                <w:iCs/>
                <w:sz w:val="20"/>
                <w:szCs w:val="20"/>
              </w:rPr>
              <w:t>Uplift Real-Time Obligation per Market Participant</w:t>
            </w:r>
            <w:r w:rsidRPr="00812ECB">
              <w:rPr>
                <w:iCs/>
                <w:sz w:val="20"/>
                <w:szCs w:val="20"/>
              </w:rPr>
              <w:t xml:space="preserve">—The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Obligations settled in Real-Time, counting the quantity only once per source and sink pair, and where the Market Participant is a QSE assigned to the registered Counter-Party.</w:t>
            </w:r>
          </w:p>
        </w:tc>
      </w:tr>
      <w:tr w:rsidR="00812ECB" w:rsidRPr="00812ECB" w14:paraId="74AA37B8" w14:textId="77777777" w:rsidTr="008C7683">
        <w:trPr>
          <w:cantSplit/>
        </w:trPr>
        <w:tc>
          <w:tcPr>
            <w:tcW w:w="1026" w:type="pct"/>
          </w:tcPr>
          <w:p w14:paraId="1284586B" w14:textId="77777777" w:rsidR="00812ECB" w:rsidRPr="00812ECB" w:rsidRDefault="00812ECB" w:rsidP="00812ECB">
            <w:pPr>
              <w:spacing w:after="60"/>
              <w:rPr>
                <w:bCs/>
                <w:iCs/>
                <w:sz w:val="20"/>
                <w:szCs w:val="20"/>
              </w:rPr>
            </w:pPr>
            <w:r w:rsidRPr="00812ECB">
              <w:rPr>
                <w:bCs/>
                <w:iCs/>
                <w:sz w:val="20"/>
                <w:szCs w:val="20"/>
              </w:rPr>
              <w:t xml:space="preserve">RTOBLLO </w:t>
            </w:r>
            <w:r w:rsidRPr="00812ECB">
              <w:rPr>
                <w:bCs/>
                <w:i/>
                <w:iCs/>
                <w:sz w:val="20"/>
                <w:szCs w:val="20"/>
                <w:vertAlign w:val="subscript"/>
              </w:rPr>
              <w:t>q, (j, k)</w:t>
            </w:r>
          </w:p>
        </w:tc>
        <w:tc>
          <w:tcPr>
            <w:tcW w:w="407" w:type="pct"/>
          </w:tcPr>
          <w:p w14:paraId="7A40BE02" w14:textId="77777777" w:rsidR="00812ECB" w:rsidRPr="00812ECB" w:rsidRDefault="00812ECB" w:rsidP="00812ECB">
            <w:pPr>
              <w:spacing w:after="60"/>
              <w:rPr>
                <w:bCs/>
                <w:iCs/>
                <w:sz w:val="20"/>
                <w:szCs w:val="20"/>
              </w:rPr>
            </w:pPr>
            <w:r w:rsidRPr="00812ECB">
              <w:rPr>
                <w:bCs/>
                <w:iCs/>
                <w:sz w:val="20"/>
                <w:szCs w:val="20"/>
              </w:rPr>
              <w:t>MW</w:t>
            </w:r>
          </w:p>
        </w:tc>
        <w:tc>
          <w:tcPr>
            <w:tcW w:w="3567" w:type="pct"/>
          </w:tcPr>
          <w:p w14:paraId="20C65B53" w14:textId="77777777" w:rsidR="00812ECB" w:rsidRPr="00812ECB" w:rsidRDefault="00812ECB" w:rsidP="00812ECB">
            <w:pPr>
              <w:spacing w:after="60"/>
              <w:rPr>
                <w:bCs/>
                <w:i/>
                <w:iCs/>
                <w:sz w:val="20"/>
                <w:szCs w:val="20"/>
              </w:rPr>
            </w:pP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total MW of the QSE’s PTP Obligation with Links to an Option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p>
        </w:tc>
      </w:tr>
      <w:tr w:rsidR="00812ECB" w:rsidRPr="00812ECB" w14:paraId="358C7403" w14:textId="77777777" w:rsidTr="008C7683">
        <w:trPr>
          <w:cantSplit/>
        </w:trPr>
        <w:tc>
          <w:tcPr>
            <w:tcW w:w="1026" w:type="pct"/>
          </w:tcPr>
          <w:p w14:paraId="4128935E" w14:textId="77777777" w:rsidR="00812ECB" w:rsidRPr="00812ECB" w:rsidRDefault="00812ECB" w:rsidP="00812ECB">
            <w:pPr>
              <w:spacing w:after="60"/>
              <w:rPr>
                <w:bCs/>
                <w:iCs/>
                <w:sz w:val="20"/>
                <w:szCs w:val="20"/>
              </w:rPr>
            </w:pPr>
            <w:r w:rsidRPr="00812ECB">
              <w:rPr>
                <w:bCs/>
                <w:iCs/>
                <w:sz w:val="20"/>
                <w:szCs w:val="20"/>
              </w:rPr>
              <w:t xml:space="preserve">URTOBLLO </w:t>
            </w:r>
            <w:r w:rsidRPr="00812ECB">
              <w:rPr>
                <w:bCs/>
                <w:i/>
                <w:iCs/>
                <w:sz w:val="20"/>
                <w:szCs w:val="20"/>
                <w:vertAlign w:val="subscript"/>
              </w:rPr>
              <w:t>q, (j, k)</w:t>
            </w:r>
          </w:p>
        </w:tc>
        <w:tc>
          <w:tcPr>
            <w:tcW w:w="407" w:type="pct"/>
          </w:tcPr>
          <w:p w14:paraId="4CAA4B00" w14:textId="77777777" w:rsidR="00812ECB" w:rsidRPr="00812ECB" w:rsidRDefault="00812ECB" w:rsidP="00812ECB">
            <w:pPr>
              <w:spacing w:after="60"/>
              <w:rPr>
                <w:bCs/>
                <w:iCs/>
                <w:sz w:val="20"/>
                <w:szCs w:val="20"/>
              </w:rPr>
            </w:pPr>
            <w:r w:rsidRPr="00812ECB">
              <w:rPr>
                <w:bCs/>
                <w:iCs/>
                <w:sz w:val="20"/>
                <w:szCs w:val="20"/>
              </w:rPr>
              <w:t>MW</w:t>
            </w:r>
          </w:p>
        </w:tc>
        <w:tc>
          <w:tcPr>
            <w:tcW w:w="3567" w:type="pct"/>
          </w:tcPr>
          <w:p w14:paraId="3C0C0E46" w14:textId="77777777" w:rsidR="00812ECB" w:rsidRPr="00812ECB" w:rsidRDefault="00812ECB" w:rsidP="00812ECB">
            <w:pPr>
              <w:spacing w:after="60"/>
              <w:rPr>
                <w:bCs/>
                <w:i/>
                <w:iCs/>
                <w:sz w:val="20"/>
                <w:szCs w:val="20"/>
              </w:rPr>
            </w:pPr>
            <w:r w:rsidRPr="00812ECB">
              <w:rPr>
                <w:bCs/>
                <w:i/>
                <w:iCs/>
                <w:sz w:val="20"/>
                <w:szCs w:val="20"/>
              </w:rPr>
              <w:t>Uplift Real-Time Obligation with Links to an Option per QSE per pair of source and sink</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 xml:space="preserve">MW of PTP Obligation with Links to Options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r w:rsidRPr="00812ECB">
              <w:rPr>
                <w:iCs/>
                <w:sz w:val="20"/>
                <w:szCs w:val="20"/>
              </w:rPr>
              <w:t xml:space="preserve"> where the Market Participant is a QSE assigned to the registered Counter-Party.</w:t>
            </w:r>
          </w:p>
        </w:tc>
      </w:tr>
      <w:tr w:rsidR="00812ECB" w:rsidRPr="00812ECB" w14:paraId="6F9BFE3D" w14:textId="77777777" w:rsidTr="008C7683">
        <w:trPr>
          <w:cantSplit/>
        </w:trPr>
        <w:tc>
          <w:tcPr>
            <w:tcW w:w="1026" w:type="pct"/>
          </w:tcPr>
          <w:p w14:paraId="684B7619" w14:textId="77777777" w:rsidR="00812ECB" w:rsidRPr="00812ECB" w:rsidRDefault="00812ECB" w:rsidP="00812ECB">
            <w:pPr>
              <w:spacing w:after="60"/>
              <w:rPr>
                <w:iCs/>
                <w:sz w:val="20"/>
                <w:szCs w:val="20"/>
              </w:rPr>
            </w:pPr>
            <w:r w:rsidRPr="00812ECB">
              <w:rPr>
                <w:bCs/>
                <w:iCs/>
                <w:sz w:val="20"/>
                <w:szCs w:val="20"/>
              </w:rPr>
              <w:t xml:space="preserve">DAOPT </w:t>
            </w:r>
            <w:proofErr w:type="spellStart"/>
            <w:r w:rsidRPr="00812ECB">
              <w:rPr>
                <w:rFonts w:eastAsia="Calibri"/>
                <w:i/>
                <w:iCs/>
                <w:sz w:val="20"/>
                <w:szCs w:val="20"/>
                <w:vertAlign w:val="subscript"/>
              </w:rPr>
              <w:t>mp</w:t>
            </w:r>
            <w:proofErr w:type="spellEnd"/>
            <w:r w:rsidRPr="00812ECB">
              <w:rPr>
                <w:bCs/>
                <w:i/>
                <w:iCs/>
                <w:sz w:val="20"/>
                <w:szCs w:val="20"/>
                <w:vertAlign w:val="subscript"/>
              </w:rPr>
              <w:t>, (j, k), h</w:t>
            </w:r>
          </w:p>
        </w:tc>
        <w:tc>
          <w:tcPr>
            <w:tcW w:w="407" w:type="pct"/>
          </w:tcPr>
          <w:p w14:paraId="31FE8336" w14:textId="77777777" w:rsidR="00812ECB" w:rsidRPr="00812ECB" w:rsidRDefault="00812ECB" w:rsidP="00812ECB">
            <w:pPr>
              <w:spacing w:after="60"/>
              <w:rPr>
                <w:iCs/>
                <w:sz w:val="20"/>
                <w:szCs w:val="20"/>
              </w:rPr>
            </w:pPr>
            <w:r w:rsidRPr="00812ECB">
              <w:rPr>
                <w:bCs/>
                <w:iCs/>
                <w:sz w:val="20"/>
                <w:szCs w:val="20"/>
              </w:rPr>
              <w:t>MW</w:t>
            </w:r>
          </w:p>
        </w:tc>
        <w:tc>
          <w:tcPr>
            <w:tcW w:w="3567" w:type="pct"/>
          </w:tcPr>
          <w:p w14:paraId="0BFC7833" w14:textId="77777777" w:rsidR="00812ECB" w:rsidRPr="00812ECB" w:rsidRDefault="00812ECB" w:rsidP="00812ECB">
            <w:pPr>
              <w:spacing w:after="60"/>
              <w:rPr>
                <w:bCs/>
                <w:iCs/>
                <w:sz w:val="20"/>
                <w:szCs w:val="20"/>
              </w:rPr>
            </w:pPr>
            <w:r w:rsidRPr="00812ECB">
              <w:rPr>
                <w:bCs/>
                <w:i/>
                <w:iCs/>
                <w:sz w:val="20"/>
                <w:szCs w:val="20"/>
              </w:rPr>
              <w:t>Day-Ahead Option per Market Participant per source and sink pair per hour</w:t>
            </w:r>
            <w:r w:rsidRPr="00812ECB">
              <w:rPr>
                <w:bCs/>
                <w:iCs/>
                <w:sz w:val="20"/>
                <w:szCs w:val="20"/>
              </w:rPr>
              <w:sym w:font="Symbol" w:char="F0BE"/>
            </w:r>
            <w:r w:rsidRPr="00812ECB">
              <w:rPr>
                <w:bCs/>
                <w:iCs/>
                <w:sz w:val="20"/>
                <w:szCs w:val="20"/>
              </w:rPr>
              <w:t xml:space="preserve">The number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 xml:space="preserve">PTP Options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bCs/>
                <w:iCs/>
                <w:sz w:val="20"/>
                <w:szCs w:val="20"/>
              </w:rPr>
              <w:t>,</w:t>
            </w:r>
            <w:r w:rsidRPr="00812ECB">
              <w:rPr>
                <w:iCs/>
                <w:sz w:val="20"/>
                <w:szCs w:val="20"/>
              </w:rPr>
              <w:t xml:space="preserve"> and where the Market Participant is a CRR Account Holder.</w:t>
            </w:r>
            <w:r w:rsidRPr="00812ECB">
              <w:rPr>
                <w:bCs/>
                <w:iCs/>
                <w:sz w:val="20"/>
                <w:szCs w:val="20"/>
              </w:rPr>
              <w:t xml:space="preserve"> </w:t>
            </w:r>
          </w:p>
        </w:tc>
      </w:tr>
      <w:tr w:rsidR="00812ECB" w:rsidRPr="00812ECB" w14:paraId="00337EA1" w14:textId="77777777" w:rsidTr="008C7683">
        <w:trPr>
          <w:cantSplit/>
        </w:trPr>
        <w:tc>
          <w:tcPr>
            <w:tcW w:w="1026" w:type="pct"/>
          </w:tcPr>
          <w:p w14:paraId="4E754F76" w14:textId="77777777" w:rsidR="00812ECB" w:rsidRPr="00812ECB" w:rsidRDefault="00812ECB" w:rsidP="00812ECB">
            <w:pPr>
              <w:spacing w:after="60"/>
              <w:rPr>
                <w:bCs/>
                <w:iCs/>
                <w:sz w:val="20"/>
                <w:szCs w:val="20"/>
              </w:rPr>
            </w:pPr>
            <w:r w:rsidRPr="00812ECB">
              <w:rPr>
                <w:rFonts w:eastAsia="Calibri"/>
                <w:iCs/>
                <w:sz w:val="20"/>
                <w:szCs w:val="20"/>
              </w:rPr>
              <w:t xml:space="preserve">UDAOPT </w:t>
            </w:r>
            <w:proofErr w:type="spellStart"/>
            <w:r w:rsidRPr="00812ECB">
              <w:rPr>
                <w:rFonts w:eastAsia="Calibri"/>
                <w:i/>
                <w:iCs/>
                <w:sz w:val="20"/>
                <w:szCs w:val="20"/>
                <w:vertAlign w:val="subscript"/>
              </w:rPr>
              <w:t>mp</w:t>
            </w:r>
            <w:proofErr w:type="spellEnd"/>
          </w:p>
        </w:tc>
        <w:tc>
          <w:tcPr>
            <w:tcW w:w="407" w:type="pct"/>
          </w:tcPr>
          <w:p w14:paraId="057651E4" w14:textId="77777777" w:rsidR="00812ECB" w:rsidRPr="00812ECB" w:rsidRDefault="00812ECB" w:rsidP="00812ECB">
            <w:pPr>
              <w:spacing w:after="60"/>
              <w:rPr>
                <w:bCs/>
                <w:iCs/>
                <w:sz w:val="20"/>
                <w:szCs w:val="20"/>
              </w:rPr>
            </w:pPr>
            <w:r w:rsidRPr="00812ECB">
              <w:rPr>
                <w:iCs/>
                <w:sz w:val="20"/>
                <w:szCs w:val="20"/>
              </w:rPr>
              <w:t>MWh</w:t>
            </w:r>
          </w:p>
        </w:tc>
        <w:tc>
          <w:tcPr>
            <w:tcW w:w="3567" w:type="pct"/>
          </w:tcPr>
          <w:p w14:paraId="27303A26" w14:textId="77777777" w:rsidR="00812ECB" w:rsidRPr="00812ECB" w:rsidRDefault="00812ECB" w:rsidP="00812ECB">
            <w:pPr>
              <w:spacing w:after="60"/>
              <w:rPr>
                <w:i/>
                <w:iCs/>
                <w:sz w:val="20"/>
                <w:szCs w:val="20"/>
              </w:rPr>
            </w:pPr>
            <w:r w:rsidRPr="00812ECB">
              <w:rPr>
                <w:bCs/>
                <w:i/>
                <w:iCs/>
                <w:sz w:val="20"/>
                <w:szCs w:val="20"/>
              </w:rPr>
              <w:t>Uplift Day-Ahead Option per Market Participant</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PTP Options owned in the DAM</w:t>
            </w:r>
            <w:r w:rsidRPr="00812ECB">
              <w:rPr>
                <w:iCs/>
                <w:sz w:val="20"/>
                <w:szCs w:val="20"/>
              </w:rPr>
              <w:t>, counting the ownership quantity only once per source and sink pair, and where the Market Participant is a CRR Account Holder assigned to the registered Counter-Party.</w:t>
            </w:r>
          </w:p>
        </w:tc>
      </w:tr>
      <w:tr w:rsidR="00812ECB" w:rsidRPr="00812ECB" w14:paraId="581101CF" w14:textId="77777777" w:rsidTr="008C7683">
        <w:trPr>
          <w:cantSplit/>
        </w:trPr>
        <w:tc>
          <w:tcPr>
            <w:tcW w:w="1026" w:type="pct"/>
          </w:tcPr>
          <w:p w14:paraId="528D8A27" w14:textId="77777777" w:rsidR="00812ECB" w:rsidRPr="00812ECB" w:rsidRDefault="00812ECB" w:rsidP="00812ECB">
            <w:pPr>
              <w:spacing w:after="60"/>
              <w:rPr>
                <w:bCs/>
                <w:iCs/>
                <w:sz w:val="20"/>
                <w:szCs w:val="20"/>
              </w:rPr>
            </w:pPr>
            <w:r w:rsidRPr="00812ECB">
              <w:rPr>
                <w:bCs/>
                <w:iCs/>
                <w:sz w:val="20"/>
                <w:szCs w:val="20"/>
              </w:rPr>
              <w:t xml:space="preserve">DAOBL </w:t>
            </w:r>
            <w:proofErr w:type="spellStart"/>
            <w:r w:rsidRPr="00812ECB">
              <w:rPr>
                <w:rFonts w:eastAsia="Calibri"/>
                <w:i/>
                <w:iCs/>
                <w:sz w:val="20"/>
                <w:szCs w:val="20"/>
                <w:vertAlign w:val="subscript"/>
              </w:rPr>
              <w:t>mp</w:t>
            </w:r>
            <w:proofErr w:type="spellEnd"/>
            <w:r w:rsidRPr="00812ECB">
              <w:rPr>
                <w:i/>
                <w:iCs/>
                <w:sz w:val="20"/>
                <w:szCs w:val="20"/>
                <w:vertAlign w:val="subscript"/>
              </w:rPr>
              <w:t xml:space="preserve">, </w:t>
            </w:r>
            <w:r w:rsidRPr="00812ECB">
              <w:rPr>
                <w:bCs/>
                <w:i/>
                <w:iCs/>
                <w:sz w:val="20"/>
                <w:szCs w:val="20"/>
                <w:vertAlign w:val="subscript"/>
              </w:rPr>
              <w:t>(j, k), h</w:t>
            </w:r>
          </w:p>
        </w:tc>
        <w:tc>
          <w:tcPr>
            <w:tcW w:w="407" w:type="pct"/>
          </w:tcPr>
          <w:p w14:paraId="1AF9E5B2" w14:textId="77777777" w:rsidR="00812ECB" w:rsidRPr="00812ECB" w:rsidRDefault="00812ECB" w:rsidP="00812ECB">
            <w:pPr>
              <w:spacing w:after="60"/>
              <w:rPr>
                <w:iCs/>
                <w:sz w:val="20"/>
                <w:szCs w:val="20"/>
              </w:rPr>
            </w:pPr>
            <w:r w:rsidRPr="00812ECB">
              <w:rPr>
                <w:bCs/>
                <w:iCs/>
                <w:sz w:val="20"/>
                <w:szCs w:val="20"/>
              </w:rPr>
              <w:t>MW</w:t>
            </w:r>
          </w:p>
        </w:tc>
        <w:tc>
          <w:tcPr>
            <w:tcW w:w="3567" w:type="pct"/>
          </w:tcPr>
          <w:p w14:paraId="7FED9243" w14:textId="77777777" w:rsidR="00812ECB" w:rsidRPr="00812ECB" w:rsidRDefault="00812ECB" w:rsidP="00812ECB">
            <w:pPr>
              <w:spacing w:after="60"/>
              <w:rPr>
                <w:iCs/>
                <w:sz w:val="20"/>
                <w:szCs w:val="20"/>
              </w:rPr>
            </w:pPr>
            <w:r w:rsidRPr="00812ECB">
              <w:rPr>
                <w:i/>
                <w:iCs/>
                <w:sz w:val="20"/>
                <w:szCs w:val="20"/>
              </w:rPr>
              <w:t xml:space="preserve">Day-Ahead Obligation per </w:t>
            </w:r>
            <w:r w:rsidRPr="00812ECB">
              <w:rPr>
                <w:bCs/>
                <w:i/>
                <w:iCs/>
                <w:sz w:val="20"/>
                <w:szCs w:val="20"/>
              </w:rPr>
              <w:t xml:space="preserve">Market Participant </w:t>
            </w:r>
            <w:r w:rsidRPr="00812ECB">
              <w:rPr>
                <w:i/>
                <w:iCs/>
                <w:sz w:val="20"/>
                <w:szCs w:val="20"/>
              </w:rPr>
              <w:t>per source and sink pair per hour</w:t>
            </w:r>
            <w:r w:rsidRPr="00812ECB">
              <w:rPr>
                <w:iCs/>
                <w:sz w:val="20"/>
                <w:szCs w:val="20"/>
              </w:rPr>
              <w:t>—</w:t>
            </w:r>
            <w:r w:rsidRPr="00812ECB">
              <w:rPr>
                <w:bCs/>
                <w:iCs/>
                <w:sz w:val="20"/>
                <w:szCs w:val="20"/>
              </w:rPr>
              <w:t xml:space="preserve">The number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w:t>
            </w:r>
            <w:r w:rsidRPr="00812ECB">
              <w:rPr>
                <w:iCs/>
                <w:sz w:val="20"/>
                <w:szCs w:val="20"/>
              </w:rPr>
              <w:t>P</w:t>
            </w:r>
            <w:r w:rsidRPr="00812ECB">
              <w:rPr>
                <w:bCs/>
                <w:iCs/>
                <w:sz w:val="20"/>
                <w:szCs w:val="20"/>
              </w:rPr>
              <w:t xml:space="preserve"> Obligations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iCs/>
                <w:sz w:val="20"/>
                <w:szCs w:val="20"/>
              </w:rPr>
              <w:t xml:space="preserve">, and where the Market Participant is a CRR Account Holder.  </w:t>
            </w:r>
          </w:p>
        </w:tc>
      </w:tr>
      <w:tr w:rsidR="00812ECB" w:rsidRPr="00812ECB" w14:paraId="4EA3FF35" w14:textId="77777777" w:rsidTr="008C7683">
        <w:trPr>
          <w:cantSplit/>
        </w:trPr>
        <w:tc>
          <w:tcPr>
            <w:tcW w:w="1026" w:type="pct"/>
          </w:tcPr>
          <w:p w14:paraId="1F7F4A94" w14:textId="77777777" w:rsidR="00812ECB" w:rsidRPr="00812ECB" w:rsidRDefault="00812ECB" w:rsidP="00812ECB">
            <w:pPr>
              <w:spacing w:after="60"/>
              <w:rPr>
                <w:iCs/>
                <w:sz w:val="20"/>
                <w:szCs w:val="20"/>
              </w:rPr>
            </w:pPr>
            <w:r w:rsidRPr="00812ECB">
              <w:rPr>
                <w:rFonts w:eastAsia="Calibri"/>
                <w:iCs/>
                <w:sz w:val="20"/>
                <w:szCs w:val="20"/>
              </w:rPr>
              <w:t xml:space="preserve">UDAOBL </w:t>
            </w:r>
            <w:proofErr w:type="spellStart"/>
            <w:r w:rsidRPr="00812ECB">
              <w:rPr>
                <w:rFonts w:eastAsia="Calibri"/>
                <w:i/>
                <w:iCs/>
                <w:sz w:val="20"/>
                <w:szCs w:val="20"/>
                <w:vertAlign w:val="subscript"/>
              </w:rPr>
              <w:t>mp</w:t>
            </w:r>
            <w:proofErr w:type="spellEnd"/>
          </w:p>
        </w:tc>
        <w:tc>
          <w:tcPr>
            <w:tcW w:w="407" w:type="pct"/>
          </w:tcPr>
          <w:p w14:paraId="715CC436"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0EE05184" w14:textId="77777777" w:rsidR="00812ECB" w:rsidRPr="00812ECB" w:rsidRDefault="00812ECB" w:rsidP="00812ECB">
            <w:pPr>
              <w:spacing w:after="60"/>
              <w:rPr>
                <w:i/>
                <w:iCs/>
                <w:sz w:val="20"/>
                <w:szCs w:val="20"/>
              </w:rPr>
            </w:pPr>
            <w:r w:rsidRPr="00812ECB">
              <w:rPr>
                <w:bCs/>
                <w:i/>
                <w:iCs/>
                <w:sz w:val="20"/>
                <w:szCs w:val="20"/>
              </w:rPr>
              <w:t>Uplift Day-Ahead Obligation per Market Participant</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PTP Obligations owned in the DAM</w:t>
            </w:r>
            <w:r w:rsidRPr="00812ECB">
              <w:rPr>
                <w:iCs/>
                <w:sz w:val="20"/>
                <w:szCs w:val="20"/>
              </w:rPr>
              <w:t>, counting the ownership quantity only once per source and sink pair, where the Market Participant is a CRR Account Holder assigned to the registered Counter-Party.</w:t>
            </w:r>
          </w:p>
        </w:tc>
      </w:tr>
      <w:tr w:rsidR="00812ECB" w:rsidRPr="00812ECB" w14:paraId="3A6912AE"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4826E52" w14:textId="77777777" w:rsidR="00812ECB" w:rsidRPr="00812ECB" w:rsidRDefault="00812ECB" w:rsidP="00812ECB">
            <w:pPr>
              <w:spacing w:after="60"/>
              <w:rPr>
                <w:rFonts w:eastAsia="Calibri"/>
                <w:iCs/>
                <w:sz w:val="20"/>
                <w:szCs w:val="20"/>
              </w:rPr>
            </w:pPr>
            <w:r w:rsidRPr="00812ECB">
              <w:rPr>
                <w:iCs/>
                <w:sz w:val="20"/>
                <w:szCs w:val="20"/>
              </w:rPr>
              <w:t xml:space="preserve">OPTS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ACF0001"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23FF365" w14:textId="77777777" w:rsidR="00812ECB" w:rsidRPr="00812ECB" w:rsidRDefault="00812ECB" w:rsidP="00812ECB">
            <w:pPr>
              <w:spacing w:after="60"/>
              <w:rPr>
                <w:bCs/>
                <w:i/>
                <w:iCs/>
                <w:sz w:val="20"/>
                <w:szCs w:val="20"/>
              </w:rPr>
            </w:pPr>
            <w:r w:rsidRPr="00812ECB">
              <w:rPr>
                <w:i/>
                <w:iCs/>
                <w:sz w:val="20"/>
                <w:szCs w:val="20"/>
              </w:rPr>
              <w:t xml:space="preserve">PTP Option Sale </w:t>
            </w:r>
            <w:r w:rsidRPr="00812ECB">
              <w:rPr>
                <w:bCs/>
                <w:i/>
                <w:iCs/>
                <w:sz w:val="20"/>
                <w:szCs w:val="20"/>
              </w:rPr>
              <w:t xml:space="preserve">per 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DCE8404"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6BFE5E65" w14:textId="77777777" w:rsidR="00812ECB" w:rsidRPr="00812ECB" w:rsidRDefault="00812ECB" w:rsidP="00812ECB">
            <w:pPr>
              <w:spacing w:after="60"/>
              <w:rPr>
                <w:rFonts w:eastAsia="Calibri"/>
                <w:iCs/>
                <w:sz w:val="20"/>
                <w:szCs w:val="20"/>
              </w:rPr>
            </w:pPr>
            <w:r w:rsidRPr="00812ECB">
              <w:rPr>
                <w:rFonts w:eastAsia="Calibri"/>
                <w:iCs/>
                <w:sz w:val="20"/>
                <w:szCs w:val="20"/>
              </w:rPr>
              <w:t xml:space="preserve">UOPTS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87849F2"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9B98920" w14:textId="77777777" w:rsidR="00812ECB" w:rsidRPr="00812ECB" w:rsidRDefault="00812ECB" w:rsidP="00812ECB">
            <w:pPr>
              <w:spacing w:after="60"/>
              <w:rPr>
                <w:bCs/>
                <w:i/>
                <w:iCs/>
                <w:sz w:val="20"/>
                <w:szCs w:val="20"/>
              </w:rPr>
            </w:pPr>
            <w:r w:rsidRPr="00812ECB">
              <w:rPr>
                <w:i/>
                <w:iCs/>
                <w:sz w:val="20"/>
                <w:szCs w:val="20"/>
              </w:rPr>
              <w:t xml:space="preserve">Uplift PTP Option Sale </w:t>
            </w:r>
            <w:r w:rsidRPr="00812ECB">
              <w:rPr>
                <w:bCs/>
                <w:i/>
                <w:iCs/>
                <w:sz w:val="20"/>
                <w:szCs w:val="20"/>
              </w:rPr>
              <w:t>per Market Participant</w:t>
            </w:r>
            <w:r w:rsidRPr="00812ECB">
              <w:rPr>
                <w:iCs/>
                <w:sz w:val="20"/>
                <w:szCs w:val="20"/>
              </w:rPr>
              <w:t xml:space="preserve">—The MW quantity that represents 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812ECB" w:rsidRPr="00812ECB" w14:paraId="294DFBAE"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36AB5CCE" w14:textId="77777777" w:rsidR="00812ECB" w:rsidRPr="00812ECB" w:rsidRDefault="00812ECB" w:rsidP="00812ECB">
            <w:pPr>
              <w:spacing w:after="60"/>
              <w:rPr>
                <w:rFonts w:eastAsia="Calibri"/>
                <w:iCs/>
                <w:sz w:val="20"/>
                <w:szCs w:val="20"/>
              </w:rPr>
            </w:pPr>
            <w:r w:rsidRPr="00812ECB">
              <w:rPr>
                <w:iCs/>
                <w:sz w:val="20"/>
                <w:szCs w:val="20"/>
              </w:rPr>
              <w:t xml:space="preserve">OBLS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7140C06"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71E1D12" w14:textId="77777777" w:rsidR="00812ECB" w:rsidRPr="00812ECB" w:rsidRDefault="00812ECB" w:rsidP="00812ECB">
            <w:pPr>
              <w:spacing w:after="60"/>
              <w:rPr>
                <w:bCs/>
                <w:i/>
                <w:iCs/>
                <w:sz w:val="20"/>
                <w:szCs w:val="20"/>
              </w:rPr>
            </w:pPr>
            <w:r w:rsidRPr="00812ECB">
              <w:rPr>
                <w:i/>
                <w:iCs/>
                <w:sz w:val="20"/>
                <w:szCs w:val="20"/>
              </w:rPr>
              <w:t xml:space="preserve">PTP Obligation Sale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56CD3A5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2FBD0845" w14:textId="77777777" w:rsidR="00812ECB" w:rsidRPr="00812ECB" w:rsidRDefault="00812ECB" w:rsidP="00812ECB">
            <w:pPr>
              <w:spacing w:after="60"/>
              <w:rPr>
                <w:rFonts w:eastAsia="Calibri"/>
                <w:iCs/>
                <w:sz w:val="20"/>
                <w:szCs w:val="20"/>
              </w:rPr>
            </w:pPr>
            <w:r w:rsidRPr="00812ECB">
              <w:rPr>
                <w:rFonts w:eastAsia="Calibri"/>
                <w:iCs/>
                <w:sz w:val="20"/>
                <w:szCs w:val="20"/>
              </w:rPr>
              <w:lastRenderedPageBreak/>
              <w:t xml:space="preserve">UOBLS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1F3128A"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51AF8F2" w14:textId="77777777" w:rsidR="00812ECB" w:rsidRPr="00812ECB" w:rsidRDefault="00812ECB" w:rsidP="00812ECB">
            <w:pPr>
              <w:spacing w:after="60"/>
              <w:rPr>
                <w:bCs/>
                <w:i/>
                <w:iCs/>
                <w:sz w:val="20"/>
                <w:szCs w:val="20"/>
              </w:rPr>
            </w:pPr>
            <w:r w:rsidRPr="00812ECB">
              <w:rPr>
                <w:i/>
                <w:iCs/>
                <w:sz w:val="20"/>
                <w:szCs w:val="20"/>
              </w:rPr>
              <w:t xml:space="preserve">Uplift PTP Obligation Sale </w:t>
            </w:r>
            <w:r w:rsidRPr="00812ECB">
              <w:rPr>
                <w:bCs/>
                <w:i/>
                <w:iCs/>
                <w:sz w:val="20"/>
                <w:szCs w:val="20"/>
              </w:rPr>
              <w:t>per Market Participant</w:t>
            </w:r>
            <w:r w:rsidRPr="00812ECB">
              <w:rPr>
                <w:iCs/>
                <w:sz w:val="20"/>
                <w:szCs w:val="20"/>
              </w:rPr>
              <w:t xml:space="preserve">—The MW quantity that represents 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812ECB" w:rsidRPr="00812ECB" w14:paraId="47F55806"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1A436DE7" w14:textId="77777777" w:rsidR="00812ECB" w:rsidRPr="00812ECB" w:rsidRDefault="00812ECB" w:rsidP="00812ECB">
            <w:pPr>
              <w:spacing w:after="60"/>
              <w:rPr>
                <w:rFonts w:eastAsia="Calibri"/>
                <w:iCs/>
                <w:sz w:val="20"/>
                <w:szCs w:val="20"/>
              </w:rPr>
            </w:pPr>
            <w:r w:rsidRPr="00812ECB">
              <w:rPr>
                <w:iCs/>
                <w:sz w:val="20"/>
                <w:szCs w:val="20"/>
              </w:rPr>
              <w:t xml:space="preserve">OPTP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7DBF20A"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3BE1292C" w14:textId="77777777" w:rsidR="00812ECB" w:rsidRPr="00812ECB" w:rsidRDefault="00812ECB" w:rsidP="00812ECB">
            <w:pPr>
              <w:spacing w:after="60"/>
              <w:rPr>
                <w:bCs/>
                <w:i/>
                <w:iCs/>
                <w:sz w:val="20"/>
                <w:szCs w:val="20"/>
              </w:rPr>
            </w:pPr>
            <w:r w:rsidRPr="00812ECB">
              <w:rPr>
                <w:i/>
                <w:iCs/>
                <w:sz w:val="20"/>
                <w:szCs w:val="20"/>
              </w:rPr>
              <w:t xml:space="preserve">PTP Option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0B7C8BDE"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2A3EAC42" w14:textId="77777777" w:rsidR="00812ECB" w:rsidRPr="00812ECB" w:rsidRDefault="00812ECB" w:rsidP="00812ECB">
            <w:pPr>
              <w:spacing w:after="60"/>
              <w:rPr>
                <w:rFonts w:eastAsia="Calibri"/>
                <w:iCs/>
                <w:sz w:val="20"/>
                <w:szCs w:val="20"/>
              </w:rPr>
            </w:pPr>
            <w:r w:rsidRPr="00812ECB">
              <w:rPr>
                <w:rFonts w:eastAsia="Calibri"/>
                <w:iCs/>
                <w:sz w:val="20"/>
                <w:szCs w:val="20"/>
              </w:rPr>
              <w:t xml:space="preserve">UOPTP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1631DCB"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7AC8F8" w14:textId="77777777" w:rsidR="00812ECB" w:rsidRPr="00812ECB" w:rsidRDefault="00812ECB" w:rsidP="00812ECB">
            <w:pPr>
              <w:spacing w:after="60"/>
              <w:rPr>
                <w:bCs/>
                <w:i/>
                <w:iCs/>
                <w:sz w:val="20"/>
                <w:szCs w:val="20"/>
              </w:rPr>
            </w:pPr>
            <w:r w:rsidRPr="00812ECB">
              <w:rPr>
                <w:i/>
                <w:iCs/>
                <w:sz w:val="20"/>
                <w:szCs w:val="20"/>
              </w:rPr>
              <w:t xml:space="preserve">Uplift PTP Option Purchase per </w:t>
            </w:r>
            <w:r w:rsidRPr="00812ECB">
              <w:rPr>
                <w:bCs/>
                <w:i/>
                <w:iCs/>
                <w:sz w:val="20"/>
                <w:szCs w:val="20"/>
              </w:rPr>
              <w:t>Market Participant</w:t>
            </w:r>
            <w:r w:rsidRPr="00812ECB">
              <w:rPr>
                <w:iCs/>
                <w:sz w:val="20"/>
                <w:szCs w:val="20"/>
              </w:rPr>
              <w:t xml:space="preserve">—The MW quantity that represents 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bids awarded in CRR Auctions, counting the quantity only once per source and sink pair, where the Market Participant is a CRR Account Holder assigned to the registered Counter-Party.</w:t>
            </w:r>
          </w:p>
        </w:tc>
      </w:tr>
      <w:tr w:rsidR="00812ECB" w:rsidRPr="00812ECB" w14:paraId="72C1C3E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440E78D9" w14:textId="77777777" w:rsidR="00812ECB" w:rsidRPr="00812ECB" w:rsidRDefault="00812ECB" w:rsidP="00812ECB">
            <w:pPr>
              <w:spacing w:after="60"/>
              <w:rPr>
                <w:rFonts w:eastAsia="Calibri"/>
                <w:iCs/>
                <w:sz w:val="20"/>
                <w:szCs w:val="20"/>
              </w:rPr>
            </w:pPr>
            <w:r w:rsidRPr="00812ECB">
              <w:rPr>
                <w:iCs/>
                <w:sz w:val="20"/>
                <w:szCs w:val="20"/>
              </w:rPr>
              <w:t xml:space="preserve">OBLP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A3EF55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C56387C" w14:textId="77777777" w:rsidR="00812ECB" w:rsidRPr="00812ECB" w:rsidRDefault="00812ECB" w:rsidP="00812ECB">
            <w:pPr>
              <w:spacing w:after="60"/>
              <w:rPr>
                <w:bCs/>
                <w:i/>
                <w:iCs/>
                <w:sz w:val="20"/>
                <w:szCs w:val="20"/>
              </w:rPr>
            </w:pPr>
            <w:r w:rsidRPr="00812ECB">
              <w:rPr>
                <w:i/>
                <w:iCs/>
                <w:sz w:val="20"/>
                <w:szCs w:val="20"/>
              </w:rPr>
              <w:t xml:space="preserve">PTP Obligation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0D8300B"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E84C950" w14:textId="77777777" w:rsidR="00812ECB" w:rsidRPr="00812ECB" w:rsidRDefault="00812ECB" w:rsidP="00812ECB">
            <w:pPr>
              <w:spacing w:after="60"/>
              <w:rPr>
                <w:rFonts w:eastAsia="Calibri"/>
                <w:iCs/>
                <w:sz w:val="20"/>
                <w:szCs w:val="20"/>
              </w:rPr>
            </w:pPr>
            <w:r w:rsidRPr="00812ECB">
              <w:rPr>
                <w:rFonts w:eastAsia="Calibri"/>
                <w:iCs/>
                <w:sz w:val="20"/>
                <w:szCs w:val="20"/>
              </w:rPr>
              <w:t>UOBLP</w:t>
            </w:r>
            <w:r w:rsidRPr="00812ECB">
              <w:rPr>
                <w:rFonts w:eastAsia="Calibri"/>
                <w:i/>
                <w:iCs/>
                <w:sz w:val="20"/>
                <w:szCs w:val="20"/>
              </w:rPr>
              <w:t xml:space="preserve">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72BC0A1"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489ADAB" w14:textId="77777777" w:rsidR="00812ECB" w:rsidRPr="00812ECB" w:rsidRDefault="00812ECB" w:rsidP="00812ECB">
            <w:pPr>
              <w:spacing w:after="60"/>
              <w:rPr>
                <w:bCs/>
                <w:i/>
                <w:iCs/>
                <w:sz w:val="20"/>
                <w:szCs w:val="20"/>
              </w:rPr>
            </w:pPr>
            <w:r w:rsidRPr="00812ECB">
              <w:rPr>
                <w:i/>
                <w:iCs/>
                <w:sz w:val="20"/>
                <w:szCs w:val="20"/>
              </w:rPr>
              <w:t xml:space="preserve">Uplift PTP Obligation Purchase per </w:t>
            </w:r>
            <w:r w:rsidRPr="00812ECB">
              <w:rPr>
                <w:bCs/>
                <w:i/>
                <w:iCs/>
                <w:sz w:val="20"/>
                <w:szCs w:val="20"/>
              </w:rPr>
              <w:t>Market Participant</w:t>
            </w:r>
            <w:r w:rsidRPr="00812ECB">
              <w:rPr>
                <w:iCs/>
                <w:sz w:val="20"/>
                <w:szCs w:val="20"/>
              </w:rPr>
              <w:t xml:space="preserve">—The MW quantity that represents 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812ECB" w:rsidRPr="00812ECB" w14:paraId="634BD973" w14:textId="77777777" w:rsidTr="008C7683">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812ECB" w:rsidRPr="00812ECB" w14:paraId="5C4A8CF9" w14:textId="77777777" w:rsidTr="008C7683">
              <w:trPr>
                <w:trHeight w:val="206"/>
              </w:trPr>
              <w:tc>
                <w:tcPr>
                  <w:tcW w:w="9427" w:type="dxa"/>
                  <w:shd w:val="pct12" w:color="auto" w:fill="auto"/>
                </w:tcPr>
                <w:p w14:paraId="70B7F54D" w14:textId="77777777" w:rsidR="00812ECB" w:rsidRPr="00812ECB" w:rsidRDefault="00812ECB" w:rsidP="00812ECB">
                  <w:pPr>
                    <w:spacing w:before="120" w:after="240"/>
                    <w:rPr>
                      <w:b/>
                      <w:i/>
                      <w:iCs/>
                    </w:rPr>
                  </w:pPr>
                  <w:r w:rsidRPr="00812ECB">
                    <w:rPr>
                      <w:b/>
                      <w:i/>
                      <w:iCs/>
                    </w:rPr>
                    <w:t xml:space="preserve">[NPRR1201:  Delete the variables “OPTS </w:t>
                  </w:r>
                  <w:proofErr w:type="spellStart"/>
                  <w:r w:rsidRPr="00812ECB">
                    <w:rPr>
                      <w:rFonts w:eastAsia="Calibri"/>
                      <w:b/>
                      <w:i/>
                      <w:iCs/>
                      <w:vertAlign w:val="subscript"/>
                    </w:rPr>
                    <w:t>mp</w:t>
                  </w:r>
                  <w:proofErr w:type="spellEnd"/>
                  <w:r w:rsidRPr="00812ECB">
                    <w:rPr>
                      <w:b/>
                      <w:i/>
                      <w:iCs/>
                      <w:vertAlign w:val="subscript"/>
                    </w:rPr>
                    <w:t>, (j, k), a, h</w:t>
                  </w:r>
                  <w:r w:rsidRPr="00812ECB">
                    <w:rPr>
                      <w:b/>
                      <w:i/>
                      <w:iCs/>
                    </w:rPr>
                    <w:t>”, “</w:t>
                  </w:r>
                  <w:r w:rsidRPr="00812ECB">
                    <w:rPr>
                      <w:rFonts w:eastAsia="Calibri"/>
                      <w:b/>
                      <w:i/>
                      <w:iCs/>
                    </w:rPr>
                    <w:t xml:space="preserve">UOPTS </w:t>
                  </w:r>
                  <w:proofErr w:type="spellStart"/>
                  <w:r w:rsidRPr="00812ECB">
                    <w:rPr>
                      <w:rFonts w:eastAsia="Calibri"/>
                      <w:b/>
                      <w:i/>
                      <w:iCs/>
                      <w:vertAlign w:val="subscript"/>
                    </w:rPr>
                    <w:t>mp</w:t>
                  </w:r>
                  <w:proofErr w:type="spellEnd"/>
                  <w:r w:rsidRPr="00812ECB">
                    <w:rPr>
                      <w:b/>
                      <w:i/>
                      <w:iCs/>
                    </w:rPr>
                    <w:t xml:space="preserve">”, “OBLS </w:t>
                  </w:r>
                  <w:proofErr w:type="spellStart"/>
                  <w:r w:rsidRPr="00812ECB">
                    <w:rPr>
                      <w:rFonts w:eastAsia="Calibri"/>
                      <w:b/>
                      <w:i/>
                      <w:iCs/>
                      <w:vertAlign w:val="subscript"/>
                    </w:rPr>
                    <w:t>mp</w:t>
                  </w:r>
                  <w:proofErr w:type="spellEnd"/>
                  <w:r w:rsidRPr="00812ECB">
                    <w:rPr>
                      <w:b/>
                      <w:i/>
                      <w:iCs/>
                      <w:vertAlign w:val="subscript"/>
                    </w:rPr>
                    <w:t>, (j, k), a, h</w:t>
                  </w:r>
                  <w:r w:rsidRPr="00812ECB">
                    <w:rPr>
                      <w:b/>
                      <w:i/>
                      <w:iCs/>
                    </w:rPr>
                    <w:t>”, “</w:t>
                  </w:r>
                  <w:r w:rsidRPr="00812ECB">
                    <w:rPr>
                      <w:rFonts w:eastAsia="Calibri"/>
                      <w:b/>
                      <w:i/>
                      <w:iCs/>
                    </w:rPr>
                    <w:t xml:space="preserve">UOBLS </w:t>
                  </w:r>
                  <w:proofErr w:type="spellStart"/>
                  <w:r w:rsidRPr="00812ECB">
                    <w:rPr>
                      <w:rFonts w:eastAsia="Calibri"/>
                      <w:b/>
                      <w:i/>
                      <w:iCs/>
                      <w:vertAlign w:val="subscript"/>
                    </w:rPr>
                    <w:t>mp</w:t>
                  </w:r>
                  <w:proofErr w:type="spellEnd"/>
                  <w:r w:rsidRPr="00812ECB">
                    <w:rPr>
                      <w:b/>
                      <w:i/>
                      <w:iCs/>
                    </w:rPr>
                    <w:t xml:space="preserve">”, “OPTP </w:t>
                  </w:r>
                  <w:proofErr w:type="spellStart"/>
                  <w:r w:rsidRPr="00812ECB">
                    <w:rPr>
                      <w:rFonts w:eastAsia="Calibri"/>
                      <w:b/>
                      <w:i/>
                      <w:iCs/>
                      <w:vertAlign w:val="subscript"/>
                    </w:rPr>
                    <w:t>mp</w:t>
                  </w:r>
                  <w:proofErr w:type="spellEnd"/>
                  <w:r w:rsidRPr="00812ECB">
                    <w:rPr>
                      <w:b/>
                      <w:i/>
                      <w:iCs/>
                      <w:vertAlign w:val="subscript"/>
                    </w:rPr>
                    <w:t>, (j, k), a, h</w:t>
                  </w:r>
                  <w:r w:rsidRPr="00812ECB">
                    <w:rPr>
                      <w:b/>
                      <w:i/>
                      <w:iCs/>
                    </w:rPr>
                    <w:t>”, “</w:t>
                  </w:r>
                  <w:r w:rsidRPr="00812ECB">
                    <w:rPr>
                      <w:rFonts w:eastAsia="Calibri"/>
                      <w:b/>
                      <w:i/>
                      <w:iCs/>
                    </w:rPr>
                    <w:t xml:space="preserve">UOPTP </w:t>
                  </w:r>
                  <w:proofErr w:type="spellStart"/>
                  <w:r w:rsidRPr="00812ECB">
                    <w:rPr>
                      <w:rFonts w:eastAsia="Calibri"/>
                      <w:b/>
                      <w:i/>
                      <w:iCs/>
                      <w:vertAlign w:val="subscript"/>
                    </w:rPr>
                    <w:t>mp</w:t>
                  </w:r>
                  <w:proofErr w:type="spellEnd"/>
                  <w:r w:rsidRPr="00812ECB">
                    <w:rPr>
                      <w:b/>
                      <w:i/>
                      <w:iCs/>
                    </w:rPr>
                    <w:t xml:space="preserve">”, “OBLP </w:t>
                  </w:r>
                  <w:proofErr w:type="spellStart"/>
                  <w:r w:rsidRPr="00812ECB">
                    <w:rPr>
                      <w:rFonts w:eastAsia="Calibri"/>
                      <w:b/>
                      <w:i/>
                      <w:iCs/>
                      <w:vertAlign w:val="subscript"/>
                    </w:rPr>
                    <w:t>mp</w:t>
                  </w:r>
                  <w:proofErr w:type="spellEnd"/>
                  <w:r w:rsidRPr="00812ECB">
                    <w:rPr>
                      <w:b/>
                      <w:i/>
                      <w:iCs/>
                      <w:vertAlign w:val="subscript"/>
                    </w:rPr>
                    <w:t>, (j, k), a, h</w:t>
                  </w:r>
                  <w:r w:rsidRPr="00812ECB">
                    <w:rPr>
                      <w:b/>
                      <w:i/>
                      <w:iCs/>
                    </w:rPr>
                    <w:t>”, “</w:t>
                  </w:r>
                  <w:r w:rsidRPr="00812ECB">
                    <w:rPr>
                      <w:rFonts w:eastAsia="Calibri"/>
                      <w:b/>
                      <w:i/>
                      <w:iCs/>
                    </w:rPr>
                    <w:t xml:space="preserve">UOBLP </w:t>
                  </w:r>
                  <w:proofErr w:type="spellStart"/>
                  <w:r w:rsidRPr="00812ECB">
                    <w:rPr>
                      <w:rFonts w:eastAsia="Calibri"/>
                      <w:b/>
                      <w:i/>
                      <w:iCs/>
                      <w:vertAlign w:val="subscript"/>
                    </w:rPr>
                    <w:t>mp</w:t>
                  </w:r>
                  <w:proofErr w:type="spellEnd"/>
                  <w:r w:rsidRPr="00812ECB">
                    <w:rPr>
                      <w:b/>
                      <w:i/>
                      <w:iCs/>
                    </w:rPr>
                    <w:t>” above upon system implementation.]</w:t>
                  </w:r>
                </w:p>
              </w:tc>
            </w:tr>
          </w:tbl>
          <w:p w14:paraId="330F0BFE" w14:textId="77777777" w:rsidR="00812ECB" w:rsidRPr="00812ECB" w:rsidRDefault="00812ECB" w:rsidP="00812ECB">
            <w:pPr>
              <w:spacing w:after="60"/>
              <w:rPr>
                <w:i/>
                <w:iCs/>
                <w:sz w:val="20"/>
                <w:szCs w:val="20"/>
              </w:rPr>
            </w:pPr>
          </w:p>
        </w:tc>
      </w:tr>
      <w:tr w:rsidR="00812ECB" w:rsidRPr="00812ECB" w14:paraId="3CE87641"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6FE20A3C" w14:textId="77777777" w:rsidR="00812ECB" w:rsidRPr="00812ECB" w:rsidRDefault="00812ECB" w:rsidP="00812ECB">
            <w:pPr>
              <w:spacing w:after="60"/>
              <w:rPr>
                <w:rFonts w:eastAsia="Calibri"/>
                <w:iCs/>
                <w:sz w:val="20"/>
                <w:szCs w:val="20"/>
              </w:rPr>
            </w:pPr>
            <w:r w:rsidRPr="00812ECB">
              <w:rPr>
                <w:sz w:val="20"/>
                <w:szCs w:val="20"/>
              </w:rPr>
              <w:t>UWSLTOT</w:t>
            </w:r>
            <w:r w:rsidRPr="00812ECB">
              <w:rPr>
                <w:i/>
                <w:sz w:val="20"/>
                <w:szCs w:val="20"/>
                <w:vertAlign w:val="subscript"/>
              </w:rPr>
              <w:t xml:space="preserve"> </w:t>
            </w:r>
            <w:proofErr w:type="spellStart"/>
            <w:r w:rsidRPr="00812ECB">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DAF8A7F"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260F6C9" w14:textId="77777777" w:rsidR="00812ECB" w:rsidRPr="00812ECB" w:rsidRDefault="00812ECB" w:rsidP="00812ECB">
            <w:pPr>
              <w:spacing w:after="60"/>
              <w:rPr>
                <w:bCs/>
                <w:i/>
                <w:iCs/>
                <w:sz w:val="20"/>
                <w:szCs w:val="20"/>
              </w:rPr>
            </w:pPr>
            <w:r w:rsidRPr="00812ECB">
              <w:rPr>
                <w:i/>
                <w:sz w:val="20"/>
                <w:szCs w:val="20"/>
              </w:rPr>
              <w:t>Uplift Metered Energy for Wholesale Storage Load at bus per Market Participant</w:t>
            </w:r>
            <w:r w:rsidRPr="00812ECB">
              <w:rPr>
                <w:sz w:val="20"/>
                <w:szCs w:val="20"/>
              </w:rPr>
              <w:sym w:font="Symbol" w:char="F0BE"/>
            </w:r>
            <w:r w:rsidRPr="00812ECB">
              <w:rPr>
                <w:sz w:val="20"/>
                <w:szCs w:val="20"/>
              </w:rPr>
              <w:t xml:space="preserve">The monthly sum of Market Participant </w:t>
            </w:r>
            <w:proofErr w:type="spellStart"/>
            <w:r w:rsidRPr="00812ECB">
              <w:rPr>
                <w:i/>
                <w:sz w:val="20"/>
                <w:szCs w:val="20"/>
              </w:rPr>
              <w:t>mp</w:t>
            </w:r>
            <w:r w:rsidRPr="00812ECB">
              <w:rPr>
                <w:sz w:val="20"/>
                <w:szCs w:val="20"/>
              </w:rPr>
              <w:t>’s</w:t>
            </w:r>
            <w:proofErr w:type="spellEnd"/>
            <w:r w:rsidRPr="00812ECB">
              <w:rPr>
                <w:sz w:val="20"/>
                <w:szCs w:val="20"/>
              </w:rPr>
              <w:t xml:space="preserve"> Wholesale Storage Load (WSL) energy metered by the Settlement Meter which measures WSL.</w:t>
            </w:r>
          </w:p>
        </w:tc>
      </w:tr>
      <w:tr w:rsidR="00812ECB" w:rsidRPr="00812ECB" w14:paraId="17B63BEB"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3D0D7168" w14:textId="77777777" w:rsidR="00812ECB" w:rsidRPr="00812ECB" w:rsidRDefault="00812ECB" w:rsidP="00812ECB">
            <w:pPr>
              <w:spacing w:after="60"/>
              <w:rPr>
                <w:rFonts w:eastAsia="Calibri"/>
                <w:iCs/>
                <w:sz w:val="20"/>
                <w:szCs w:val="20"/>
              </w:rPr>
            </w:pPr>
            <w:r w:rsidRPr="00812ECB">
              <w:rPr>
                <w:bCs/>
                <w:sz w:val="20"/>
                <w:szCs w:val="20"/>
              </w:rPr>
              <w:t xml:space="preserve">MEBL </w:t>
            </w:r>
            <w:proofErr w:type="spellStart"/>
            <w:r w:rsidRPr="00812ECB">
              <w:rPr>
                <w:bCs/>
                <w:i/>
                <w:sz w:val="20"/>
                <w:szCs w:val="20"/>
                <w:vertAlign w:val="subscript"/>
              </w:rPr>
              <w:t>mp</w:t>
            </w:r>
            <w:proofErr w:type="spellEnd"/>
            <w:r w:rsidRPr="00812ECB">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47C47BCC"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7CE12DB" w14:textId="77777777" w:rsidR="00812ECB" w:rsidRPr="00812ECB" w:rsidRDefault="00812ECB" w:rsidP="00812ECB">
            <w:pPr>
              <w:spacing w:after="60"/>
              <w:rPr>
                <w:bCs/>
                <w:i/>
                <w:iCs/>
                <w:sz w:val="20"/>
                <w:szCs w:val="20"/>
              </w:rPr>
            </w:pPr>
            <w:r w:rsidRPr="00812ECB">
              <w:rPr>
                <w:i/>
                <w:sz w:val="20"/>
                <w:szCs w:val="20"/>
              </w:rPr>
              <w:t>Metered Energy for Wholesale Storage Load at bus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Market Participant </w:t>
            </w:r>
            <w:proofErr w:type="spellStart"/>
            <w:r w:rsidRPr="00812ECB">
              <w:rPr>
                <w:i/>
                <w:sz w:val="20"/>
                <w:szCs w:val="20"/>
              </w:rPr>
              <w:t>mp</w:t>
            </w:r>
            <w:proofErr w:type="spellEnd"/>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011392F6" w14:textId="77777777" w:rsidTr="008C7683">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40784D4F" w14:textId="77777777" w:rsidTr="008C7683">
              <w:trPr>
                <w:trHeight w:val="206"/>
              </w:trPr>
              <w:tc>
                <w:tcPr>
                  <w:tcW w:w="9535" w:type="dxa"/>
                  <w:shd w:val="pct12" w:color="auto" w:fill="auto"/>
                </w:tcPr>
                <w:p w14:paraId="4525707A" w14:textId="77777777" w:rsidR="00812ECB" w:rsidRPr="00812ECB" w:rsidRDefault="00812ECB" w:rsidP="00812ECB">
                  <w:pPr>
                    <w:spacing w:before="120" w:after="240"/>
                    <w:rPr>
                      <w:b/>
                      <w:i/>
                      <w:iCs/>
                      <w:lang w:val="x-none" w:eastAsia="x-none"/>
                    </w:rPr>
                  </w:pPr>
                  <w:r w:rsidRPr="00812ECB">
                    <w:rPr>
                      <w:b/>
                      <w:i/>
                      <w:iCs/>
                      <w:lang w:val="x-none" w:eastAsia="x-none"/>
                    </w:rPr>
                    <w:lastRenderedPageBreak/>
                    <w:t>[NPRR</w:t>
                  </w:r>
                  <w:r w:rsidRPr="00812ECB">
                    <w:rPr>
                      <w:b/>
                      <w:i/>
                      <w:iCs/>
                      <w:lang w:eastAsia="x-none"/>
                    </w:rPr>
                    <w:t>1012</w:t>
                  </w:r>
                  <w:r w:rsidRPr="00812ECB">
                    <w:rPr>
                      <w:b/>
                      <w:i/>
                      <w:iCs/>
                      <w:lang w:val="x-none" w:eastAsia="x-none"/>
                    </w:rPr>
                    <w:t>:  Insert the variables below upon system implementation</w:t>
                  </w:r>
                  <w:r w:rsidRPr="00812ECB">
                    <w:rPr>
                      <w:b/>
                      <w:i/>
                      <w:iCs/>
                      <w:lang w:eastAsia="x-none"/>
                    </w:rPr>
                    <w:t xml:space="preserve"> of the Real-Time Co-Optimization (RTC) project</w:t>
                  </w:r>
                  <w:r w:rsidRPr="00812ECB">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C57094B" w14:textId="77777777" w:rsidTr="008C7683">
                    <w:trPr>
                      <w:cantSplit/>
                    </w:trPr>
                    <w:tc>
                      <w:tcPr>
                        <w:tcW w:w="1314" w:type="pct"/>
                        <w:tcBorders>
                          <w:bottom w:val="single" w:sz="4" w:space="0" w:color="auto"/>
                        </w:tcBorders>
                      </w:tcPr>
                      <w:p w14:paraId="4858C473" w14:textId="77777777" w:rsidR="00812ECB" w:rsidRPr="00812ECB" w:rsidRDefault="00812ECB" w:rsidP="00812ECB">
                        <w:pPr>
                          <w:spacing w:after="60"/>
                          <w:rPr>
                            <w:sz w:val="20"/>
                            <w:szCs w:val="20"/>
                          </w:rPr>
                        </w:pPr>
                        <w:r w:rsidRPr="00812ECB">
                          <w:rPr>
                            <w:sz w:val="20"/>
                            <w:szCs w:val="20"/>
                          </w:rPr>
                          <w:t>UDAASOAWD</w:t>
                        </w:r>
                        <w:r w:rsidRPr="00812ECB">
                          <w:rPr>
                            <w:i/>
                            <w:sz w:val="20"/>
                            <w:szCs w:val="20"/>
                            <w:vertAlign w:val="subscript"/>
                          </w:rPr>
                          <w:t xml:space="preserve"> </w:t>
                        </w:r>
                        <w:proofErr w:type="spellStart"/>
                        <w:r w:rsidRPr="00812ECB">
                          <w:rPr>
                            <w:i/>
                            <w:sz w:val="20"/>
                            <w:szCs w:val="20"/>
                            <w:vertAlign w:val="subscript"/>
                          </w:rPr>
                          <w:t>mp</w:t>
                        </w:r>
                        <w:proofErr w:type="spellEnd"/>
                      </w:p>
                    </w:tc>
                    <w:tc>
                      <w:tcPr>
                        <w:tcW w:w="396" w:type="pct"/>
                        <w:tcBorders>
                          <w:bottom w:val="single" w:sz="4" w:space="0" w:color="auto"/>
                        </w:tcBorders>
                      </w:tcPr>
                      <w:p w14:paraId="1075383C"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7BFB2212" w14:textId="77777777" w:rsidR="00812ECB" w:rsidRPr="00812ECB" w:rsidRDefault="00812ECB" w:rsidP="00812ECB">
                        <w:pPr>
                          <w:spacing w:after="60"/>
                          <w:rPr>
                            <w:i/>
                            <w:sz w:val="20"/>
                            <w:szCs w:val="20"/>
                          </w:rPr>
                        </w:pPr>
                        <w:r w:rsidRPr="00812ECB">
                          <w:rPr>
                            <w:i/>
                            <w:sz w:val="20"/>
                            <w:szCs w:val="20"/>
                          </w:rPr>
                          <w:t>Uplift Day-Ahead Ancillary Service Only Award per Market Participant—</w:t>
                        </w:r>
                        <w:r w:rsidRPr="00812ECB">
                          <w:rPr>
                            <w:sz w:val="20"/>
                            <w:szCs w:val="20"/>
                          </w:rPr>
                          <w:t xml:space="preserve">The monthly total of Market Participant </w:t>
                        </w:r>
                        <w:proofErr w:type="spellStart"/>
                        <w:r w:rsidRPr="00812ECB">
                          <w:rPr>
                            <w:i/>
                            <w:sz w:val="20"/>
                            <w:szCs w:val="20"/>
                          </w:rPr>
                          <w:t>mp’s</w:t>
                        </w:r>
                        <w:proofErr w:type="spellEnd"/>
                        <w:r w:rsidRPr="00812ECB">
                          <w:rPr>
                            <w:i/>
                            <w:sz w:val="20"/>
                            <w:szCs w:val="20"/>
                          </w:rPr>
                          <w:t xml:space="preserve"> </w:t>
                        </w:r>
                        <w:r w:rsidRPr="00812ECB">
                          <w:rPr>
                            <w:sz w:val="20"/>
                            <w:szCs w:val="20"/>
                          </w:rPr>
                          <w:t>Ancillary Service Only Offers awarded in DAM, where the Market Participant is a QSE assigned to the registered Counter-Party.</w:t>
                        </w:r>
                      </w:p>
                    </w:tc>
                  </w:tr>
                  <w:tr w:rsidR="00812ECB" w:rsidRPr="00812ECB" w14:paraId="20F22EF0" w14:textId="77777777" w:rsidTr="008C7683">
                    <w:trPr>
                      <w:cantSplit/>
                    </w:trPr>
                    <w:tc>
                      <w:tcPr>
                        <w:tcW w:w="1314" w:type="pct"/>
                        <w:tcBorders>
                          <w:bottom w:val="single" w:sz="4" w:space="0" w:color="auto"/>
                        </w:tcBorders>
                      </w:tcPr>
                      <w:p w14:paraId="620C6CB8" w14:textId="77777777" w:rsidR="00812ECB" w:rsidRPr="00812ECB" w:rsidRDefault="00812ECB" w:rsidP="00812ECB">
                        <w:pPr>
                          <w:spacing w:after="60"/>
                          <w:rPr>
                            <w:sz w:val="20"/>
                            <w:szCs w:val="20"/>
                          </w:rPr>
                        </w:pPr>
                        <w:r w:rsidRPr="00812ECB">
                          <w:rPr>
                            <w:sz w:val="20"/>
                            <w:szCs w:val="20"/>
                          </w:rPr>
                          <w:t xml:space="preserve">DARUOAWD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Borders>
                          <w:bottom w:val="single" w:sz="4" w:space="0" w:color="auto"/>
                        </w:tcBorders>
                      </w:tcPr>
                      <w:p w14:paraId="11B3AD08" w14:textId="77777777" w:rsidR="00812ECB" w:rsidRPr="00812ECB" w:rsidRDefault="00812ECB" w:rsidP="00812ECB">
                        <w:pPr>
                          <w:spacing w:after="60"/>
                          <w:rPr>
                            <w:bCs/>
                            <w:sz w:val="20"/>
                            <w:szCs w:val="20"/>
                          </w:rPr>
                        </w:pPr>
                        <w:r w:rsidRPr="00812ECB">
                          <w:rPr>
                            <w:sz w:val="20"/>
                            <w:szCs w:val="20"/>
                          </w:rPr>
                          <w:t>MW</w:t>
                        </w:r>
                      </w:p>
                    </w:tc>
                    <w:tc>
                      <w:tcPr>
                        <w:tcW w:w="3290" w:type="pct"/>
                        <w:tcBorders>
                          <w:bottom w:val="single" w:sz="4" w:space="0" w:color="auto"/>
                        </w:tcBorders>
                      </w:tcPr>
                      <w:p w14:paraId="3501CBBF" w14:textId="77777777" w:rsidR="00812ECB" w:rsidRPr="00812ECB" w:rsidRDefault="00812ECB" w:rsidP="00812ECB">
                        <w:pPr>
                          <w:spacing w:after="60"/>
                          <w:rPr>
                            <w:i/>
                            <w:sz w:val="20"/>
                            <w:szCs w:val="20"/>
                          </w:rPr>
                        </w:pPr>
                        <w:r w:rsidRPr="00812ECB">
                          <w:rPr>
                            <w:i/>
                            <w:sz w:val="20"/>
                            <w:szCs w:val="20"/>
                          </w:rPr>
                          <w:t>Day-Ahead Reg-Up Only Award per Market Participant</w:t>
                        </w:r>
                        <w:r w:rsidRPr="00812ECB">
                          <w:rPr>
                            <w:sz w:val="20"/>
                            <w:szCs w:val="20"/>
                          </w:rPr>
                          <w:sym w:font="Symbol" w:char="F0BE"/>
                        </w:r>
                        <w:r w:rsidRPr="00812ECB">
                          <w:rPr>
                            <w:sz w:val="20"/>
                            <w:szCs w:val="20"/>
                          </w:rPr>
                          <w:t xml:space="preserve">The Reg-Up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r w:rsidR="00812ECB" w:rsidRPr="00812ECB" w14:paraId="590B3A4B" w14:textId="77777777" w:rsidTr="008C7683">
                    <w:trPr>
                      <w:cantSplit/>
                    </w:trPr>
                    <w:tc>
                      <w:tcPr>
                        <w:tcW w:w="1314" w:type="pct"/>
                      </w:tcPr>
                      <w:p w14:paraId="05FF6AC8" w14:textId="77777777" w:rsidR="00812ECB" w:rsidRPr="00812ECB" w:rsidRDefault="00812ECB" w:rsidP="00812ECB">
                        <w:pPr>
                          <w:spacing w:after="60"/>
                          <w:rPr>
                            <w:sz w:val="20"/>
                            <w:szCs w:val="20"/>
                          </w:rPr>
                        </w:pPr>
                        <w:r w:rsidRPr="00812ECB">
                          <w:rPr>
                            <w:sz w:val="20"/>
                            <w:szCs w:val="20"/>
                          </w:rPr>
                          <w:t xml:space="preserve">DARDOAWD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Pr>
                      <w:p w14:paraId="32B039F9" w14:textId="77777777" w:rsidR="00812ECB" w:rsidRPr="00812ECB" w:rsidRDefault="00812ECB" w:rsidP="00812ECB">
                        <w:pPr>
                          <w:spacing w:after="60"/>
                          <w:rPr>
                            <w:sz w:val="20"/>
                            <w:szCs w:val="20"/>
                          </w:rPr>
                        </w:pPr>
                        <w:r w:rsidRPr="00812ECB">
                          <w:rPr>
                            <w:sz w:val="20"/>
                            <w:szCs w:val="20"/>
                          </w:rPr>
                          <w:t>MW</w:t>
                        </w:r>
                      </w:p>
                    </w:tc>
                    <w:tc>
                      <w:tcPr>
                        <w:tcW w:w="3290" w:type="pct"/>
                      </w:tcPr>
                      <w:p w14:paraId="2DACCB97" w14:textId="77777777" w:rsidR="00812ECB" w:rsidRPr="00812ECB" w:rsidRDefault="00812ECB" w:rsidP="00812ECB">
                        <w:pPr>
                          <w:spacing w:after="60"/>
                          <w:rPr>
                            <w:i/>
                            <w:sz w:val="20"/>
                            <w:szCs w:val="20"/>
                          </w:rPr>
                        </w:pPr>
                        <w:r w:rsidRPr="00812ECB">
                          <w:rPr>
                            <w:i/>
                            <w:sz w:val="20"/>
                            <w:szCs w:val="20"/>
                          </w:rPr>
                          <w:t>Day-Ahead Reg-Down Only Award per Market Participant</w:t>
                        </w:r>
                        <w:r w:rsidRPr="00812ECB">
                          <w:rPr>
                            <w:sz w:val="20"/>
                            <w:szCs w:val="20"/>
                          </w:rPr>
                          <w:sym w:font="Symbol" w:char="F0BE"/>
                        </w:r>
                        <w:r w:rsidRPr="00812ECB">
                          <w:rPr>
                            <w:sz w:val="20"/>
                            <w:szCs w:val="20"/>
                          </w:rPr>
                          <w:t xml:space="preserve">The Reg-Down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r w:rsidR="00812ECB" w:rsidRPr="00812ECB" w14:paraId="4AFBC1F9" w14:textId="77777777" w:rsidTr="008C7683">
                    <w:trPr>
                      <w:cantSplit/>
                    </w:trPr>
                    <w:tc>
                      <w:tcPr>
                        <w:tcW w:w="1314" w:type="pct"/>
                      </w:tcPr>
                      <w:p w14:paraId="1EC8324E" w14:textId="77777777" w:rsidR="00812ECB" w:rsidRPr="00812ECB" w:rsidRDefault="00812ECB" w:rsidP="00812ECB">
                        <w:pPr>
                          <w:spacing w:after="60"/>
                          <w:rPr>
                            <w:sz w:val="20"/>
                            <w:szCs w:val="20"/>
                          </w:rPr>
                        </w:pPr>
                        <w:r w:rsidRPr="00812ECB">
                          <w:rPr>
                            <w:sz w:val="20"/>
                            <w:szCs w:val="20"/>
                          </w:rPr>
                          <w:t xml:space="preserve">DARROAWD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Pr>
                      <w:p w14:paraId="013E92C3" w14:textId="77777777" w:rsidR="00812ECB" w:rsidRPr="00812ECB" w:rsidRDefault="00812ECB" w:rsidP="00812ECB">
                        <w:pPr>
                          <w:spacing w:after="60"/>
                          <w:rPr>
                            <w:sz w:val="20"/>
                            <w:szCs w:val="20"/>
                          </w:rPr>
                        </w:pPr>
                        <w:r w:rsidRPr="00812ECB">
                          <w:rPr>
                            <w:sz w:val="20"/>
                            <w:szCs w:val="20"/>
                          </w:rPr>
                          <w:t>MW</w:t>
                        </w:r>
                      </w:p>
                    </w:tc>
                    <w:tc>
                      <w:tcPr>
                        <w:tcW w:w="3290" w:type="pct"/>
                      </w:tcPr>
                      <w:p w14:paraId="5890EDB3" w14:textId="77777777" w:rsidR="00812ECB" w:rsidRPr="00812ECB" w:rsidRDefault="00812ECB" w:rsidP="00812ECB">
                        <w:pPr>
                          <w:spacing w:after="60"/>
                          <w:rPr>
                            <w:i/>
                            <w:sz w:val="20"/>
                            <w:szCs w:val="20"/>
                          </w:rPr>
                        </w:pPr>
                        <w:r w:rsidRPr="00812ECB">
                          <w:rPr>
                            <w:i/>
                            <w:sz w:val="20"/>
                            <w:szCs w:val="20"/>
                          </w:rPr>
                          <w:t>Day-Ahead Responsive Reserve Only Award per Market Participant</w:t>
                        </w:r>
                        <w:r w:rsidRPr="00812ECB">
                          <w:rPr>
                            <w:sz w:val="20"/>
                            <w:szCs w:val="20"/>
                          </w:rPr>
                          <w:sym w:font="Symbol" w:char="F0BE"/>
                        </w:r>
                        <w:r w:rsidRPr="00812ECB">
                          <w:rPr>
                            <w:sz w:val="20"/>
                            <w:szCs w:val="20"/>
                          </w:rPr>
                          <w:t xml:space="preserve"> The Responsive Reserve (RRS)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r w:rsidR="00812ECB" w:rsidRPr="00812ECB" w14:paraId="3F2D5AC7" w14:textId="77777777" w:rsidTr="008C7683">
                    <w:trPr>
                      <w:cantSplit/>
                    </w:trPr>
                    <w:tc>
                      <w:tcPr>
                        <w:tcW w:w="1314" w:type="pct"/>
                      </w:tcPr>
                      <w:p w14:paraId="374D3983" w14:textId="77777777" w:rsidR="00812ECB" w:rsidRPr="00812ECB" w:rsidRDefault="00812ECB" w:rsidP="00812ECB">
                        <w:pPr>
                          <w:spacing w:after="60"/>
                          <w:rPr>
                            <w:sz w:val="20"/>
                            <w:szCs w:val="20"/>
                          </w:rPr>
                        </w:pPr>
                        <w:r w:rsidRPr="00812ECB">
                          <w:rPr>
                            <w:sz w:val="20"/>
                            <w:szCs w:val="20"/>
                          </w:rPr>
                          <w:t xml:space="preserve">DANSOAWD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Pr>
                      <w:p w14:paraId="28A41814" w14:textId="77777777" w:rsidR="00812ECB" w:rsidRPr="00812ECB" w:rsidRDefault="00812ECB" w:rsidP="00812ECB">
                        <w:pPr>
                          <w:spacing w:after="60"/>
                          <w:rPr>
                            <w:sz w:val="20"/>
                            <w:szCs w:val="20"/>
                          </w:rPr>
                        </w:pPr>
                        <w:r w:rsidRPr="00812ECB">
                          <w:rPr>
                            <w:sz w:val="20"/>
                            <w:szCs w:val="20"/>
                          </w:rPr>
                          <w:t>MW</w:t>
                        </w:r>
                      </w:p>
                    </w:tc>
                    <w:tc>
                      <w:tcPr>
                        <w:tcW w:w="3290" w:type="pct"/>
                      </w:tcPr>
                      <w:p w14:paraId="3A3C87AA" w14:textId="77777777" w:rsidR="00812ECB" w:rsidRPr="00812ECB" w:rsidRDefault="00812ECB" w:rsidP="00812ECB">
                        <w:pPr>
                          <w:spacing w:after="60"/>
                          <w:rPr>
                            <w:i/>
                            <w:sz w:val="20"/>
                            <w:szCs w:val="20"/>
                          </w:rPr>
                        </w:pPr>
                        <w:r w:rsidRPr="00812ECB">
                          <w:rPr>
                            <w:i/>
                            <w:sz w:val="20"/>
                            <w:szCs w:val="20"/>
                          </w:rPr>
                          <w:t>Day-Ahead Non-Spin Only Award per Market Participant</w:t>
                        </w:r>
                        <w:r w:rsidRPr="00812ECB">
                          <w:rPr>
                            <w:sz w:val="20"/>
                            <w:szCs w:val="20"/>
                          </w:rPr>
                          <w:sym w:font="Symbol" w:char="F0BE"/>
                        </w:r>
                        <w:r w:rsidRPr="00812ECB">
                          <w:rPr>
                            <w:sz w:val="20"/>
                            <w:szCs w:val="20"/>
                          </w:rPr>
                          <w:t xml:space="preserve">The Non-Spin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r w:rsidR="00812ECB" w:rsidRPr="00812ECB" w14:paraId="1B0330CB" w14:textId="77777777" w:rsidTr="008C7683">
                    <w:trPr>
                      <w:cantSplit/>
                    </w:trPr>
                    <w:tc>
                      <w:tcPr>
                        <w:tcW w:w="1314" w:type="pct"/>
                        <w:tcBorders>
                          <w:bottom w:val="single" w:sz="4" w:space="0" w:color="auto"/>
                        </w:tcBorders>
                      </w:tcPr>
                      <w:p w14:paraId="4A004BD9" w14:textId="77777777" w:rsidR="00812ECB" w:rsidRPr="00812ECB" w:rsidRDefault="00812ECB" w:rsidP="00812ECB">
                        <w:pPr>
                          <w:spacing w:after="60"/>
                          <w:rPr>
                            <w:sz w:val="20"/>
                            <w:szCs w:val="20"/>
                          </w:rPr>
                        </w:pPr>
                        <w:r w:rsidRPr="00812ECB">
                          <w:rPr>
                            <w:sz w:val="20"/>
                            <w:szCs w:val="20"/>
                          </w:rPr>
                          <w:t xml:space="preserve">DAECROAWD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Borders>
                          <w:bottom w:val="single" w:sz="4" w:space="0" w:color="auto"/>
                        </w:tcBorders>
                      </w:tcPr>
                      <w:p w14:paraId="086AAF95" w14:textId="77777777" w:rsidR="00812ECB" w:rsidRPr="00812ECB" w:rsidRDefault="00812ECB" w:rsidP="00812ECB">
                        <w:pPr>
                          <w:spacing w:after="60"/>
                          <w:rPr>
                            <w:sz w:val="20"/>
                            <w:szCs w:val="20"/>
                          </w:rPr>
                        </w:pPr>
                        <w:r w:rsidRPr="00812ECB">
                          <w:rPr>
                            <w:sz w:val="20"/>
                            <w:szCs w:val="20"/>
                          </w:rPr>
                          <w:t>MW</w:t>
                        </w:r>
                      </w:p>
                    </w:tc>
                    <w:tc>
                      <w:tcPr>
                        <w:tcW w:w="3290" w:type="pct"/>
                        <w:tcBorders>
                          <w:bottom w:val="single" w:sz="4" w:space="0" w:color="auto"/>
                        </w:tcBorders>
                      </w:tcPr>
                      <w:p w14:paraId="7FDEA23E" w14:textId="77777777" w:rsidR="00812ECB" w:rsidRPr="00812ECB" w:rsidRDefault="00812ECB" w:rsidP="00812ECB">
                        <w:pPr>
                          <w:spacing w:after="60"/>
                          <w:rPr>
                            <w:i/>
                            <w:sz w:val="20"/>
                            <w:szCs w:val="20"/>
                          </w:rPr>
                        </w:pPr>
                        <w:r w:rsidRPr="00812ECB">
                          <w:rPr>
                            <w:i/>
                            <w:sz w:val="20"/>
                            <w:szCs w:val="20"/>
                          </w:rPr>
                          <w:t>Day-Ahead ERCOT Contingency Reserve Service Only Award per Market Participant</w:t>
                        </w:r>
                        <w:r w:rsidRPr="00812ECB">
                          <w:rPr>
                            <w:sz w:val="20"/>
                            <w:szCs w:val="20"/>
                          </w:rPr>
                          <w:sym w:font="Symbol" w:char="F0BE"/>
                        </w:r>
                        <w:r w:rsidRPr="00812ECB">
                          <w:rPr>
                            <w:sz w:val="20"/>
                            <w:szCs w:val="20"/>
                          </w:rPr>
                          <w:t xml:space="preserve">The ERCOT Contingency Reserve Service (ECRS)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bl>
                <w:p w14:paraId="6473906B" w14:textId="77777777" w:rsidR="00812ECB" w:rsidRPr="00812ECB" w:rsidRDefault="00812ECB" w:rsidP="00812ECB">
                  <w:pPr>
                    <w:spacing w:after="60"/>
                    <w:rPr>
                      <w:i/>
                      <w:sz w:val="20"/>
                      <w:szCs w:val="20"/>
                    </w:rPr>
                  </w:pPr>
                </w:p>
              </w:tc>
            </w:tr>
          </w:tbl>
          <w:p w14:paraId="623AB3E0" w14:textId="77777777" w:rsidR="00812ECB" w:rsidRPr="00812ECB" w:rsidRDefault="00812ECB" w:rsidP="00812ECB">
            <w:pPr>
              <w:spacing w:after="60"/>
              <w:rPr>
                <w:i/>
                <w:sz w:val="20"/>
                <w:szCs w:val="20"/>
              </w:rPr>
            </w:pPr>
          </w:p>
        </w:tc>
      </w:tr>
      <w:tr w:rsidR="00812ECB" w:rsidRPr="00812ECB" w14:paraId="3D75435A"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66F9A123" w14:textId="77777777" w:rsidR="00812ECB" w:rsidRPr="00812ECB" w:rsidRDefault="00812ECB" w:rsidP="00812ECB">
            <w:pPr>
              <w:spacing w:after="60"/>
              <w:rPr>
                <w:rFonts w:eastAsia="Calibri"/>
                <w:iCs/>
                <w:sz w:val="20"/>
                <w:szCs w:val="20"/>
              </w:rPr>
            </w:pPr>
            <w:r w:rsidRPr="00812ECB">
              <w:rPr>
                <w:rFonts w:eastAsia="Calibri"/>
                <w:iCs/>
                <w:sz w:val="20"/>
                <w:szCs w:val="20"/>
              </w:rPr>
              <w:t>USOGTOT</w:t>
            </w:r>
            <w:r w:rsidRPr="00812ECB">
              <w:rPr>
                <w:rFonts w:eastAsia="Calibri"/>
                <w:i/>
                <w:iCs/>
                <w:sz w:val="20"/>
                <w:szCs w:val="20"/>
              </w:rPr>
              <w:t xml:space="preserve">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1A79748"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56362BF" w14:textId="77777777" w:rsidR="00812ECB" w:rsidRPr="00812ECB" w:rsidRDefault="00812ECB" w:rsidP="00812ECB">
            <w:pPr>
              <w:spacing w:after="60"/>
              <w:rPr>
                <w:bCs/>
                <w:i/>
                <w:iCs/>
                <w:sz w:val="20"/>
                <w:szCs w:val="20"/>
              </w:rPr>
            </w:pPr>
            <w:r w:rsidRPr="00812ECB">
              <w:rPr>
                <w:i/>
                <w:iCs/>
                <w:sz w:val="20"/>
                <w:szCs w:val="20"/>
              </w:rPr>
              <w:t>Uplift Real-Time Settlement Only Generator Site per Market Participant</w:t>
            </w:r>
            <w:r w:rsidRPr="00812ECB">
              <w:rPr>
                <w:iCs/>
                <w:sz w:val="20"/>
                <w:szCs w:val="20"/>
              </w:rPr>
              <w:t xml:space="preserve">—The monthly sum of Real-Time energy produced by Settlement Only Generators (SOGs) represented by Market Participant </w:t>
            </w:r>
            <w:proofErr w:type="spellStart"/>
            <w:r w:rsidRPr="00812ECB">
              <w:rPr>
                <w:i/>
                <w:iCs/>
                <w:sz w:val="20"/>
                <w:szCs w:val="20"/>
              </w:rPr>
              <w:t>mp</w:t>
            </w:r>
            <w:proofErr w:type="spellEnd"/>
            <w:r w:rsidRPr="00812ECB">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5120D223" w14:textId="77777777" w:rsidTr="008C7683">
              <w:trPr>
                <w:trHeight w:val="206"/>
              </w:trPr>
              <w:tc>
                <w:tcPr>
                  <w:tcW w:w="0" w:type="auto"/>
                  <w:shd w:val="pct12" w:color="auto" w:fill="auto"/>
                </w:tcPr>
                <w:p w14:paraId="30D01F11"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3B44954F" w14:textId="77777777" w:rsidR="00812ECB" w:rsidRPr="00812ECB" w:rsidRDefault="00812ECB" w:rsidP="00812ECB">
                  <w:pPr>
                    <w:spacing w:after="60"/>
                    <w:rPr>
                      <w:iCs/>
                      <w:sz w:val="20"/>
                      <w:szCs w:val="20"/>
                    </w:rPr>
                  </w:pPr>
                  <w:r w:rsidRPr="00812ECB">
                    <w:rPr>
                      <w:i/>
                      <w:iCs/>
                      <w:sz w:val="20"/>
                      <w:szCs w:val="20"/>
                    </w:rPr>
                    <w:t>Uplift Real-Time Settlement Only Generator Site per Market Participant</w:t>
                  </w:r>
                  <w:r w:rsidRPr="00812ECB">
                    <w:rPr>
                      <w:iCs/>
                      <w:sz w:val="20"/>
                      <w:szCs w:val="20"/>
                    </w:rPr>
                    <w:t xml:space="preserve">—The monthly sum of Real-Time energy produced by </w:t>
                  </w:r>
                  <w:r w:rsidRPr="00812ECB" w:rsidDel="005D0F36">
                    <w:rPr>
                      <w:iCs/>
                      <w:sz w:val="20"/>
                      <w:szCs w:val="20"/>
                    </w:rPr>
                    <w:t>Settlement Only Generators (SOGs)</w:t>
                  </w:r>
                  <w:r w:rsidRPr="00812ECB">
                    <w:rPr>
                      <w:iCs/>
                      <w:sz w:val="20"/>
                      <w:szCs w:val="20"/>
                    </w:rPr>
                    <w:t>, Settlement Only Distribution Generators</w:t>
                  </w:r>
                  <w:r w:rsidRPr="00812ECB" w:rsidDel="005D0F36">
                    <w:rPr>
                      <w:iCs/>
                      <w:sz w:val="20"/>
                      <w:szCs w:val="20"/>
                    </w:rPr>
                    <w:t xml:space="preserve"> </w:t>
                  </w:r>
                  <w:r w:rsidRPr="00812ECB">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812ECB">
                    <w:rPr>
                      <w:i/>
                      <w:iCs/>
                      <w:sz w:val="20"/>
                      <w:szCs w:val="20"/>
                    </w:rPr>
                    <w:t>mp</w:t>
                  </w:r>
                  <w:proofErr w:type="spellEnd"/>
                  <w:r w:rsidRPr="00812ECB">
                    <w:rPr>
                      <w:iCs/>
                      <w:sz w:val="20"/>
                      <w:szCs w:val="20"/>
                    </w:rPr>
                    <w:t>, where the Market Participant is a QSE assigned to the registered Counter-Party.</w:t>
                  </w:r>
                </w:p>
              </w:tc>
            </w:tr>
          </w:tbl>
          <w:p w14:paraId="732A6BC4" w14:textId="77777777" w:rsidR="00812ECB" w:rsidRPr="00812ECB" w:rsidRDefault="00812ECB" w:rsidP="00812ECB">
            <w:pPr>
              <w:spacing w:after="60"/>
              <w:rPr>
                <w:bCs/>
                <w:i/>
                <w:iCs/>
                <w:sz w:val="20"/>
                <w:szCs w:val="20"/>
              </w:rPr>
            </w:pPr>
          </w:p>
        </w:tc>
      </w:tr>
      <w:tr w:rsidR="00812ECB" w:rsidRPr="00812ECB" w14:paraId="4C377AD6" w14:textId="77777777" w:rsidTr="008C7683">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43F298E3" w14:textId="77777777" w:rsidTr="008C7683">
              <w:trPr>
                <w:trHeight w:val="206"/>
              </w:trPr>
              <w:tc>
                <w:tcPr>
                  <w:tcW w:w="9535" w:type="dxa"/>
                  <w:shd w:val="pct12" w:color="auto" w:fill="auto"/>
                </w:tcPr>
                <w:p w14:paraId="56A5A4FE"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R995</w:t>
                  </w:r>
                  <w:r w:rsidRPr="00812ECB">
                    <w:rPr>
                      <w:b/>
                      <w:i/>
                      <w:iCs/>
                      <w:lang w:val="x-none" w:eastAsia="x-none"/>
                    </w:rPr>
                    <w:t xml:space="preserve">:  </w:t>
                  </w:r>
                  <w:r w:rsidRPr="00812ECB">
                    <w:rPr>
                      <w:b/>
                      <w:i/>
                      <w:iCs/>
                      <w:lang w:eastAsia="x-none"/>
                    </w:rPr>
                    <w:t>Insert</w:t>
                  </w:r>
                  <w:r w:rsidRPr="00812ECB">
                    <w:rPr>
                      <w:b/>
                      <w:i/>
                      <w:iCs/>
                      <w:lang w:val="x-none" w:eastAsia="x-none"/>
                    </w:rPr>
                    <w:t xml:space="preserve"> the variable</w:t>
                  </w:r>
                  <w:r w:rsidRPr="00812ECB">
                    <w:rPr>
                      <w:b/>
                      <w:i/>
                      <w:iCs/>
                      <w:lang w:eastAsia="x-none"/>
                    </w:rPr>
                    <w:t xml:space="preserve"> “</w:t>
                  </w:r>
                  <w:r w:rsidRPr="00812ECB">
                    <w:rPr>
                      <w:rFonts w:eastAsia="Calibri"/>
                      <w:b/>
                      <w:i/>
                      <w:iCs/>
                      <w:lang w:val="x-none" w:eastAsia="x-none"/>
                    </w:rPr>
                    <w:t xml:space="preserve">USOCLTOT </w:t>
                  </w:r>
                  <w:proofErr w:type="spellStart"/>
                  <w:r w:rsidRPr="00812ECB">
                    <w:rPr>
                      <w:rFonts w:eastAsia="Calibri"/>
                      <w:b/>
                      <w:i/>
                      <w:iCs/>
                      <w:vertAlign w:val="subscript"/>
                      <w:lang w:val="x-none" w:eastAsia="x-none"/>
                    </w:rPr>
                    <w:t>mp</w:t>
                  </w:r>
                  <w:proofErr w:type="spellEnd"/>
                  <w:r w:rsidRPr="00812ECB">
                    <w:rPr>
                      <w:b/>
                      <w:i/>
                      <w:iCs/>
                      <w:lang w:eastAsia="x-none"/>
                    </w:rPr>
                    <w:t>”</w:t>
                  </w:r>
                  <w:r w:rsidRPr="00812ECB">
                    <w:rPr>
                      <w:b/>
                      <w:i/>
                      <w:iCs/>
                      <w:lang w:val="x-none" w:eastAsia="x-none"/>
                    </w:rPr>
                    <w:t xml:space="preserve"> </w:t>
                  </w:r>
                  <w:r w:rsidRPr="00812ECB">
                    <w:rPr>
                      <w:b/>
                      <w:i/>
                      <w:iCs/>
                      <w:lang w:eastAsia="x-none"/>
                    </w:rPr>
                    <w:t>below</w:t>
                  </w:r>
                  <w:r w:rsidRPr="00812ECB">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069327A" w14:textId="77777777" w:rsidTr="008C7683">
                    <w:trPr>
                      <w:cantSplit/>
                    </w:trPr>
                    <w:tc>
                      <w:tcPr>
                        <w:tcW w:w="1314" w:type="pct"/>
                        <w:tcBorders>
                          <w:bottom w:val="single" w:sz="4" w:space="0" w:color="auto"/>
                        </w:tcBorders>
                      </w:tcPr>
                      <w:p w14:paraId="2BB78130" w14:textId="77777777" w:rsidR="00812ECB" w:rsidRPr="00812ECB" w:rsidRDefault="00812ECB" w:rsidP="00812ECB">
                        <w:pPr>
                          <w:spacing w:after="60"/>
                          <w:rPr>
                            <w:sz w:val="20"/>
                            <w:szCs w:val="20"/>
                          </w:rPr>
                        </w:pPr>
                        <w:r w:rsidRPr="00812ECB">
                          <w:rPr>
                            <w:rFonts w:eastAsia="Calibri"/>
                            <w:sz w:val="20"/>
                            <w:szCs w:val="20"/>
                          </w:rPr>
                          <w:t>USOCLTOT</w:t>
                        </w:r>
                        <w:r w:rsidRPr="00812ECB">
                          <w:rPr>
                            <w:rFonts w:eastAsia="Calibri"/>
                            <w:i/>
                            <w:sz w:val="20"/>
                            <w:szCs w:val="20"/>
                          </w:rPr>
                          <w:t xml:space="preserve"> </w:t>
                        </w:r>
                        <w:proofErr w:type="spellStart"/>
                        <w:r w:rsidRPr="00812ECB">
                          <w:rPr>
                            <w:rFonts w:eastAsia="Calibri"/>
                            <w:i/>
                            <w:sz w:val="20"/>
                            <w:szCs w:val="20"/>
                            <w:vertAlign w:val="subscript"/>
                          </w:rPr>
                          <w:t>mp</w:t>
                        </w:r>
                        <w:proofErr w:type="spellEnd"/>
                      </w:p>
                    </w:tc>
                    <w:tc>
                      <w:tcPr>
                        <w:tcW w:w="396" w:type="pct"/>
                        <w:tcBorders>
                          <w:bottom w:val="single" w:sz="4" w:space="0" w:color="auto"/>
                        </w:tcBorders>
                      </w:tcPr>
                      <w:p w14:paraId="39E3CAE8"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72EBF028" w14:textId="77777777" w:rsidR="00812ECB" w:rsidRPr="00812ECB" w:rsidRDefault="00812ECB" w:rsidP="00812ECB">
                        <w:pPr>
                          <w:spacing w:after="60"/>
                          <w:rPr>
                            <w:i/>
                            <w:sz w:val="20"/>
                            <w:szCs w:val="20"/>
                          </w:rPr>
                        </w:pPr>
                        <w:r w:rsidRPr="00812ECB">
                          <w:rPr>
                            <w:i/>
                            <w:sz w:val="20"/>
                            <w:szCs w:val="20"/>
                          </w:rPr>
                          <w:t>Uplift Real-Time Settlement Only Charging Load per Market Participant</w:t>
                        </w:r>
                        <w:r w:rsidRPr="00812ECB">
                          <w:rPr>
                            <w:sz w:val="20"/>
                            <w:szCs w:val="20"/>
                          </w:rPr>
                          <w:t xml:space="preserve">—The monthly sum of Real-Time charging Load that is WSL by SODESSs and SOTESSs represented by Market Participant </w:t>
                        </w:r>
                        <w:proofErr w:type="spellStart"/>
                        <w:r w:rsidRPr="00812ECB">
                          <w:rPr>
                            <w:i/>
                            <w:sz w:val="20"/>
                            <w:szCs w:val="20"/>
                          </w:rPr>
                          <w:t>mp</w:t>
                        </w:r>
                        <w:proofErr w:type="spellEnd"/>
                        <w:r w:rsidRPr="00812ECB">
                          <w:rPr>
                            <w:sz w:val="20"/>
                            <w:szCs w:val="20"/>
                          </w:rPr>
                          <w:t xml:space="preserve">, where the Market Participant is a QSE assigned to the registered Counter-Party. </w:t>
                        </w:r>
                      </w:p>
                    </w:tc>
                  </w:tr>
                </w:tbl>
                <w:p w14:paraId="3EC26D94" w14:textId="77777777" w:rsidR="00812ECB" w:rsidRPr="00812ECB" w:rsidRDefault="00812ECB" w:rsidP="00812ECB">
                  <w:pPr>
                    <w:spacing w:after="60"/>
                    <w:rPr>
                      <w:i/>
                      <w:sz w:val="20"/>
                      <w:szCs w:val="20"/>
                    </w:rPr>
                  </w:pPr>
                </w:p>
              </w:tc>
            </w:tr>
          </w:tbl>
          <w:p w14:paraId="4CE0194D" w14:textId="77777777" w:rsidR="00812ECB" w:rsidRPr="00812ECB" w:rsidRDefault="00812ECB" w:rsidP="00812ECB">
            <w:pPr>
              <w:spacing w:after="60"/>
              <w:rPr>
                <w:i/>
                <w:iCs/>
                <w:sz w:val="20"/>
                <w:szCs w:val="20"/>
              </w:rPr>
            </w:pPr>
          </w:p>
        </w:tc>
      </w:tr>
      <w:tr w:rsidR="00812ECB" w:rsidRPr="00812ECB" w14:paraId="739A5325"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77031BF" w14:textId="77777777" w:rsidR="00812ECB" w:rsidRPr="00812ECB" w:rsidRDefault="00812ECB" w:rsidP="00812ECB">
            <w:pPr>
              <w:spacing w:after="60"/>
              <w:rPr>
                <w:sz w:val="20"/>
                <w:szCs w:val="20"/>
              </w:rPr>
            </w:pPr>
            <w:r w:rsidRPr="00812ECB">
              <w:rPr>
                <w:iCs/>
                <w:sz w:val="20"/>
                <w:szCs w:val="20"/>
              </w:rPr>
              <w:lastRenderedPageBreak/>
              <w:t xml:space="preserve">RTMGSOGZ </w:t>
            </w:r>
            <w:proofErr w:type="spellStart"/>
            <w:r w:rsidRPr="00812ECB">
              <w:rPr>
                <w:i/>
                <w:iCs/>
                <w:sz w:val="20"/>
                <w:szCs w:val="20"/>
                <w:vertAlign w:val="subscript"/>
              </w:rPr>
              <w:t>mp</w:t>
            </w:r>
            <w:proofErr w:type="spellEnd"/>
            <w:r w:rsidRPr="00812ECB">
              <w:rPr>
                <w:i/>
                <w:iCs/>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tcPr>
          <w:p w14:paraId="7631233B" w14:textId="77777777" w:rsidR="00812ECB" w:rsidRPr="00812ECB" w:rsidRDefault="00812ECB" w:rsidP="00812ECB">
            <w:pPr>
              <w:spacing w:after="60"/>
              <w:rPr>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6218D23" w14:textId="77777777" w:rsidR="00812ECB" w:rsidRPr="00812ECB" w:rsidRDefault="00812ECB" w:rsidP="00812ECB">
            <w:pPr>
              <w:spacing w:after="60"/>
              <w:rPr>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Settlement Only Transmission Self-Generators (SOTSGs) for the Market Participant </w:t>
            </w:r>
            <w:proofErr w:type="spellStart"/>
            <w:r w:rsidRPr="00812ECB">
              <w:rPr>
                <w:i/>
                <w:iCs/>
                <w:sz w:val="20"/>
                <w:szCs w:val="20"/>
              </w:rPr>
              <w:t>mp</w:t>
            </w:r>
            <w:proofErr w:type="spellEnd"/>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1CED829F" w14:textId="77777777" w:rsidTr="008C7683">
              <w:trPr>
                <w:trHeight w:val="206"/>
              </w:trPr>
              <w:tc>
                <w:tcPr>
                  <w:tcW w:w="0" w:type="auto"/>
                  <w:shd w:val="pct12" w:color="auto" w:fill="auto"/>
                </w:tcPr>
                <w:p w14:paraId="6030578C"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399B7BEA" w14:textId="77777777" w:rsidR="00812ECB" w:rsidRPr="00812ECB" w:rsidRDefault="00812ECB" w:rsidP="00812ECB">
                  <w:pPr>
                    <w:spacing w:after="60"/>
                    <w:rPr>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Settlement Only Transmission Self-Generators (SOTSGs) for the Market Participant </w:t>
                  </w:r>
                  <w:proofErr w:type="spellStart"/>
                  <w:r w:rsidRPr="00812ECB">
                    <w:rPr>
                      <w:i/>
                      <w:iCs/>
                      <w:sz w:val="20"/>
                      <w:szCs w:val="20"/>
                    </w:rPr>
                    <w:t>mp</w:t>
                  </w:r>
                  <w:proofErr w:type="spellEnd"/>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5EB8D398" w14:textId="77777777" w:rsidR="00812ECB" w:rsidRPr="00812ECB" w:rsidRDefault="00812ECB" w:rsidP="00812ECB">
            <w:pPr>
              <w:spacing w:after="60"/>
              <w:rPr>
                <w:i/>
                <w:sz w:val="20"/>
                <w:szCs w:val="20"/>
              </w:rPr>
            </w:pPr>
          </w:p>
        </w:tc>
      </w:tr>
      <w:tr w:rsidR="00812ECB" w:rsidRPr="00812ECB" w14:paraId="2BD65E87"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274A5FC" w14:textId="77777777" w:rsidR="00812ECB" w:rsidRPr="00812ECB" w:rsidRDefault="00812ECB" w:rsidP="00812ECB">
            <w:pPr>
              <w:spacing w:after="60"/>
              <w:rPr>
                <w:sz w:val="20"/>
                <w:szCs w:val="20"/>
              </w:rPr>
            </w:pPr>
            <w:r w:rsidRPr="00812ECB">
              <w:rPr>
                <w:iCs/>
                <w:sz w:val="20"/>
                <w:szCs w:val="20"/>
              </w:rPr>
              <w:t>MEBSOGNET</w:t>
            </w:r>
            <w:r w:rsidRPr="00812ECB">
              <w:rPr>
                <w:i/>
                <w:iCs/>
                <w:sz w:val="20"/>
                <w:szCs w:val="20"/>
                <w:vertAlign w:val="subscript"/>
              </w:rPr>
              <w:t xml:space="preserve"> q, </w:t>
            </w:r>
            <w:proofErr w:type="spellStart"/>
            <w:r w:rsidRPr="00812ECB">
              <w:rPr>
                <w:i/>
                <w:iCs/>
                <w:sz w:val="20"/>
                <w:szCs w:val="20"/>
                <w:vertAlign w:val="subscript"/>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50106B9E" w14:textId="77777777" w:rsidR="00812ECB" w:rsidRPr="00812ECB" w:rsidRDefault="00812ECB" w:rsidP="00812ECB">
            <w:pPr>
              <w:spacing w:after="60"/>
              <w:rPr>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0FD79A6" w14:textId="77777777" w:rsidR="00812ECB" w:rsidRPr="00812ECB" w:rsidRDefault="00812ECB" w:rsidP="00812ECB">
            <w:pPr>
              <w:spacing w:after="60"/>
              <w:rPr>
                <w:iCs/>
                <w:sz w:val="20"/>
                <w:szCs w:val="20"/>
              </w:rPr>
            </w:pPr>
            <w:r w:rsidRPr="00812ECB">
              <w:rPr>
                <w:i/>
                <w:iCs/>
                <w:sz w:val="20"/>
                <w:szCs w:val="20"/>
              </w:rPr>
              <w:t xml:space="preserve">Net Metered energy at </w:t>
            </w:r>
            <w:proofErr w:type="spellStart"/>
            <w:r w:rsidRPr="00812ECB">
              <w:rPr>
                <w:i/>
                <w:iCs/>
                <w:sz w:val="20"/>
                <w:szCs w:val="20"/>
              </w:rPr>
              <w:t>gsc</w:t>
            </w:r>
            <w:proofErr w:type="spellEnd"/>
            <w:r w:rsidRPr="00812ECB">
              <w:rPr>
                <w:i/>
                <w:iCs/>
                <w:sz w:val="20"/>
                <w:szCs w:val="20"/>
              </w:rPr>
              <w:t xml:space="preserve"> for an SODG or SOTG Site</w:t>
            </w:r>
            <w:r w:rsidRPr="00812ECB">
              <w:rPr>
                <w:iCs/>
                <w:sz w:val="20"/>
                <w:szCs w:val="20"/>
              </w:rPr>
              <w:sym w:font="Symbol" w:char="F0BE"/>
            </w:r>
            <w:r w:rsidRPr="00812ECB">
              <w:rPr>
                <w:iCs/>
                <w:sz w:val="20"/>
                <w:szCs w:val="20"/>
              </w:rPr>
              <w:t>The net sum for all Settlement Meters for SODG or SOTG site</w:t>
            </w:r>
            <w:r w:rsidRPr="00812ECB">
              <w:rPr>
                <w:i/>
                <w:iCs/>
                <w:sz w:val="20"/>
                <w:szCs w:val="20"/>
              </w:rPr>
              <w:t xml:space="preserve"> </w:t>
            </w:r>
            <w:proofErr w:type="spellStart"/>
            <w:r w:rsidRPr="00812ECB">
              <w:rPr>
                <w:i/>
                <w:iCs/>
                <w:sz w:val="20"/>
                <w:szCs w:val="20"/>
              </w:rPr>
              <w:t>gsc</w:t>
            </w:r>
            <w:proofErr w:type="spellEnd"/>
            <w:r w:rsidRPr="00812ECB">
              <w:rPr>
                <w:iCs/>
                <w:sz w:val="20"/>
                <w:szCs w:val="20"/>
              </w:rPr>
              <w:t xml:space="preserve"> represented by QSE </w:t>
            </w:r>
            <w:r w:rsidRPr="00812ECB">
              <w:rPr>
                <w:i/>
                <w:iCs/>
                <w:sz w:val="20"/>
                <w:szCs w:val="20"/>
              </w:rPr>
              <w:t>q</w:t>
            </w:r>
            <w:r w:rsidRPr="00812ECB">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27ED03BE" w14:textId="77777777" w:rsidTr="008C7683">
              <w:trPr>
                <w:trHeight w:val="206"/>
              </w:trPr>
              <w:tc>
                <w:tcPr>
                  <w:tcW w:w="0" w:type="auto"/>
                  <w:shd w:val="pct12" w:color="auto" w:fill="auto"/>
                </w:tcPr>
                <w:p w14:paraId="37309957"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5E7775BF" w14:textId="77777777" w:rsidR="00812ECB" w:rsidRPr="00812ECB" w:rsidRDefault="00812ECB" w:rsidP="00812ECB">
                  <w:pPr>
                    <w:spacing w:after="60"/>
                    <w:rPr>
                      <w:iCs/>
                      <w:sz w:val="20"/>
                      <w:szCs w:val="20"/>
                    </w:rPr>
                  </w:pPr>
                  <w:r w:rsidRPr="00812ECB">
                    <w:rPr>
                      <w:i/>
                      <w:iCs/>
                      <w:sz w:val="20"/>
                      <w:szCs w:val="20"/>
                    </w:rPr>
                    <w:t xml:space="preserve">Net Metered energy at </w:t>
                  </w:r>
                  <w:proofErr w:type="spellStart"/>
                  <w:r w:rsidRPr="00812ECB">
                    <w:rPr>
                      <w:i/>
                      <w:iCs/>
                      <w:sz w:val="20"/>
                      <w:szCs w:val="20"/>
                    </w:rPr>
                    <w:t>gsc</w:t>
                  </w:r>
                  <w:proofErr w:type="spellEnd"/>
                  <w:r w:rsidRPr="00812ECB">
                    <w:rPr>
                      <w:i/>
                      <w:iCs/>
                      <w:sz w:val="20"/>
                      <w:szCs w:val="20"/>
                    </w:rPr>
                    <w:t xml:space="preserve"> for an SODG, SOTG, SODESS, or SOTESS Site</w:t>
                  </w:r>
                  <w:r w:rsidRPr="00812ECB">
                    <w:rPr>
                      <w:iCs/>
                      <w:sz w:val="20"/>
                      <w:szCs w:val="20"/>
                    </w:rPr>
                    <w:sym w:font="Symbol" w:char="F0BE"/>
                  </w:r>
                  <w:r w:rsidRPr="00812ECB">
                    <w:rPr>
                      <w:iCs/>
                      <w:sz w:val="20"/>
                      <w:szCs w:val="20"/>
                    </w:rPr>
                    <w:t xml:space="preserve">The net sum for all Settlement Meters for SODG, SOTG, SODESS, or SOTESS site </w:t>
                  </w:r>
                  <w:proofErr w:type="spellStart"/>
                  <w:r w:rsidRPr="00812ECB">
                    <w:rPr>
                      <w:i/>
                      <w:iCs/>
                      <w:sz w:val="20"/>
                      <w:szCs w:val="20"/>
                    </w:rPr>
                    <w:t>gsc</w:t>
                  </w:r>
                  <w:proofErr w:type="spellEnd"/>
                  <w:r w:rsidRPr="00812ECB">
                    <w:rPr>
                      <w:iCs/>
                      <w:sz w:val="20"/>
                      <w:szCs w:val="20"/>
                    </w:rPr>
                    <w:t xml:space="preserve"> represented by QSE </w:t>
                  </w:r>
                  <w:r w:rsidRPr="00812ECB">
                    <w:rPr>
                      <w:i/>
                      <w:iCs/>
                      <w:sz w:val="20"/>
                      <w:szCs w:val="20"/>
                    </w:rPr>
                    <w:t xml:space="preserve">q </w:t>
                  </w:r>
                  <w:r w:rsidRPr="00812ECB">
                    <w:rPr>
                      <w:iCs/>
                      <w:sz w:val="20"/>
                      <w:szCs w:val="20"/>
                    </w:rPr>
                    <w:t>for the 15-minute Settlement Interval.  A positive value indicates an injection of power to the ERCOT System.</w:t>
                  </w:r>
                </w:p>
              </w:tc>
            </w:tr>
          </w:tbl>
          <w:p w14:paraId="4AB56451" w14:textId="77777777" w:rsidR="00812ECB" w:rsidRPr="00812ECB" w:rsidRDefault="00812ECB" w:rsidP="00812ECB">
            <w:pPr>
              <w:spacing w:after="60"/>
              <w:rPr>
                <w:i/>
                <w:sz w:val="20"/>
                <w:szCs w:val="20"/>
              </w:rPr>
            </w:pPr>
          </w:p>
        </w:tc>
      </w:tr>
      <w:tr w:rsidR="00812ECB" w:rsidRPr="00812ECB" w14:paraId="35E8C307" w14:textId="77777777" w:rsidTr="008C7683">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016F6361" w14:textId="77777777" w:rsidTr="008C7683">
              <w:trPr>
                <w:trHeight w:val="206"/>
              </w:trPr>
              <w:tc>
                <w:tcPr>
                  <w:tcW w:w="9535" w:type="dxa"/>
                  <w:shd w:val="pct12" w:color="auto" w:fill="auto"/>
                </w:tcPr>
                <w:p w14:paraId="59F5387C"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R995</w:t>
                  </w:r>
                  <w:r w:rsidRPr="00812ECB">
                    <w:rPr>
                      <w:b/>
                      <w:i/>
                      <w:iCs/>
                      <w:lang w:val="x-none" w:eastAsia="x-none"/>
                    </w:rPr>
                    <w:t xml:space="preserve">:  </w:t>
                  </w:r>
                  <w:r w:rsidRPr="00812ECB">
                    <w:rPr>
                      <w:b/>
                      <w:i/>
                      <w:iCs/>
                      <w:lang w:eastAsia="x-none"/>
                    </w:rPr>
                    <w:t>Insert</w:t>
                  </w:r>
                  <w:r w:rsidRPr="00812ECB">
                    <w:rPr>
                      <w:b/>
                      <w:i/>
                      <w:iCs/>
                      <w:lang w:val="x-none" w:eastAsia="x-none"/>
                    </w:rPr>
                    <w:t xml:space="preserve"> the variable</w:t>
                  </w:r>
                  <w:r w:rsidRPr="00812ECB">
                    <w:rPr>
                      <w:b/>
                      <w:i/>
                      <w:iCs/>
                      <w:lang w:eastAsia="x-none"/>
                    </w:rPr>
                    <w:t xml:space="preserve"> “</w:t>
                  </w:r>
                  <w:r w:rsidRPr="00812ECB">
                    <w:rPr>
                      <w:rFonts w:eastAsia="Calibri"/>
                      <w:b/>
                      <w:i/>
                      <w:iCs/>
                      <w:lang w:val="x-none" w:eastAsia="x-none"/>
                    </w:rPr>
                    <w:t>WSOL</w:t>
                  </w:r>
                  <w:r w:rsidRPr="00812ECB">
                    <w:rPr>
                      <w:rFonts w:eastAsia="Calibri"/>
                      <w:b/>
                      <w:i/>
                      <w:iCs/>
                      <w:vertAlign w:val="subscript"/>
                      <w:lang w:val="x-none" w:eastAsia="x-none"/>
                    </w:rPr>
                    <w:t xml:space="preserve"> </w:t>
                  </w:r>
                  <w:proofErr w:type="spellStart"/>
                  <w:r w:rsidRPr="00812ECB">
                    <w:rPr>
                      <w:rFonts w:eastAsia="Calibri"/>
                      <w:b/>
                      <w:i/>
                      <w:iCs/>
                      <w:vertAlign w:val="subscript"/>
                      <w:lang w:val="x-none" w:eastAsia="x-none"/>
                    </w:rPr>
                    <w:t>mp</w:t>
                  </w:r>
                  <w:proofErr w:type="spellEnd"/>
                  <w:r w:rsidRPr="00812ECB">
                    <w:rPr>
                      <w:rFonts w:eastAsia="Calibri"/>
                      <w:b/>
                      <w:i/>
                      <w:iCs/>
                      <w:vertAlign w:val="subscript"/>
                      <w:lang w:val="x-none" w:eastAsia="x-none"/>
                    </w:rPr>
                    <w:t xml:space="preserve">, </w:t>
                  </w:r>
                  <w:proofErr w:type="spellStart"/>
                  <w:r w:rsidRPr="00812ECB">
                    <w:rPr>
                      <w:rFonts w:eastAsia="Calibri"/>
                      <w:b/>
                      <w:i/>
                      <w:iCs/>
                      <w:vertAlign w:val="subscript"/>
                      <w:lang w:val="x-none" w:eastAsia="x-none"/>
                    </w:rPr>
                    <w:t>gsc</w:t>
                  </w:r>
                  <w:proofErr w:type="spellEnd"/>
                  <w:r w:rsidRPr="00812ECB">
                    <w:rPr>
                      <w:rFonts w:eastAsia="Calibri"/>
                      <w:b/>
                      <w:i/>
                      <w:iCs/>
                      <w:vertAlign w:val="subscript"/>
                      <w:lang w:val="x-none" w:eastAsia="x-none"/>
                    </w:rPr>
                    <w:t>, b</w:t>
                  </w:r>
                  <w:r w:rsidRPr="00812ECB">
                    <w:rPr>
                      <w:b/>
                      <w:i/>
                      <w:iCs/>
                      <w:lang w:eastAsia="x-none"/>
                    </w:rPr>
                    <w:t>”</w:t>
                  </w:r>
                  <w:r w:rsidRPr="00812ECB">
                    <w:rPr>
                      <w:b/>
                      <w:i/>
                      <w:iCs/>
                      <w:lang w:val="x-none" w:eastAsia="x-none"/>
                    </w:rPr>
                    <w:t xml:space="preserve"> </w:t>
                  </w:r>
                  <w:r w:rsidRPr="00812ECB">
                    <w:rPr>
                      <w:b/>
                      <w:i/>
                      <w:iCs/>
                      <w:lang w:eastAsia="x-none"/>
                    </w:rPr>
                    <w:t>below</w:t>
                  </w:r>
                  <w:r w:rsidRPr="00812ECB">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55F6365" w14:textId="77777777" w:rsidTr="008C7683">
                    <w:trPr>
                      <w:cantSplit/>
                    </w:trPr>
                    <w:tc>
                      <w:tcPr>
                        <w:tcW w:w="1314" w:type="pct"/>
                        <w:tcBorders>
                          <w:bottom w:val="single" w:sz="4" w:space="0" w:color="auto"/>
                        </w:tcBorders>
                      </w:tcPr>
                      <w:p w14:paraId="2F84C5EA" w14:textId="77777777" w:rsidR="00812ECB" w:rsidRPr="00812ECB" w:rsidRDefault="00812ECB" w:rsidP="00812ECB">
                        <w:pPr>
                          <w:spacing w:after="60"/>
                          <w:rPr>
                            <w:sz w:val="20"/>
                            <w:szCs w:val="20"/>
                          </w:rPr>
                        </w:pPr>
                        <w:r w:rsidRPr="00812ECB">
                          <w:rPr>
                            <w:sz w:val="20"/>
                            <w:szCs w:val="20"/>
                          </w:rPr>
                          <w:t xml:space="preserve">WSOL </w:t>
                        </w:r>
                        <w:proofErr w:type="spellStart"/>
                        <w:r w:rsidRPr="00812ECB">
                          <w:rPr>
                            <w:i/>
                            <w:sz w:val="20"/>
                            <w:szCs w:val="20"/>
                            <w:vertAlign w:val="subscript"/>
                          </w:rPr>
                          <w:t>mp</w:t>
                        </w:r>
                        <w:proofErr w:type="spellEnd"/>
                        <w:r w:rsidRPr="00812ECB">
                          <w:rPr>
                            <w:i/>
                            <w:sz w:val="20"/>
                            <w:szCs w:val="20"/>
                            <w:vertAlign w:val="subscript"/>
                          </w:rPr>
                          <w:t xml:space="preserve">, </w:t>
                        </w:r>
                        <w:proofErr w:type="spellStart"/>
                        <w:r w:rsidRPr="00812ECB">
                          <w:rPr>
                            <w:i/>
                            <w:sz w:val="20"/>
                            <w:szCs w:val="20"/>
                            <w:vertAlign w:val="subscript"/>
                          </w:rPr>
                          <w:t>gsc</w:t>
                        </w:r>
                        <w:proofErr w:type="spellEnd"/>
                        <w:r w:rsidRPr="00812ECB">
                          <w:rPr>
                            <w:i/>
                            <w:sz w:val="20"/>
                            <w:szCs w:val="20"/>
                            <w:vertAlign w:val="subscript"/>
                          </w:rPr>
                          <w:t>, b</w:t>
                        </w:r>
                      </w:p>
                    </w:tc>
                    <w:tc>
                      <w:tcPr>
                        <w:tcW w:w="396" w:type="pct"/>
                        <w:tcBorders>
                          <w:bottom w:val="single" w:sz="4" w:space="0" w:color="auto"/>
                        </w:tcBorders>
                      </w:tcPr>
                      <w:p w14:paraId="13A965D2"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64B3EB86" w14:textId="77777777" w:rsidR="00812ECB" w:rsidRPr="00812ECB" w:rsidRDefault="00812ECB" w:rsidP="00812ECB">
                        <w:pPr>
                          <w:spacing w:after="60"/>
                          <w:rPr>
                            <w:i/>
                            <w:sz w:val="20"/>
                            <w:szCs w:val="20"/>
                          </w:rPr>
                        </w:pPr>
                        <w:r w:rsidRPr="00812ECB">
                          <w:rPr>
                            <w:i/>
                            <w:sz w:val="20"/>
                            <w:szCs w:val="20"/>
                          </w:rPr>
                          <w:t>WSL for an SODESS or SOTESS Site</w:t>
                        </w:r>
                        <w:r w:rsidRPr="00812ECB">
                          <w:rPr>
                            <w:sz w:val="20"/>
                            <w:szCs w:val="20"/>
                          </w:rPr>
                          <w:sym w:font="Symbol" w:char="F0BE"/>
                        </w:r>
                        <w:r w:rsidRPr="00812ECB">
                          <w:rPr>
                            <w:sz w:val="20"/>
                            <w:szCs w:val="20"/>
                          </w:rPr>
                          <w:t xml:space="preserve">The WSL as measured for an for SODESS or SOTESS site </w:t>
                        </w:r>
                        <w:proofErr w:type="spellStart"/>
                        <w:r w:rsidRPr="00812ECB">
                          <w:rPr>
                            <w:i/>
                            <w:sz w:val="20"/>
                            <w:szCs w:val="20"/>
                          </w:rPr>
                          <w:t>gsc</w:t>
                        </w:r>
                        <w:proofErr w:type="spellEnd"/>
                        <w:r w:rsidRPr="00812ECB">
                          <w:rPr>
                            <w:i/>
                            <w:sz w:val="20"/>
                            <w:szCs w:val="20"/>
                          </w:rPr>
                          <w:t xml:space="preserve"> </w:t>
                        </w:r>
                        <w:r w:rsidRPr="00812ECB">
                          <w:rPr>
                            <w:sz w:val="20"/>
                            <w:szCs w:val="20"/>
                          </w:rPr>
                          <w:t xml:space="preserve">at Electrical Bus </w:t>
                        </w:r>
                        <w:r w:rsidRPr="00812ECB">
                          <w:rPr>
                            <w:i/>
                            <w:sz w:val="20"/>
                            <w:szCs w:val="20"/>
                          </w:rPr>
                          <w:t>b</w:t>
                        </w:r>
                        <w:r w:rsidRPr="00812ECB">
                          <w:rPr>
                            <w:sz w:val="20"/>
                            <w:szCs w:val="20"/>
                          </w:rPr>
                          <w:t xml:space="preserve">, represented by the Market Participant </w:t>
                        </w:r>
                        <w:proofErr w:type="spellStart"/>
                        <w:r w:rsidRPr="00812ECB">
                          <w:rPr>
                            <w:i/>
                            <w:sz w:val="20"/>
                            <w:szCs w:val="20"/>
                          </w:rPr>
                          <w:t>mp</w:t>
                        </w:r>
                        <w:proofErr w:type="spellEnd"/>
                        <w:r w:rsidRPr="00812ECB">
                          <w:rPr>
                            <w:i/>
                            <w:sz w:val="20"/>
                            <w:szCs w:val="20"/>
                          </w:rPr>
                          <w:t>,</w:t>
                        </w:r>
                        <w:r w:rsidRPr="00812ECB">
                          <w:rPr>
                            <w:sz w:val="20"/>
                            <w:szCs w:val="20"/>
                          </w:rPr>
                          <w:t xml:space="preserve"> represented as a negative value, for the 15-minute Settlement Interval.</w:t>
                        </w:r>
                      </w:p>
                    </w:tc>
                  </w:tr>
                </w:tbl>
                <w:p w14:paraId="1775133A" w14:textId="77777777" w:rsidR="00812ECB" w:rsidRPr="00812ECB" w:rsidRDefault="00812ECB" w:rsidP="00812ECB">
                  <w:pPr>
                    <w:spacing w:after="60"/>
                    <w:rPr>
                      <w:i/>
                      <w:sz w:val="20"/>
                      <w:szCs w:val="20"/>
                    </w:rPr>
                  </w:pPr>
                </w:p>
              </w:tc>
            </w:tr>
          </w:tbl>
          <w:p w14:paraId="29442268" w14:textId="77777777" w:rsidR="00812ECB" w:rsidRPr="00812ECB" w:rsidRDefault="00812ECB" w:rsidP="00812ECB">
            <w:pPr>
              <w:spacing w:after="60"/>
              <w:rPr>
                <w:i/>
                <w:iCs/>
                <w:sz w:val="20"/>
                <w:szCs w:val="20"/>
              </w:rPr>
            </w:pPr>
          </w:p>
        </w:tc>
      </w:tr>
      <w:tr w:rsidR="00812ECB" w:rsidRPr="00812ECB" w14:paraId="73B4BC36"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3D8EC151" w14:textId="77777777" w:rsidR="00812ECB" w:rsidRPr="00812ECB" w:rsidRDefault="00812ECB" w:rsidP="00812ECB">
            <w:pPr>
              <w:spacing w:after="60"/>
              <w:rPr>
                <w:rFonts w:eastAsia="Calibri"/>
                <w:i/>
                <w:iCs/>
                <w:sz w:val="20"/>
                <w:szCs w:val="20"/>
              </w:rPr>
            </w:pPr>
            <w:r w:rsidRPr="00812ECB">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89B1373"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045E024" w14:textId="77777777" w:rsidR="00812ECB" w:rsidRPr="00812ECB" w:rsidRDefault="00812ECB" w:rsidP="00812ECB">
            <w:pPr>
              <w:spacing w:after="60"/>
              <w:rPr>
                <w:bCs/>
                <w:iCs/>
                <w:sz w:val="20"/>
                <w:szCs w:val="20"/>
              </w:rPr>
            </w:pPr>
            <w:r w:rsidRPr="00812ECB">
              <w:rPr>
                <w:bCs/>
                <w:iCs/>
                <w:sz w:val="20"/>
                <w:szCs w:val="20"/>
              </w:rPr>
              <w:t>A registered Counter-Party.</w:t>
            </w:r>
          </w:p>
        </w:tc>
      </w:tr>
      <w:tr w:rsidR="00812ECB" w:rsidRPr="00812ECB" w14:paraId="2B8CD498"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77A55C79" w14:textId="77777777" w:rsidR="00812ECB" w:rsidRPr="00812ECB" w:rsidRDefault="00812ECB" w:rsidP="00812ECB">
            <w:pPr>
              <w:spacing w:after="60"/>
              <w:rPr>
                <w:rFonts w:eastAsia="Calibri"/>
                <w:i/>
                <w:iCs/>
                <w:sz w:val="20"/>
                <w:szCs w:val="20"/>
              </w:rPr>
            </w:pPr>
            <w:proofErr w:type="spellStart"/>
            <w:r w:rsidRPr="00812ECB">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DD98DB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E1E4D6B" w14:textId="77777777" w:rsidR="00812ECB" w:rsidRPr="00812ECB" w:rsidRDefault="00812ECB" w:rsidP="00812ECB">
            <w:pPr>
              <w:spacing w:after="60"/>
              <w:rPr>
                <w:bCs/>
                <w:iCs/>
                <w:sz w:val="20"/>
                <w:szCs w:val="20"/>
              </w:rPr>
            </w:pPr>
            <w:r w:rsidRPr="00812ECB">
              <w:rPr>
                <w:bCs/>
                <w:iCs/>
                <w:sz w:val="20"/>
                <w:szCs w:val="20"/>
              </w:rPr>
              <w:t xml:space="preserve">A Market Participant with </w:t>
            </w:r>
            <w:r w:rsidRPr="00812ECB">
              <w:rPr>
                <w:iCs/>
                <w:sz w:val="20"/>
                <w:szCs w:val="20"/>
              </w:rPr>
              <w:t xml:space="preserve">MWh activity </w:t>
            </w:r>
            <w:r w:rsidRPr="00812ECB">
              <w:rPr>
                <w:bCs/>
                <w:iCs/>
                <w:sz w:val="20"/>
                <w:szCs w:val="20"/>
              </w:rPr>
              <w:t>in the reference month that is a currently-registered QSE or CRR Account Holder or that voluntarily terminated its QSE or CRR Account Holder registration.</w:t>
            </w:r>
          </w:p>
        </w:tc>
      </w:tr>
      <w:tr w:rsidR="00812ECB" w:rsidRPr="00812ECB" w14:paraId="46C9FC3B"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54C49313" w14:textId="77777777" w:rsidR="00812ECB" w:rsidRPr="00812ECB" w:rsidRDefault="00812ECB" w:rsidP="00812ECB">
            <w:pPr>
              <w:spacing w:after="60"/>
              <w:rPr>
                <w:rFonts w:eastAsia="Calibri"/>
                <w:i/>
                <w:iCs/>
                <w:sz w:val="20"/>
                <w:szCs w:val="20"/>
              </w:rPr>
            </w:pPr>
            <w:r w:rsidRPr="00812ECB">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44B212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143F2E5" w14:textId="77777777" w:rsidR="00812ECB" w:rsidRPr="00812ECB" w:rsidRDefault="00812ECB" w:rsidP="00812ECB">
            <w:pPr>
              <w:spacing w:after="60"/>
              <w:rPr>
                <w:bCs/>
                <w:iCs/>
                <w:sz w:val="20"/>
                <w:szCs w:val="20"/>
              </w:rPr>
            </w:pPr>
            <w:r w:rsidRPr="00812ECB">
              <w:rPr>
                <w:bCs/>
                <w:iCs/>
                <w:sz w:val="20"/>
                <w:szCs w:val="20"/>
              </w:rPr>
              <w:t>A source Settlement Point.</w:t>
            </w:r>
          </w:p>
        </w:tc>
      </w:tr>
      <w:tr w:rsidR="00812ECB" w:rsidRPr="00812ECB" w14:paraId="0CCF3B18"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4DDE3062" w14:textId="77777777" w:rsidR="00812ECB" w:rsidRPr="00812ECB" w:rsidRDefault="00812ECB" w:rsidP="00812ECB">
            <w:pPr>
              <w:spacing w:after="60"/>
              <w:rPr>
                <w:rFonts w:eastAsia="Calibri"/>
                <w:i/>
                <w:iCs/>
                <w:sz w:val="20"/>
                <w:szCs w:val="20"/>
              </w:rPr>
            </w:pPr>
            <w:r w:rsidRPr="00812ECB">
              <w:rPr>
                <w:rFonts w:eastAsia="Calibri"/>
                <w:i/>
                <w:iCs/>
                <w:sz w:val="20"/>
                <w:szCs w:val="20"/>
              </w:rPr>
              <w:lastRenderedPageBreak/>
              <w:t>k</w:t>
            </w:r>
          </w:p>
        </w:tc>
        <w:tc>
          <w:tcPr>
            <w:tcW w:w="407" w:type="pct"/>
            <w:tcBorders>
              <w:top w:val="single" w:sz="6" w:space="0" w:color="auto"/>
              <w:left w:val="single" w:sz="6" w:space="0" w:color="auto"/>
              <w:bottom w:val="single" w:sz="6" w:space="0" w:color="auto"/>
              <w:right w:val="single" w:sz="6" w:space="0" w:color="auto"/>
            </w:tcBorders>
          </w:tcPr>
          <w:p w14:paraId="5FF30E58"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A7A31A5" w14:textId="77777777" w:rsidR="00812ECB" w:rsidRPr="00812ECB" w:rsidRDefault="00812ECB" w:rsidP="00812ECB">
            <w:pPr>
              <w:spacing w:after="60"/>
              <w:rPr>
                <w:bCs/>
                <w:iCs/>
                <w:sz w:val="20"/>
                <w:szCs w:val="20"/>
              </w:rPr>
            </w:pPr>
            <w:r w:rsidRPr="00812ECB">
              <w:rPr>
                <w:bCs/>
                <w:iCs/>
                <w:sz w:val="20"/>
                <w:szCs w:val="20"/>
              </w:rPr>
              <w:t>A sink Settlement Point.</w:t>
            </w:r>
          </w:p>
        </w:tc>
      </w:tr>
      <w:tr w:rsidR="00812ECB" w:rsidRPr="00812ECB" w14:paraId="3C8B9F7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51ACB62" w14:textId="77777777" w:rsidR="00812ECB" w:rsidRPr="00812ECB" w:rsidRDefault="00812ECB" w:rsidP="00812ECB">
            <w:pPr>
              <w:spacing w:after="60"/>
              <w:rPr>
                <w:rFonts w:eastAsia="Calibri"/>
                <w:i/>
                <w:iCs/>
                <w:sz w:val="20"/>
                <w:szCs w:val="20"/>
              </w:rPr>
            </w:pPr>
            <w:r w:rsidRPr="00812ECB">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6FF922E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3BCC984" w14:textId="77777777" w:rsidR="00812ECB" w:rsidRPr="00812ECB" w:rsidRDefault="00812ECB" w:rsidP="00812ECB">
            <w:pPr>
              <w:spacing w:after="60"/>
              <w:rPr>
                <w:bCs/>
                <w:iCs/>
                <w:sz w:val="20"/>
                <w:szCs w:val="20"/>
              </w:rPr>
            </w:pPr>
            <w:r w:rsidRPr="00812ECB">
              <w:rPr>
                <w:bCs/>
                <w:iCs/>
                <w:sz w:val="20"/>
                <w:szCs w:val="20"/>
              </w:rPr>
              <w:t>A CRR Auction.</w:t>
            </w:r>
          </w:p>
        </w:tc>
      </w:tr>
      <w:tr w:rsidR="00812ECB" w:rsidRPr="00812ECB" w14:paraId="7BC0B54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5370D817" w14:textId="77777777" w:rsidR="00812ECB" w:rsidRPr="00812ECB" w:rsidRDefault="00812ECB" w:rsidP="00812ECB">
            <w:pPr>
              <w:spacing w:after="60"/>
              <w:rPr>
                <w:rFonts w:eastAsia="Calibri"/>
                <w:i/>
                <w:iCs/>
                <w:sz w:val="20"/>
                <w:szCs w:val="20"/>
              </w:rPr>
            </w:pPr>
            <w:r w:rsidRPr="00812ECB">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2B1ED7F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95061B1" w14:textId="77777777" w:rsidR="00812ECB" w:rsidRPr="00812ECB" w:rsidRDefault="00812ECB" w:rsidP="00812ECB">
            <w:pPr>
              <w:spacing w:after="60"/>
              <w:rPr>
                <w:bCs/>
                <w:iCs/>
                <w:sz w:val="20"/>
                <w:szCs w:val="20"/>
              </w:rPr>
            </w:pPr>
            <w:r w:rsidRPr="00812ECB">
              <w:rPr>
                <w:bCs/>
                <w:iCs/>
                <w:sz w:val="20"/>
                <w:szCs w:val="20"/>
              </w:rPr>
              <w:t>A Settlement Point.</w:t>
            </w:r>
          </w:p>
        </w:tc>
      </w:tr>
      <w:tr w:rsidR="00812ECB" w:rsidRPr="00812ECB" w14:paraId="149CF9E8"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2AF6D61C" w14:textId="77777777" w:rsidR="00812ECB" w:rsidRPr="00812ECB" w:rsidRDefault="00812ECB" w:rsidP="00812ECB">
            <w:pPr>
              <w:spacing w:after="60"/>
              <w:rPr>
                <w:rFonts w:eastAsia="Calibri"/>
                <w:i/>
                <w:iCs/>
                <w:sz w:val="20"/>
                <w:szCs w:val="20"/>
              </w:rPr>
            </w:pPr>
            <w:r w:rsidRPr="00812ECB">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5A80B2EF"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65D4E99" w14:textId="77777777" w:rsidR="00812ECB" w:rsidRPr="00812ECB" w:rsidRDefault="00812ECB" w:rsidP="00812ECB">
            <w:pPr>
              <w:spacing w:after="60"/>
              <w:rPr>
                <w:bCs/>
                <w:iCs/>
                <w:sz w:val="20"/>
                <w:szCs w:val="20"/>
              </w:rPr>
            </w:pPr>
            <w:r w:rsidRPr="00812ECB">
              <w:rPr>
                <w:bCs/>
                <w:iCs/>
                <w:sz w:val="20"/>
                <w:szCs w:val="20"/>
              </w:rPr>
              <w:t>A 15-minute Settlement Interval.</w:t>
            </w:r>
          </w:p>
        </w:tc>
      </w:tr>
      <w:tr w:rsidR="00812ECB" w:rsidRPr="00812ECB" w14:paraId="692102F7"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652C0734" w14:textId="77777777" w:rsidR="00812ECB" w:rsidRPr="00812ECB" w:rsidRDefault="00812ECB" w:rsidP="00812ECB">
            <w:pPr>
              <w:spacing w:after="60"/>
              <w:rPr>
                <w:rFonts w:eastAsia="Calibri"/>
                <w:i/>
                <w:iCs/>
                <w:sz w:val="20"/>
                <w:szCs w:val="20"/>
              </w:rPr>
            </w:pPr>
            <w:r w:rsidRPr="00812ECB">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51D527F"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0F2AE99" w14:textId="77777777" w:rsidR="00812ECB" w:rsidRPr="00812ECB" w:rsidRDefault="00812ECB" w:rsidP="00812ECB">
            <w:pPr>
              <w:spacing w:after="60"/>
              <w:rPr>
                <w:bCs/>
                <w:iCs/>
                <w:sz w:val="20"/>
                <w:szCs w:val="20"/>
              </w:rPr>
            </w:pPr>
            <w:r w:rsidRPr="00812ECB">
              <w:rPr>
                <w:bCs/>
                <w:iCs/>
                <w:sz w:val="20"/>
                <w:szCs w:val="20"/>
              </w:rPr>
              <w:t xml:space="preserve">The hour that includes the Settlement Interval i. </w:t>
            </w:r>
          </w:p>
        </w:tc>
      </w:tr>
      <w:tr w:rsidR="00812ECB" w:rsidRPr="00812ECB" w14:paraId="2837E92D"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327BA056" w14:textId="77777777" w:rsidR="00812ECB" w:rsidRPr="00812ECB" w:rsidRDefault="00812ECB" w:rsidP="00812ECB">
            <w:pPr>
              <w:spacing w:after="60"/>
              <w:rPr>
                <w:rFonts w:eastAsia="Calibri"/>
                <w:i/>
                <w:iCs/>
                <w:sz w:val="20"/>
                <w:szCs w:val="20"/>
              </w:rPr>
            </w:pPr>
            <w:r w:rsidRPr="00812ECB">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4BC2DE94" w14:textId="77777777" w:rsidR="00812ECB" w:rsidRPr="00812ECB" w:rsidRDefault="00812ECB" w:rsidP="00812ECB">
            <w:pPr>
              <w:spacing w:after="60"/>
              <w:rPr>
                <w:iCs/>
                <w:sz w:val="20"/>
                <w:szCs w:val="20"/>
              </w:rPr>
            </w:pPr>
            <w:r w:rsidRPr="00812ECB">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0DE1BDB8" w14:textId="77777777" w:rsidR="00812ECB" w:rsidRPr="00812ECB" w:rsidRDefault="00812ECB" w:rsidP="00812ECB">
            <w:pPr>
              <w:spacing w:after="60"/>
              <w:rPr>
                <w:bCs/>
                <w:iCs/>
                <w:sz w:val="20"/>
                <w:szCs w:val="20"/>
              </w:rPr>
            </w:pPr>
            <w:r w:rsidRPr="00812ECB">
              <w:rPr>
                <w:bCs/>
                <w:iCs/>
                <w:sz w:val="20"/>
                <w:szCs w:val="20"/>
              </w:rPr>
              <w:t xml:space="preserve">A Resource. </w:t>
            </w:r>
          </w:p>
        </w:tc>
      </w:tr>
      <w:tr w:rsidR="00812ECB" w:rsidRPr="00812ECB" w14:paraId="1B03B26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3F93912" w14:textId="77777777" w:rsidR="00812ECB" w:rsidRPr="00812ECB" w:rsidRDefault="00812ECB" w:rsidP="00812ECB">
            <w:pPr>
              <w:spacing w:after="60"/>
              <w:rPr>
                <w:rFonts w:eastAsia="Calibri"/>
                <w:i/>
                <w:iCs/>
                <w:sz w:val="20"/>
                <w:szCs w:val="20"/>
              </w:rPr>
            </w:pPr>
            <w:proofErr w:type="spellStart"/>
            <w:r w:rsidRPr="00812ECB">
              <w:rPr>
                <w:i/>
                <w:iCs/>
                <w:sz w:val="20"/>
                <w:szCs w:val="20"/>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0B0F133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C614793" w14:textId="77777777" w:rsidR="00812ECB" w:rsidRPr="00812ECB" w:rsidRDefault="00812ECB" w:rsidP="00812ECB">
            <w:pPr>
              <w:spacing w:after="60"/>
              <w:rPr>
                <w:bCs/>
                <w:iCs/>
                <w:sz w:val="20"/>
                <w:szCs w:val="20"/>
              </w:rPr>
            </w:pPr>
            <w:r w:rsidRPr="00812ECB">
              <w:rPr>
                <w:iCs/>
                <w:sz w:val="20"/>
                <w:szCs w:val="20"/>
              </w:rPr>
              <w:t>A generation site code.</w:t>
            </w:r>
          </w:p>
        </w:tc>
      </w:tr>
      <w:tr w:rsidR="00812ECB" w:rsidRPr="00812ECB" w14:paraId="3EE8BB72"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77DF4D96" w14:textId="77777777" w:rsidR="00812ECB" w:rsidRPr="00812ECB" w:rsidRDefault="00812ECB" w:rsidP="00812ECB">
            <w:pPr>
              <w:spacing w:after="60"/>
              <w:rPr>
                <w:rFonts w:eastAsia="Calibri"/>
                <w:i/>
                <w:iCs/>
                <w:sz w:val="20"/>
                <w:szCs w:val="20"/>
              </w:rPr>
            </w:pPr>
            <w:r w:rsidRPr="00812ECB">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4CB07A9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95BB984" w14:textId="77777777" w:rsidR="00812ECB" w:rsidRPr="00812ECB" w:rsidRDefault="00812ECB" w:rsidP="00812ECB">
            <w:pPr>
              <w:spacing w:after="60"/>
              <w:rPr>
                <w:bCs/>
                <w:iCs/>
                <w:sz w:val="20"/>
                <w:szCs w:val="20"/>
              </w:rPr>
            </w:pPr>
            <w:r w:rsidRPr="00812ECB">
              <w:rPr>
                <w:iCs/>
                <w:sz w:val="20"/>
                <w:szCs w:val="20"/>
              </w:rPr>
              <w:t>An Electrical Bus.</w:t>
            </w:r>
          </w:p>
        </w:tc>
      </w:tr>
    </w:tbl>
    <w:bookmarkEnd w:id="1454"/>
    <w:p w14:paraId="016BCAA0" w14:textId="77777777" w:rsidR="00812ECB" w:rsidRPr="00812ECB" w:rsidRDefault="00812ECB" w:rsidP="00812ECB">
      <w:pPr>
        <w:tabs>
          <w:tab w:val="left" w:pos="720"/>
        </w:tabs>
        <w:spacing w:before="240" w:after="240"/>
        <w:ind w:left="720" w:hanging="720"/>
        <w:rPr>
          <w:szCs w:val="20"/>
        </w:rPr>
      </w:pPr>
      <w:r w:rsidRPr="00812ECB">
        <w:rPr>
          <w:szCs w:val="20"/>
        </w:rPr>
        <w:t>(3)</w:t>
      </w:r>
      <w:r w:rsidRPr="00812ECB">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1F49172C" w14:textId="77777777" w:rsidR="00812ECB" w:rsidRPr="00812ECB" w:rsidRDefault="00812ECB" w:rsidP="00812ECB">
      <w:pPr>
        <w:tabs>
          <w:tab w:val="left" w:pos="720"/>
        </w:tabs>
        <w:spacing w:after="240"/>
        <w:ind w:left="720" w:hanging="720"/>
        <w:rPr>
          <w:szCs w:val="20"/>
        </w:rPr>
      </w:pPr>
      <w:r w:rsidRPr="00812ECB">
        <w:rPr>
          <w:szCs w:val="20"/>
        </w:rPr>
        <w:t>(4)</w:t>
      </w:r>
      <w:r w:rsidRPr="00812ECB">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520AAB8E"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7E64513E" w14:textId="77777777" w:rsidR="00812ECB" w:rsidRPr="00812ECB" w:rsidRDefault="00812ECB" w:rsidP="00812ECB">
      <w:pPr>
        <w:spacing w:after="240"/>
        <w:ind w:left="720" w:hanging="720"/>
        <w:rPr>
          <w:szCs w:val="20"/>
        </w:rPr>
      </w:pPr>
      <w:r w:rsidRPr="00812ECB">
        <w:rPr>
          <w:szCs w:val="20"/>
        </w:rPr>
        <w:t>(6)</w:t>
      </w:r>
      <w:r w:rsidRPr="00812ECB">
        <w:rPr>
          <w:szCs w:val="20"/>
        </w:rPr>
        <w:tab/>
        <w:t>Each Default Uplift Invoice must contain:</w:t>
      </w:r>
    </w:p>
    <w:p w14:paraId="698DBA32" w14:textId="77777777" w:rsidR="00812ECB" w:rsidRPr="00812ECB" w:rsidRDefault="00812ECB" w:rsidP="00812ECB">
      <w:pPr>
        <w:spacing w:after="240"/>
        <w:ind w:left="1440" w:hanging="720"/>
        <w:rPr>
          <w:szCs w:val="20"/>
        </w:rPr>
      </w:pPr>
      <w:r w:rsidRPr="00812ECB">
        <w:rPr>
          <w:szCs w:val="20"/>
        </w:rPr>
        <w:t>(a)</w:t>
      </w:r>
      <w:r w:rsidRPr="00812ECB">
        <w:rPr>
          <w:szCs w:val="20"/>
        </w:rPr>
        <w:tab/>
        <w:t>The Invoice Recipient’s name;</w:t>
      </w:r>
    </w:p>
    <w:p w14:paraId="7D2D07F9" w14:textId="77777777" w:rsidR="00812ECB" w:rsidRPr="00812ECB" w:rsidRDefault="00812ECB" w:rsidP="00812ECB">
      <w:pPr>
        <w:spacing w:after="240"/>
        <w:ind w:left="1440" w:hanging="720"/>
        <w:rPr>
          <w:szCs w:val="20"/>
        </w:rPr>
      </w:pPr>
      <w:r w:rsidRPr="00812ECB">
        <w:rPr>
          <w:szCs w:val="20"/>
        </w:rPr>
        <w:t>(b)</w:t>
      </w:r>
      <w:r w:rsidRPr="00812ECB">
        <w:rPr>
          <w:szCs w:val="20"/>
        </w:rPr>
        <w:tab/>
        <w:t>The ERCOT identifier (Settlement identification number issued by ERCOT);</w:t>
      </w:r>
    </w:p>
    <w:p w14:paraId="4397C64E" w14:textId="77777777" w:rsidR="00812ECB" w:rsidRPr="00812ECB" w:rsidRDefault="00812ECB" w:rsidP="00812ECB">
      <w:pPr>
        <w:spacing w:after="240"/>
        <w:ind w:left="1440" w:hanging="720"/>
        <w:rPr>
          <w:szCs w:val="20"/>
        </w:rPr>
      </w:pPr>
      <w:r w:rsidRPr="00812ECB">
        <w:rPr>
          <w:szCs w:val="20"/>
        </w:rPr>
        <w:t>(c)</w:t>
      </w:r>
      <w:r w:rsidRPr="00812ECB">
        <w:rPr>
          <w:szCs w:val="20"/>
        </w:rPr>
        <w:tab/>
        <w:t>Net Amount Due or Payable – the aggregate summary of all charges owed by a Default Uplift Invoice Recipient;</w:t>
      </w:r>
    </w:p>
    <w:p w14:paraId="309F7913" w14:textId="77777777" w:rsidR="00812ECB" w:rsidRPr="00812ECB" w:rsidRDefault="00812ECB" w:rsidP="00812ECB">
      <w:pPr>
        <w:spacing w:after="240"/>
        <w:ind w:left="1440" w:hanging="720"/>
        <w:rPr>
          <w:szCs w:val="20"/>
        </w:rPr>
      </w:pPr>
      <w:r w:rsidRPr="00812ECB">
        <w:rPr>
          <w:szCs w:val="20"/>
        </w:rPr>
        <w:t>(d)</w:t>
      </w:r>
      <w:r w:rsidRPr="00812ECB">
        <w:rPr>
          <w:szCs w:val="20"/>
        </w:rPr>
        <w:tab/>
        <w:t>Run Date – the date on which ERCOT created and published the Default Uplift Invoice;</w:t>
      </w:r>
    </w:p>
    <w:p w14:paraId="70F4A677" w14:textId="77777777" w:rsidR="00812ECB" w:rsidRPr="00812ECB" w:rsidRDefault="00812ECB" w:rsidP="00812ECB">
      <w:pPr>
        <w:spacing w:after="240"/>
        <w:ind w:left="1440" w:hanging="720"/>
        <w:rPr>
          <w:szCs w:val="20"/>
        </w:rPr>
      </w:pPr>
      <w:r w:rsidRPr="00812ECB">
        <w:rPr>
          <w:szCs w:val="20"/>
        </w:rPr>
        <w:t>(e)</w:t>
      </w:r>
      <w:r w:rsidRPr="00812ECB">
        <w:rPr>
          <w:szCs w:val="20"/>
        </w:rPr>
        <w:tab/>
        <w:t>Invoice Reference Number – a unique number generated by the ERCOT applications for payment tracking purposes;</w:t>
      </w:r>
    </w:p>
    <w:p w14:paraId="74A317E4" w14:textId="77777777" w:rsidR="00812ECB" w:rsidRPr="00812ECB" w:rsidRDefault="00812ECB" w:rsidP="00812ECB">
      <w:pPr>
        <w:spacing w:after="240"/>
        <w:ind w:left="1440" w:hanging="720"/>
        <w:rPr>
          <w:szCs w:val="20"/>
        </w:rPr>
      </w:pPr>
      <w:r w:rsidRPr="00812ECB">
        <w:rPr>
          <w:szCs w:val="20"/>
        </w:rPr>
        <w:t>(f)</w:t>
      </w:r>
      <w:r w:rsidRPr="00812ECB">
        <w:rPr>
          <w:szCs w:val="20"/>
        </w:rPr>
        <w:tab/>
        <w:t>Default Uplift Invoice Reference – an identification code used to reference the amount uplifted;</w:t>
      </w:r>
    </w:p>
    <w:p w14:paraId="2FD87EFD" w14:textId="77777777" w:rsidR="00812ECB" w:rsidRPr="00812ECB" w:rsidRDefault="00812ECB" w:rsidP="00812ECB">
      <w:pPr>
        <w:spacing w:after="240"/>
        <w:ind w:left="1440" w:hanging="720"/>
        <w:rPr>
          <w:szCs w:val="20"/>
        </w:rPr>
      </w:pPr>
      <w:r w:rsidRPr="00812ECB">
        <w:rPr>
          <w:szCs w:val="20"/>
        </w:rPr>
        <w:t>(g)</w:t>
      </w:r>
      <w:r w:rsidRPr="00812ECB">
        <w:rPr>
          <w:szCs w:val="20"/>
        </w:rPr>
        <w:tab/>
        <w:t>Payment Date and Time – the date and time that Default Uplift Invoice amounts must be paid;</w:t>
      </w:r>
    </w:p>
    <w:p w14:paraId="1F8C7ED0" w14:textId="77777777" w:rsidR="00812ECB" w:rsidRPr="00812ECB" w:rsidRDefault="00812ECB" w:rsidP="00812ECB">
      <w:pPr>
        <w:spacing w:after="240"/>
        <w:ind w:left="1440" w:hanging="720"/>
        <w:rPr>
          <w:szCs w:val="20"/>
        </w:rPr>
      </w:pPr>
      <w:r w:rsidRPr="00812ECB">
        <w:rPr>
          <w:szCs w:val="20"/>
        </w:rPr>
        <w:lastRenderedPageBreak/>
        <w:t>(h)</w:t>
      </w:r>
      <w:r w:rsidRPr="00812ECB">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BE9AF4D" w14:textId="77777777" w:rsidR="00812ECB" w:rsidRPr="00812ECB" w:rsidRDefault="00812ECB" w:rsidP="00812ECB">
      <w:pPr>
        <w:spacing w:after="240"/>
        <w:ind w:left="1440" w:hanging="720"/>
        <w:rPr>
          <w:iCs/>
          <w:szCs w:val="20"/>
        </w:rPr>
      </w:pPr>
      <w:r w:rsidRPr="00812ECB">
        <w:rPr>
          <w:iCs/>
          <w:szCs w:val="20"/>
        </w:rPr>
        <w:t>(i)</w:t>
      </w:r>
      <w:r w:rsidRPr="00812ECB">
        <w:rPr>
          <w:iCs/>
          <w:szCs w:val="20"/>
        </w:rPr>
        <w:tab/>
        <w:t xml:space="preserve">Overdue Terms – the terms that would apply if the Market Participant </w:t>
      </w:r>
      <w:proofErr w:type="gramStart"/>
      <w:r w:rsidRPr="00812ECB">
        <w:rPr>
          <w:iCs/>
          <w:szCs w:val="20"/>
        </w:rPr>
        <w:t>makes</w:t>
      </w:r>
      <w:proofErr w:type="gramEnd"/>
      <w:r w:rsidRPr="00812ECB">
        <w:rPr>
          <w:iCs/>
          <w:szCs w:val="20"/>
        </w:rPr>
        <w:t xml:space="preserve"> a late payment.</w:t>
      </w:r>
    </w:p>
    <w:p w14:paraId="7EF71095"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Each Invoice Recipient shall pay any net debit shown on the Default Uplift Invoice on the payment due date whether or not there is any Settlement and billing dispute regarding the amount of the debit.</w:t>
      </w:r>
    </w:p>
    <w:p w14:paraId="67442ED2" w14:textId="77777777" w:rsidR="00812ECB" w:rsidRPr="00812ECB" w:rsidRDefault="00812ECB" w:rsidP="00812ECB">
      <w:pPr>
        <w:keepNext/>
        <w:tabs>
          <w:tab w:val="left" w:pos="1080"/>
        </w:tabs>
        <w:spacing w:before="240" w:after="240"/>
        <w:ind w:left="1080" w:hanging="1080"/>
        <w:outlineLvl w:val="2"/>
        <w:rPr>
          <w:b/>
          <w:bCs/>
          <w:i/>
          <w:szCs w:val="20"/>
        </w:rPr>
      </w:pPr>
      <w:bookmarkStart w:id="1468" w:name="_Toc157587937"/>
      <w:bookmarkStart w:id="1469" w:name="_Toc66334420"/>
      <w:commentRangeStart w:id="1470"/>
      <w:r w:rsidRPr="00812ECB">
        <w:rPr>
          <w:b/>
          <w:bCs/>
          <w:i/>
          <w:szCs w:val="20"/>
        </w:rPr>
        <w:t>10.2.2</w:t>
      </w:r>
      <w:commentRangeEnd w:id="1470"/>
      <w:r w:rsidR="00F8031C">
        <w:rPr>
          <w:rStyle w:val="CommentReference"/>
        </w:rPr>
        <w:commentReference w:id="1470"/>
      </w:r>
      <w:r w:rsidRPr="00812ECB">
        <w:rPr>
          <w:b/>
          <w:bCs/>
          <w:i/>
          <w:szCs w:val="20"/>
        </w:rPr>
        <w:tab/>
        <w:t>TSP and DSP Metered Entities</w:t>
      </w:r>
      <w:bookmarkEnd w:id="1468"/>
      <w:bookmarkEnd w:id="1469"/>
    </w:p>
    <w:p w14:paraId="3DC51085" w14:textId="77777777" w:rsidR="00812ECB" w:rsidRPr="00812ECB" w:rsidRDefault="00812ECB" w:rsidP="00812ECB">
      <w:pPr>
        <w:spacing w:after="240"/>
        <w:ind w:left="720" w:hanging="720"/>
        <w:rPr>
          <w:szCs w:val="20"/>
        </w:rPr>
      </w:pPr>
      <w:r w:rsidRPr="00812ECB">
        <w:rPr>
          <w:szCs w:val="20"/>
        </w:rPr>
        <w:t>(1)</w:t>
      </w:r>
      <w:r w:rsidRPr="00812ECB">
        <w:rPr>
          <w:szCs w:val="20"/>
        </w:rPr>
        <w:tab/>
        <w:t>Each Transmission Service Provider (TSP) and Distribution Service Provider (DSP) is responsible for supplying ERCOT with meter data associated with:</w:t>
      </w:r>
    </w:p>
    <w:p w14:paraId="4C179D2D" w14:textId="77777777" w:rsidR="00812ECB" w:rsidRPr="00812ECB" w:rsidRDefault="00812ECB" w:rsidP="00812ECB">
      <w:pPr>
        <w:spacing w:after="240"/>
        <w:ind w:left="1440" w:hanging="720"/>
        <w:rPr>
          <w:szCs w:val="20"/>
        </w:rPr>
      </w:pPr>
      <w:r w:rsidRPr="00812ECB">
        <w:rPr>
          <w:szCs w:val="20"/>
        </w:rPr>
        <w:t>(a)</w:t>
      </w:r>
      <w:r w:rsidRPr="00812ECB">
        <w:rPr>
          <w:szCs w:val="20"/>
        </w:rPr>
        <w:tab/>
        <w:t>All Loads using the ERCOT System;</w:t>
      </w:r>
    </w:p>
    <w:p w14:paraId="40F59F8A" w14:textId="77777777" w:rsidR="00812ECB" w:rsidRPr="00812ECB" w:rsidRDefault="00812ECB" w:rsidP="00812ECB">
      <w:pPr>
        <w:spacing w:after="240"/>
        <w:ind w:left="1440" w:hanging="720"/>
        <w:rPr>
          <w:szCs w:val="20"/>
        </w:rPr>
      </w:pPr>
      <w:r w:rsidRPr="00812ECB">
        <w:rPr>
          <w:szCs w:val="20"/>
        </w:rPr>
        <w:t>(b)</w:t>
      </w:r>
      <w:r w:rsidRPr="00812EC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29F642F5"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Generation owned by a Non-Opt-In Entity (NOIE) and used for the NOIE’s self-use (not serving Customer Load); </w:t>
      </w:r>
    </w:p>
    <w:p w14:paraId="677371F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Distributed Renewable Generation (DRG) with a design capacity less than 50 kW interconnected to a DSP where the owner chooses not to have the out-flow measured in accordance with P.U.C. </w:t>
      </w:r>
      <w:r w:rsidRPr="00812ECB">
        <w:rPr>
          <w:smallCaps/>
          <w:szCs w:val="20"/>
        </w:rPr>
        <w:t>S</w:t>
      </w:r>
      <w:r w:rsidRPr="00812ECB">
        <w:rPr>
          <w:smallCaps/>
        </w:rPr>
        <w:t>ubst</w:t>
      </w:r>
      <w:r w:rsidRPr="00812ECB">
        <w:rPr>
          <w:smallCaps/>
          <w:szCs w:val="20"/>
        </w:rPr>
        <w:t>.</w:t>
      </w:r>
      <w:r w:rsidRPr="00812ECB">
        <w:rPr>
          <w:szCs w:val="20"/>
        </w:rPr>
        <w:t xml:space="preserve"> R. 25.213, Metering for Distributed Renewable Generation; and</w:t>
      </w:r>
    </w:p>
    <w:p w14:paraId="52E7FD13"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28E4B4C5"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NOIE or External Load Serving Entity (ELSE) points of delivery where metering points are radial Loads and are </w:t>
      </w:r>
      <w:proofErr w:type="spellStart"/>
      <w:r w:rsidRPr="00812ECB">
        <w:rPr>
          <w:szCs w:val="20"/>
        </w:rPr>
        <w:t>uni</w:t>
      </w:r>
      <w:proofErr w:type="spellEnd"/>
      <w:r w:rsidRPr="00812ECB">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w:t>
      </w:r>
      <w:del w:id="1471" w:author="ERCOT" w:date="2022-06-26T18:22:00Z">
        <w:r w:rsidRPr="00812ECB" w:rsidDel="004854BE">
          <w:rPr>
            <w:szCs w:val="20"/>
          </w:rPr>
          <w:delText xml:space="preserve"> and</w:delText>
        </w:r>
      </w:del>
    </w:p>
    <w:p w14:paraId="68F7AE80" w14:textId="77777777" w:rsidR="00812ECB" w:rsidRPr="00812ECB" w:rsidRDefault="00812ECB" w:rsidP="00812ECB">
      <w:pPr>
        <w:spacing w:after="240"/>
        <w:ind w:left="1440" w:hanging="720"/>
        <w:rPr>
          <w:ins w:id="1472" w:author="ERCOT" w:date="2022-06-26T18:22:00Z"/>
          <w:szCs w:val="20"/>
        </w:rPr>
      </w:pPr>
      <w:r w:rsidRPr="00812ECB">
        <w:rPr>
          <w:szCs w:val="20"/>
        </w:rPr>
        <w:lastRenderedPageBreak/>
        <w:t>(d)</w:t>
      </w:r>
      <w:r w:rsidRPr="00812ECB">
        <w:rPr>
          <w:szCs w:val="20"/>
        </w:rPr>
        <w:tab/>
        <w:t>Generation participating in a current Emergency Response Service (ERS) Contract Period, where such generation only exports energy to the ERCOT System during an ERS deployment or ERS test</w:t>
      </w:r>
      <w:ins w:id="1473" w:author="ERCOT" w:date="2022-06-26T18:22:00Z">
        <w:r w:rsidRPr="00812ECB">
          <w:rPr>
            <w:szCs w:val="20"/>
          </w:rPr>
          <w:t>;</w:t>
        </w:r>
      </w:ins>
      <w:del w:id="1474" w:author="ERCOT" w:date="2022-06-26T18:22:00Z">
        <w:r w:rsidRPr="00812ECB" w:rsidDel="004854BE">
          <w:rPr>
            <w:szCs w:val="20"/>
          </w:rPr>
          <w:delText>.</w:delText>
        </w:r>
      </w:del>
      <w:ins w:id="1475" w:author="ERCOT" w:date="2022-06-26T18:22:00Z">
        <w:r w:rsidRPr="00812ECB">
          <w:rPr>
            <w:szCs w:val="20"/>
          </w:rPr>
          <w:t xml:space="preserve"> </w:t>
        </w:r>
      </w:ins>
      <w:ins w:id="1476" w:author="ERCOT" w:date="2022-07-29T10:08:00Z">
        <w:r w:rsidRPr="00812ECB">
          <w:rPr>
            <w:szCs w:val="20"/>
          </w:rPr>
          <w:t>a</w:t>
        </w:r>
      </w:ins>
      <w:ins w:id="1477" w:author="ERCOT" w:date="2022-06-26T18:22:00Z">
        <w:r w:rsidRPr="00812ECB">
          <w:rPr>
            <w:szCs w:val="20"/>
          </w:rPr>
          <w:t>nd</w:t>
        </w:r>
      </w:ins>
    </w:p>
    <w:p w14:paraId="00EE428A" w14:textId="77777777" w:rsidR="00812ECB" w:rsidRPr="00812ECB" w:rsidRDefault="00812ECB" w:rsidP="00812ECB">
      <w:pPr>
        <w:spacing w:after="240"/>
        <w:ind w:left="1440" w:hanging="720"/>
        <w:rPr>
          <w:szCs w:val="20"/>
        </w:rPr>
      </w:pPr>
      <w:ins w:id="1478" w:author="ERCOT" w:date="2022-06-26T18:22:00Z">
        <w:r w:rsidRPr="00812ECB">
          <w:rPr>
            <w:szCs w:val="20"/>
          </w:rPr>
          <w:t>(e)</w:t>
        </w:r>
        <w:r w:rsidRPr="00812ECB">
          <w:rPr>
            <w:szCs w:val="20"/>
          </w:rPr>
          <w:tab/>
          <w:t xml:space="preserve">Load </w:t>
        </w:r>
      </w:ins>
      <w:ins w:id="1479" w:author="ERCOT" w:date="2023-06-13T08:29:00Z">
        <w:r w:rsidRPr="00812ECB">
          <w:rPr>
            <w:szCs w:val="20"/>
          </w:rPr>
          <w:t xml:space="preserve">that has TDSP read meter(s) and is </w:t>
        </w:r>
      </w:ins>
      <w:ins w:id="1480" w:author="ERCOT" w:date="2022-06-26T18:22:00Z">
        <w:r w:rsidRPr="00812ECB">
          <w:rPr>
            <w:szCs w:val="20"/>
          </w:rPr>
          <w:t>participating as a Controllable Load Resource (CLR) that is not an Aggregate Load Resource (ALR).  The CLR must be metered separately from all other Loads and generation.</w:t>
        </w:r>
      </w:ins>
    </w:p>
    <w:p w14:paraId="4F7B5A09" w14:textId="77777777" w:rsidR="00812ECB" w:rsidRPr="00812ECB" w:rsidRDefault="00812ECB" w:rsidP="00812ECB">
      <w:pPr>
        <w:spacing w:after="240"/>
        <w:ind w:left="720" w:hanging="720"/>
        <w:rPr>
          <w:szCs w:val="20"/>
        </w:rPr>
      </w:pPr>
      <w:r w:rsidRPr="00812ECB">
        <w:rPr>
          <w:szCs w:val="20"/>
        </w:rPr>
        <w:t>(2)</w:t>
      </w:r>
      <w:r w:rsidRPr="00812ECB">
        <w:rPr>
          <w:szCs w:val="20"/>
        </w:rPr>
        <w:tab/>
        <w:t>Each TSP and DSP is responsible for the following:</w:t>
      </w:r>
    </w:p>
    <w:p w14:paraId="4A39E40F"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Compliance with the procedures and standards in this Section, the Settlement Metering Operating Guide (SMOG) and the Operating Guides; </w:t>
      </w:r>
    </w:p>
    <w:p w14:paraId="29EF021F" w14:textId="77777777" w:rsidR="00812ECB" w:rsidRPr="00812ECB" w:rsidRDefault="00812ECB" w:rsidP="00812ECB">
      <w:pPr>
        <w:spacing w:after="240"/>
        <w:ind w:left="1440" w:hanging="720"/>
        <w:rPr>
          <w:szCs w:val="20"/>
        </w:rPr>
      </w:pPr>
      <w:r w:rsidRPr="00812ECB">
        <w:rPr>
          <w:szCs w:val="20"/>
        </w:rPr>
        <w:t>(b)</w:t>
      </w:r>
      <w:r w:rsidRPr="00812EC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51311D9A" w14:textId="77777777" w:rsidR="00812ECB" w:rsidRPr="00812ECB" w:rsidRDefault="00812ECB" w:rsidP="00812ECB">
      <w:pPr>
        <w:spacing w:after="240"/>
        <w:ind w:left="1440" w:hanging="720"/>
        <w:rPr>
          <w:szCs w:val="20"/>
        </w:rPr>
      </w:pPr>
      <w:r w:rsidRPr="00812ECB">
        <w:rPr>
          <w:szCs w:val="20"/>
        </w:rPr>
        <w:t>(c)</w:t>
      </w:r>
      <w:r w:rsidRPr="00812ECB">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64497B94" w14:textId="77777777" w:rsidR="00812ECB" w:rsidRPr="00812ECB" w:rsidRDefault="00812ECB" w:rsidP="00812ECB">
      <w:pPr>
        <w:spacing w:after="240"/>
        <w:ind w:left="1440" w:hanging="720"/>
        <w:rPr>
          <w:szCs w:val="20"/>
        </w:rPr>
      </w:pPr>
      <w:r w:rsidRPr="00812ECB">
        <w:rPr>
          <w:szCs w:val="20"/>
        </w:rPr>
        <w:t>(d)</w:t>
      </w:r>
      <w:r w:rsidRPr="00812EC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7216C669" w14:textId="77777777" w:rsidR="00812ECB" w:rsidRPr="00812ECB" w:rsidRDefault="00812ECB" w:rsidP="00812ECB">
      <w:pPr>
        <w:keepNext/>
        <w:tabs>
          <w:tab w:val="left" w:pos="1080"/>
        </w:tabs>
        <w:spacing w:before="240" w:after="240"/>
        <w:ind w:left="1080" w:hanging="1080"/>
        <w:outlineLvl w:val="2"/>
        <w:rPr>
          <w:b/>
          <w:bCs/>
          <w:i/>
          <w:szCs w:val="20"/>
        </w:rPr>
      </w:pPr>
      <w:bookmarkStart w:id="1481" w:name="_Toc148169973"/>
      <w:bookmarkStart w:id="1482" w:name="_Toc157587938"/>
      <w:bookmarkStart w:id="1483" w:name="_Toc66334421"/>
      <w:r w:rsidRPr="00812ECB">
        <w:rPr>
          <w:b/>
          <w:bCs/>
          <w:i/>
          <w:szCs w:val="20"/>
        </w:rPr>
        <w:t>10.2.3</w:t>
      </w:r>
      <w:r w:rsidRPr="00812ECB">
        <w:rPr>
          <w:b/>
          <w:bCs/>
          <w:i/>
          <w:szCs w:val="20"/>
        </w:rPr>
        <w:tab/>
        <w:t>ERCOT-Polled Settlement Meters</w:t>
      </w:r>
      <w:bookmarkEnd w:id="1481"/>
      <w:bookmarkEnd w:id="1482"/>
      <w:bookmarkEnd w:id="1483"/>
    </w:p>
    <w:p w14:paraId="6EC6AEB1" w14:textId="77777777" w:rsidR="00812ECB" w:rsidRPr="00812ECB" w:rsidRDefault="00812ECB" w:rsidP="00812ECB">
      <w:pPr>
        <w:spacing w:after="240"/>
        <w:rPr>
          <w:iCs/>
          <w:szCs w:val="20"/>
        </w:rPr>
      </w:pPr>
      <w:r w:rsidRPr="00812ECB">
        <w:rPr>
          <w:iCs/>
          <w:szCs w:val="20"/>
        </w:rPr>
        <w:t>(1)</w:t>
      </w:r>
      <w:r w:rsidRPr="00812ECB">
        <w:rPr>
          <w:iCs/>
          <w:szCs w:val="20"/>
        </w:rPr>
        <w:tab/>
        <w:t>ERCOT shall poll Metering Facilities that meet any one of the following criteria:</w:t>
      </w:r>
    </w:p>
    <w:p w14:paraId="5728A294" w14:textId="77777777" w:rsidR="00812ECB" w:rsidRPr="00812ECB" w:rsidRDefault="00812ECB" w:rsidP="00812ECB">
      <w:pPr>
        <w:spacing w:after="240"/>
        <w:ind w:left="1440" w:hanging="720"/>
        <w:rPr>
          <w:szCs w:val="20"/>
        </w:rPr>
      </w:pPr>
      <w:r w:rsidRPr="00812ECB">
        <w:rPr>
          <w:szCs w:val="20"/>
        </w:rPr>
        <w:t>(a)</w:t>
      </w:r>
      <w:r w:rsidRPr="00812ECB">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4CF1DF5B" w14:textId="77777777" w:rsidR="00812ECB" w:rsidRPr="00812ECB" w:rsidRDefault="00812ECB" w:rsidP="00812ECB">
      <w:pPr>
        <w:spacing w:after="240"/>
        <w:ind w:left="1440" w:hanging="720"/>
        <w:rPr>
          <w:szCs w:val="20"/>
        </w:rPr>
      </w:pPr>
      <w:r w:rsidRPr="00812ECB">
        <w:rPr>
          <w:szCs w:val="20"/>
        </w:rPr>
        <w:t>(b)</w:t>
      </w:r>
      <w:r w:rsidRPr="00812ECB">
        <w:rPr>
          <w:szCs w:val="20"/>
        </w:rPr>
        <w:tab/>
        <w:t>Auxiliary meters used for generation netting by ERCOT;</w:t>
      </w:r>
    </w:p>
    <w:p w14:paraId="76128CDB" w14:textId="77777777" w:rsidR="00812ECB" w:rsidRPr="00812ECB" w:rsidRDefault="00812ECB" w:rsidP="00812ECB">
      <w:pPr>
        <w:spacing w:after="240"/>
        <w:ind w:left="1440" w:hanging="720"/>
        <w:rPr>
          <w:szCs w:val="20"/>
        </w:rPr>
      </w:pPr>
      <w:r w:rsidRPr="00812ECB">
        <w:rPr>
          <w:szCs w:val="20"/>
        </w:rPr>
        <w:t>(c)</w:t>
      </w:r>
      <w:r w:rsidRPr="00812ECB">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40B2B5DA" w14:textId="77777777" w:rsidR="00812ECB" w:rsidRPr="00812ECB" w:rsidRDefault="00812ECB" w:rsidP="00812ECB">
      <w:pPr>
        <w:spacing w:after="240"/>
        <w:ind w:left="1440" w:hanging="720"/>
        <w:rPr>
          <w:szCs w:val="20"/>
        </w:rPr>
      </w:pPr>
      <w:r w:rsidRPr="00812ECB">
        <w:rPr>
          <w:szCs w:val="20"/>
        </w:rPr>
        <w:t>(d)</w:t>
      </w:r>
      <w:r w:rsidRPr="00812ECB">
        <w:rPr>
          <w:szCs w:val="20"/>
        </w:rPr>
        <w:tab/>
        <w:t>Generation participating in any Ancillary Service market;</w:t>
      </w:r>
    </w:p>
    <w:p w14:paraId="22F7559F" w14:textId="77777777" w:rsidR="00812ECB" w:rsidRPr="00812ECB" w:rsidRDefault="00812ECB" w:rsidP="00812ECB">
      <w:pPr>
        <w:spacing w:after="240"/>
        <w:ind w:left="1440" w:hanging="720"/>
        <w:rPr>
          <w:szCs w:val="20"/>
        </w:rPr>
      </w:pPr>
      <w:r w:rsidRPr="00812ECB">
        <w:rPr>
          <w:szCs w:val="20"/>
        </w:rPr>
        <w:lastRenderedPageBreak/>
        <w:t>(e)</w:t>
      </w:r>
      <w:r w:rsidRPr="00812ECB">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059C7E0C" w14:textId="77777777" w:rsidR="00812ECB" w:rsidRPr="00812ECB" w:rsidRDefault="00812ECB" w:rsidP="00812ECB">
      <w:pPr>
        <w:spacing w:after="240"/>
        <w:ind w:left="1440" w:hanging="720"/>
        <w:rPr>
          <w:szCs w:val="20"/>
        </w:rPr>
      </w:pPr>
      <w:r w:rsidRPr="00812ECB">
        <w:rPr>
          <w:szCs w:val="20"/>
        </w:rPr>
        <w:t>(f)</w:t>
      </w:r>
      <w:r w:rsidRPr="00812ECB">
        <w:rPr>
          <w:szCs w:val="20"/>
        </w:rPr>
        <w:tab/>
        <w:t>Direct Current Ties (DC Ties);</w:t>
      </w:r>
    </w:p>
    <w:p w14:paraId="5F9C3832" w14:textId="77777777" w:rsidR="00812ECB" w:rsidRPr="00812ECB" w:rsidRDefault="00812ECB" w:rsidP="00812ECB">
      <w:pPr>
        <w:spacing w:after="240"/>
        <w:ind w:left="1440" w:hanging="720"/>
        <w:rPr>
          <w:szCs w:val="20"/>
        </w:rPr>
      </w:pPr>
      <w:r w:rsidRPr="00812ECB">
        <w:rPr>
          <w:szCs w:val="20"/>
        </w:rPr>
        <w:t>(g)</w:t>
      </w:r>
      <w:r w:rsidRPr="00812ECB">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09EAC3E1" w14:textId="77777777" w:rsidTr="008C7683">
        <w:tc>
          <w:tcPr>
            <w:tcW w:w="9766" w:type="dxa"/>
            <w:shd w:val="pct12" w:color="auto" w:fill="auto"/>
          </w:tcPr>
          <w:p w14:paraId="0724CBF5" w14:textId="77777777" w:rsidR="00812ECB" w:rsidRPr="00812ECB" w:rsidRDefault="00812ECB" w:rsidP="00812ECB">
            <w:pPr>
              <w:spacing w:before="120" w:after="240"/>
              <w:rPr>
                <w:b/>
                <w:i/>
                <w:iCs/>
                <w:szCs w:val="20"/>
              </w:rPr>
            </w:pPr>
            <w:r w:rsidRPr="00812ECB">
              <w:rPr>
                <w:b/>
                <w:i/>
                <w:iCs/>
                <w:szCs w:val="20"/>
              </w:rPr>
              <w:t>[NPRR995:  Replace paragraph (g) above with the following upon system implementation:]</w:t>
            </w:r>
          </w:p>
          <w:p w14:paraId="29B117CC" w14:textId="77777777" w:rsidR="00812ECB" w:rsidRPr="00812ECB" w:rsidRDefault="00812ECB" w:rsidP="00812ECB">
            <w:pPr>
              <w:spacing w:after="240"/>
              <w:ind w:left="1440" w:hanging="720"/>
              <w:rPr>
                <w:szCs w:val="20"/>
              </w:rPr>
            </w:pPr>
            <w:r w:rsidRPr="00812ECB">
              <w:rPr>
                <w:szCs w:val="20"/>
              </w:rPr>
              <w:t>(g)</w:t>
            </w:r>
            <w:r w:rsidRPr="00812ECB">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0E694F41" w14:textId="77777777" w:rsidR="00812ECB" w:rsidRPr="00812ECB" w:rsidRDefault="00812ECB" w:rsidP="00812ECB">
      <w:pPr>
        <w:spacing w:before="240" w:after="240"/>
        <w:ind w:left="1440" w:hanging="720"/>
        <w:rPr>
          <w:szCs w:val="20"/>
        </w:rPr>
      </w:pPr>
      <w:r w:rsidRPr="00812ECB">
        <w:rPr>
          <w:szCs w:val="20"/>
        </w:rPr>
        <w:t>(h)</w:t>
      </w:r>
      <w:r w:rsidRPr="00812ECB">
        <w:rPr>
          <w:szCs w:val="20"/>
        </w:rPr>
        <w:tab/>
        <w:t>Metering required to determine WSL associated with an Energy Storage Resource (ESR);</w:t>
      </w:r>
      <w:del w:id="1484" w:author="ERCOT" w:date="2022-06-26T18:23:00Z">
        <w:r w:rsidRPr="00812ECB" w:rsidDel="004854BE">
          <w:rPr>
            <w:szCs w:val="20"/>
          </w:rPr>
          <w:delText xml:space="preserve"> and </w:delText>
        </w:r>
      </w:del>
    </w:p>
    <w:p w14:paraId="79123325" w14:textId="77777777" w:rsidR="00812ECB" w:rsidRPr="00812ECB" w:rsidRDefault="00812ECB" w:rsidP="00812ECB">
      <w:pPr>
        <w:spacing w:after="240"/>
        <w:ind w:left="1440" w:hanging="720"/>
        <w:rPr>
          <w:ins w:id="1485" w:author="ERCOT" w:date="2022-06-26T18:23:00Z"/>
          <w:szCs w:val="20"/>
        </w:rPr>
      </w:pPr>
      <w:r w:rsidRPr="00812ECB">
        <w:rPr>
          <w:szCs w:val="20"/>
        </w:rPr>
        <w:t>(i)</w:t>
      </w:r>
      <w:r w:rsidRPr="00812ECB">
        <w:rPr>
          <w:szCs w:val="20"/>
        </w:rPr>
        <w:tab/>
        <w:t>Metering required to determine the Non-WSL ESR Charging Load</w:t>
      </w:r>
      <w:ins w:id="1486" w:author="ERCOT" w:date="2022-06-26T18:23:00Z">
        <w:r w:rsidRPr="00812ECB">
          <w:rPr>
            <w:szCs w:val="20"/>
          </w:rPr>
          <w:t>;</w:t>
        </w:r>
      </w:ins>
      <w:del w:id="1487" w:author="ERCOT" w:date="2022-06-26T18:23:00Z">
        <w:r w:rsidRPr="00812ECB" w:rsidDel="004854BE">
          <w:rPr>
            <w:szCs w:val="20"/>
          </w:rPr>
          <w:delText>.</w:delText>
        </w:r>
      </w:del>
      <w:ins w:id="1488" w:author="ERCOT" w:date="2022-06-26T18:23:00Z">
        <w:r w:rsidRPr="00812ECB">
          <w:rPr>
            <w:szCs w:val="20"/>
          </w:rPr>
          <w:t xml:space="preserve"> and</w:t>
        </w:r>
      </w:ins>
    </w:p>
    <w:p w14:paraId="4A411E08" w14:textId="77777777" w:rsidR="00812ECB" w:rsidRPr="00812ECB" w:rsidRDefault="00812ECB" w:rsidP="00812ECB">
      <w:pPr>
        <w:spacing w:after="240"/>
        <w:ind w:left="1440" w:hanging="720"/>
        <w:rPr>
          <w:szCs w:val="20"/>
        </w:rPr>
      </w:pPr>
      <w:ins w:id="1489" w:author="ERCOT" w:date="2022-06-26T18:23:00Z">
        <w:r w:rsidRPr="00812ECB">
          <w:rPr>
            <w:szCs w:val="20"/>
          </w:rPr>
          <w:t>(j)</w:t>
        </w:r>
        <w:r w:rsidRPr="00812ECB">
          <w:rPr>
            <w:szCs w:val="20"/>
          </w:rPr>
          <w:tab/>
        </w:r>
      </w:ins>
      <w:bookmarkStart w:id="1490" w:name="_Hlk97022315"/>
      <w:bookmarkStart w:id="1491" w:name="_Hlk127518325"/>
      <w:ins w:id="1492" w:author="ERCOT" w:date="2022-06-26T18:24:00Z">
        <w:r w:rsidRPr="00812ECB">
          <w:rPr>
            <w:szCs w:val="20"/>
          </w:rPr>
          <w:t xml:space="preserve">Metering required to measure the consumption of a Load that has registered as a </w:t>
        </w:r>
        <w:bookmarkEnd w:id="1490"/>
        <w:r w:rsidRPr="00812ECB">
          <w:rPr>
            <w:szCs w:val="20"/>
          </w:rPr>
          <w:t xml:space="preserve">CLR with ERCOT and is not an ALR, </w:t>
        </w:r>
        <w:bookmarkStart w:id="1493" w:name="_Hlk127184945"/>
        <w:r w:rsidRPr="00812ECB">
          <w:rPr>
            <w:szCs w:val="20"/>
          </w:rPr>
          <w:t>where the CLR</w:t>
        </w:r>
      </w:ins>
      <w:bookmarkEnd w:id="1493"/>
      <w:ins w:id="1494" w:author="ERCOT" w:date="2023-02-17T11:18:00Z">
        <w:r w:rsidRPr="00812ECB">
          <w:rPr>
            <w:szCs w:val="20"/>
          </w:rPr>
          <w:t xml:space="preserve"> is behind the </w:t>
        </w:r>
      </w:ins>
      <w:ins w:id="1495" w:author="ERCOT" w:date="2023-06-06T16:27:00Z">
        <w:r w:rsidRPr="00812ECB">
          <w:rPr>
            <w:szCs w:val="20"/>
          </w:rPr>
          <w:t>Point of Interconnection (</w:t>
        </w:r>
      </w:ins>
      <w:ins w:id="1496" w:author="ERCOT" w:date="2023-02-17T11:18:00Z">
        <w:r w:rsidRPr="00812ECB">
          <w:rPr>
            <w:szCs w:val="20"/>
          </w:rPr>
          <w:t>POI</w:t>
        </w:r>
      </w:ins>
      <w:ins w:id="1497" w:author="ERCOT" w:date="2023-06-06T16:27:00Z">
        <w:r w:rsidRPr="00812ECB">
          <w:rPr>
            <w:szCs w:val="20"/>
          </w:rPr>
          <w:t>)</w:t>
        </w:r>
      </w:ins>
      <w:ins w:id="1498" w:author="ERCOT" w:date="2023-02-17T11:18:00Z">
        <w:r w:rsidRPr="00812ECB">
          <w:rPr>
            <w:szCs w:val="20"/>
          </w:rPr>
          <w:t xml:space="preserve"> of a generator, as reflected in an ERCOT-approved EPS </w:t>
        </w:r>
      </w:ins>
      <w:ins w:id="1499" w:author="ERCOT" w:date="2022-06-26T18:24:00Z">
        <w:r w:rsidRPr="00812ECB">
          <w:rPr>
            <w:szCs w:val="20"/>
          </w:rPr>
          <w:t>Design Proposal.  The CLR must be metered separately from all other Loads and generation</w:t>
        </w:r>
      </w:ins>
      <w:ins w:id="1500" w:author="ERCOT" w:date="2022-07-29T10:08:00Z">
        <w:r w:rsidRPr="00812ECB">
          <w:rPr>
            <w:szCs w:val="20"/>
          </w:rPr>
          <w:t xml:space="preserve"> through a single EPS metering point</w:t>
        </w:r>
      </w:ins>
      <w:ins w:id="1501" w:author="ERCOT" w:date="2022-06-26T18:24:00Z">
        <w:r w:rsidRPr="00812ECB">
          <w:rPr>
            <w:szCs w:val="20"/>
          </w:rPr>
          <w:t>.</w:t>
        </w:r>
      </w:ins>
    </w:p>
    <w:bookmarkEnd w:id="1491"/>
    <w:p w14:paraId="3F2A0208"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502" w:author="ERCOT" w:date="2022-08-17T07:53:00Z">
        <w:r w:rsidRPr="00812ECB">
          <w:rPr>
            <w:szCs w:val="20"/>
          </w:rPr>
          <w:t xml:space="preserve">that have registered as a CLR </w:t>
        </w:r>
      </w:ins>
      <w:ins w:id="1503" w:author="ERCOT" w:date="2022-08-17T07:54:00Z">
        <w:r w:rsidRPr="00812ECB">
          <w:rPr>
            <w:szCs w:val="20"/>
          </w:rPr>
          <w:t xml:space="preserve">with ERCOT and </w:t>
        </w:r>
      </w:ins>
      <w:ins w:id="1504" w:author="ERCOT" w:date="2022-08-17T07:59:00Z">
        <w:r w:rsidRPr="00812ECB">
          <w:rPr>
            <w:szCs w:val="20"/>
          </w:rPr>
          <w:t>are</w:t>
        </w:r>
      </w:ins>
      <w:ins w:id="1505" w:author="ERCOT" w:date="2022-08-17T07:54:00Z">
        <w:r w:rsidRPr="00812ECB">
          <w:rPr>
            <w:szCs w:val="20"/>
          </w:rPr>
          <w:t xml:space="preserve"> not an ALR, where the CLR is </w:t>
        </w:r>
      </w:ins>
      <w:del w:id="1506" w:author="ERCOT" w:date="2022-08-17T07:54:00Z">
        <w:r w:rsidRPr="00812ECB" w:rsidDel="00F15BD5">
          <w:rPr>
            <w:szCs w:val="20"/>
          </w:rPr>
          <w:delText xml:space="preserve">of </w:delText>
        </w:r>
      </w:del>
      <w:r w:rsidRPr="00812ECB">
        <w:rPr>
          <w:szCs w:val="20"/>
        </w:rPr>
        <w:t xml:space="preserve">10 MW or more </w:t>
      </w:r>
      <w:ins w:id="1507" w:author="ERCOT" w:date="2022-08-17T07:56:00Z">
        <w:r w:rsidRPr="00812ECB">
          <w:rPr>
            <w:szCs w:val="20"/>
          </w:rPr>
          <w:t xml:space="preserve">and the </w:t>
        </w:r>
      </w:ins>
      <w:ins w:id="1508" w:author="ERCOT" w:date="2022-08-17T08:04:00Z">
        <w:r w:rsidRPr="00812ECB">
          <w:rPr>
            <w:szCs w:val="20"/>
          </w:rPr>
          <w:t>CLR is th</w:t>
        </w:r>
      </w:ins>
      <w:ins w:id="1509" w:author="ERCOT" w:date="2022-08-17T08:05:00Z">
        <w:r w:rsidRPr="00812ECB">
          <w:rPr>
            <w:szCs w:val="20"/>
          </w:rPr>
          <w:t xml:space="preserve">e </w:t>
        </w:r>
      </w:ins>
      <w:ins w:id="1510" w:author="ERCOT" w:date="2022-08-17T07:56:00Z">
        <w:r w:rsidRPr="00812ECB">
          <w:rPr>
            <w:szCs w:val="20"/>
          </w:rPr>
          <w:t>only Load behind the S</w:t>
        </w:r>
      </w:ins>
      <w:ins w:id="1511" w:author="ERCOT" w:date="2022-10-17T14:55:00Z">
        <w:r w:rsidRPr="00812ECB">
          <w:rPr>
            <w:szCs w:val="20"/>
          </w:rPr>
          <w:t xml:space="preserve">ervice </w:t>
        </w:r>
      </w:ins>
      <w:ins w:id="1512" w:author="ERCOT" w:date="2022-08-17T07:56:00Z">
        <w:r w:rsidRPr="00812ECB">
          <w:rPr>
            <w:szCs w:val="20"/>
          </w:rPr>
          <w:t>D</w:t>
        </w:r>
      </w:ins>
      <w:ins w:id="1513" w:author="ERCOT" w:date="2022-10-17T14:55:00Z">
        <w:r w:rsidRPr="00812ECB">
          <w:rPr>
            <w:szCs w:val="20"/>
          </w:rPr>
          <w:t xml:space="preserve">elivery </w:t>
        </w:r>
      </w:ins>
      <w:ins w:id="1514" w:author="ERCOT" w:date="2022-08-17T07:56:00Z">
        <w:r w:rsidRPr="00812ECB">
          <w:rPr>
            <w:szCs w:val="20"/>
          </w:rPr>
          <w:t>P</w:t>
        </w:r>
      </w:ins>
      <w:ins w:id="1515" w:author="ERCOT" w:date="2022-10-17T14:55:00Z">
        <w:r w:rsidRPr="00812ECB">
          <w:rPr>
            <w:szCs w:val="20"/>
          </w:rPr>
          <w:t>oint</w:t>
        </w:r>
      </w:ins>
      <w:ins w:id="1516" w:author="ERCOT" w:date="2022-08-17T07:56:00Z">
        <w:r w:rsidRPr="00812ECB">
          <w:rPr>
            <w:szCs w:val="20"/>
          </w:rPr>
          <w:t xml:space="preserve"> such that it can be </w:t>
        </w:r>
      </w:ins>
      <w:ins w:id="1517" w:author="ERCOT" w:date="2022-08-17T07:55:00Z">
        <w:r w:rsidRPr="00812ECB">
          <w:rPr>
            <w:szCs w:val="20"/>
          </w:rPr>
          <w:t xml:space="preserve">separately metered at its </w:t>
        </w:r>
      </w:ins>
      <w:ins w:id="1518" w:author="ERCOT" w:date="2022-10-17T14:55:00Z">
        <w:r w:rsidRPr="00812ECB">
          <w:rPr>
            <w:szCs w:val="20"/>
          </w:rPr>
          <w:t>Service Delivery Point</w:t>
        </w:r>
      </w:ins>
      <w:del w:id="1519" w:author="ERCOT" w:date="2022-08-17T08:05:00Z">
        <w:r w:rsidRPr="00812ECB" w:rsidDel="00727485">
          <w:rPr>
            <w:szCs w:val="20"/>
          </w:rPr>
          <w:delText>on the ERCOT System</w:delText>
        </w:r>
      </w:del>
      <w:r w:rsidRPr="00812ECB">
        <w:rPr>
          <w:szCs w:val="20"/>
        </w:rPr>
        <w:t>, may, at their option have an EPS Meter.</w:t>
      </w:r>
    </w:p>
    <w:p w14:paraId="499CC0AD"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1520" w:name="_Toc121993767"/>
      <w:bookmarkStart w:id="1521" w:name="_Hlk130464641"/>
      <w:commentRangeStart w:id="1522"/>
      <w:r w:rsidRPr="00812ECB">
        <w:rPr>
          <w:b/>
          <w:bCs/>
          <w:snapToGrid w:val="0"/>
          <w:szCs w:val="20"/>
        </w:rPr>
        <w:t>10.3.2.3</w:t>
      </w:r>
      <w:commentRangeEnd w:id="1522"/>
      <w:r w:rsidR="00F8031C">
        <w:rPr>
          <w:rStyle w:val="CommentReference"/>
        </w:rPr>
        <w:commentReference w:id="1522"/>
      </w:r>
      <w:r w:rsidRPr="00812ECB">
        <w:rPr>
          <w:b/>
          <w:bCs/>
          <w:snapToGrid w:val="0"/>
          <w:szCs w:val="20"/>
        </w:rPr>
        <w:tab/>
        <w:t>Generation Netting for ERCOT-Polled Settlement Meters</w:t>
      </w:r>
      <w:bookmarkEnd w:id="1520"/>
    </w:p>
    <w:p w14:paraId="1D988989"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w:t>
      </w:r>
      <w:r w:rsidRPr="00812ECB">
        <w:rPr>
          <w:szCs w:val="20"/>
        </w:rPr>
        <w:lastRenderedPageBreak/>
        <w:t>intervals where the Load exceeds the generation output, the net must be settled as Load, and carry any applicable Load shared charges and credits.</w:t>
      </w:r>
    </w:p>
    <w:p w14:paraId="7FE11AB1" w14:textId="77777777" w:rsidR="00812ECB" w:rsidRPr="00812ECB" w:rsidRDefault="00812ECB" w:rsidP="00812ECB">
      <w:pPr>
        <w:spacing w:after="240"/>
        <w:ind w:left="720" w:hanging="720"/>
        <w:rPr>
          <w:szCs w:val="20"/>
        </w:rPr>
      </w:pPr>
      <w:r w:rsidRPr="00812ECB">
        <w:rPr>
          <w:szCs w:val="20"/>
        </w:rPr>
        <w:t>(2)</w:t>
      </w:r>
      <w:r w:rsidRPr="00812EC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79C9F4E7" w14:textId="77777777" w:rsidR="00812ECB" w:rsidRPr="00812ECB" w:rsidRDefault="00812ECB" w:rsidP="00812ECB">
      <w:pPr>
        <w:spacing w:after="240"/>
        <w:ind w:left="1440" w:hanging="720"/>
        <w:rPr>
          <w:szCs w:val="20"/>
        </w:rPr>
      </w:pPr>
      <w:r w:rsidRPr="00812ECB">
        <w:rPr>
          <w:szCs w:val="20"/>
        </w:rPr>
        <w:t>(a)</w:t>
      </w:r>
      <w:r w:rsidRPr="00812ECB">
        <w:rPr>
          <w:szCs w:val="20"/>
        </w:rPr>
        <w:tab/>
        <w:t>Single POI or Service Delivery Point;</w:t>
      </w:r>
    </w:p>
    <w:p w14:paraId="53C544D1" w14:textId="77777777" w:rsidR="00812ECB" w:rsidRPr="00812ECB" w:rsidRDefault="00812ECB" w:rsidP="00812ECB">
      <w:pPr>
        <w:spacing w:after="240"/>
        <w:ind w:left="1440" w:hanging="720"/>
        <w:rPr>
          <w:szCs w:val="20"/>
        </w:rPr>
      </w:pPr>
      <w:r w:rsidRPr="00812ECB">
        <w:rPr>
          <w:szCs w:val="20"/>
        </w:rPr>
        <w:t>(b)</w:t>
      </w:r>
      <w:r w:rsidRPr="00812EC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51EDEC5A" w14:textId="77777777" w:rsidR="00812ECB" w:rsidRPr="00812ECB" w:rsidRDefault="00812ECB" w:rsidP="00812ECB">
      <w:pPr>
        <w:spacing w:after="240"/>
        <w:ind w:left="1440" w:hanging="720"/>
        <w:rPr>
          <w:szCs w:val="20"/>
        </w:rPr>
      </w:pPr>
      <w:r w:rsidRPr="00812ECB">
        <w:rPr>
          <w:szCs w:val="20"/>
        </w:rPr>
        <w:t>(c)</w:t>
      </w:r>
      <w:r w:rsidRPr="00812ECB">
        <w:rPr>
          <w:szCs w:val="20"/>
        </w:rPr>
        <w:tab/>
        <w:t>Multiple POIs where the Loads and generator output are electrically connected to a common switchyard, as defined in paragraph (</w:t>
      </w:r>
      <w:ins w:id="1523" w:author="ERCOT" w:date="2023-06-13T11:39:00Z">
        <w:r w:rsidRPr="00812ECB">
          <w:rPr>
            <w:szCs w:val="20"/>
          </w:rPr>
          <w:t>8</w:t>
        </w:r>
      </w:ins>
      <w:del w:id="1524" w:author="ERCOT" w:date="2023-06-13T11:39:00Z">
        <w:r w:rsidRPr="00812ECB" w:rsidDel="00920C1A">
          <w:rPr>
            <w:szCs w:val="20"/>
          </w:rPr>
          <w:delText>7</w:delText>
        </w:r>
      </w:del>
      <w:r w:rsidRPr="00812ECB">
        <w:rPr>
          <w:szCs w:val="20"/>
        </w:rPr>
        <w:t>) below.  In addition, there must be sufficient generator capacity to serve all plant Loads for netting to occur;</w:t>
      </w:r>
    </w:p>
    <w:p w14:paraId="2F911E26"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812ECB">
        <w:rPr>
          <w:smallCaps/>
        </w:rPr>
        <w:t xml:space="preserve">Tex. Util. Code Ann. </w:t>
      </w:r>
      <w:r w:rsidRPr="00812ECB">
        <w:rPr>
          <w:szCs w:val="20"/>
        </w:rPr>
        <w:t>§§ 39.252 and 39.262(k) (Vernon 1998 &amp; Supp. 2007) (PURA); or</w:t>
      </w:r>
    </w:p>
    <w:p w14:paraId="6D3E6F65"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812ECB">
          <w:rPr>
            <w:szCs w:val="20"/>
          </w:rPr>
          <w:t>October 1, 2000</w:t>
        </w:r>
      </w:smartTag>
      <w:r w:rsidRPr="00812EC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F445C7F" w14:textId="77777777" w:rsidR="00812ECB" w:rsidRPr="00812ECB" w:rsidRDefault="00812ECB" w:rsidP="00812ECB">
      <w:pPr>
        <w:spacing w:after="240"/>
        <w:ind w:left="720" w:hanging="720"/>
        <w:rPr>
          <w:szCs w:val="20"/>
        </w:rPr>
      </w:pPr>
      <w:r w:rsidRPr="00812ECB">
        <w:rPr>
          <w:szCs w:val="20"/>
        </w:rPr>
        <w:t>(3)</w:t>
      </w:r>
      <w:r w:rsidRPr="00812ECB">
        <w:rPr>
          <w:szCs w:val="20"/>
        </w:rPr>
        <w:tab/>
        <w:t>For Energy Storage Resource (ESR) sites, Wholesale Storage Load (WSL) must be separately metered from all other Loads and generation, and must be metered using EPS Metering Facilities.</w:t>
      </w:r>
    </w:p>
    <w:p w14:paraId="4C9D2FB4"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 xml:space="preserve">For configurations where the Resource Entity telemeters an auxiliary Load value to the EPS Meter: </w:t>
      </w:r>
    </w:p>
    <w:p w14:paraId="453BF5BD"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energy into the ESR must be separately metered from all other Loads and generation, and must be metered using EPS Metering Facilities; and </w:t>
      </w:r>
    </w:p>
    <w:p w14:paraId="284F3C56"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auxiliary Load energy shall be stored in the EPS Meter’s IDR, per channel assignments defined in the SMOG. </w:t>
      </w:r>
    </w:p>
    <w:p w14:paraId="02CA7F92" w14:textId="77777777" w:rsidR="00812ECB" w:rsidRPr="00812ECB" w:rsidRDefault="00812ECB" w:rsidP="00812ECB">
      <w:pPr>
        <w:spacing w:after="240"/>
        <w:ind w:left="1440" w:hanging="720"/>
        <w:rPr>
          <w:szCs w:val="20"/>
        </w:rPr>
      </w:pPr>
      <w:r w:rsidRPr="00812ECB">
        <w:rPr>
          <w:szCs w:val="20"/>
        </w:rPr>
        <w:t>(b)</w:t>
      </w:r>
      <w:r w:rsidRPr="00812ECB">
        <w:rPr>
          <w:szCs w:val="20"/>
        </w:rPr>
        <w:tab/>
        <w:t>For configurations where the WSL is not at a POI, it must be metered behind a single POI metering point, per the requirements in paragraph (3) or (3)(a) above; and</w:t>
      </w:r>
    </w:p>
    <w:p w14:paraId="2D8CACBA" w14:textId="77777777" w:rsidR="00812ECB" w:rsidRPr="00812ECB" w:rsidRDefault="00812ECB" w:rsidP="00812ECB">
      <w:pPr>
        <w:spacing w:after="240"/>
        <w:ind w:left="1440" w:hanging="720"/>
        <w:rPr>
          <w:szCs w:val="20"/>
        </w:rPr>
      </w:pPr>
      <w:r w:rsidRPr="00812ECB">
        <w:rPr>
          <w:szCs w:val="20"/>
        </w:rPr>
        <w:t>(c)</w:t>
      </w:r>
      <w:r w:rsidRPr="00812ECB">
        <w:rPr>
          <w:szCs w:val="20"/>
        </w:rPr>
        <w:tab/>
        <w:t>WSL for a compressed air energy storage Load Resource is exempt from the requirement to be electrically connected to a common switchyard, as defined in paragraph (</w:t>
      </w:r>
      <w:ins w:id="1525" w:author="ERCOT" w:date="2023-06-13T11:39:00Z">
        <w:r w:rsidRPr="00812ECB">
          <w:rPr>
            <w:szCs w:val="20"/>
          </w:rPr>
          <w:t>8</w:t>
        </w:r>
      </w:ins>
      <w:del w:id="1526" w:author="ERCOT" w:date="2023-06-13T11:39:00Z">
        <w:r w:rsidRPr="00812ECB" w:rsidDel="00920C1A">
          <w:rPr>
            <w:szCs w:val="20"/>
          </w:rPr>
          <w:delText>7</w:delText>
        </w:r>
      </w:del>
      <w:r w:rsidRPr="00812ECB">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03879258" w14:textId="77777777" w:rsidTr="008C7683">
        <w:tc>
          <w:tcPr>
            <w:tcW w:w="9766" w:type="dxa"/>
            <w:shd w:val="pct12" w:color="auto" w:fill="auto"/>
          </w:tcPr>
          <w:p w14:paraId="08CB2741" w14:textId="77777777" w:rsidR="00812ECB" w:rsidRPr="00812ECB" w:rsidRDefault="00812ECB" w:rsidP="00812ECB">
            <w:pPr>
              <w:spacing w:before="120" w:after="240"/>
              <w:rPr>
                <w:b/>
                <w:i/>
                <w:iCs/>
                <w:szCs w:val="20"/>
              </w:rPr>
            </w:pPr>
            <w:r w:rsidRPr="00812ECB">
              <w:rPr>
                <w:b/>
                <w:i/>
                <w:iCs/>
                <w:szCs w:val="20"/>
              </w:rPr>
              <w:t>[NPRR995:  Replace paragraph (3) above with the following upon system implementation:]</w:t>
            </w:r>
          </w:p>
          <w:p w14:paraId="74AD9E42" w14:textId="77777777" w:rsidR="00812ECB" w:rsidRPr="00812ECB" w:rsidRDefault="00812ECB" w:rsidP="00812ECB">
            <w:pPr>
              <w:spacing w:after="240"/>
              <w:ind w:left="720" w:hanging="720"/>
              <w:rPr>
                <w:szCs w:val="20"/>
              </w:rPr>
            </w:pPr>
            <w:r w:rsidRPr="00812ECB">
              <w:rPr>
                <w:szCs w:val="20"/>
              </w:rPr>
              <w:t>(3)</w:t>
            </w:r>
            <w:r w:rsidRPr="00812EC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439D4C47"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For configurations where the Resource Entity telemeters an auxiliary Load value to the EPS Meter: </w:t>
            </w:r>
          </w:p>
          <w:p w14:paraId="048414D7"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energy into the ESR, SODESS, or SOTESS must be separately metered from all other Loads and generation, and must be metered using EPS Metering Facilities; and </w:t>
            </w:r>
          </w:p>
          <w:p w14:paraId="5A2035C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auxiliary Load energy shall be stored in the EPS Meter’s IDR, per channel assignments defined in the SMOG. </w:t>
            </w:r>
          </w:p>
          <w:p w14:paraId="20BCCE12" w14:textId="77777777" w:rsidR="00812ECB" w:rsidRPr="00812ECB" w:rsidRDefault="00812ECB" w:rsidP="00812ECB">
            <w:pPr>
              <w:spacing w:after="240"/>
              <w:ind w:left="1440" w:hanging="720"/>
              <w:rPr>
                <w:szCs w:val="20"/>
              </w:rPr>
            </w:pPr>
            <w:r w:rsidRPr="00812ECB">
              <w:rPr>
                <w:szCs w:val="20"/>
              </w:rPr>
              <w:t>(b)</w:t>
            </w:r>
            <w:r w:rsidRPr="00812ECB">
              <w:rPr>
                <w:szCs w:val="20"/>
              </w:rPr>
              <w:tab/>
              <w:t>For configurations where the WSL is not at a POI, it must be metered behind a single POI metering point, per the requirements in paragraph (3) or (3)(a) above; and</w:t>
            </w:r>
          </w:p>
          <w:p w14:paraId="063A3ECA" w14:textId="77777777" w:rsidR="00812ECB" w:rsidRPr="00812ECB" w:rsidRDefault="00812ECB" w:rsidP="00812ECB">
            <w:pPr>
              <w:spacing w:after="240"/>
              <w:ind w:left="1440" w:hanging="720"/>
              <w:rPr>
                <w:szCs w:val="20"/>
              </w:rPr>
            </w:pPr>
            <w:r w:rsidRPr="00812ECB">
              <w:rPr>
                <w:szCs w:val="20"/>
              </w:rPr>
              <w:t>(c)</w:t>
            </w:r>
            <w:r w:rsidRPr="00812ECB">
              <w:rPr>
                <w:szCs w:val="20"/>
              </w:rPr>
              <w:tab/>
              <w:t>WSL for a compressed air energy storage Load Resource is exempt from the requirement to be electrically connected to a common switchyard, as defined in paragraph (</w:t>
            </w:r>
            <w:ins w:id="1527" w:author="ERCOT" w:date="2023-06-13T11:38:00Z">
              <w:r w:rsidRPr="00812ECB">
                <w:rPr>
                  <w:szCs w:val="20"/>
                </w:rPr>
                <w:t>8</w:t>
              </w:r>
            </w:ins>
            <w:del w:id="1528" w:author="ERCOT" w:date="2023-06-13T11:38:00Z">
              <w:r w:rsidRPr="00812ECB" w:rsidDel="00920C1A">
                <w:rPr>
                  <w:szCs w:val="20"/>
                </w:rPr>
                <w:delText>7</w:delText>
              </w:r>
            </w:del>
            <w:r w:rsidRPr="00812ECB">
              <w:rPr>
                <w:szCs w:val="20"/>
              </w:rPr>
              <w:t>) below.</w:t>
            </w:r>
          </w:p>
        </w:tc>
      </w:tr>
    </w:tbl>
    <w:p w14:paraId="0305EDF9" w14:textId="620D80C3" w:rsidR="00812ECB" w:rsidRPr="00812ECB" w:rsidRDefault="00812ECB" w:rsidP="00812ECB">
      <w:pPr>
        <w:spacing w:before="240" w:after="240"/>
        <w:ind w:left="720" w:hanging="720"/>
        <w:rPr>
          <w:ins w:id="1529" w:author="ERCOT" w:date="2023-06-13T11:38:00Z"/>
          <w:szCs w:val="20"/>
        </w:rPr>
      </w:pPr>
      <w:ins w:id="1530" w:author="ERCOT" w:date="2023-06-13T11:38:00Z">
        <w:r w:rsidRPr="00812ECB">
          <w:rPr>
            <w:szCs w:val="20"/>
          </w:rPr>
          <w:t>(4)</w:t>
        </w:r>
        <w:r w:rsidRPr="00812ECB">
          <w:rPr>
            <w:szCs w:val="20"/>
          </w:rPr>
          <w:tab/>
          <w:t xml:space="preserve">For a </w:t>
        </w:r>
        <w:r w:rsidRPr="00BD254D">
          <w:rPr>
            <w:szCs w:val="20"/>
          </w:rPr>
          <w:t>generation site with a single POI and one or more Controllable Load Resources (CLRs) behind the POI</w:t>
        </w:r>
        <w:del w:id="1531" w:author="Oncor 071524" w:date="2024-07-15T14:47:00Z">
          <w:r w:rsidRPr="00BD254D" w:rsidDel="007A4C2D">
            <w:rPr>
              <w:szCs w:val="20"/>
            </w:rPr>
            <w:delText>, as indicated in an approved EPS Design Proposal</w:delText>
          </w:r>
        </w:del>
        <w:r w:rsidRPr="00BD254D">
          <w:rPr>
            <w:szCs w:val="20"/>
          </w:rPr>
          <w:t xml:space="preserve">, </w:t>
        </w:r>
        <w:del w:id="1532" w:author="PRS 091224" w:date="2024-09-12T14:03:00Z">
          <w:r w:rsidRPr="00BD254D" w:rsidDel="008C7683">
            <w:rPr>
              <w:szCs w:val="20"/>
            </w:rPr>
            <w:delText>a TDSP shall install</w:delText>
          </w:r>
        </w:del>
        <w:del w:id="1533" w:author="PRS 091224" w:date="2024-09-12T14:06:00Z">
          <w:r w:rsidRPr="00BD254D" w:rsidDel="00ED19BA">
            <w:rPr>
              <w:szCs w:val="20"/>
            </w:rPr>
            <w:delText xml:space="preserve"> </w:delText>
          </w:r>
        </w:del>
        <w:r w:rsidRPr="00BD254D">
          <w:rPr>
            <w:szCs w:val="20"/>
          </w:rPr>
          <w:t>an EPS Meter to separately measure each CLR Load</w:t>
        </w:r>
      </w:ins>
      <w:ins w:id="1534" w:author="Oncor 071524" w:date="2024-07-15T14:48:00Z">
        <w:r w:rsidRPr="00BD254D">
          <w:rPr>
            <w:szCs w:val="20"/>
          </w:rPr>
          <w:t xml:space="preserve"> </w:t>
        </w:r>
      </w:ins>
      <w:ins w:id="1535" w:author="PRS 091224" w:date="2024-09-12T14:03:00Z">
        <w:r w:rsidR="00ED19BA" w:rsidRPr="00BD254D">
          <w:rPr>
            <w:szCs w:val="20"/>
          </w:rPr>
          <w:t xml:space="preserve">is required.  </w:t>
        </w:r>
      </w:ins>
      <w:ins w:id="1536" w:author="Oncor 071524" w:date="2024-07-15T14:48:00Z">
        <w:del w:id="1537" w:author="PRS 091224" w:date="2024-09-12T14:03:00Z">
          <w:r w:rsidRPr="00BD254D" w:rsidDel="00ED19BA">
            <w:rPr>
              <w:szCs w:val="20"/>
            </w:rPr>
            <w:delText>if t</w:delText>
          </w:r>
        </w:del>
      </w:ins>
      <w:ins w:id="1538" w:author="PRS 091224" w:date="2024-09-12T14:03:00Z">
        <w:r w:rsidR="00ED19BA" w:rsidRPr="00BD254D">
          <w:rPr>
            <w:szCs w:val="20"/>
          </w:rPr>
          <w:t>T</w:t>
        </w:r>
      </w:ins>
      <w:ins w:id="1539" w:author="Oncor 071524" w:date="2024-07-15T14:48:00Z">
        <w:r w:rsidRPr="00BD254D">
          <w:rPr>
            <w:szCs w:val="20"/>
          </w:rPr>
          <w:t xml:space="preserve">he TDSP(s) </w:t>
        </w:r>
      </w:ins>
      <w:ins w:id="1540" w:author="PRS 091224" w:date="2024-09-12T14:04:00Z">
        <w:r w:rsidR="00ED19BA" w:rsidRPr="00BD254D">
          <w:rPr>
            <w:szCs w:val="20"/>
          </w:rPr>
          <w:t>must install the EPS Meter only if</w:t>
        </w:r>
      </w:ins>
      <w:ins w:id="1541" w:author="Oncor 071524" w:date="2024-07-15T14:48:00Z">
        <w:del w:id="1542" w:author="PRS 091224" w:date="2024-09-12T14:04:00Z">
          <w:r w:rsidRPr="00BD254D" w:rsidDel="00ED19BA">
            <w:rPr>
              <w:szCs w:val="20"/>
            </w:rPr>
            <w:delText>and</w:delText>
          </w:r>
        </w:del>
        <w:r w:rsidRPr="00812ECB">
          <w:rPr>
            <w:szCs w:val="20"/>
          </w:rPr>
          <w:t xml:space="preserve"> all of the Entities consuming energy behind the </w:t>
        </w:r>
        <w:r w:rsidRPr="00812ECB">
          <w:rPr>
            <w:szCs w:val="20"/>
          </w:rPr>
          <w:lastRenderedPageBreak/>
          <w:t>POI</w:t>
        </w:r>
      </w:ins>
      <w:ins w:id="1543" w:author="PRS 091224" w:date="2024-09-12T14:04:00Z">
        <w:r w:rsidR="00ED19BA">
          <w:rPr>
            <w:szCs w:val="20"/>
          </w:rPr>
          <w:t xml:space="preserve">, </w:t>
        </w:r>
        <w:r w:rsidR="00ED19BA" w:rsidRPr="00BD254D">
          <w:rPr>
            <w:szCs w:val="20"/>
          </w:rPr>
          <w:t>including the Resource Entity for such generation site,</w:t>
        </w:r>
      </w:ins>
      <w:ins w:id="1544" w:author="Oncor 071524" w:date="2024-07-15T14:48:00Z">
        <w:del w:id="1545" w:author="PRS 091224" w:date="2024-09-12T14:04:00Z">
          <w:r w:rsidRPr="00BD254D" w:rsidDel="00ED19BA">
            <w:rPr>
              <w:szCs w:val="20"/>
            </w:rPr>
            <w:delText xml:space="preserve"> agree with</w:delText>
          </w:r>
        </w:del>
      </w:ins>
      <w:ins w:id="1546" w:author="PRS 091224" w:date="2024-09-12T14:04:00Z">
        <w:r w:rsidR="00ED19BA" w:rsidRPr="00BD254D">
          <w:rPr>
            <w:szCs w:val="20"/>
          </w:rPr>
          <w:t xml:space="preserve"> consent in writing to</w:t>
        </w:r>
      </w:ins>
      <w:ins w:id="1547" w:author="Oncor 071524" w:date="2024-07-15T14:48:00Z">
        <w:r w:rsidRPr="00812ECB">
          <w:rPr>
            <w:szCs w:val="20"/>
          </w:rPr>
          <w:t xml:space="preserve"> the metering arrangement, and the arrangement is included in an EPS Design Proposal that is approved by ERCOT</w:t>
        </w:r>
      </w:ins>
      <w:ins w:id="1548" w:author="ERCOT" w:date="2023-06-13T11:38:00Z">
        <w:del w:id="1549" w:author="Oncor 071524" w:date="2024-07-15T14:48:00Z">
          <w:r w:rsidRPr="00812ECB" w:rsidDel="007A4C2D">
            <w:rPr>
              <w:szCs w:val="20"/>
            </w:rPr>
            <w:delText>,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delText>
          </w:r>
        </w:del>
        <w:r w:rsidRPr="00812ECB">
          <w:rPr>
            <w:szCs w:val="20"/>
          </w:rPr>
          <w:t>.</w:t>
        </w:r>
      </w:ins>
      <w:ins w:id="1550" w:author="PRS 091224" w:date="2024-09-12T14:05:00Z">
        <w:r w:rsidR="00ED19BA">
          <w:rPr>
            <w:szCs w:val="20"/>
          </w:rPr>
          <w:t xml:space="preserve">  </w:t>
        </w:r>
        <w:r w:rsidR="00ED19BA" w:rsidRPr="00BD254D">
          <w:rPr>
            <w:szCs w:val="20"/>
          </w:rPr>
          <w:t>The CLR shall provide notice to all Entities consuming energy behind the POI of its request for installation of an EPS Meter.</w:t>
        </w:r>
      </w:ins>
    </w:p>
    <w:p w14:paraId="15871F2F" w14:textId="77777777" w:rsidR="00812ECB" w:rsidRPr="00812ECB" w:rsidRDefault="00812ECB" w:rsidP="00812ECB">
      <w:pPr>
        <w:spacing w:after="240"/>
        <w:ind w:left="720" w:hanging="720"/>
        <w:rPr>
          <w:szCs w:val="20"/>
        </w:rPr>
      </w:pPr>
      <w:r w:rsidRPr="00812ECB">
        <w:rPr>
          <w:szCs w:val="20"/>
        </w:rPr>
        <w:t>(</w:t>
      </w:r>
      <w:ins w:id="1551" w:author="ERCOT" w:date="2023-06-13T11:39:00Z">
        <w:r w:rsidRPr="00812ECB">
          <w:rPr>
            <w:szCs w:val="20"/>
          </w:rPr>
          <w:t>5</w:t>
        </w:r>
      </w:ins>
      <w:del w:id="1552" w:author="ERCOT" w:date="2023-06-13T11:39:00Z">
        <w:r w:rsidRPr="00812ECB" w:rsidDel="00920C1A">
          <w:rPr>
            <w:szCs w:val="20"/>
          </w:rPr>
          <w:delText>4</w:delText>
        </w:r>
      </w:del>
      <w:r w:rsidRPr="00812ECB">
        <w:rPr>
          <w:szCs w:val="20"/>
        </w:rPr>
        <w:t>)</w:t>
      </w:r>
      <w:r w:rsidRPr="00812EC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7BC40A9E" w14:textId="77777777" w:rsidR="00812ECB" w:rsidRPr="00812ECB" w:rsidRDefault="00812ECB" w:rsidP="00812ECB">
      <w:pPr>
        <w:spacing w:after="240"/>
        <w:ind w:left="720" w:hanging="720"/>
      </w:pPr>
      <w:r w:rsidRPr="00812ECB">
        <w:rPr>
          <w:iCs/>
        </w:rPr>
        <w:t>(</w:t>
      </w:r>
      <w:ins w:id="1553" w:author="ERCOT" w:date="2023-06-13T11:39:00Z">
        <w:r w:rsidRPr="00812ECB">
          <w:rPr>
            <w:iCs/>
          </w:rPr>
          <w:t>6</w:t>
        </w:r>
      </w:ins>
      <w:del w:id="1554" w:author="ERCOT" w:date="2023-06-13T11:39:00Z">
        <w:r w:rsidRPr="00812ECB" w:rsidDel="00920C1A">
          <w:rPr>
            <w:iCs/>
          </w:rPr>
          <w:delText>5</w:delText>
        </w:r>
      </w:del>
      <w:r w:rsidRPr="00812ECB">
        <w:rPr>
          <w:iCs/>
        </w:rPr>
        <w:t>)</w:t>
      </w:r>
      <w:r w:rsidRPr="00812EC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2AD83740" w14:textId="77777777" w:rsidR="00812ECB" w:rsidRPr="00812ECB" w:rsidRDefault="00812ECB" w:rsidP="00812ECB">
      <w:pPr>
        <w:spacing w:after="240"/>
        <w:ind w:left="720" w:hanging="720"/>
        <w:rPr>
          <w:szCs w:val="20"/>
        </w:rPr>
      </w:pPr>
      <w:r w:rsidRPr="00812ECB">
        <w:rPr>
          <w:szCs w:val="20"/>
        </w:rPr>
        <w:t>(</w:t>
      </w:r>
      <w:ins w:id="1555" w:author="ERCOT" w:date="2023-06-13T11:39:00Z">
        <w:r w:rsidRPr="00812ECB">
          <w:rPr>
            <w:szCs w:val="20"/>
          </w:rPr>
          <w:t>7</w:t>
        </w:r>
      </w:ins>
      <w:del w:id="1556" w:author="ERCOT" w:date="2023-06-13T11:39:00Z">
        <w:r w:rsidRPr="00812ECB" w:rsidDel="00920C1A">
          <w:rPr>
            <w:szCs w:val="20"/>
          </w:rPr>
          <w:delText>6</w:delText>
        </w:r>
      </w:del>
      <w:r w:rsidRPr="00812ECB">
        <w:rPr>
          <w:szCs w:val="20"/>
        </w:rPr>
        <w:t>)</w:t>
      </w:r>
      <w:r w:rsidRPr="00812ECB">
        <w:rPr>
          <w:szCs w:val="20"/>
        </w:rPr>
        <w:tab/>
        <w:t>Notwithstanding the requirements of paragraph (</w:t>
      </w:r>
      <w:ins w:id="1557" w:author="ERCOT" w:date="2023-06-13T11:39:00Z">
        <w:r w:rsidRPr="00812ECB">
          <w:rPr>
            <w:szCs w:val="20"/>
          </w:rPr>
          <w:t>6</w:t>
        </w:r>
      </w:ins>
      <w:del w:id="1558" w:author="ERCOT" w:date="2023-06-13T11:39:00Z">
        <w:r w:rsidRPr="00812ECB" w:rsidDel="00920C1A">
          <w:rPr>
            <w:szCs w:val="20"/>
          </w:rPr>
          <w:delText>5</w:delText>
        </w:r>
      </w:del>
      <w:r w:rsidRPr="00812ECB">
        <w:rPr>
          <w:szCs w:val="20"/>
        </w:rPr>
        <w:t>)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43CC62CC" w14:textId="77777777" w:rsidR="00812ECB" w:rsidRPr="00812ECB" w:rsidRDefault="00812ECB" w:rsidP="00812ECB">
      <w:pPr>
        <w:spacing w:after="240"/>
        <w:ind w:left="720" w:hanging="720"/>
        <w:rPr>
          <w:szCs w:val="20"/>
        </w:rPr>
      </w:pPr>
      <w:r w:rsidRPr="00812ECB">
        <w:rPr>
          <w:szCs w:val="20"/>
        </w:rPr>
        <w:t>(</w:t>
      </w:r>
      <w:ins w:id="1559" w:author="ERCOT" w:date="2023-06-13T11:40:00Z">
        <w:r w:rsidRPr="00812ECB">
          <w:rPr>
            <w:szCs w:val="20"/>
          </w:rPr>
          <w:t>8</w:t>
        </w:r>
      </w:ins>
      <w:del w:id="1560" w:author="ERCOT" w:date="2023-06-13T11:40:00Z">
        <w:r w:rsidRPr="00812ECB" w:rsidDel="00920C1A">
          <w:rPr>
            <w:szCs w:val="20"/>
          </w:rPr>
          <w:delText>7</w:delText>
        </w:r>
      </w:del>
      <w:r w:rsidRPr="00812ECB">
        <w:rPr>
          <w:szCs w:val="20"/>
        </w:rPr>
        <w:t>)</w:t>
      </w:r>
      <w:r w:rsidRPr="00812EC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12F71011" w14:textId="77777777" w:rsidR="00812ECB" w:rsidRPr="00812ECB" w:rsidRDefault="00812ECB" w:rsidP="00812ECB">
      <w:pPr>
        <w:spacing w:after="240"/>
        <w:ind w:left="720" w:hanging="720"/>
        <w:rPr>
          <w:szCs w:val="20"/>
        </w:rPr>
      </w:pPr>
      <w:r w:rsidRPr="00812ECB">
        <w:rPr>
          <w:szCs w:val="20"/>
        </w:rPr>
        <w:t>(</w:t>
      </w:r>
      <w:ins w:id="1561" w:author="ERCOT" w:date="2023-06-13T11:40:00Z">
        <w:r w:rsidRPr="00812ECB">
          <w:rPr>
            <w:szCs w:val="20"/>
          </w:rPr>
          <w:t>9</w:t>
        </w:r>
      </w:ins>
      <w:del w:id="1562" w:author="ERCOT" w:date="2023-06-13T11:40:00Z">
        <w:r w:rsidRPr="00812ECB" w:rsidDel="00920C1A">
          <w:rPr>
            <w:szCs w:val="20"/>
          </w:rPr>
          <w:delText>8</w:delText>
        </w:r>
      </w:del>
      <w:r w:rsidRPr="00812ECB">
        <w:rPr>
          <w:szCs w:val="20"/>
        </w:rPr>
        <w:t>)</w:t>
      </w:r>
      <w:r w:rsidRPr="00812EC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3A2D7CB8" w14:textId="77777777" w:rsidTr="008C7683">
        <w:tc>
          <w:tcPr>
            <w:tcW w:w="9766" w:type="dxa"/>
            <w:shd w:val="pct12" w:color="auto" w:fill="auto"/>
          </w:tcPr>
          <w:p w14:paraId="2B301B7E" w14:textId="77777777" w:rsidR="00812ECB" w:rsidRPr="00812ECB" w:rsidRDefault="00812ECB" w:rsidP="00812ECB">
            <w:pPr>
              <w:spacing w:before="120" w:after="240"/>
              <w:rPr>
                <w:b/>
                <w:i/>
                <w:iCs/>
                <w:szCs w:val="20"/>
              </w:rPr>
            </w:pPr>
            <w:r w:rsidRPr="00812ECB">
              <w:rPr>
                <w:b/>
                <w:i/>
                <w:iCs/>
                <w:szCs w:val="20"/>
              </w:rPr>
              <w:lastRenderedPageBreak/>
              <w:t>[NPRR945:  Insert paragraph (</w:t>
            </w:r>
            <w:ins w:id="1563" w:author="ERCOT" w:date="2023-06-13T11:40:00Z">
              <w:r w:rsidRPr="00812ECB">
                <w:rPr>
                  <w:b/>
                  <w:i/>
                  <w:iCs/>
                  <w:szCs w:val="20"/>
                </w:rPr>
                <w:t>10</w:t>
              </w:r>
            </w:ins>
            <w:del w:id="1564" w:author="ERCOT" w:date="2023-06-13T11:40:00Z">
              <w:r w:rsidRPr="00812ECB" w:rsidDel="00920C1A">
                <w:rPr>
                  <w:b/>
                  <w:i/>
                  <w:iCs/>
                  <w:szCs w:val="20"/>
                </w:rPr>
                <w:delText>9</w:delText>
              </w:r>
            </w:del>
            <w:r w:rsidRPr="00812ECB">
              <w:rPr>
                <w:b/>
                <w:i/>
                <w:iCs/>
                <w:szCs w:val="20"/>
              </w:rPr>
              <w:t>) below upon system implementation</w:t>
            </w:r>
            <w:r w:rsidRPr="00812ECB">
              <w:rPr>
                <w:b/>
                <w:i/>
                <w:iCs/>
              </w:rPr>
              <w:t xml:space="preserve"> and renumber accordingly</w:t>
            </w:r>
            <w:r w:rsidRPr="00812ECB">
              <w:rPr>
                <w:b/>
                <w:i/>
                <w:iCs/>
                <w:szCs w:val="20"/>
              </w:rPr>
              <w:t>:]</w:t>
            </w:r>
          </w:p>
          <w:p w14:paraId="6F9B76E7" w14:textId="77777777" w:rsidR="00812ECB" w:rsidRPr="00812ECB" w:rsidRDefault="00812ECB" w:rsidP="00812ECB">
            <w:pPr>
              <w:spacing w:after="240"/>
              <w:ind w:left="720" w:hanging="720"/>
              <w:rPr>
                <w:szCs w:val="20"/>
              </w:rPr>
            </w:pPr>
            <w:r w:rsidRPr="00812ECB">
              <w:rPr>
                <w:szCs w:val="20"/>
              </w:rPr>
              <w:t>(</w:t>
            </w:r>
            <w:ins w:id="1565" w:author="ERCOT" w:date="2023-06-13T11:40:00Z">
              <w:r w:rsidRPr="00812ECB">
                <w:rPr>
                  <w:szCs w:val="20"/>
                </w:rPr>
                <w:t>10</w:t>
              </w:r>
            </w:ins>
            <w:del w:id="1566" w:author="ERCOT" w:date="2023-06-13T11:40:00Z">
              <w:r w:rsidRPr="00812ECB" w:rsidDel="00920C1A">
                <w:rPr>
                  <w:szCs w:val="20"/>
                </w:rPr>
                <w:delText>9</w:delText>
              </w:r>
            </w:del>
            <w:r w:rsidRPr="00812ECB">
              <w:rPr>
                <w:szCs w:val="20"/>
              </w:rPr>
              <w:t>)</w:t>
            </w:r>
            <w:r w:rsidRPr="00812ECB">
              <w:rPr>
                <w:szCs w:val="20"/>
              </w:rPr>
              <w:tab/>
              <w:t xml:space="preserve">ERCOT </w:t>
            </w:r>
            <w:r w:rsidRPr="00812ECB">
              <w:rPr>
                <w:iCs/>
              </w:rPr>
              <w:t>shall</w:t>
            </w:r>
            <w:r w:rsidRPr="00812ECB">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7E1681F8" w14:textId="77777777" w:rsidR="00812ECB" w:rsidRPr="00812ECB" w:rsidRDefault="00812ECB" w:rsidP="00812ECB">
      <w:pPr>
        <w:spacing w:before="240" w:after="240"/>
        <w:ind w:left="720" w:hanging="720"/>
        <w:rPr>
          <w:snapToGrid w:val="0"/>
        </w:rPr>
      </w:pPr>
      <w:bookmarkStart w:id="1567" w:name="_Toc68229145"/>
      <w:bookmarkStart w:id="1568" w:name="_Toc273089322"/>
      <w:bookmarkStart w:id="1569" w:name="_Toc390438966"/>
      <w:bookmarkStart w:id="1570" w:name="_Toc405897663"/>
      <w:bookmarkStart w:id="1571" w:name="_Toc415055767"/>
      <w:bookmarkStart w:id="1572" w:name="_Toc415055893"/>
      <w:bookmarkStart w:id="1573" w:name="_Toc415055992"/>
      <w:bookmarkStart w:id="1574" w:name="_Toc415056093"/>
      <w:bookmarkStart w:id="1575" w:name="_Toc91060998"/>
      <w:bookmarkEnd w:id="1521"/>
      <w:r w:rsidRPr="00812ECB">
        <w:t>(</w:t>
      </w:r>
      <w:ins w:id="1576" w:author="ERCOT Market Rules" w:date="2024-07-15T15:07:00Z">
        <w:r w:rsidRPr="00812ECB">
          <w:t>11</w:t>
        </w:r>
      </w:ins>
      <w:del w:id="1577" w:author="ERCOT Market Rules" w:date="2024-07-15T15:07:00Z">
        <w:r w:rsidRPr="00812ECB" w:rsidDel="00993060">
          <w:delText>9</w:delText>
        </w:r>
      </w:del>
      <w:r w:rsidRPr="00812ECB">
        <w:t>)</w:t>
      </w:r>
      <w:r w:rsidRPr="00812ECB">
        <w:tab/>
      </w:r>
      <w:r w:rsidRPr="00812ECB">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812ECB">
        <w:t xml:space="preserve">  </w:t>
      </w:r>
      <w:r w:rsidRPr="00812ECB">
        <w:rPr>
          <w:snapToGrid w:val="0"/>
        </w:rPr>
        <w:t>The above requirement to have a separate TDSP ESI ID with an LSE association does not apply to EPS Metering Facilities that are located behind a Non-Opt-In Entity (NOIE) meter point.</w:t>
      </w:r>
    </w:p>
    <w:p w14:paraId="40851336" w14:textId="77777777" w:rsidR="00812ECB" w:rsidRPr="00812ECB" w:rsidRDefault="00812ECB" w:rsidP="00812ECB">
      <w:pPr>
        <w:keepNext/>
        <w:tabs>
          <w:tab w:val="left" w:pos="1080"/>
        </w:tabs>
        <w:spacing w:before="240" w:after="240"/>
        <w:ind w:left="1080" w:hanging="1080"/>
        <w:outlineLvl w:val="2"/>
        <w:rPr>
          <w:b/>
          <w:bCs/>
          <w:i/>
          <w:szCs w:val="20"/>
        </w:rPr>
      </w:pPr>
      <w:r w:rsidRPr="00812ECB">
        <w:rPr>
          <w:b/>
          <w:bCs/>
          <w:i/>
          <w:szCs w:val="20"/>
        </w:rPr>
        <w:t>11.1.6</w:t>
      </w:r>
      <w:r w:rsidRPr="00812ECB">
        <w:rPr>
          <w:b/>
          <w:bCs/>
          <w:i/>
          <w:szCs w:val="20"/>
        </w:rPr>
        <w:tab/>
        <w:t>ERCOT-Polled Settlement Meter Netting</w:t>
      </w:r>
      <w:bookmarkEnd w:id="1567"/>
    </w:p>
    <w:p w14:paraId="4C3ECBDE" w14:textId="77777777" w:rsidR="00812ECB" w:rsidRPr="00812ECB" w:rsidRDefault="00812ECB" w:rsidP="00812ECB">
      <w:pPr>
        <w:spacing w:after="240"/>
        <w:ind w:left="720" w:hanging="720"/>
        <w:rPr>
          <w:iCs/>
        </w:rPr>
      </w:pPr>
      <w:r w:rsidRPr="00812ECB">
        <w:rPr>
          <w:iCs/>
        </w:rPr>
        <w:t>(1)</w:t>
      </w:r>
      <w:r w:rsidRPr="00812ECB">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26DD3BD3" w14:textId="77777777" w:rsidTr="008C7683">
        <w:tc>
          <w:tcPr>
            <w:tcW w:w="9766" w:type="dxa"/>
            <w:shd w:val="pct12" w:color="auto" w:fill="auto"/>
          </w:tcPr>
          <w:p w14:paraId="201FE7E8" w14:textId="77777777" w:rsidR="00812ECB" w:rsidRPr="00812ECB" w:rsidRDefault="00812ECB" w:rsidP="00812ECB">
            <w:pPr>
              <w:spacing w:before="120" w:after="240"/>
              <w:rPr>
                <w:b/>
                <w:i/>
                <w:iCs/>
              </w:rPr>
            </w:pPr>
            <w:r w:rsidRPr="00812ECB">
              <w:rPr>
                <w:b/>
                <w:i/>
                <w:iCs/>
              </w:rPr>
              <w:t>[NPRR1002:  Replace paragraph (1) above with the following upon system implementation:]</w:t>
            </w:r>
          </w:p>
          <w:p w14:paraId="0310641C" w14:textId="77777777" w:rsidR="00812ECB" w:rsidRPr="00812ECB" w:rsidRDefault="00812ECB" w:rsidP="00812ECB">
            <w:pPr>
              <w:spacing w:after="240"/>
              <w:ind w:left="720" w:hanging="720"/>
              <w:rPr>
                <w:iCs/>
              </w:rPr>
            </w:pPr>
            <w:r w:rsidRPr="00812ECB">
              <w:rPr>
                <w:iCs/>
              </w:rPr>
              <w:t>(1)</w:t>
            </w:r>
            <w:r w:rsidRPr="00812ECB">
              <w:rPr>
                <w:iCs/>
              </w:rPr>
              <w:tab/>
              <w:t>As allowed by Section 10, Metering, of these Protocols, ERCOT will perform the approved netting schemes, which sum the meters at a given Generation Resource</w:t>
            </w:r>
            <w:del w:id="1578" w:author="ERCOT" w:date="2023-06-07T09:56:00Z">
              <w:r w:rsidRPr="00812ECB" w:rsidDel="00A668AA">
                <w:rPr>
                  <w:iCs/>
                </w:rPr>
                <w:delText>,</w:delText>
              </w:r>
            </w:del>
            <w:r w:rsidRPr="00812ECB">
              <w:rPr>
                <w:iCs/>
              </w:rPr>
              <w:t xml:space="preserve"> or Energy Storage Resource (ESR) site.</w:t>
            </w:r>
          </w:p>
        </w:tc>
      </w:tr>
    </w:tbl>
    <w:p w14:paraId="104CC33B" w14:textId="77777777" w:rsidR="00812ECB" w:rsidRPr="00812ECB" w:rsidRDefault="00812ECB" w:rsidP="00812ECB">
      <w:pPr>
        <w:spacing w:before="240" w:after="240"/>
        <w:ind w:left="720" w:hanging="720"/>
        <w:rPr>
          <w:iCs/>
        </w:rPr>
      </w:pPr>
      <w:r w:rsidRPr="00812ECB">
        <w:rPr>
          <w:iCs/>
        </w:rPr>
        <w:t>(2)</w:t>
      </w:r>
      <w:r w:rsidRPr="00812ECB">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738B8B5A" w14:textId="77777777" w:rsidTr="008C7683">
        <w:tc>
          <w:tcPr>
            <w:tcW w:w="9766" w:type="dxa"/>
            <w:shd w:val="pct12" w:color="auto" w:fill="auto"/>
          </w:tcPr>
          <w:p w14:paraId="6BEA740A" w14:textId="77777777" w:rsidR="00812ECB" w:rsidRPr="00812ECB" w:rsidRDefault="00812ECB" w:rsidP="00812ECB">
            <w:pPr>
              <w:spacing w:before="120" w:after="240"/>
              <w:rPr>
                <w:b/>
                <w:i/>
                <w:iCs/>
              </w:rPr>
            </w:pPr>
            <w:r w:rsidRPr="00812ECB">
              <w:rPr>
                <w:b/>
                <w:i/>
                <w:iCs/>
              </w:rPr>
              <w:t>[NPRR1002:  Replace paragraph (2) above with the following upon system implementation:]</w:t>
            </w:r>
          </w:p>
          <w:p w14:paraId="1C729A06" w14:textId="77777777" w:rsidR="00812ECB" w:rsidRPr="00812ECB" w:rsidRDefault="00812ECB" w:rsidP="00812ECB">
            <w:pPr>
              <w:spacing w:after="240"/>
              <w:ind w:left="720" w:hanging="720"/>
              <w:rPr>
                <w:iCs/>
              </w:rPr>
            </w:pPr>
            <w:r w:rsidRPr="00812ECB">
              <w:rPr>
                <w:iCs/>
              </w:rPr>
              <w:t>(2)</w:t>
            </w:r>
            <w:r w:rsidRPr="00812ECB">
              <w:rPr>
                <w:iCs/>
              </w:rPr>
              <w:tab/>
              <w:t>Both Load consumption and generation production meters will be combined together to obtain a total amount of Load or generation.</w:t>
            </w:r>
          </w:p>
        </w:tc>
      </w:tr>
    </w:tbl>
    <w:p w14:paraId="4B6DFE38" w14:textId="77777777" w:rsidR="00812ECB" w:rsidRPr="00812ECB" w:rsidRDefault="00812ECB" w:rsidP="00812ECB">
      <w:pPr>
        <w:spacing w:before="240" w:after="240"/>
        <w:ind w:left="720" w:hanging="720"/>
        <w:rPr>
          <w:szCs w:val="20"/>
        </w:rPr>
      </w:pPr>
      <w:r w:rsidRPr="00812ECB">
        <w:rPr>
          <w:szCs w:val="20"/>
        </w:rPr>
        <w:t>(3)</w:t>
      </w:r>
      <w:r w:rsidRPr="00812ECB">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657B6128" w14:textId="77777777" w:rsidTr="008C7683">
        <w:tc>
          <w:tcPr>
            <w:tcW w:w="9766" w:type="dxa"/>
            <w:shd w:val="pct12" w:color="auto" w:fill="auto"/>
          </w:tcPr>
          <w:p w14:paraId="55BE945E" w14:textId="77777777" w:rsidR="00812ECB" w:rsidRPr="00812ECB" w:rsidRDefault="00812ECB" w:rsidP="00812ECB">
            <w:pPr>
              <w:spacing w:before="120" w:after="240"/>
              <w:rPr>
                <w:b/>
                <w:i/>
                <w:iCs/>
              </w:rPr>
            </w:pPr>
            <w:r w:rsidRPr="00812ECB">
              <w:rPr>
                <w:b/>
                <w:i/>
                <w:iCs/>
              </w:rPr>
              <w:lastRenderedPageBreak/>
              <w:t>[NPRR995 and NPRR1002:  Replace applicable portions of paragraph (3) above with the following upon system implementation:]</w:t>
            </w:r>
          </w:p>
          <w:p w14:paraId="0B4EB4D1" w14:textId="77777777" w:rsidR="00812ECB" w:rsidRPr="00812ECB" w:rsidRDefault="00812ECB" w:rsidP="00812ECB">
            <w:pPr>
              <w:spacing w:after="240"/>
              <w:ind w:left="720" w:hanging="720"/>
              <w:rPr>
                <w:szCs w:val="20"/>
              </w:rPr>
            </w:pPr>
            <w:r w:rsidRPr="00812ECB">
              <w:rPr>
                <w:szCs w:val="20"/>
              </w:rPr>
              <w:t>(3)</w:t>
            </w:r>
            <w:r w:rsidRPr="00812ECB">
              <w:rPr>
                <w:szCs w:val="20"/>
              </w:rPr>
              <w:tab/>
              <w:t>For an ESR site:</w:t>
            </w:r>
          </w:p>
        </w:tc>
      </w:tr>
    </w:tbl>
    <w:bookmarkEnd w:id="1568"/>
    <w:p w14:paraId="494B3451"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WSL is measured by the corresponding EPS Meter,</w:t>
      </w:r>
      <w:r w:rsidRPr="00812ECB">
        <w:t xml:space="preserve"> except that when a Resource Entity for an Energy Storage Resource (ESR) communicates its auxiliary Load value to the EPS Meter, WSL is calculated by subtracting the auxiliary Load from the total Load measured by the corresponding EPS Meter</w:t>
      </w:r>
      <w:r w:rsidRPr="00812ECB">
        <w:rPr>
          <w:szCs w:val="20"/>
        </w:rPr>
        <w:t xml:space="preserve">.  If the calculated auxiliary Load is greater than the total Load, WSL shall be zero. </w:t>
      </w:r>
    </w:p>
    <w:p w14:paraId="6522D9C5" w14:textId="77777777" w:rsidR="00812ECB" w:rsidRPr="00812ECB" w:rsidRDefault="00812ECB" w:rsidP="00812ECB">
      <w:pPr>
        <w:spacing w:after="240"/>
        <w:ind w:left="1440" w:hanging="720"/>
        <w:rPr>
          <w:szCs w:val="20"/>
        </w:rPr>
      </w:pPr>
      <w:r w:rsidRPr="00812ECB">
        <w:rPr>
          <w:szCs w:val="20"/>
        </w:rPr>
        <w:t>(b)</w:t>
      </w:r>
      <w:r w:rsidRPr="00812ECB">
        <w:rPr>
          <w:szCs w:val="20"/>
        </w:rPr>
        <w:tab/>
        <w:t>For WSL that is metered behind the POI metering point, the WSL will be added back into the POI metering point to determine the net flows for the POI metering point.</w:t>
      </w:r>
    </w:p>
    <w:p w14:paraId="05094C50"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For WSL that is separately metered at the POI, the WSL will not be included in the determination of whether the generation site is </w:t>
      </w:r>
      <w:proofErr w:type="spellStart"/>
      <w:r w:rsidRPr="00812ECB">
        <w:rPr>
          <w:szCs w:val="20"/>
        </w:rPr>
        <w:t>net</w:t>
      </w:r>
      <w:proofErr w:type="spellEnd"/>
      <w:r w:rsidRPr="00812ECB">
        <w:rPr>
          <w:szCs w:val="20"/>
        </w:rPr>
        <w:t xml:space="preserve"> generation or net Load for the purpose of Settlement.</w:t>
      </w:r>
    </w:p>
    <w:p w14:paraId="50C14233" w14:textId="77777777" w:rsidR="00812ECB" w:rsidRPr="00812ECB" w:rsidRDefault="00812ECB" w:rsidP="00812ECB">
      <w:pPr>
        <w:spacing w:after="240"/>
        <w:ind w:left="720" w:hanging="720"/>
        <w:rPr>
          <w:ins w:id="1579" w:author="ERCOT" w:date="2022-07-29T10:03:00Z"/>
        </w:rPr>
      </w:pPr>
      <w:r w:rsidRPr="00812ECB">
        <w:rPr>
          <w:szCs w:val="20"/>
        </w:rPr>
        <w:t>(4)</w:t>
      </w:r>
      <w:r w:rsidRPr="00812ECB">
        <w:rPr>
          <w:szCs w:val="20"/>
        </w:rPr>
        <w:tab/>
        <w:t>For a</w:t>
      </w:r>
      <w:del w:id="1580" w:author="ERCOT" w:date="2022-10-24T09:13:00Z">
        <w:r w:rsidRPr="00812ECB" w:rsidDel="003D76B9">
          <w:rPr>
            <w:szCs w:val="20"/>
          </w:rPr>
          <w:delText>n</w:delText>
        </w:r>
      </w:del>
      <w:r w:rsidRPr="00812ECB">
        <w:rPr>
          <w:szCs w:val="20"/>
        </w:rPr>
        <w:t xml:space="preserve"> </w:t>
      </w:r>
      <w:ins w:id="1581" w:author="ERCOT" w:date="2022-10-24T09:13:00Z">
        <w:r w:rsidRPr="00812ECB">
          <w:rPr>
            <w:szCs w:val="20"/>
          </w:rPr>
          <w:t xml:space="preserve">single POI Generation Resource site </w:t>
        </w:r>
      </w:ins>
      <w:ins w:id="1582" w:author="ERCOT" w:date="2023-06-06T17:05:00Z">
        <w:r w:rsidRPr="00812ECB">
          <w:rPr>
            <w:szCs w:val="20"/>
          </w:rPr>
          <w:t>that</w:t>
        </w:r>
      </w:ins>
      <w:ins w:id="1583" w:author="ERCOT" w:date="2022-10-24T09:13:00Z">
        <w:r w:rsidRPr="00812ECB">
          <w:rPr>
            <w:szCs w:val="20"/>
          </w:rPr>
          <w:t xml:space="preserve"> includes an </w:t>
        </w:r>
      </w:ins>
      <w:r w:rsidRPr="00812ECB">
        <w:rPr>
          <w:szCs w:val="20"/>
        </w:rPr>
        <w:t xml:space="preserve">ESR </w:t>
      </w:r>
      <w:ins w:id="1584" w:author="ERCOT" w:date="2022-10-24T09:13:00Z">
        <w:r w:rsidRPr="00812ECB">
          <w:rPr>
            <w:szCs w:val="20"/>
          </w:rPr>
          <w:t xml:space="preserve">whose charging </w:t>
        </w:r>
      </w:ins>
      <w:ins w:id="1585" w:author="ERCOT" w:date="2022-10-24T09:14:00Z">
        <w:r w:rsidRPr="00812ECB">
          <w:rPr>
            <w:szCs w:val="20"/>
          </w:rPr>
          <w:t>L</w:t>
        </w:r>
      </w:ins>
      <w:ins w:id="1586" w:author="ERCOT" w:date="2022-10-24T09:13:00Z">
        <w:r w:rsidRPr="00812ECB">
          <w:rPr>
            <w:szCs w:val="20"/>
          </w:rPr>
          <w:t>oad is not</w:t>
        </w:r>
      </w:ins>
      <w:del w:id="1587" w:author="ERCOT" w:date="2022-10-24T09:13:00Z">
        <w:r w:rsidRPr="00812ECB" w:rsidDel="003D76B9">
          <w:rPr>
            <w:szCs w:val="20"/>
          </w:rPr>
          <w:delText>that has separately metered its charging Load, but elects not to</w:delText>
        </w:r>
      </w:del>
      <w:r w:rsidRPr="00812ECB">
        <w:rPr>
          <w:szCs w:val="20"/>
        </w:rPr>
        <w:t xml:space="preserve"> receiv</w:t>
      </w:r>
      <w:ins w:id="1588" w:author="ERCOT" w:date="2022-10-24T09:13:00Z">
        <w:r w:rsidRPr="00812ECB">
          <w:rPr>
            <w:szCs w:val="20"/>
          </w:rPr>
          <w:t>ing</w:t>
        </w:r>
      </w:ins>
      <w:del w:id="1589" w:author="ERCOT" w:date="2022-10-24T09:13:00Z">
        <w:r w:rsidRPr="00812ECB" w:rsidDel="003D76B9">
          <w:rPr>
            <w:szCs w:val="20"/>
          </w:rPr>
          <w:delText>e</w:delText>
        </w:r>
      </w:del>
      <w:r w:rsidRPr="00812ECB">
        <w:rPr>
          <w:szCs w:val="20"/>
        </w:rPr>
        <w:t xml:space="preserve"> WSL treatment</w:t>
      </w:r>
      <w:ins w:id="1590" w:author="ERCOT" w:date="2022-10-24T09:14:00Z">
        <w:r w:rsidRPr="00812ECB">
          <w:rPr>
            <w:szCs w:val="20"/>
          </w:rPr>
          <w:t xml:space="preserve"> or </w:t>
        </w:r>
      </w:ins>
      <w:ins w:id="1591" w:author="ERCOT" w:date="2023-06-07T09:58:00Z">
        <w:r w:rsidRPr="00812ECB">
          <w:rPr>
            <w:szCs w:val="20"/>
          </w:rPr>
          <w:t xml:space="preserve">includes </w:t>
        </w:r>
      </w:ins>
      <w:ins w:id="1592" w:author="ERCOT" w:date="2022-10-24T09:14:00Z">
        <w:r w:rsidRPr="00812ECB">
          <w:rPr>
            <w:szCs w:val="20"/>
          </w:rPr>
          <w:t>a Controllable Load Resource (CLR):</w:t>
        </w:r>
      </w:ins>
      <w:del w:id="1593" w:author="ERCOT" w:date="2022-10-24T09:14:00Z">
        <w:r w:rsidRPr="00812ECB" w:rsidDel="003D76B9">
          <w:delText xml:space="preserve">, the Non-WSL ESR Charging Load for the 15-minute interval shall be determined using </w:delText>
        </w:r>
        <w:r w:rsidRPr="00812ECB" w:rsidDel="003D76B9">
          <w:rPr>
            <w:szCs w:val="20"/>
          </w:rPr>
          <w:delText>t</w:delText>
        </w:r>
        <w:r w:rsidRPr="00812ECB" w:rsidDel="003D76B9">
          <w:delText>he metered ESR charging Load.</w:delText>
        </w:r>
      </w:del>
    </w:p>
    <w:p w14:paraId="21156DA7" w14:textId="77777777" w:rsidR="00812ECB" w:rsidRPr="00812ECB" w:rsidRDefault="00812ECB" w:rsidP="00812ECB">
      <w:pPr>
        <w:spacing w:after="240"/>
        <w:ind w:left="1440" w:hanging="720"/>
        <w:rPr>
          <w:ins w:id="1594" w:author="ERCOT" w:date="2023-02-17T11:19:00Z"/>
        </w:rPr>
      </w:pPr>
      <w:ins w:id="1595" w:author="ERCOT" w:date="2023-02-17T11:19:00Z">
        <w:r w:rsidRPr="00812ECB">
          <w:t>(a)</w:t>
        </w:r>
        <w:r w:rsidRPr="00812ECB">
          <w:tab/>
          <w:t>The portion of Non-WSL ESR Charging Load</w:t>
        </w:r>
      </w:ins>
      <w:ins w:id="1596" w:author="ERCOT" w:date="2023-06-06T17:08:00Z">
        <w:r w:rsidRPr="00812ECB">
          <w:t xml:space="preserve"> or </w:t>
        </w:r>
      </w:ins>
      <w:ins w:id="1597" w:author="ERCOT" w:date="2023-02-17T11:19:00Z">
        <w:r w:rsidRPr="00812ECB">
          <w:t>CLR Load supplied from the grid will be adjusted for Distribution Losses</w:t>
        </w:r>
      </w:ins>
      <w:ins w:id="1598" w:author="ERCOT 040424" w:date="2024-04-04T15:12:00Z">
        <w:r w:rsidRPr="00812ECB">
          <w:t>,</w:t>
        </w:r>
      </w:ins>
      <w:ins w:id="1599" w:author="ERCOT" w:date="2023-02-17T11:19:00Z">
        <w:r w:rsidRPr="00812ECB">
          <w:t xml:space="preserve"> </w:t>
        </w:r>
        <w:del w:id="1600" w:author="ERCOT 040424" w:date="2024-04-04T15:12:00Z">
          <w:r w:rsidRPr="00812ECB" w:rsidDel="007A62A0">
            <w:delText xml:space="preserve">and </w:delText>
          </w:r>
        </w:del>
        <w:r w:rsidRPr="00812ECB">
          <w:t>Transmission Losses</w:t>
        </w:r>
      </w:ins>
      <w:ins w:id="1601" w:author="ERCOT 040424" w:date="2024-04-04T15:12:00Z">
        <w:r w:rsidRPr="00812ECB">
          <w:t>, and UFE</w:t>
        </w:r>
      </w:ins>
      <w:ins w:id="1602" w:author="ERCOT" w:date="2023-02-17T11:19:00Z">
        <w:r w:rsidRPr="00812ECB">
          <w:t>;</w:t>
        </w:r>
      </w:ins>
    </w:p>
    <w:p w14:paraId="4E1C7250" w14:textId="77777777" w:rsidR="00812ECB" w:rsidRPr="00812ECB" w:rsidRDefault="00812ECB" w:rsidP="00812ECB">
      <w:pPr>
        <w:spacing w:after="240"/>
        <w:ind w:left="1440" w:hanging="720"/>
        <w:rPr>
          <w:ins w:id="1603" w:author="ERCOT" w:date="2023-02-17T11:19:00Z"/>
        </w:rPr>
      </w:pPr>
      <w:ins w:id="1604" w:author="ERCOT" w:date="2023-02-17T11:19:00Z">
        <w:r w:rsidRPr="00812ECB">
          <w:t>(b)</w:t>
        </w:r>
        <w:r w:rsidRPr="00812ECB">
          <w:tab/>
          <w:t>The portion of Non-WSL ESR Charging Load</w:t>
        </w:r>
      </w:ins>
      <w:ins w:id="1605" w:author="ERCOT" w:date="2023-06-06T17:08:00Z">
        <w:r w:rsidRPr="00812ECB">
          <w:t xml:space="preserve"> or </w:t>
        </w:r>
      </w:ins>
      <w:ins w:id="1606" w:author="ERCOT" w:date="2023-02-17T11:19:00Z">
        <w:r w:rsidRPr="00812ECB">
          <w:t>CLR Load supplied from the co-located generation will not be adjusted for Distribution Losses</w:t>
        </w:r>
      </w:ins>
      <w:ins w:id="1607" w:author="ERCOT 040424" w:date="2024-04-04T15:13:00Z">
        <w:r w:rsidRPr="00812ECB">
          <w:t>,</w:t>
        </w:r>
      </w:ins>
      <w:ins w:id="1608" w:author="ERCOT" w:date="2023-02-17T11:19:00Z">
        <w:del w:id="1609" w:author="ERCOT 040424" w:date="2024-04-04T15:13:00Z">
          <w:r w:rsidRPr="00812ECB" w:rsidDel="007A62A0">
            <w:delText xml:space="preserve"> and</w:delText>
          </w:r>
        </w:del>
        <w:r w:rsidRPr="00812ECB">
          <w:t xml:space="preserve"> Transmission Losses</w:t>
        </w:r>
      </w:ins>
      <w:ins w:id="1610" w:author="ERCOT 040424" w:date="2024-04-04T15:13:00Z">
        <w:r w:rsidRPr="00812ECB">
          <w:t>, and UFE</w:t>
        </w:r>
      </w:ins>
      <w:ins w:id="1611" w:author="ERCOT" w:date="2023-06-06T17:07:00Z">
        <w:r w:rsidRPr="00812ECB">
          <w:t>;</w:t>
        </w:r>
      </w:ins>
    </w:p>
    <w:p w14:paraId="345A4E51" w14:textId="77777777" w:rsidR="00812ECB" w:rsidRPr="00812ECB" w:rsidRDefault="00812ECB" w:rsidP="00812ECB">
      <w:pPr>
        <w:spacing w:after="240"/>
        <w:ind w:left="1440" w:hanging="720"/>
        <w:rPr>
          <w:ins w:id="1612" w:author="ERCOT" w:date="2023-02-17T11:19:00Z"/>
        </w:rPr>
      </w:pPr>
      <w:ins w:id="1613" w:author="ERCOT" w:date="2023-02-17T11:19:00Z">
        <w:r w:rsidRPr="00812ECB">
          <w:t>(c)</w:t>
        </w:r>
        <w:r w:rsidRPr="00812ECB">
          <w:tab/>
        </w:r>
      </w:ins>
      <w:ins w:id="1614" w:author="ERCOT 040424" w:date="2024-04-04T15:14:00Z">
        <w:r w:rsidRPr="00812ECB">
          <w:t>For RTAML, 4-CP, and Load Ratio Share (LRS) volumes, only the Non-WSL ESR Charging Load or CLR Load supplied from the grid (after loss and UFE adjustment) shall be included</w:t>
        </w:r>
      </w:ins>
      <w:ins w:id="1615" w:author="ERCOT" w:date="2023-02-17T11:19:00Z">
        <w:del w:id="1616" w:author="ERCOT 040424" w:date="2024-04-04T15:14:00Z">
          <w:r w:rsidRPr="00812ECB" w:rsidDel="007A62A0">
            <w:delText>The total Non-WSL ESR Charging Load</w:delText>
          </w:r>
        </w:del>
      </w:ins>
      <w:ins w:id="1617" w:author="ERCOT" w:date="2023-06-06T17:08:00Z">
        <w:del w:id="1618" w:author="ERCOT 040424" w:date="2024-04-04T15:14:00Z">
          <w:r w:rsidRPr="00812ECB" w:rsidDel="007A62A0">
            <w:delText xml:space="preserve"> or </w:delText>
          </w:r>
        </w:del>
      </w:ins>
      <w:ins w:id="1619" w:author="ERCOT" w:date="2023-02-17T11:19:00Z">
        <w:del w:id="1620" w:author="ERCOT 040424" w:date="2024-04-04T15:14:00Z">
          <w:r w:rsidRPr="00812ECB" w:rsidDel="007A62A0">
            <w:delText>CLR Load will be adjusted for UFE</w:delText>
          </w:r>
        </w:del>
        <w:r w:rsidRPr="00812ECB">
          <w:t>; and</w:t>
        </w:r>
      </w:ins>
    </w:p>
    <w:p w14:paraId="077B3872" w14:textId="77777777" w:rsidR="00812ECB" w:rsidRPr="00812ECB" w:rsidRDefault="00812ECB" w:rsidP="00812ECB">
      <w:pPr>
        <w:spacing w:after="240"/>
        <w:ind w:left="1440" w:hanging="720"/>
        <w:rPr>
          <w:ins w:id="1621" w:author="ERCOT" w:date="2023-02-17T11:19:00Z"/>
        </w:rPr>
      </w:pPr>
      <w:ins w:id="1622" w:author="ERCOT" w:date="2023-02-17T11:19:00Z">
        <w:r w:rsidRPr="00812ECB">
          <w:t>(d)</w:t>
        </w:r>
        <w:r w:rsidRPr="00812ECB">
          <w:tab/>
        </w:r>
      </w:ins>
      <w:ins w:id="1623" w:author="ERCOT 040424" w:date="2024-04-04T15:14:00Z">
        <w:r w:rsidRPr="00812ECB">
          <w:t xml:space="preserve">For Section 6.6.3.1, </w:t>
        </w:r>
        <w:r w:rsidRPr="00812ECB">
          <w:rPr>
            <w:snapToGrid w:val="0"/>
            <w:szCs w:val="20"/>
          </w:rPr>
          <w:t>Real-Time Energy Imbalance Payment or Charge at a Resource Node,</w:t>
        </w:r>
        <w:r w:rsidRPr="00812ECB" w:rsidDel="00986175">
          <w:t xml:space="preserve"> </w:t>
        </w:r>
        <w:r w:rsidRPr="00812ECB">
          <w:t>(the Non-WSL ESR Charging Load or CLR Load shall be the Load supplied from the grid (after loss and UFE adjustment) plus the Non-WSL ESR Charging Load or CLR Load supplied from the co-located generation</w:t>
        </w:r>
      </w:ins>
      <w:ins w:id="1624" w:author="ERCOT" w:date="2023-02-17T11:19:00Z">
        <w:del w:id="1625" w:author="ERCOT 040424" w:date="2024-04-04T15:14:00Z">
          <w:r w:rsidRPr="00812ECB" w:rsidDel="007A62A0">
            <w:delText>For sites with multiple ESRs</w:delText>
          </w:r>
        </w:del>
      </w:ins>
      <w:ins w:id="1626" w:author="ERCOT" w:date="2023-06-06T17:09:00Z">
        <w:del w:id="1627" w:author="ERCOT 040424" w:date="2024-04-04T15:14:00Z">
          <w:r w:rsidRPr="00812ECB" w:rsidDel="007A62A0">
            <w:delText xml:space="preserve"> and/or </w:delText>
          </w:r>
        </w:del>
      </w:ins>
      <w:ins w:id="1628" w:author="ERCOT" w:date="2023-02-17T11:19:00Z">
        <w:del w:id="1629" w:author="ERCOT 040424" w:date="2024-04-04T15:14:00Z">
          <w:r w:rsidRPr="00812ECB" w:rsidDel="007A62A0">
            <w:delText>CLRs, an ESI ID is required for each ESR</w:delText>
          </w:r>
        </w:del>
      </w:ins>
      <w:ins w:id="1630" w:author="ERCOT" w:date="2023-06-06T17:09:00Z">
        <w:del w:id="1631" w:author="ERCOT 040424" w:date="2024-04-04T15:14:00Z">
          <w:r w:rsidRPr="00812ECB" w:rsidDel="007A62A0">
            <w:delText xml:space="preserve"> and </w:delText>
          </w:r>
        </w:del>
      </w:ins>
      <w:ins w:id="1632" w:author="ERCOT" w:date="2023-02-17T11:19:00Z">
        <w:del w:id="1633" w:author="ERCOT 040424" w:date="2024-04-04T15:14:00Z">
          <w:r w:rsidRPr="00812ECB" w:rsidDel="007A62A0">
            <w:delText>CLR and the unadjusted energy supplied from the grid will be allocated to each ESI ID based upon Load Ratio Share (LRS) using metered Non-WSL ESR Charging Load</w:delText>
          </w:r>
        </w:del>
      </w:ins>
      <w:ins w:id="1634" w:author="ERCOT" w:date="2023-06-06T17:09:00Z">
        <w:del w:id="1635" w:author="ERCOT 040424" w:date="2024-04-04T15:14:00Z">
          <w:r w:rsidRPr="00812ECB" w:rsidDel="007A62A0">
            <w:delText xml:space="preserve"> or </w:delText>
          </w:r>
        </w:del>
      </w:ins>
      <w:ins w:id="1636" w:author="ERCOT" w:date="2023-02-17T11:19:00Z">
        <w:del w:id="1637" w:author="ERCOT 040424" w:date="2024-04-04T15:14:00Z">
          <w:r w:rsidRPr="00812ECB" w:rsidDel="007A62A0">
            <w:delText xml:space="preserve">CLR Load or calculated </w:delText>
          </w:r>
          <w:r w:rsidRPr="00812ECB" w:rsidDel="007A62A0">
            <w:rPr>
              <w:szCs w:val="20"/>
            </w:rPr>
            <w:delText>Non-WSL ESR Charging Load</w:delText>
          </w:r>
        </w:del>
      </w:ins>
      <w:ins w:id="1638" w:author="ERCOT 040424" w:date="2024-04-04T15:14:00Z">
        <w:r w:rsidRPr="00812ECB">
          <w:t>;</w:t>
        </w:r>
      </w:ins>
      <w:ins w:id="1639" w:author="ERCOT" w:date="2023-02-17T11:19:00Z">
        <w:del w:id="1640" w:author="ERCOT 040424" w:date="2024-04-04T15:14:00Z">
          <w:r w:rsidRPr="00812ECB" w:rsidDel="007A62A0">
            <w:delText>.</w:delText>
          </w:r>
        </w:del>
      </w:ins>
    </w:p>
    <w:p w14:paraId="1D3117AD" w14:textId="77777777" w:rsidR="00812ECB" w:rsidRPr="00812ECB" w:rsidRDefault="00812ECB" w:rsidP="00812ECB">
      <w:pPr>
        <w:spacing w:after="240"/>
        <w:ind w:left="1440" w:hanging="720"/>
        <w:rPr>
          <w:ins w:id="1641" w:author="ERCOT 040424" w:date="2024-04-04T15:12:00Z"/>
        </w:rPr>
      </w:pPr>
      <w:ins w:id="1642" w:author="ERCOT 040424" w:date="2024-04-04T15:12:00Z">
        <w:r w:rsidRPr="00812ECB">
          <w:lastRenderedPageBreak/>
          <w:t>(e)</w:t>
        </w:r>
        <w:r w:rsidRPr="00812ECB">
          <w:tab/>
          <w:t>An ESI ID is required for each ESR and CLR and the unadjusted energy supplied from the grid will be allocated to each ESI ID.</w:t>
        </w:r>
      </w:ins>
    </w:p>
    <w:p w14:paraId="7F660C67" w14:textId="77777777" w:rsidR="00812ECB" w:rsidRPr="00812ECB" w:rsidRDefault="00812ECB" w:rsidP="00812ECB">
      <w:pPr>
        <w:spacing w:after="240"/>
        <w:ind w:left="1440" w:hanging="720"/>
        <w:rPr>
          <w:ins w:id="1643" w:author="ERCOT 040424" w:date="2024-04-04T15:12:00Z"/>
        </w:rPr>
      </w:pPr>
      <w:ins w:id="1644" w:author="ERCOT 040424" w:date="2024-04-04T15:12:00Z">
        <w:r w:rsidRPr="00812ECB">
          <w:t>(f)</w:t>
        </w:r>
        <w:r w:rsidRPr="00812ECB">
          <w:tab/>
          <w:t xml:space="preserve">For sites with multiple ESRs or CLRs, the unadjusted energy supplied from the grid will be allocated to each ESI ID based upon load ratio share using metered Non-WSL ESR Charging Load or CLR Load or calculated </w:t>
        </w:r>
        <w:r w:rsidRPr="00812ECB">
          <w:rPr>
            <w:szCs w:val="20"/>
          </w:rPr>
          <w:t>Non-WSL ESR Charging Load</w:t>
        </w:r>
        <w:r w:rsidRPr="00812ECB">
          <w:t>.</w:t>
        </w:r>
      </w:ins>
    </w:p>
    <w:p w14:paraId="08F6D357" w14:textId="77777777" w:rsidR="00812ECB" w:rsidRPr="00812ECB" w:rsidDel="003D76B9" w:rsidRDefault="00812ECB">
      <w:pPr>
        <w:spacing w:after="240"/>
        <w:ind w:left="1440" w:hanging="720"/>
        <w:rPr>
          <w:del w:id="1645" w:author="ERCOT" w:date="2022-10-24T09:15:00Z"/>
        </w:rPr>
        <w:pPrChange w:id="1646" w:author="ERCOT 040424" w:date="2024-04-04T17:07:00Z">
          <w:pPr>
            <w:spacing w:after="240"/>
            <w:ind w:left="720" w:hanging="720"/>
          </w:pPr>
        </w:pPrChange>
      </w:pPr>
      <w:ins w:id="1647" w:author="ERCOT" w:date="2022-10-24T09:15:00Z">
        <w:r w:rsidRPr="00812ECB">
          <w:rPr>
            <w:szCs w:val="20"/>
          </w:rPr>
          <w:t>(</w:t>
        </w:r>
      </w:ins>
      <w:ins w:id="1648" w:author="ERCOT 040424" w:date="2024-04-04T17:07:00Z">
        <w:r w:rsidRPr="00812ECB">
          <w:rPr>
            <w:szCs w:val="20"/>
          </w:rPr>
          <w:t>g</w:t>
        </w:r>
      </w:ins>
      <w:ins w:id="1649" w:author="ERCOT" w:date="2022-10-24T09:15:00Z">
        <w:del w:id="1650" w:author="ERCOT 040424" w:date="2024-04-04T17:07:00Z">
          <w:r w:rsidRPr="00812ECB" w:rsidDel="00C47275">
            <w:rPr>
              <w:szCs w:val="20"/>
            </w:rPr>
            <w:delText>5</w:delText>
          </w:r>
        </w:del>
        <w:r w:rsidRPr="00812ECB">
          <w:rPr>
            <w:szCs w:val="20"/>
          </w:rPr>
          <w:t>)</w:t>
        </w:r>
        <w:r w:rsidRPr="00812ECB">
          <w:rPr>
            <w:szCs w:val="20"/>
          </w:rPr>
          <w:tab/>
          <w:t xml:space="preserve">For a single POI Generation Resource site </w:t>
        </w:r>
      </w:ins>
      <w:ins w:id="1651" w:author="ERCOT" w:date="2023-06-06T17:10:00Z">
        <w:r w:rsidRPr="00812ECB">
          <w:rPr>
            <w:szCs w:val="20"/>
          </w:rPr>
          <w:t>that</w:t>
        </w:r>
      </w:ins>
      <w:ins w:id="1652" w:author="ERCOT" w:date="2022-10-24T09:15:00Z">
        <w:r w:rsidRPr="00812ECB">
          <w:rPr>
            <w:szCs w:val="20"/>
          </w:rPr>
          <w:t xml:space="preserve"> includes an ESR that has separately metered its charging Load</w:t>
        </w:r>
        <w:del w:id="1653" w:author="ERCOT 040424" w:date="2024-04-04T17:29:00Z">
          <w:r w:rsidRPr="00812ECB" w:rsidDel="00DD4C84">
            <w:rPr>
              <w:szCs w:val="20"/>
            </w:rPr>
            <w:delText xml:space="preserve"> but elects not to receive WSL treatment</w:delText>
          </w:r>
        </w:del>
        <w:r w:rsidRPr="00812ECB">
          <w:t xml:space="preserve">, the Non-WSL ESR Charging Load for the 15-minute interval shall be determined using </w:t>
        </w:r>
        <w:r w:rsidRPr="00812ECB">
          <w:rPr>
            <w:szCs w:val="20"/>
          </w:rPr>
          <w:t>t</w:t>
        </w:r>
        <w:r w:rsidRPr="00812ECB">
          <w:t xml:space="preserve">he metered ESR </w:t>
        </w:r>
      </w:ins>
      <w:ins w:id="1654" w:author="ERCOT" w:date="2023-06-06T17:11:00Z">
        <w:r w:rsidRPr="00812ECB">
          <w:t>C</w:t>
        </w:r>
      </w:ins>
      <w:ins w:id="1655" w:author="ERCOT" w:date="2022-10-24T09:15:00Z">
        <w:r w:rsidRPr="00812ECB">
          <w:t>harging Load.</w:t>
        </w:r>
      </w:ins>
    </w:p>
    <w:p w14:paraId="00167744" w14:textId="77777777" w:rsidR="00812ECB" w:rsidRPr="00812ECB" w:rsidRDefault="00812ECB" w:rsidP="00812ECB">
      <w:pPr>
        <w:spacing w:after="240"/>
        <w:ind w:left="720" w:hanging="720"/>
        <w:rPr>
          <w:szCs w:val="20"/>
        </w:rPr>
      </w:pPr>
      <w:r w:rsidRPr="00812ECB">
        <w:rPr>
          <w:szCs w:val="20"/>
        </w:rPr>
        <w:t>(</w:t>
      </w:r>
      <w:ins w:id="1656" w:author="ERCOT 040424" w:date="2024-04-04T17:07:00Z">
        <w:r w:rsidRPr="00812ECB">
          <w:rPr>
            <w:szCs w:val="20"/>
          </w:rPr>
          <w:t>5</w:t>
        </w:r>
      </w:ins>
      <w:ins w:id="1657" w:author="ERCOT" w:date="2022-10-24T09:16:00Z">
        <w:del w:id="1658" w:author="ERCOT 040424" w:date="2024-04-04T17:07:00Z">
          <w:r w:rsidRPr="00812ECB" w:rsidDel="00C47275">
            <w:rPr>
              <w:szCs w:val="20"/>
            </w:rPr>
            <w:delText>6</w:delText>
          </w:r>
        </w:del>
      </w:ins>
      <w:del w:id="1659" w:author="ERCOT" w:date="2022-10-24T09:16:00Z">
        <w:r w:rsidRPr="00812ECB" w:rsidDel="003D76B9">
          <w:rPr>
            <w:szCs w:val="20"/>
          </w:rPr>
          <w:delText>5</w:delText>
        </w:r>
      </w:del>
      <w:r w:rsidRPr="00812ECB">
        <w:rPr>
          <w:szCs w:val="20"/>
        </w:rPr>
        <w:t>)</w:t>
      </w:r>
      <w:r w:rsidRPr="00812ECB">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78EA2A31" w14:textId="77777777" w:rsidR="00812ECB" w:rsidRPr="00812ECB" w:rsidRDefault="00812ECB" w:rsidP="00812ECB">
      <w:pPr>
        <w:spacing w:after="240"/>
        <w:ind w:left="1440" w:hanging="720"/>
        <w:rPr>
          <w:szCs w:val="20"/>
        </w:rPr>
      </w:pPr>
      <w:r w:rsidRPr="00812ECB">
        <w:rPr>
          <w:szCs w:val="20"/>
        </w:rPr>
        <w:t>(a)</w:t>
      </w:r>
      <w:r w:rsidRPr="00812ECB">
        <w:rPr>
          <w:szCs w:val="20"/>
        </w:rPr>
        <w:tab/>
        <w:t>The lesser of the total metered ESR Load or X MWh, where X is calculated as 15% of the ESR’s nameplate capacity multiplied by 0.25; or</w:t>
      </w:r>
    </w:p>
    <w:p w14:paraId="4A61865F" w14:textId="77777777" w:rsidR="00812ECB" w:rsidRPr="00812ECB" w:rsidRDefault="00812ECB" w:rsidP="00812ECB">
      <w:pPr>
        <w:spacing w:after="240"/>
        <w:ind w:left="1440" w:hanging="720"/>
        <w:rPr>
          <w:ins w:id="1660" w:author="ERCOT" w:date="2022-10-18T15:00:00Z"/>
          <w:szCs w:val="20"/>
        </w:rPr>
      </w:pPr>
      <w:r w:rsidRPr="00812ECB">
        <w:rPr>
          <w:szCs w:val="20"/>
        </w:rPr>
        <w:t>(b)</w:t>
      </w:r>
      <w:r w:rsidRPr="00812ECB">
        <w:rPr>
          <w:szCs w:val="20"/>
        </w:rPr>
        <w:tab/>
        <w:t>15% of the total metered ESR Load for the 15-minute interval.</w:t>
      </w:r>
    </w:p>
    <w:p w14:paraId="1A6CD9A2" w14:textId="77777777" w:rsidR="00812ECB" w:rsidRPr="00812ECB" w:rsidRDefault="00812ECB" w:rsidP="00812ECB">
      <w:pPr>
        <w:spacing w:after="240"/>
        <w:ind w:left="720" w:hanging="720"/>
        <w:rPr>
          <w:szCs w:val="20"/>
        </w:rPr>
      </w:pPr>
      <w:ins w:id="1661" w:author="ERCOT" w:date="2022-07-29T10:05:00Z">
        <w:r w:rsidRPr="00812ECB">
          <w:rPr>
            <w:szCs w:val="20"/>
          </w:rPr>
          <w:t>(</w:t>
        </w:r>
      </w:ins>
      <w:ins w:id="1662" w:author="ERCOT 040424" w:date="2024-04-04T17:07:00Z">
        <w:r w:rsidRPr="00812ECB">
          <w:rPr>
            <w:szCs w:val="20"/>
          </w:rPr>
          <w:t>6</w:t>
        </w:r>
      </w:ins>
      <w:ins w:id="1663" w:author="ERCOT" w:date="2022-10-24T09:16:00Z">
        <w:del w:id="1664" w:author="ERCOT 040424" w:date="2024-04-04T17:07:00Z">
          <w:r w:rsidRPr="00812ECB" w:rsidDel="00C47275">
            <w:rPr>
              <w:szCs w:val="20"/>
            </w:rPr>
            <w:delText>7</w:delText>
          </w:r>
        </w:del>
      </w:ins>
      <w:ins w:id="1665" w:author="ERCOT" w:date="2022-07-29T10:05:00Z">
        <w:r w:rsidRPr="00812ECB">
          <w:rPr>
            <w:szCs w:val="20"/>
          </w:rPr>
          <w:t>)</w:t>
        </w:r>
        <w:r w:rsidRPr="00812ECB">
          <w:rPr>
            <w:szCs w:val="20"/>
          </w:rPr>
          <w:tab/>
          <w:t xml:space="preserve">For a single POI Generation Resource site </w:t>
        </w:r>
      </w:ins>
      <w:ins w:id="1666" w:author="ERCOT" w:date="2023-06-07T09:37:00Z">
        <w:r w:rsidRPr="00812ECB">
          <w:rPr>
            <w:szCs w:val="20"/>
          </w:rPr>
          <w:t>that</w:t>
        </w:r>
      </w:ins>
      <w:ins w:id="1667" w:author="ERCOT" w:date="2022-07-29T10:05:00Z">
        <w:r w:rsidRPr="00812ECB">
          <w:rPr>
            <w:szCs w:val="20"/>
          </w:rPr>
          <w:t xml:space="preserve"> includes a CLR</w:t>
        </w:r>
      </w:ins>
      <w:ins w:id="1668" w:author="ERCOT" w:date="2022-10-24T09:20:00Z">
        <w:r w:rsidRPr="00812ECB">
          <w:rPr>
            <w:szCs w:val="20"/>
          </w:rPr>
          <w:t xml:space="preserve">, </w:t>
        </w:r>
      </w:ins>
      <w:ins w:id="1669" w:author="ERCOT" w:date="2022-07-29T10:05:00Z">
        <w:r w:rsidRPr="00812ECB">
          <w:rPr>
            <w:szCs w:val="20"/>
          </w:rPr>
          <w:t xml:space="preserve">CLR Load shall be metered with an EPS </w:t>
        </w:r>
      </w:ins>
      <w:ins w:id="1670" w:author="ERCOT" w:date="2023-06-07T09:41:00Z">
        <w:r w:rsidRPr="00812ECB">
          <w:rPr>
            <w:szCs w:val="20"/>
          </w:rPr>
          <w:t>M</w:t>
        </w:r>
      </w:ins>
      <w:ins w:id="1671" w:author="ERCOT" w:date="2022-07-29T10:05:00Z">
        <w:r w:rsidRPr="00812ECB">
          <w:rPr>
            <w:szCs w:val="20"/>
          </w:rPr>
          <w:t xml:space="preserve">eter and </w:t>
        </w:r>
      </w:ins>
      <w:ins w:id="1672" w:author="ERCOT 040424" w:date="2024-04-04T15:11:00Z">
        <w:r w:rsidRPr="00812ECB">
          <w:rPr>
            <w:szCs w:val="20"/>
          </w:rPr>
          <w:t xml:space="preserve">the metered energy </w:t>
        </w:r>
      </w:ins>
      <w:ins w:id="1673" w:author="ERCOT" w:date="2022-07-29T10:05:00Z">
        <w:r w:rsidRPr="00812ECB">
          <w:rPr>
            <w:szCs w:val="20"/>
          </w:rPr>
          <w:t xml:space="preserve">will be </w:t>
        </w:r>
        <w:r w:rsidRPr="00812ECB">
          <w:t xml:space="preserve">considered as </w:t>
        </w:r>
        <w:r w:rsidRPr="00812ECB">
          <w:rPr>
            <w:szCs w:val="20"/>
          </w:rPr>
          <w:t>Generation Resource production to determine the net flows for Settlement of the corresponding generation site.</w:t>
        </w:r>
      </w:ins>
      <w:ins w:id="1674" w:author="ERCOT" w:date="2022-08-25T10:09:00Z">
        <w:r w:rsidRPr="00812ECB">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612829E8" w14:textId="77777777" w:rsidTr="008C7683">
        <w:tc>
          <w:tcPr>
            <w:tcW w:w="9766" w:type="dxa"/>
            <w:shd w:val="pct12" w:color="auto" w:fill="auto"/>
          </w:tcPr>
          <w:p w14:paraId="5CE5DDA3" w14:textId="77777777" w:rsidR="00812ECB" w:rsidRPr="00812ECB" w:rsidRDefault="00812ECB" w:rsidP="00812ECB">
            <w:pPr>
              <w:spacing w:before="120" w:after="240"/>
              <w:rPr>
                <w:b/>
                <w:i/>
                <w:iCs/>
              </w:rPr>
            </w:pPr>
            <w:r w:rsidRPr="00812ECB">
              <w:rPr>
                <w:b/>
                <w:i/>
                <w:iCs/>
              </w:rPr>
              <w:t>[NPRR995:  Insert paragraphs (</w:t>
            </w:r>
            <w:ins w:id="1675" w:author="ERCOT 040424" w:date="2024-04-04T17:08:00Z">
              <w:r w:rsidRPr="00812ECB">
                <w:rPr>
                  <w:b/>
                  <w:i/>
                  <w:iCs/>
                </w:rPr>
                <w:t>7</w:t>
              </w:r>
            </w:ins>
            <w:ins w:id="1676" w:author="ERCOT" w:date="2022-10-24T09:18:00Z">
              <w:del w:id="1677" w:author="ERCOT 040424" w:date="2024-04-04T17:08:00Z">
                <w:r w:rsidRPr="00812ECB" w:rsidDel="00C47275">
                  <w:rPr>
                    <w:b/>
                    <w:i/>
                    <w:iCs/>
                  </w:rPr>
                  <w:delText>8</w:delText>
                </w:r>
              </w:del>
            </w:ins>
            <w:del w:id="1678" w:author="ERCOT" w:date="2022-07-29T10:06:00Z">
              <w:r w:rsidRPr="00812ECB" w:rsidDel="00407ECC">
                <w:rPr>
                  <w:b/>
                  <w:i/>
                  <w:iCs/>
                </w:rPr>
                <w:delText>6</w:delText>
              </w:r>
            </w:del>
            <w:r w:rsidRPr="00812ECB">
              <w:rPr>
                <w:b/>
                <w:i/>
                <w:iCs/>
              </w:rPr>
              <w:t>) and (</w:t>
            </w:r>
            <w:ins w:id="1679" w:author="ERCOT 040424" w:date="2024-04-04T17:08:00Z">
              <w:r w:rsidRPr="00812ECB">
                <w:rPr>
                  <w:b/>
                  <w:i/>
                  <w:iCs/>
                </w:rPr>
                <w:t>8</w:t>
              </w:r>
            </w:ins>
            <w:ins w:id="1680" w:author="ERCOT" w:date="2022-10-24T09:18:00Z">
              <w:del w:id="1681" w:author="ERCOT 040424" w:date="2024-04-04T17:08:00Z">
                <w:r w:rsidRPr="00812ECB" w:rsidDel="00C47275">
                  <w:rPr>
                    <w:b/>
                    <w:i/>
                    <w:iCs/>
                  </w:rPr>
                  <w:delText>9</w:delText>
                </w:r>
              </w:del>
            </w:ins>
            <w:del w:id="1682" w:author="ERCOT" w:date="2022-07-29T10:06:00Z">
              <w:r w:rsidRPr="00812ECB" w:rsidDel="00407ECC">
                <w:rPr>
                  <w:b/>
                  <w:i/>
                  <w:iCs/>
                </w:rPr>
                <w:delText>7</w:delText>
              </w:r>
            </w:del>
            <w:r w:rsidRPr="00812ECB">
              <w:rPr>
                <w:b/>
                <w:i/>
                <w:iCs/>
              </w:rPr>
              <w:t>) below upon system implementation and renumber accordingly:]</w:t>
            </w:r>
          </w:p>
          <w:p w14:paraId="7974A27C" w14:textId="77777777" w:rsidR="00812ECB" w:rsidRPr="00812ECB" w:rsidRDefault="00812ECB" w:rsidP="00812ECB">
            <w:pPr>
              <w:spacing w:after="240"/>
              <w:ind w:left="720" w:hanging="720"/>
              <w:rPr>
                <w:szCs w:val="20"/>
              </w:rPr>
            </w:pPr>
            <w:r w:rsidRPr="00812ECB">
              <w:t>(</w:t>
            </w:r>
            <w:ins w:id="1683" w:author="ERCOT 040424" w:date="2024-04-04T17:08:00Z">
              <w:r w:rsidRPr="00812ECB">
                <w:t>7</w:t>
              </w:r>
            </w:ins>
            <w:ins w:id="1684" w:author="ERCOT" w:date="2022-10-24T09:18:00Z">
              <w:del w:id="1685" w:author="ERCOT 040424" w:date="2024-04-04T17:08:00Z">
                <w:r w:rsidRPr="00812ECB" w:rsidDel="00C47275">
                  <w:delText>8</w:delText>
                </w:r>
              </w:del>
            </w:ins>
            <w:del w:id="1686" w:author="ERCOT" w:date="2022-07-29T10:06:00Z">
              <w:r w:rsidRPr="00812ECB" w:rsidDel="00407ECC">
                <w:delText>6</w:delText>
              </w:r>
            </w:del>
            <w:r w:rsidRPr="00812ECB">
              <w:t>)</w:t>
            </w:r>
            <w:r w:rsidRPr="00812ECB">
              <w:tab/>
            </w:r>
            <w:r w:rsidRPr="00812ECB">
              <w:rPr>
                <w:szCs w:val="20"/>
              </w:rPr>
              <w:t>For a Settlement Only Distribution Energy Storage System (SODESS) or Settlement Only Transmission Energy Storage System (SOTESS) that has been approved for WSL treatment and has a single POI or Service Delivery Point:</w:t>
            </w:r>
          </w:p>
          <w:p w14:paraId="0A8A5AF2" w14:textId="77777777" w:rsidR="00812ECB" w:rsidRPr="00812ECB" w:rsidRDefault="00812ECB" w:rsidP="00812ECB">
            <w:pPr>
              <w:spacing w:after="240"/>
              <w:ind w:left="1440" w:hanging="720"/>
              <w:rPr>
                <w:szCs w:val="20"/>
              </w:rPr>
            </w:pPr>
            <w:r w:rsidRPr="00812ECB">
              <w:rPr>
                <w:szCs w:val="20"/>
              </w:rPr>
              <w:t>(a)</w:t>
            </w:r>
            <w:r w:rsidRPr="00812ECB">
              <w:rPr>
                <w:szCs w:val="20"/>
              </w:rPr>
              <w:tab/>
              <w:t>For withdrawals from the ERCOT System consisting of only WSL or WSL in combination with auxiliary Load:</w:t>
            </w:r>
          </w:p>
          <w:p w14:paraId="78CFBEF7" w14:textId="77777777" w:rsidR="00812ECB" w:rsidRPr="00812ECB" w:rsidRDefault="00812ECB" w:rsidP="00812ECB">
            <w:pPr>
              <w:spacing w:after="240"/>
              <w:ind w:left="2160" w:hanging="720"/>
              <w:rPr>
                <w:szCs w:val="20"/>
              </w:rPr>
            </w:pPr>
            <w:r w:rsidRPr="00812ECB">
              <w:rPr>
                <w:szCs w:val="20"/>
              </w:rPr>
              <w:t>(i)</w:t>
            </w:r>
            <w:r w:rsidRPr="00812ECB">
              <w:rPr>
                <w:szCs w:val="20"/>
              </w:rPr>
              <w:tab/>
              <w:t>WSL is measured by the corresponding EPS Meter,</w:t>
            </w:r>
            <w:r w:rsidRPr="00812ECB">
              <w:t xml:space="preserve"> except when a Resource Entity communicates its auxiliary Load value to the EPS Meter, WSL is calculated by subtracting the auxiliary Load from the total Load measured by the corresponding EPS Meter</w:t>
            </w:r>
            <w:r w:rsidRPr="00812ECB">
              <w:rPr>
                <w:szCs w:val="20"/>
              </w:rPr>
              <w:t xml:space="preserve">.  If the calculated auxiliary Load is greater than the total Load, WSL shall be set to zero. </w:t>
            </w:r>
          </w:p>
          <w:p w14:paraId="54DE0DC1"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For measured or calculated WSL that is behind the POI or Service Delivery Point, the WSL will be added back into the POI or Service Delivery Point </w:t>
            </w:r>
            <w:r w:rsidRPr="00812ECB">
              <w:rPr>
                <w:szCs w:val="20"/>
              </w:rPr>
              <w:lastRenderedPageBreak/>
              <w:t>metering point to determine the net flows for the POI or Service Delivery Point metering point.</w:t>
            </w:r>
          </w:p>
          <w:p w14:paraId="65C2810C" w14:textId="77777777" w:rsidR="00812ECB" w:rsidRPr="00812ECB" w:rsidRDefault="00812ECB" w:rsidP="00812ECB">
            <w:pPr>
              <w:spacing w:after="240"/>
              <w:ind w:left="1440" w:hanging="720"/>
              <w:rPr>
                <w:szCs w:val="20"/>
              </w:rPr>
            </w:pPr>
            <w:r w:rsidRPr="00812ECB">
              <w:rPr>
                <w:szCs w:val="20"/>
              </w:rPr>
              <w:t>(b)</w:t>
            </w:r>
            <w:r w:rsidRPr="00812ECB">
              <w:rPr>
                <w:szCs w:val="20"/>
              </w:rPr>
              <w:tab/>
              <w:t>For withdrawals from the ERCOT System that include Load other than WSL Load or auxiliary Load:</w:t>
            </w:r>
          </w:p>
          <w:p w14:paraId="71DDA4B0" w14:textId="77777777" w:rsidR="00812ECB" w:rsidRPr="00812ECB" w:rsidRDefault="00812ECB" w:rsidP="00812ECB">
            <w:pPr>
              <w:spacing w:after="240"/>
              <w:ind w:left="2160" w:hanging="720"/>
              <w:rPr>
                <w:szCs w:val="20"/>
              </w:rPr>
            </w:pPr>
            <w:r w:rsidRPr="00812ECB">
              <w:rPr>
                <w:szCs w:val="20"/>
              </w:rPr>
              <w:t>(i)</w:t>
            </w:r>
            <w:r w:rsidRPr="00812ECB">
              <w:rPr>
                <w:szCs w:val="20"/>
              </w:rPr>
              <w:tab/>
              <w:t>The charging Load is measured by the corresponding EPS Meter,</w:t>
            </w:r>
            <w:r w:rsidRPr="00812ECB">
              <w:t xml:space="preserve"> except that when the Resource Entity communicates its auxiliary Load value to the EPS Meter, the charging Load is calculated by subtracting the auxiliary Load from the total </w:t>
            </w:r>
            <w:r w:rsidRPr="00812ECB">
              <w:rPr>
                <w:szCs w:val="20"/>
              </w:rPr>
              <w:t>SODESS or SOTESS</w:t>
            </w:r>
            <w:r w:rsidRPr="00812ECB">
              <w:t xml:space="preserve"> Load measured by the corresponding EPS Meter</w:t>
            </w:r>
            <w:r w:rsidRPr="00812ECB">
              <w:rPr>
                <w:szCs w:val="20"/>
              </w:rPr>
              <w:t xml:space="preserve">.  If the calculated auxiliary Load is greater than the total SODESS or SOTESS Load, the charging Load shall be set to zero. </w:t>
            </w:r>
          </w:p>
          <w:p w14:paraId="5F03F364"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Where injections are exclusively the result of generation from an SODESS or SOTESS, the WSL quantity shall be determined through the use of a </w:t>
            </w:r>
            <w:r w:rsidRPr="00812ECB">
              <w:t>generation</w:t>
            </w:r>
            <w:r w:rsidRPr="00812ECB">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59D1C1E" w14:textId="77777777" w:rsidR="00812ECB" w:rsidRPr="00812ECB" w:rsidRDefault="00812ECB" w:rsidP="00812ECB">
            <w:pPr>
              <w:spacing w:after="240"/>
              <w:ind w:left="2160" w:hanging="720"/>
              <w:rPr>
                <w:szCs w:val="20"/>
              </w:rPr>
            </w:pPr>
            <w:r w:rsidRPr="00812ECB">
              <w:rPr>
                <w:szCs w:val="20"/>
              </w:rPr>
              <w:t>(iii)</w:t>
            </w:r>
            <w:r w:rsidRPr="00812ECB">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674C8E1A" w14:textId="77777777" w:rsidR="00812ECB" w:rsidRPr="00812ECB" w:rsidRDefault="00812ECB" w:rsidP="00812ECB">
            <w:pPr>
              <w:spacing w:after="240"/>
              <w:ind w:left="2160" w:hanging="720"/>
              <w:rPr>
                <w:szCs w:val="20"/>
              </w:rPr>
            </w:pPr>
            <w:r w:rsidRPr="00812ECB">
              <w:rPr>
                <w:szCs w:val="20"/>
              </w:rPr>
              <w:t>(iv)</w:t>
            </w:r>
            <w:r w:rsidRPr="00812ECB">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7EF4682A" w14:textId="77777777" w:rsidR="00812ECB" w:rsidRPr="00812ECB" w:rsidRDefault="00812ECB" w:rsidP="00812ECB">
            <w:pPr>
              <w:spacing w:after="240"/>
              <w:ind w:left="720" w:hanging="720"/>
              <w:rPr>
                <w:szCs w:val="20"/>
              </w:rPr>
            </w:pPr>
            <w:r w:rsidRPr="00812ECB">
              <w:rPr>
                <w:szCs w:val="20"/>
              </w:rPr>
              <w:t>(</w:t>
            </w:r>
            <w:ins w:id="1687" w:author="ERCOT 040424" w:date="2024-04-04T17:08:00Z">
              <w:r w:rsidRPr="00812ECB">
                <w:rPr>
                  <w:szCs w:val="20"/>
                </w:rPr>
                <w:t>8</w:t>
              </w:r>
            </w:ins>
            <w:ins w:id="1688" w:author="ERCOT" w:date="2022-10-24T09:18:00Z">
              <w:del w:id="1689" w:author="ERCOT 040424" w:date="2024-04-04T17:08:00Z">
                <w:r w:rsidRPr="00812ECB" w:rsidDel="00C47275">
                  <w:rPr>
                    <w:szCs w:val="20"/>
                  </w:rPr>
                  <w:delText>9</w:delText>
                </w:r>
              </w:del>
            </w:ins>
            <w:del w:id="1690" w:author="ERCOT" w:date="2022-07-29T10:06:00Z">
              <w:r w:rsidRPr="00812ECB" w:rsidDel="00407ECC">
                <w:rPr>
                  <w:szCs w:val="20"/>
                </w:rPr>
                <w:delText>7</w:delText>
              </w:r>
            </w:del>
            <w:r w:rsidRPr="00812ECB">
              <w:rPr>
                <w:szCs w:val="20"/>
              </w:rPr>
              <w:t>)</w:t>
            </w:r>
            <w:r w:rsidRPr="00812ECB">
              <w:rPr>
                <w:szCs w:val="20"/>
              </w:rPr>
              <w:tab/>
              <w:t>For an SODESS or SOTESS that either has not elected or has not been approved for WSL treatment and has a single POI or Service Delivery Point:</w:t>
            </w:r>
          </w:p>
          <w:p w14:paraId="014D029B" w14:textId="77777777" w:rsidR="00812ECB" w:rsidRPr="00812ECB" w:rsidRDefault="00812ECB" w:rsidP="00812ECB">
            <w:pPr>
              <w:spacing w:after="240"/>
              <w:ind w:left="1440" w:hanging="720"/>
            </w:pPr>
            <w:r w:rsidRPr="00812ECB">
              <w:rPr>
                <w:szCs w:val="20"/>
              </w:rPr>
              <w:t>(a)</w:t>
            </w:r>
            <w:r w:rsidRPr="00812ECB">
              <w:rPr>
                <w:szCs w:val="20"/>
              </w:rPr>
              <w:tab/>
              <w:t xml:space="preserve">For withdrawals from the ERCOT System consisting of only charging Load or charging Load in combination with auxiliary Load, </w:t>
            </w:r>
            <w:r w:rsidRPr="00812ECB">
              <w:t>the Non-WSL Settlement Only Charging Load for the 15-minute Settlement Interval shall be determined as follows:</w:t>
            </w:r>
          </w:p>
          <w:p w14:paraId="0269A4CB" w14:textId="77777777" w:rsidR="00812ECB" w:rsidRPr="00812ECB" w:rsidRDefault="00812ECB" w:rsidP="00812ECB">
            <w:pPr>
              <w:spacing w:after="240"/>
              <w:ind w:left="2160" w:hanging="720"/>
              <w:rPr>
                <w:color w:val="1F497D"/>
              </w:rPr>
            </w:pPr>
            <w:r w:rsidRPr="00812ECB">
              <w:rPr>
                <w:szCs w:val="20"/>
              </w:rPr>
              <w:t>(i)</w:t>
            </w:r>
            <w:r w:rsidRPr="00812ECB">
              <w:rPr>
                <w:szCs w:val="20"/>
              </w:rPr>
              <w:tab/>
            </w:r>
            <w:r w:rsidRPr="00812ECB">
              <w:t>The metered charging Load that would otherwise be eligible for WSL; or</w:t>
            </w:r>
          </w:p>
          <w:p w14:paraId="29E3A0DE"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The total metered SODESS or SOTESS Load minus auxiliary Load, where auxiliary Load is calculated as the greater of the following:</w:t>
            </w:r>
          </w:p>
          <w:p w14:paraId="1C9F2E91" w14:textId="77777777" w:rsidR="00812ECB" w:rsidRPr="00812ECB" w:rsidRDefault="00812ECB" w:rsidP="00812ECB">
            <w:pPr>
              <w:spacing w:after="240"/>
              <w:ind w:left="2880" w:hanging="720"/>
              <w:rPr>
                <w:szCs w:val="20"/>
              </w:rPr>
            </w:pPr>
            <w:r w:rsidRPr="00812ECB">
              <w:rPr>
                <w:szCs w:val="20"/>
              </w:rPr>
              <w:t>(A)</w:t>
            </w:r>
            <w:r w:rsidRPr="00812ECB">
              <w:rPr>
                <w:szCs w:val="20"/>
              </w:rPr>
              <w:tab/>
              <w:t>The lesser of the total metered Load or X MWh, where X is calculated as 15% of the nameplate capacity of the ESS multiplied by 0.25; or</w:t>
            </w:r>
          </w:p>
          <w:p w14:paraId="21CA2790" w14:textId="77777777" w:rsidR="00812ECB" w:rsidRPr="00812ECB" w:rsidRDefault="00812ECB" w:rsidP="00812ECB">
            <w:pPr>
              <w:spacing w:after="240"/>
              <w:ind w:left="2220" w:hanging="60"/>
              <w:rPr>
                <w:szCs w:val="20"/>
              </w:rPr>
            </w:pPr>
            <w:r w:rsidRPr="00812ECB">
              <w:rPr>
                <w:szCs w:val="20"/>
              </w:rPr>
              <w:t>(B)</w:t>
            </w:r>
            <w:r w:rsidRPr="00812ECB">
              <w:rPr>
                <w:szCs w:val="20"/>
              </w:rPr>
              <w:tab/>
              <w:t xml:space="preserve">15% of the total SODESS or SOTESS metered Load. </w:t>
            </w:r>
          </w:p>
          <w:p w14:paraId="635C87F4"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For withdrawals from the ERCOT System that include Load other than </w:t>
            </w:r>
            <w:r w:rsidRPr="00812ECB">
              <w:t xml:space="preserve">Non-WSL Settlement Only Charging Load </w:t>
            </w:r>
            <w:r w:rsidRPr="00812ECB">
              <w:rPr>
                <w:szCs w:val="20"/>
              </w:rPr>
              <w:t>or auxiliary Load, t</w:t>
            </w:r>
            <w:r w:rsidRPr="00812ECB">
              <w:t>he Non-WSL Settlement Only Charging Load</w:t>
            </w:r>
            <w:r w:rsidRPr="00812ECB" w:rsidDel="00FA1C38">
              <w:t xml:space="preserve"> </w:t>
            </w:r>
            <w:r w:rsidRPr="00812ECB">
              <w:t>for the 15-minute Settlement Interval shall be determined as follows:</w:t>
            </w:r>
          </w:p>
          <w:p w14:paraId="6FD88C84"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Where injections are exclusively the result of generation from an SODESS or SOTESS, the </w:t>
            </w:r>
            <w:r w:rsidRPr="00812ECB">
              <w:t>Non-WSL Settlement Only Charging Load</w:t>
            </w:r>
            <w:r w:rsidRPr="00812ECB" w:rsidDel="00FA1C38">
              <w:t xml:space="preserve"> </w:t>
            </w:r>
            <w:r w:rsidRPr="00812ECB">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6193A9A0" w14:textId="77777777" w:rsidR="00812ECB" w:rsidRPr="00812ECB" w:rsidRDefault="00812ECB" w:rsidP="00812ECB">
            <w:pPr>
              <w:spacing w:after="240"/>
              <w:ind w:left="2880" w:hanging="720"/>
            </w:pPr>
            <w:r w:rsidRPr="00812ECB">
              <w:rPr>
                <w:szCs w:val="20"/>
              </w:rPr>
              <w:t>(A)</w:t>
            </w:r>
            <w:r w:rsidRPr="00812ECB">
              <w:rPr>
                <w:szCs w:val="20"/>
              </w:rPr>
              <w:tab/>
              <w:t>Where the charging Load is separately metered, t</w:t>
            </w:r>
            <w:r w:rsidRPr="00812ECB">
              <w:t>he accumulated metered charging Load that would otherwise be eligible for WSL; or</w:t>
            </w:r>
          </w:p>
          <w:p w14:paraId="78DF3AC2" w14:textId="77777777" w:rsidR="00812ECB" w:rsidRPr="00812ECB" w:rsidRDefault="00812ECB" w:rsidP="00812ECB">
            <w:pPr>
              <w:spacing w:after="240"/>
              <w:ind w:left="2880" w:hanging="720"/>
              <w:rPr>
                <w:szCs w:val="20"/>
              </w:rPr>
            </w:pPr>
            <w:r w:rsidRPr="00812ECB">
              <w:t>(B)</w:t>
            </w:r>
            <w:r w:rsidRPr="00812ECB">
              <w:tab/>
              <w:t>W</w:t>
            </w:r>
            <w:r w:rsidRPr="00812ECB">
              <w:rPr>
                <w:szCs w:val="20"/>
              </w:rPr>
              <w:t>here the charging Load is not separately metered, the accumulated total metered SODESS or SOTESS Load minus auxiliary Load, where auxiliary Load is calculated as the greater of the following:</w:t>
            </w:r>
          </w:p>
          <w:p w14:paraId="26DE2A4D"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lesser of the total SODESS or SOTESS metered Load or X MWh, where X is calculated as 15% of the nameplate capacity of the SODESS or SOTESS multiplied by 0.25; or </w:t>
            </w:r>
          </w:p>
          <w:p w14:paraId="34098F56" w14:textId="77777777" w:rsidR="00812ECB" w:rsidRPr="00812ECB" w:rsidRDefault="00812ECB" w:rsidP="00812ECB">
            <w:pPr>
              <w:spacing w:after="240"/>
              <w:ind w:left="2220" w:firstLine="660"/>
              <w:rPr>
                <w:szCs w:val="20"/>
              </w:rPr>
            </w:pPr>
            <w:r w:rsidRPr="00812ECB">
              <w:rPr>
                <w:szCs w:val="20"/>
              </w:rPr>
              <w:t>(2)</w:t>
            </w:r>
            <w:r w:rsidRPr="00812ECB">
              <w:rPr>
                <w:szCs w:val="20"/>
              </w:rPr>
              <w:tab/>
              <w:t xml:space="preserve">15% of the total SODESS or SOTESS metered Load. </w:t>
            </w:r>
          </w:p>
          <w:p w14:paraId="6DCC9508"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812ECB">
              <w:t>Non-WSL Settlement Only Charging Load</w:t>
            </w:r>
            <w:r w:rsidRPr="00812ECB" w:rsidDel="00FA1C38">
              <w:t xml:space="preserve"> </w:t>
            </w:r>
            <w:r w:rsidRPr="00812ECB">
              <w:rPr>
                <w:szCs w:val="20"/>
              </w:rPr>
              <w:t>quantity shall be determined through the use of a generation accumulator, which is calculated as the lesser of (a) the accumulated SODESS or SOTESS output or (b) the accumulated output measured at the POI or Service Delivery Point minus:</w:t>
            </w:r>
          </w:p>
          <w:p w14:paraId="5C7E35FC" w14:textId="77777777" w:rsidR="00812ECB" w:rsidRPr="00812ECB" w:rsidRDefault="00812ECB" w:rsidP="00812ECB">
            <w:pPr>
              <w:spacing w:after="240"/>
              <w:ind w:left="2880" w:hanging="720"/>
            </w:pPr>
            <w:r w:rsidRPr="00812ECB">
              <w:rPr>
                <w:szCs w:val="20"/>
              </w:rPr>
              <w:t>(A)</w:t>
            </w:r>
            <w:r w:rsidRPr="00812ECB">
              <w:rPr>
                <w:szCs w:val="20"/>
              </w:rPr>
              <w:tab/>
              <w:t>Where the charging Load is separately metered, t</w:t>
            </w:r>
            <w:r w:rsidRPr="00812ECB">
              <w:t xml:space="preserve">he accumulated metered charging Load that would otherwise be eligible for </w:t>
            </w:r>
            <w:r w:rsidRPr="00812ECB">
              <w:rPr>
                <w:szCs w:val="20"/>
              </w:rPr>
              <w:t>WSL</w:t>
            </w:r>
            <w:r w:rsidRPr="00812ECB">
              <w:t>; or</w:t>
            </w:r>
          </w:p>
          <w:p w14:paraId="70E9FBE8" w14:textId="77777777" w:rsidR="00812ECB" w:rsidRPr="00812ECB" w:rsidRDefault="00812ECB" w:rsidP="00812ECB">
            <w:pPr>
              <w:spacing w:after="240"/>
              <w:ind w:left="2880" w:hanging="720"/>
              <w:rPr>
                <w:szCs w:val="20"/>
              </w:rPr>
            </w:pPr>
            <w:r w:rsidRPr="00812ECB">
              <w:lastRenderedPageBreak/>
              <w:t>(B)</w:t>
            </w:r>
            <w:r w:rsidRPr="00812ECB">
              <w:tab/>
              <w:t>Where the charging Load is not separately metered, t</w:t>
            </w:r>
            <w:r w:rsidRPr="00812ECB">
              <w:rPr>
                <w:szCs w:val="20"/>
              </w:rPr>
              <w:t>he accumulated total metered SODESS or SOTESS Load minus auxiliary Load, where auxiliary Load is calculated as the greater of the following:</w:t>
            </w:r>
          </w:p>
          <w:p w14:paraId="5B71DAAE" w14:textId="77777777" w:rsidR="00812ECB" w:rsidRPr="00812ECB" w:rsidRDefault="00812ECB" w:rsidP="00812ECB">
            <w:pPr>
              <w:spacing w:after="240"/>
              <w:ind w:left="3600" w:hanging="720"/>
              <w:rPr>
                <w:szCs w:val="20"/>
              </w:rPr>
            </w:pPr>
            <w:r w:rsidRPr="00812ECB">
              <w:rPr>
                <w:szCs w:val="20"/>
              </w:rPr>
              <w:t>(1)</w:t>
            </w:r>
            <w:r w:rsidRPr="00812ECB">
              <w:rPr>
                <w:szCs w:val="20"/>
              </w:rPr>
              <w:tab/>
              <w:t>The lesser of the total metered Load or X MWh, where X is calculated as 15% of the nameplate capacity of the SODESS or SOTESS multiplied by 0.25; or</w:t>
            </w:r>
          </w:p>
          <w:p w14:paraId="39DF3887" w14:textId="77777777" w:rsidR="00812ECB" w:rsidRPr="00812ECB" w:rsidRDefault="00812ECB" w:rsidP="00812ECB">
            <w:pPr>
              <w:spacing w:after="240"/>
              <w:ind w:left="3600" w:hanging="720"/>
              <w:rPr>
                <w:szCs w:val="20"/>
              </w:rPr>
            </w:pPr>
            <w:r w:rsidRPr="00812ECB">
              <w:rPr>
                <w:szCs w:val="20"/>
              </w:rPr>
              <w:t>(2)</w:t>
            </w:r>
            <w:r w:rsidRPr="00812ECB">
              <w:rPr>
                <w:szCs w:val="20"/>
              </w:rPr>
              <w:tab/>
              <w:t xml:space="preserve">15% of the total SODESS or SOTESS metered Load. </w:t>
            </w:r>
          </w:p>
          <w:p w14:paraId="43885B6C"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each 15-minute interval, the metered or calculated charging Load that is less than or equal to the generation accumulator will be settled as </w:t>
            </w:r>
            <w:r w:rsidRPr="00812ECB">
              <w:t>Non-WSL Settlement Only Charging Load</w:t>
            </w:r>
            <w:r w:rsidRPr="00812ECB">
              <w:rPr>
                <w:szCs w:val="20"/>
              </w:rPr>
              <w:t>.</w:t>
            </w:r>
          </w:p>
        </w:tc>
      </w:tr>
    </w:tbl>
    <w:p w14:paraId="5CDC83CB" w14:textId="77777777" w:rsidR="00812ECB" w:rsidRPr="00812ECB" w:rsidRDefault="00812ECB" w:rsidP="00812ECB">
      <w:pPr>
        <w:spacing w:before="240" w:after="240"/>
        <w:ind w:left="720" w:hanging="720"/>
        <w:rPr>
          <w:szCs w:val="20"/>
        </w:rPr>
      </w:pPr>
      <w:r w:rsidRPr="00812ECB">
        <w:rPr>
          <w:szCs w:val="20"/>
        </w:rPr>
        <w:lastRenderedPageBreak/>
        <w:t>(</w:t>
      </w:r>
      <w:ins w:id="1691" w:author="ERCOT Market Rules" w:date="2024-07-15T15:12:00Z">
        <w:r w:rsidRPr="00812ECB">
          <w:rPr>
            <w:szCs w:val="20"/>
          </w:rPr>
          <w:t>7</w:t>
        </w:r>
      </w:ins>
      <w:del w:id="1692" w:author="ERCOT Market Rules" w:date="2024-07-15T15:12:00Z">
        <w:r w:rsidRPr="00812ECB" w:rsidDel="00F97BE6">
          <w:rPr>
            <w:szCs w:val="20"/>
          </w:rPr>
          <w:delText>6</w:delText>
        </w:r>
      </w:del>
      <w:r w:rsidRPr="00812ECB">
        <w:rPr>
          <w:szCs w:val="20"/>
        </w:rPr>
        <w:t>)</w:t>
      </w:r>
      <w:r w:rsidRPr="00812ECB">
        <w:rPr>
          <w:szCs w:val="20"/>
        </w:rPr>
        <w:tab/>
        <w:t xml:space="preserve">For a Generation Resource or ESR that excludes its Load(s) from the netting arrangement pursuant to paragraph (9) of Section 10.3.2.3, Generation Netting for ERCOT-Polled Settlement Meters: </w:t>
      </w:r>
    </w:p>
    <w:p w14:paraId="12B8ECC6" w14:textId="77777777" w:rsidR="00812ECB" w:rsidRPr="00812ECB" w:rsidRDefault="00812ECB" w:rsidP="00812ECB">
      <w:pPr>
        <w:spacing w:after="240"/>
        <w:ind w:left="1440" w:hanging="720"/>
        <w:rPr>
          <w:color w:val="000000"/>
          <w:szCs w:val="20"/>
        </w:rPr>
      </w:pPr>
      <w:r w:rsidRPr="00812ECB">
        <w:rPr>
          <w:szCs w:val="20"/>
        </w:rPr>
        <w:t>(a)</w:t>
      </w:r>
      <w:r w:rsidRPr="00812ECB">
        <w:rPr>
          <w:szCs w:val="20"/>
        </w:rPr>
        <w:tab/>
        <w:t xml:space="preserve">Non-charging Load(s) are measured by the corresponding EPS Meter, except that when a Resource Entity for an ESR communicates </w:t>
      </w:r>
      <w:r w:rsidRPr="00812ECB">
        <w:rPr>
          <w:color w:val="000000"/>
          <w:szCs w:val="20"/>
        </w:rPr>
        <w:t xml:space="preserve">its non-charging Load(s) value(s) to the EPS Meter using approved calculation methods. </w:t>
      </w:r>
    </w:p>
    <w:p w14:paraId="5B601C3A" w14:textId="77777777" w:rsidR="00812ECB" w:rsidRPr="00812ECB" w:rsidRDefault="00812ECB" w:rsidP="00812ECB">
      <w:pPr>
        <w:spacing w:after="240"/>
        <w:ind w:left="1440" w:hanging="720"/>
        <w:rPr>
          <w:szCs w:val="20"/>
        </w:rPr>
      </w:pPr>
      <w:r w:rsidRPr="00812ECB">
        <w:rPr>
          <w:szCs w:val="20"/>
        </w:rPr>
        <w:t>(b)</w:t>
      </w:r>
      <w:r w:rsidRPr="00812ECB">
        <w:rPr>
          <w:szCs w:val="20"/>
        </w:rPr>
        <w:tab/>
        <w:t>For non-charging Load(s) that are metered behind the POI metering point, the Load will be added back into the POI metering point to determine the net flows for the POI metering point.</w:t>
      </w:r>
    </w:p>
    <w:p w14:paraId="1127D509"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For non-charging Load(s) that are separately metered at the POI, the non-charging Load will not be included in the determination of whether the generation site is </w:t>
      </w:r>
      <w:proofErr w:type="spellStart"/>
      <w:r w:rsidRPr="00812ECB">
        <w:rPr>
          <w:szCs w:val="20"/>
        </w:rPr>
        <w:t>net</w:t>
      </w:r>
      <w:proofErr w:type="spellEnd"/>
      <w:r w:rsidRPr="00812ECB">
        <w:rPr>
          <w:szCs w:val="20"/>
        </w:rPr>
        <w:t xml:space="preserve"> generation or net Load for the purpose of Settlement.</w:t>
      </w:r>
    </w:p>
    <w:p w14:paraId="40246654" w14:textId="77777777" w:rsidR="00812ECB" w:rsidRPr="00812ECB" w:rsidRDefault="00812ECB" w:rsidP="00812ECB">
      <w:pPr>
        <w:keepNext/>
        <w:widowControl w:val="0"/>
        <w:tabs>
          <w:tab w:val="left" w:pos="1260"/>
        </w:tabs>
        <w:spacing w:before="240" w:after="240"/>
        <w:ind w:left="1267" w:hanging="1267"/>
        <w:outlineLvl w:val="3"/>
        <w:rPr>
          <w:b/>
          <w:bCs/>
          <w:snapToGrid w:val="0"/>
          <w:szCs w:val="20"/>
        </w:rPr>
      </w:pPr>
      <w:r w:rsidRPr="00812ECB">
        <w:rPr>
          <w:b/>
          <w:bCs/>
          <w:snapToGrid w:val="0"/>
          <w:szCs w:val="20"/>
        </w:rPr>
        <w:t>16.11.4.1</w:t>
      </w:r>
      <w:r w:rsidRPr="00812ECB">
        <w:rPr>
          <w:b/>
          <w:bCs/>
          <w:snapToGrid w:val="0"/>
          <w:szCs w:val="20"/>
        </w:rPr>
        <w:tab/>
        <w:t>Determination of Total Potential Exposure for a Counter-Party</w:t>
      </w:r>
      <w:bookmarkEnd w:id="1569"/>
      <w:bookmarkEnd w:id="1570"/>
      <w:bookmarkEnd w:id="1571"/>
      <w:bookmarkEnd w:id="1572"/>
      <w:bookmarkEnd w:id="1573"/>
      <w:bookmarkEnd w:id="1574"/>
      <w:bookmarkEnd w:id="1575"/>
    </w:p>
    <w:p w14:paraId="4F7676DC"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A Counter-Party’s TPE is the sum of its “Total Potential Exposure Any” (TPEA) and TPES:</w:t>
      </w:r>
    </w:p>
    <w:p w14:paraId="0EBAC7AB"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TPEA is the positive net exposure of the Counter-Party not included in TPES.</w:t>
      </w:r>
    </w:p>
    <w:p w14:paraId="2E8A9442"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TPES is the positive net exposure of the Counter-Party for Future Credit Exposure (FCE) and the Independent Amount (IA).</w:t>
      </w:r>
    </w:p>
    <w:p w14:paraId="1566771B"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For all Counter-Parties:</w:t>
      </w:r>
    </w:p>
    <w:p w14:paraId="16F3F318" w14:textId="77777777" w:rsidR="00812ECB" w:rsidRPr="00812ECB" w:rsidRDefault="00812ECB" w:rsidP="00812ECB">
      <w:pPr>
        <w:tabs>
          <w:tab w:val="left" w:pos="1440"/>
        </w:tabs>
        <w:spacing w:after="240"/>
        <w:ind w:left="2160" w:hanging="1440"/>
        <w:rPr>
          <w:iCs/>
          <w:szCs w:val="20"/>
        </w:rPr>
      </w:pPr>
      <w:r w:rsidRPr="00812ECB">
        <w:rPr>
          <w:iCs/>
          <w:szCs w:val="20"/>
        </w:rPr>
        <w:t xml:space="preserve">TPEA </w:t>
      </w:r>
      <w:r w:rsidRPr="00812ECB">
        <w:rPr>
          <w:iCs/>
          <w:szCs w:val="20"/>
        </w:rPr>
        <w:tab/>
        <w:t xml:space="preserve">= </w:t>
      </w:r>
      <w:r w:rsidRPr="00812ECB">
        <w:rPr>
          <w:iCs/>
          <w:szCs w:val="20"/>
        </w:rPr>
        <w:tab/>
        <w:t xml:space="preserve">Max [0, MCE, Max [0, ((1-TOA) * EAL </w:t>
      </w:r>
      <w:r w:rsidRPr="00812ECB">
        <w:rPr>
          <w:i/>
          <w:iCs/>
          <w:szCs w:val="20"/>
          <w:vertAlign w:val="subscript"/>
        </w:rPr>
        <w:t>q</w:t>
      </w:r>
      <w:r w:rsidRPr="00812ECB">
        <w:rPr>
          <w:iCs/>
          <w:szCs w:val="20"/>
        </w:rPr>
        <w:t xml:space="preserve"> + TOA * EAL </w:t>
      </w:r>
      <w:r w:rsidRPr="00812ECB">
        <w:rPr>
          <w:i/>
          <w:iCs/>
          <w:szCs w:val="20"/>
          <w:vertAlign w:val="subscript"/>
        </w:rPr>
        <w:t>t</w:t>
      </w:r>
      <w:r w:rsidRPr="00812ECB">
        <w:rPr>
          <w:iCs/>
          <w:szCs w:val="20"/>
        </w:rPr>
        <w:t xml:space="preserve"> +</w:t>
      </w:r>
      <w:r w:rsidRPr="00812ECB">
        <w:rPr>
          <w:iCs/>
          <w:szCs w:val="20"/>
          <w:vertAlign w:val="subscript"/>
        </w:rPr>
        <w:t xml:space="preserve"> </w:t>
      </w:r>
      <w:r w:rsidRPr="00812ECB">
        <w:rPr>
          <w:iCs/>
          <w:szCs w:val="20"/>
        </w:rPr>
        <w:t xml:space="preserve">EAL </w:t>
      </w:r>
      <w:r w:rsidRPr="00812ECB">
        <w:rPr>
          <w:i/>
          <w:iCs/>
          <w:szCs w:val="20"/>
          <w:vertAlign w:val="subscript"/>
        </w:rPr>
        <w:t>a</w:t>
      </w:r>
      <w:r w:rsidRPr="00812ECB">
        <w:rPr>
          <w:iCs/>
          <w:szCs w:val="20"/>
        </w:rPr>
        <w:t>)]] + PUL</w:t>
      </w:r>
    </w:p>
    <w:p w14:paraId="27C1A09C" w14:textId="77777777" w:rsidR="00812ECB" w:rsidRPr="00812ECB" w:rsidRDefault="00812ECB" w:rsidP="00812ECB">
      <w:pPr>
        <w:spacing w:after="240"/>
        <w:ind w:left="1440" w:hanging="720"/>
        <w:rPr>
          <w:iCs/>
          <w:szCs w:val="20"/>
        </w:rPr>
      </w:pPr>
      <w:r w:rsidRPr="00812ECB">
        <w:rPr>
          <w:iCs/>
          <w:szCs w:val="20"/>
        </w:rPr>
        <w:t>TPES</w:t>
      </w:r>
      <w:r w:rsidRPr="00812ECB">
        <w:rPr>
          <w:iCs/>
          <w:szCs w:val="20"/>
        </w:rPr>
        <w:tab/>
        <w:t>=</w:t>
      </w:r>
      <w:r w:rsidRPr="00812ECB">
        <w:rPr>
          <w:iCs/>
          <w:szCs w:val="20"/>
        </w:rPr>
        <w:tab/>
        <w:t xml:space="preserve">Max [0, FCE </w:t>
      </w:r>
      <w:r w:rsidRPr="00812ECB">
        <w:rPr>
          <w:i/>
          <w:iCs/>
          <w:szCs w:val="20"/>
          <w:vertAlign w:val="subscript"/>
        </w:rPr>
        <w:t>a</w:t>
      </w:r>
      <w:r w:rsidRPr="00812ECB">
        <w:rPr>
          <w:iCs/>
          <w:szCs w:val="20"/>
        </w:rPr>
        <w:t>] + IA</w:t>
      </w:r>
    </w:p>
    <w:p w14:paraId="4A3B3FB0" w14:textId="77777777" w:rsidR="00812ECB" w:rsidRPr="00812ECB" w:rsidRDefault="00812ECB" w:rsidP="00812ECB">
      <w:pPr>
        <w:rPr>
          <w:iCs/>
          <w:szCs w:val="20"/>
        </w:rPr>
      </w:pPr>
      <w:r w:rsidRPr="00812ECB">
        <w:rPr>
          <w:szCs w:val="20"/>
        </w:rPr>
        <w:lastRenderedPageBreak/>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812ECB" w:rsidRPr="00812ECB" w14:paraId="3126BA8C" w14:textId="77777777" w:rsidTr="008C7683">
        <w:trPr>
          <w:trHeight w:val="351"/>
          <w:tblHeader/>
        </w:trPr>
        <w:tc>
          <w:tcPr>
            <w:tcW w:w="1652" w:type="dxa"/>
          </w:tcPr>
          <w:p w14:paraId="5E07138F" w14:textId="77777777" w:rsidR="00812ECB" w:rsidRPr="00812ECB" w:rsidRDefault="00812ECB" w:rsidP="00812ECB">
            <w:pPr>
              <w:spacing w:after="120"/>
              <w:rPr>
                <w:b/>
                <w:iCs/>
                <w:sz w:val="20"/>
                <w:szCs w:val="20"/>
              </w:rPr>
            </w:pPr>
            <w:r w:rsidRPr="00812ECB">
              <w:rPr>
                <w:b/>
                <w:iCs/>
                <w:sz w:val="20"/>
                <w:szCs w:val="20"/>
              </w:rPr>
              <w:t>Variable</w:t>
            </w:r>
          </w:p>
        </w:tc>
        <w:tc>
          <w:tcPr>
            <w:tcW w:w="986" w:type="dxa"/>
          </w:tcPr>
          <w:p w14:paraId="50863FDF" w14:textId="77777777" w:rsidR="00812ECB" w:rsidRPr="00812ECB" w:rsidRDefault="00812ECB" w:rsidP="00812ECB">
            <w:pPr>
              <w:spacing w:after="120"/>
              <w:rPr>
                <w:b/>
                <w:iCs/>
                <w:sz w:val="20"/>
                <w:szCs w:val="20"/>
              </w:rPr>
            </w:pPr>
            <w:r w:rsidRPr="00812ECB">
              <w:rPr>
                <w:b/>
                <w:iCs/>
                <w:sz w:val="20"/>
                <w:szCs w:val="20"/>
              </w:rPr>
              <w:t>Unit</w:t>
            </w:r>
          </w:p>
        </w:tc>
        <w:tc>
          <w:tcPr>
            <w:tcW w:w="6694" w:type="dxa"/>
          </w:tcPr>
          <w:p w14:paraId="494D2F91"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45EDD56" w14:textId="77777777" w:rsidTr="008C7683">
        <w:trPr>
          <w:trHeight w:val="519"/>
        </w:trPr>
        <w:tc>
          <w:tcPr>
            <w:tcW w:w="1652" w:type="dxa"/>
          </w:tcPr>
          <w:p w14:paraId="35CF63C7"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q</w:t>
            </w:r>
          </w:p>
        </w:tc>
        <w:tc>
          <w:tcPr>
            <w:tcW w:w="986" w:type="dxa"/>
          </w:tcPr>
          <w:p w14:paraId="703397BE" w14:textId="77777777" w:rsidR="00812ECB" w:rsidRPr="00812ECB" w:rsidRDefault="00812ECB" w:rsidP="00812ECB">
            <w:pPr>
              <w:spacing w:after="60"/>
              <w:rPr>
                <w:iCs/>
                <w:sz w:val="20"/>
                <w:szCs w:val="20"/>
              </w:rPr>
            </w:pPr>
            <w:r w:rsidRPr="00812ECB">
              <w:rPr>
                <w:iCs/>
                <w:sz w:val="20"/>
                <w:szCs w:val="20"/>
              </w:rPr>
              <w:t>$</w:t>
            </w:r>
          </w:p>
        </w:tc>
        <w:tc>
          <w:tcPr>
            <w:tcW w:w="6694" w:type="dxa"/>
          </w:tcPr>
          <w:p w14:paraId="065134AF" w14:textId="77777777" w:rsidR="00812ECB" w:rsidRPr="00812ECB" w:rsidRDefault="00812ECB" w:rsidP="00812ECB">
            <w:pPr>
              <w:spacing w:after="60"/>
              <w:rPr>
                <w:iCs/>
                <w:sz w:val="20"/>
                <w:szCs w:val="20"/>
              </w:rPr>
            </w:pPr>
            <w:r w:rsidRPr="00812ECB">
              <w:rPr>
                <w:i/>
                <w:iCs/>
                <w:sz w:val="20"/>
                <w:szCs w:val="20"/>
              </w:rPr>
              <w:t>Estimated Aggregate Liability for all QSEs that represents Load or generation</w:t>
            </w:r>
            <w:r w:rsidRPr="00812ECB">
              <w:rPr>
                <w:iCs/>
                <w:sz w:val="20"/>
                <w:szCs w:val="20"/>
              </w:rPr>
              <w:t>—EAL for all QSEs represented by the Counter-Party if at least one QSE represented by the Counter-Party represents either Load or generation.</w:t>
            </w:r>
          </w:p>
        </w:tc>
      </w:tr>
      <w:tr w:rsidR="00812ECB" w:rsidRPr="00812ECB" w14:paraId="4392E17A" w14:textId="77777777" w:rsidTr="008C7683">
        <w:trPr>
          <w:trHeight w:val="519"/>
        </w:trPr>
        <w:tc>
          <w:tcPr>
            <w:tcW w:w="1652" w:type="dxa"/>
          </w:tcPr>
          <w:p w14:paraId="765E1C2F"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t</w:t>
            </w:r>
          </w:p>
        </w:tc>
        <w:tc>
          <w:tcPr>
            <w:tcW w:w="986" w:type="dxa"/>
          </w:tcPr>
          <w:p w14:paraId="136C1F4D" w14:textId="77777777" w:rsidR="00812ECB" w:rsidRPr="00812ECB" w:rsidRDefault="00812ECB" w:rsidP="00812ECB">
            <w:pPr>
              <w:spacing w:after="60"/>
              <w:rPr>
                <w:iCs/>
                <w:sz w:val="20"/>
                <w:szCs w:val="20"/>
              </w:rPr>
            </w:pPr>
            <w:r w:rsidRPr="00812ECB">
              <w:rPr>
                <w:iCs/>
                <w:sz w:val="20"/>
                <w:szCs w:val="20"/>
              </w:rPr>
              <w:t>$</w:t>
            </w:r>
          </w:p>
        </w:tc>
        <w:tc>
          <w:tcPr>
            <w:tcW w:w="6694" w:type="dxa"/>
          </w:tcPr>
          <w:p w14:paraId="35F999ED" w14:textId="77777777" w:rsidR="00812ECB" w:rsidRPr="00812ECB" w:rsidRDefault="00812ECB" w:rsidP="00812ECB">
            <w:pPr>
              <w:spacing w:after="60"/>
              <w:rPr>
                <w:i/>
                <w:iCs/>
                <w:sz w:val="20"/>
                <w:szCs w:val="20"/>
              </w:rPr>
            </w:pPr>
            <w:r w:rsidRPr="00812ECB">
              <w:rPr>
                <w:i/>
                <w:iCs/>
                <w:sz w:val="20"/>
                <w:szCs w:val="20"/>
              </w:rPr>
              <w:t xml:space="preserve">Estimated Aggregate Liability for all QSEs </w:t>
            </w:r>
            <w:r w:rsidRPr="00812ECB">
              <w:rPr>
                <w:iCs/>
                <w:sz w:val="20"/>
                <w:szCs w:val="20"/>
              </w:rPr>
              <w:t>—EAL for all QSEs represented by the Counter-Party if none of the QSEs represented by the Counter-Party represent either Load or generation.</w:t>
            </w:r>
          </w:p>
        </w:tc>
      </w:tr>
      <w:tr w:rsidR="00812ECB" w:rsidRPr="00812ECB" w14:paraId="38A72FBC" w14:textId="77777777" w:rsidTr="008C7683">
        <w:trPr>
          <w:trHeight w:val="519"/>
        </w:trPr>
        <w:tc>
          <w:tcPr>
            <w:tcW w:w="1652" w:type="dxa"/>
          </w:tcPr>
          <w:p w14:paraId="74E0F0FD"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a</w:t>
            </w:r>
          </w:p>
        </w:tc>
        <w:tc>
          <w:tcPr>
            <w:tcW w:w="986" w:type="dxa"/>
          </w:tcPr>
          <w:p w14:paraId="748A1AC9" w14:textId="77777777" w:rsidR="00812ECB" w:rsidRPr="00812ECB" w:rsidRDefault="00812ECB" w:rsidP="00812ECB">
            <w:pPr>
              <w:spacing w:after="60"/>
              <w:rPr>
                <w:iCs/>
                <w:sz w:val="20"/>
                <w:szCs w:val="20"/>
              </w:rPr>
            </w:pPr>
            <w:r w:rsidRPr="00812ECB">
              <w:rPr>
                <w:iCs/>
                <w:sz w:val="20"/>
                <w:szCs w:val="20"/>
              </w:rPr>
              <w:t>$</w:t>
            </w:r>
          </w:p>
        </w:tc>
        <w:tc>
          <w:tcPr>
            <w:tcW w:w="6694" w:type="dxa"/>
          </w:tcPr>
          <w:p w14:paraId="71327B0A" w14:textId="77777777" w:rsidR="00812ECB" w:rsidRPr="00812ECB" w:rsidRDefault="00812ECB" w:rsidP="00812ECB">
            <w:pPr>
              <w:spacing w:after="60"/>
              <w:rPr>
                <w:i/>
                <w:iCs/>
                <w:sz w:val="20"/>
                <w:szCs w:val="20"/>
              </w:rPr>
            </w:pPr>
            <w:r w:rsidRPr="00812ECB">
              <w:rPr>
                <w:i/>
                <w:iCs/>
                <w:sz w:val="20"/>
                <w:szCs w:val="20"/>
              </w:rPr>
              <w:t>Estimated Aggregate Liability for all CRR Account Holders</w:t>
            </w:r>
            <w:r w:rsidRPr="00812ECB">
              <w:rPr>
                <w:iCs/>
                <w:sz w:val="20"/>
                <w:szCs w:val="20"/>
              </w:rPr>
              <w:t>—EAL for all CRR Account Holders represented by the Counter-Party.</w:t>
            </w:r>
          </w:p>
        </w:tc>
      </w:tr>
      <w:tr w:rsidR="00812ECB" w:rsidRPr="00812ECB" w14:paraId="4D40198A" w14:textId="77777777" w:rsidTr="008C7683">
        <w:trPr>
          <w:trHeight w:val="519"/>
        </w:trPr>
        <w:tc>
          <w:tcPr>
            <w:tcW w:w="1652" w:type="dxa"/>
          </w:tcPr>
          <w:p w14:paraId="00DF17F1" w14:textId="77777777" w:rsidR="00812ECB" w:rsidRPr="00812ECB" w:rsidRDefault="00812ECB" w:rsidP="00812ECB">
            <w:pPr>
              <w:spacing w:after="60"/>
              <w:rPr>
                <w:iCs/>
                <w:sz w:val="20"/>
                <w:szCs w:val="20"/>
              </w:rPr>
            </w:pPr>
            <w:r w:rsidRPr="00812ECB">
              <w:rPr>
                <w:iCs/>
                <w:sz w:val="20"/>
                <w:szCs w:val="20"/>
              </w:rPr>
              <w:t>PUL</w:t>
            </w:r>
          </w:p>
        </w:tc>
        <w:tc>
          <w:tcPr>
            <w:tcW w:w="986" w:type="dxa"/>
          </w:tcPr>
          <w:p w14:paraId="09A62776" w14:textId="77777777" w:rsidR="00812ECB" w:rsidRPr="00812ECB" w:rsidRDefault="00812ECB" w:rsidP="00812ECB">
            <w:pPr>
              <w:spacing w:after="60"/>
              <w:rPr>
                <w:iCs/>
                <w:sz w:val="20"/>
                <w:szCs w:val="20"/>
              </w:rPr>
            </w:pPr>
            <w:r w:rsidRPr="00812ECB">
              <w:rPr>
                <w:iCs/>
                <w:sz w:val="20"/>
                <w:szCs w:val="20"/>
              </w:rPr>
              <w:t>$</w:t>
            </w:r>
          </w:p>
        </w:tc>
        <w:tc>
          <w:tcPr>
            <w:tcW w:w="6694" w:type="dxa"/>
          </w:tcPr>
          <w:p w14:paraId="4644821B" w14:textId="77777777" w:rsidR="00812ECB" w:rsidRPr="00812ECB" w:rsidRDefault="00812ECB" w:rsidP="00812ECB">
            <w:pPr>
              <w:spacing w:after="60"/>
              <w:rPr>
                <w:i/>
                <w:iCs/>
                <w:sz w:val="20"/>
                <w:szCs w:val="20"/>
              </w:rPr>
            </w:pPr>
            <w:r w:rsidRPr="00812ECB">
              <w:rPr>
                <w:i/>
                <w:iCs/>
                <w:sz w:val="20"/>
                <w:szCs w:val="20"/>
              </w:rPr>
              <w:t>Potential Uplift</w:t>
            </w:r>
            <w:r w:rsidRPr="00812ECB">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812ECB" w:rsidRPr="00812ECB" w14:paraId="784F368B" w14:textId="77777777" w:rsidTr="008C7683">
        <w:trPr>
          <w:trHeight w:val="519"/>
        </w:trPr>
        <w:tc>
          <w:tcPr>
            <w:tcW w:w="1652" w:type="dxa"/>
          </w:tcPr>
          <w:p w14:paraId="2F20AF7B" w14:textId="77777777" w:rsidR="00812ECB" w:rsidRPr="00812ECB" w:rsidRDefault="00812ECB" w:rsidP="00812ECB">
            <w:pPr>
              <w:spacing w:after="60"/>
              <w:rPr>
                <w:iCs/>
                <w:sz w:val="20"/>
                <w:szCs w:val="20"/>
              </w:rPr>
            </w:pPr>
            <w:r w:rsidRPr="00812ECB">
              <w:rPr>
                <w:iCs/>
                <w:sz w:val="20"/>
                <w:szCs w:val="20"/>
              </w:rPr>
              <w:t xml:space="preserve">FCE </w:t>
            </w:r>
            <w:r w:rsidRPr="00812ECB">
              <w:rPr>
                <w:i/>
                <w:iCs/>
                <w:sz w:val="20"/>
                <w:szCs w:val="20"/>
                <w:vertAlign w:val="subscript"/>
              </w:rPr>
              <w:t>a</w:t>
            </w:r>
          </w:p>
        </w:tc>
        <w:tc>
          <w:tcPr>
            <w:tcW w:w="986" w:type="dxa"/>
          </w:tcPr>
          <w:p w14:paraId="13F8CE30" w14:textId="77777777" w:rsidR="00812ECB" w:rsidRPr="00812ECB" w:rsidRDefault="00812ECB" w:rsidP="00812ECB">
            <w:pPr>
              <w:spacing w:after="60"/>
              <w:rPr>
                <w:iCs/>
                <w:sz w:val="20"/>
                <w:szCs w:val="20"/>
              </w:rPr>
            </w:pPr>
            <w:r w:rsidRPr="00812ECB">
              <w:rPr>
                <w:iCs/>
                <w:sz w:val="20"/>
                <w:szCs w:val="20"/>
              </w:rPr>
              <w:t>$</w:t>
            </w:r>
          </w:p>
        </w:tc>
        <w:tc>
          <w:tcPr>
            <w:tcW w:w="6694" w:type="dxa"/>
          </w:tcPr>
          <w:p w14:paraId="4B0ACC5F" w14:textId="77777777" w:rsidR="00812ECB" w:rsidRPr="00812ECB" w:rsidRDefault="00812ECB" w:rsidP="00812ECB">
            <w:pPr>
              <w:spacing w:after="60"/>
              <w:rPr>
                <w:i/>
                <w:iCs/>
                <w:sz w:val="20"/>
                <w:szCs w:val="20"/>
              </w:rPr>
            </w:pPr>
            <w:r w:rsidRPr="00812ECB">
              <w:rPr>
                <w:i/>
                <w:iCs/>
                <w:sz w:val="20"/>
                <w:szCs w:val="20"/>
              </w:rPr>
              <w:t>Future Credit Exposure for all CRR Account Holders</w:t>
            </w:r>
            <w:r w:rsidRPr="00812ECB">
              <w:rPr>
                <w:iCs/>
                <w:sz w:val="20"/>
                <w:szCs w:val="20"/>
              </w:rPr>
              <w:t>—FCE for all CRR Account Holders represented by the Counter-Party.</w:t>
            </w:r>
          </w:p>
        </w:tc>
      </w:tr>
      <w:tr w:rsidR="00812ECB" w:rsidRPr="00812ECB" w14:paraId="52718029" w14:textId="77777777" w:rsidTr="008C7683">
        <w:trPr>
          <w:trHeight w:val="519"/>
        </w:trPr>
        <w:tc>
          <w:tcPr>
            <w:tcW w:w="1652" w:type="dxa"/>
          </w:tcPr>
          <w:p w14:paraId="11EC7121" w14:textId="77777777" w:rsidR="00812ECB" w:rsidRPr="00812ECB" w:rsidRDefault="00812ECB" w:rsidP="00812ECB">
            <w:pPr>
              <w:spacing w:after="60"/>
              <w:rPr>
                <w:iCs/>
                <w:sz w:val="20"/>
                <w:szCs w:val="20"/>
              </w:rPr>
            </w:pPr>
            <w:r w:rsidRPr="00812ECB">
              <w:rPr>
                <w:iCs/>
                <w:sz w:val="20"/>
                <w:szCs w:val="20"/>
              </w:rPr>
              <w:t>MCE</w:t>
            </w:r>
          </w:p>
        </w:tc>
        <w:tc>
          <w:tcPr>
            <w:tcW w:w="986" w:type="dxa"/>
          </w:tcPr>
          <w:p w14:paraId="36BCB191" w14:textId="77777777" w:rsidR="00812ECB" w:rsidRPr="00812ECB" w:rsidRDefault="00812ECB" w:rsidP="00812ECB">
            <w:pPr>
              <w:spacing w:after="60"/>
              <w:rPr>
                <w:iCs/>
                <w:sz w:val="20"/>
                <w:szCs w:val="20"/>
              </w:rPr>
            </w:pPr>
            <w:r w:rsidRPr="00812ECB">
              <w:rPr>
                <w:iCs/>
                <w:sz w:val="20"/>
                <w:szCs w:val="20"/>
              </w:rPr>
              <w:t>$</w:t>
            </w:r>
          </w:p>
        </w:tc>
        <w:tc>
          <w:tcPr>
            <w:tcW w:w="6694" w:type="dxa"/>
          </w:tcPr>
          <w:p w14:paraId="7FF4D273" w14:textId="77777777" w:rsidR="00812ECB" w:rsidRPr="00812ECB" w:rsidRDefault="00812ECB" w:rsidP="00812ECB">
            <w:pPr>
              <w:spacing w:after="60"/>
              <w:rPr>
                <w:iCs/>
                <w:sz w:val="20"/>
                <w:szCs w:val="20"/>
              </w:rPr>
            </w:pPr>
            <w:r w:rsidRPr="00812ECB">
              <w:rPr>
                <w:i/>
                <w:iCs/>
                <w:sz w:val="20"/>
                <w:szCs w:val="20"/>
              </w:rPr>
              <w:t>Minimum Current Exposure</w:t>
            </w:r>
            <w:r w:rsidRPr="00812ECB">
              <w:rPr>
                <w:iCs/>
                <w:sz w:val="20"/>
                <w:szCs w:val="20"/>
              </w:rPr>
              <w:t xml:space="preserve">—For each Counter-Party, ERCOT shall determine a Minimum Current Exposure (MCE) as follows:  </w:t>
            </w:r>
          </w:p>
          <w:p w14:paraId="6E3A909E" w14:textId="77777777" w:rsidR="00812ECB" w:rsidRPr="00812ECB" w:rsidRDefault="00812ECB" w:rsidP="00812ECB">
            <w:pPr>
              <w:spacing w:after="60"/>
              <w:rPr>
                <w:iCs/>
                <w:sz w:val="20"/>
                <w:szCs w:val="20"/>
              </w:rPr>
            </w:pPr>
          </w:p>
          <w:p w14:paraId="57CAED91" w14:textId="77777777" w:rsidR="00812ECB" w:rsidRPr="00812ECB" w:rsidRDefault="00812ECB" w:rsidP="00812ECB">
            <w:pPr>
              <w:spacing w:after="60"/>
              <w:ind w:left="1643" w:hanging="1411"/>
              <w:rPr>
                <w:iCs/>
                <w:sz w:val="20"/>
                <w:szCs w:val="20"/>
              </w:rPr>
            </w:pPr>
            <w:r w:rsidRPr="00812EC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RTSPP </w:t>
            </w:r>
            <w:r w:rsidRPr="00812ECB">
              <w:rPr>
                <w:i/>
                <w:iCs/>
                <w:sz w:val="20"/>
                <w:szCs w:val="20"/>
                <w:vertAlign w:val="subscript"/>
              </w:rPr>
              <w:t>i, od, p</w:t>
            </w:r>
            <w:r w:rsidRPr="00812ECB">
              <w:rPr>
                <w:iCs/>
                <w:sz w:val="20"/>
                <w:szCs w:val="20"/>
              </w:rPr>
              <w:t>]/</w:t>
            </w:r>
            <w:r w:rsidRPr="00812ECB">
              <w:rPr>
                <w:i/>
                <w:iCs/>
                <w:sz w:val="20"/>
                <w:szCs w:val="20"/>
              </w:rPr>
              <w:t>n</w:t>
            </w:r>
            <w:r w:rsidRPr="00812EC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w:t>
            </w:r>
            <w:r w:rsidRPr="00812ECB">
              <w:rPr>
                <w:i/>
                <w:iCs/>
                <w:sz w:val="20"/>
                <w:szCs w:val="20"/>
              </w:rPr>
              <w:t>T2</w:t>
            </w:r>
            <w:r w:rsidRPr="00812ECB">
              <w:rPr>
                <w:iCs/>
                <w:sz w:val="20"/>
                <w:szCs w:val="20"/>
                <w:vertAlign w:val="subscript"/>
              </w:rPr>
              <w:t xml:space="preserve">  </w:t>
            </w:r>
            <w:r w:rsidRPr="00812ECB">
              <w:rPr>
                <w:b/>
                <w:bCs/>
                <w:iCs/>
                <w:sz w:val="20"/>
                <w:szCs w:val="20"/>
              </w:rPr>
              <w:t xml:space="preserve">- </w:t>
            </w:r>
            <w:r w:rsidRPr="00812ECB">
              <w:rPr>
                <w:iCs/>
                <w:sz w:val="20"/>
                <w:szCs w:val="20"/>
              </w:rPr>
              <w:t xml:space="preserve">G </w:t>
            </w:r>
            <w:r w:rsidRPr="00812ECB">
              <w:rPr>
                <w:i/>
                <w:iCs/>
                <w:sz w:val="20"/>
                <w:szCs w:val="20"/>
                <w:vertAlign w:val="subscript"/>
              </w:rPr>
              <w:t>i, od, p</w:t>
            </w:r>
            <w:r w:rsidRPr="00812ECB">
              <w:rPr>
                <w:iCs/>
                <w:sz w:val="20"/>
                <w:szCs w:val="20"/>
              </w:rPr>
              <w:t xml:space="preserve"> * (1-</w:t>
            </w:r>
            <w:r w:rsidRPr="00812ECB">
              <w:rPr>
                <w:i/>
                <w:iCs/>
                <w:sz w:val="20"/>
                <w:szCs w:val="20"/>
              </w:rPr>
              <w:t>NUCADJ</w:t>
            </w:r>
            <w:r w:rsidRPr="00812ECB">
              <w:rPr>
                <w:iCs/>
                <w:sz w:val="20"/>
                <w:szCs w:val="20"/>
              </w:rPr>
              <w:t xml:space="preserve">) * </w:t>
            </w:r>
            <w:r w:rsidRPr="00812ECB">
              <w:rPr>
                <w:i/>
                <w:iCs/>
                <w:sz w:val="20"/>
                <w:szCs w:val="20"/>
              </w:rPr>
              <w:t>T3</w:t>
            </w:r>
            <w:r w:rsidRPr="00812ECB">
              <w:rPr>
                <w:iCs/>
                <w:sz w:val="20"/>
                <w:szCs w:val="20"/>
              </w:rPr>
              <w:t xml:space="preserve">] * RTSPP </w:t>
            </w:r>
            <w:r w:rsidRPr="00812ECB">
              <w:rPr>
                <w:i/>
                <w:iCs/>
                <w:sz w:val="20"/>
                <w:szCs w:val="20"/>
                <w:vertAlign w:val="subscript"/>
              </w:rPr>
              <w:t>i, od, p</w:t>
            </w:r>
            <w:r w:rsidRPr="00812ECB">
              <w:rPr>
                <w:iCs/>
                <w:sz w:val="20"/>
                <w:szCs w:val="20"/>
              </w:rPr>
              <w:t xml:space="preserve">] + [RTQQNET </w:t>
            </w:r>
            <w:r w:rsidRPr="00812ECB">
              <w:rPr>
                <w:i/>
                <w:iCs/>
                <w:sz w:val="20"/>
                <w:szCs w:val="20"/>
                <w:vertAlign w:val="subscript"/>
              </w:rPr>
              <w:t>i, od, p</w:t>
            </w:r>
            <w:r w:rsidRPr="00812ECB">
              <w:rPr>
                <w:b/>
                <w:bCs/>
                <w:iCs/>
                <w:sz w:val="20"/>
                <w:szCs w:val="20"/>
              </w:rPr>
              <w:t xml:space="preserve"> </w:t>
            </w:r>
            <w:r w:rsidRPr="00812ECB">
              <w:rPr>
                <w:iCs/>
                <w:sz w:val="20"/>
                <w:szCs w:val="20"/>
              </w:rPr>
              <w:t xml:space="preserve">* </w:t>
            </w:r>
            <w:r w:rsidRPr="00812ECB">
              <w:rPr>
                <w:i/>
                <w:iCs/>
                <w:sz w:val="20"/>
                <w:szCs w:val="20"/>
              </w:rPr>
              <w:t>T5</w:t>
            </w:r>
            <w:r w:rsidRPr="00812ECB">
              <w:rPr>
                <w:iCs/>
                <w:sz w:val="20"/>
                <w:szCs w:val="20"/>
              </w:rPr>
              <w:t>]]</w:t>
            </w:r>
            <w:r w:rsidRPr="00812ECB">
              <w:rPr>
                <w:b/>
                <w:bCs/>
                <w:iCs/>
                <w:sz w:val="20"/>
                <w:szCs w:val="20"/>
              </w:rPr>
              <w:t>/</w:t>
            </w:r>
            <w:r w:rsidRPr="00812ECB">
              <w:rPr>
                <w:i/>
                <w:iCs/>
                <w:sz w:val="20"/>
                <w:szCs w:val="20"/>
              </w:rPr>
              <w:t>n</w:t>
            </w:r>
            <w:r w:rsidRPr="00812ECB">
              <w:rPr>
                <w:iCs/>
                <w:sz w:val="20"/>
                <w:szCs w:val="20"/>
              </w:rPr>
              <w:t xml:space="preserve">}, </w:t>
            </w:r>
          </w:p>
          <w:p w14:paraId="1F08AA5F"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G </w:t>
            </w:r>
            <w:r w:rsidRPr="00812ECB">
              <w:rPr>
                <w:i/>
                <w:iCs/>
                <w:sz w:val="20"/>
                <w:szCs w:val="20"/>
                <w:vertAlign w:val="subscript"/>
              </w:rPr>
              <w:t>i, od, p</w:t>
            </w:r>
            <w:r w:rsidRPr="00812ECB">
              <w:rPr>
                <w:iCs/>
                <w:sz w:val="20"/>
                <w:szCs w:val="20"/>
              </w:rPr>
              <w:t xml:space="preserve"> * </w:t>
            </w:r>
            <w:r w:rsidRPr="00812ECB">
              <w:rPr>
                <w:i/>
                <w:iCs/>
                <w:sz w:val="20"/>
                <w:szCs w:val="20"/>
              </w:rPr>
              <w:t>NUCADJ</w:t>
            </w:r>
            <w:r w:rsidRPr="00812ECB">
              <w:rPr>
                <w:iCs/>
                <w:sz w:val="20"/>
                <w:szCs w:val="20"/>
              </w:rPr>
              <w:t xml:space="preserve"> * </w:t>
            </w:r>
            <w:r w:rsidRPr="00812ECB">
              <w:rPr>
                <w:i/>
                <w:iCs/>
                <w:sz w:val="20"/>
                <w:szCs w:val="20"/>
              </w:rPr>
              <w:t>T1</w:t>
            </w:r>
            <w:r w:rsidRPr="00812ECB">
              <w:rPr>
                <w:iCs/>
                <w:sz w:val="20"/>
                <w:szCs w:val="20"/>
              </w:rPr>
              <w:t xml:space="preserve"> * RTSPP </w:t>
            </w:r>
            <w:r w:rsidRPr="00812ECB">
              <w:rPr>
                <w:i/>
                <w:iCs/>
                <w:sz w:val="20"/>
                <w:szCs w:val="20"/>
                <w:vertAlign w:val="subscript"/>
              </w:rPr>
              <w:t>i, od, p</w:t>
            </w:r>
            <w:r w:rsidRPr="00812ECB">
              <w:rPr>
                <w:b/>
                <w:bCs/>
                <w:iCs/>
                <w:sz w:val="20"/>
                <w:szCs w:val="20"/>
              </w:rPr>
              <w:t>]/</w:t>
            </w:r>
            <w:r w:rsidRPr="00812ECB">
              <w:rPr>
                <w:iCs/>
                <w:sz w:val="20"/>
                <w:szCs w:val="20"/>
              </w:rPr>
              <w:t>n},</w:t>
            </w:r>
          </w:p>
          <w:p w14:paraId="2A7CB80F"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iCs/>
                <w:sz w:val="20"/>
                <w:szCs w:val="20"/>
              </w:rPr>
              <w:t>DARTNET</w:t>
            </w:r>
            <w:r w:rsidRPr="00812ECB">
              <w:rPr>
                <w:iCs/>
                <w:sz w:val="16"/>
                <w:szCs w:val="20"/>
                <w:vertAlign w:val="subscript"/>
              </w:rPr>
              <w:t xml:space="preserve"> </w:t>
            </w:r>
            <w:r w:rsidRPr="00812ECB">
              <w:rPr>
                <w:i/>
                <w:iCs/>
                <w:sz w:val="20"/>
                <w:szCs w:val="20"/>
                <w:vertAlign w:val="subscript"/>
              </w:rPr>
              <w:t>i, od, p</w:t>
            </w:r>
            <w:r w:rsidRPr="00812ECB">
              <w:rPr>
                <w:iCs/>
                <w:sz w:val="20"/>
                <w:szCs w:val="20"/>
              </w:rPr>
              <w:t xml:space="preserve"> </w:t>
            </w:r>
            <w:r w:rsidRPr="00812ECB">
              <w:rPr>
                <w:iCs/>
                <w:sz w:val="16"/>
                <w:szCs w:val="20"/>
              </w:rPr>
              <w:t xml:space="preserve">* </w:t>
            </w:r>
            <w:r w:rsidRPr="00812ECB">
              <w:rPr>
                <w:i/>
                <w:iCs/>
                <w:sz w:val="20"/>
                <w:szCs w:val="20"/>
              </w:rPr>
              <w:t>T4</w:t>
            </w:r>
            <w:r w:rsidRPr="00812ECB">
              <w:rPr>
                <w:iCs/>
                <w:sz w:val="20"/>
                <w:szCs w:val="20"/>
              </w:rPr>
              <w:t>/</w:t>
            </w:r>
            <w:r w:rsidRPr="00812ECB">
              <w:rPr>
                <w:i/>
                <w:iCs/>
                <w:sz w:val="20"/>
                <w:szCs w:val="20"/>
              </w:rPr>
              <w:t>n</w:t>
            </w:r>
            <w:r w:rsidRPr="00812ECB">
              <w:rPr>
                <w:iCs/>
                <w:sz w:val="20"/>
                <w:szCs w:val="20"/>
              </w:rPr>
              <w:t>}],</w:t>
            </w:r>
          </w:p>
          <w:p w14:paraId="0DADDE1C" w14:textId="77777777" w:rsidR="00812ECB" w:rsidRPr="00812ECB" w:rsidRDefault="00812ECB" w:rsidP="00812ECB">
            <w:pPr>
              <w:spacing w:after="60"/>
              <w:ind w:left="1643" w:hanging="1373"/>
              <w:rPr>
                <w:iCs/>
                <w:sz w:val="20"/>
                <w:szCs w:val="20"/>
              </w:rPr>
            </w:pPr>
            <w:r w:rsidRPr="00812ECB">
              <w:rPr>
                <w:iCs/>
                <w:sz w:val="20"/>
                <w:szCs w:val="20"/>
              </w:rPr>
              <w:t xml:space="preserve">                      MAF * IMCE]</w:t>
            </w:r>
          </w:p>
          <w:p w14:paraId="622E96A9" w14:textId="77777777" w:rsidR="00812ECB" w:rsidRPr="00812ECB" w:rsidRDefault="00812ECB" w:rsidP="00812ECB">
            <w:pPr>
              <w:spacing w:after="60"/>
              <w:ind w:left="1643" w:hanging="1373"/>
              <w:rPr>
                <w:iCs/>
                <w:sz w:val="20"/>
                <w:szCs w:val="20"/>
              </w:rPr>
            </w:pPr>
          </w:p>
          <w:p w14:paraId="3056BDF8" w14:textId="77777777" w:rsidR="00812ECB" w:rsidRPr="00812ECB" w:rsidRDefault="00812ECB" w:rsidP="00812ECB">
            <w:pPr>
              <w:spacing w:after="60"/>
              <w:ind w:left="1402" w:hanging="1170"/>
              <w:rPr>
                <w:b/>
                <w:iCs/>
                <w:sz w:val="20"/>
                <w:szCs w:val="20"/>
              </w:rPr>
            </w:pPr>
            <w:r w:rsidRPr="00812ECB">
              <w:rPr>
                <w:iCs/>
                <w:sz w:val="20"/>
                <w:szCs w:val="20"/>
              </w:rPr>
              <w:t xml:space="preserve">RTQQNET </w:t>
            </w:r>
            <w:r w:rsidRPr="00812ECB">
              <w:rPr>
                <w:i/>
                <w:iCs/>
                <w:sz w:val="20"/>
                <w:szCs w:val="20"/>
                <w:vertAlign w:val="subscript"/>
              </w:rPr>
              <w:t>i, od, p</w:t>
            </w:r>
            <w:r w:rsidRPr="00812ECB">
              <w:rPr>
                <w:i/>
                <w:iCs/>
                <w:sz w:val="20"/>
                <w:szCs w:val="20"/>
              </w:rPr>
              <w:t xml:space="preserve"> </w:t>
            </w:r>
            <w:r w:rsidRPr="00812ECB">
              <w:rPr>
                <w:iCs/>
                <w:sz w:val="20"/>
                <w:szCs w:val="20"/>
              </w:rPr>
              <w:t>= Max</w:t>
            </w:r>
            <w:r w:rsidRPr="00812ECB">
              <w:rPr>
                <w:b/>
                <w:iCs/>
                <w:sz w:val="20"/>
                <w:szCs w:val="20"/>
              </w:rPr>
              <w:t>[</w:t>
            </w:r>
            <w:r w:rsidRPr="00812ECB">
              <w:rPr>
                <w:b/>
                <w:iCs/>
                <w:noProof/>
                <w:position w:val="-20"/>
                <w:sz w:val="20"/>
                <w:szCs w:val="20"/>
              </w:rPr>
              <w:drawing>
                <wp:inline distT="0" distB="0" distL="0" distR="0" wp14:anchorId="32126706" wp14:editId="070721CE">
                  <wp:extent cx="180975" cy="276225"/>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sz w:val="20"/>
                <w:szCs w:val="20"/>
              </w:rPr>
              <w:t>(</w:t>
            </w:r>
            <w:r w:rsidRPr="00812ECB">
              <w:rPr>
                <w:iCs/>
                <w:sz w:val="20"/>
                <w:szCs w:val="20"/>
              </w:rPr>
              <w:t xml:space="preserve">RTQQES </w:t>
            </w:r>
            <w:r w:rsidRPr="00812ECB">
              <w:rPr>
                <w:i/>
                <w:iCs/>
                <w:sz w:val="20"/>
                <w:szCs w:val="20"/>
                <w:vertAlign w:val="subscript"/>
              </w:rPr>
              <w:t xml:space="preserve">i, od, p, c </w:t>
            </w:r>
            <w:r w:rsidRPr="00812ECB">
              <w:rPr>
                <w:i/>
                <w:iCs/>
                <w:sz w:val="20"/>
                <w:szCs w:val="20"/>
              </w:rPr>
              <w:t>-</w:t>
            </w:r>
            <w:r w:rsidRPr="00812ECB">
              <w:rPr>
                <w:i/>
                <w:iCs/>
                <w:sz w:val="20"/>
                <w:szCs w:val="20"/>
                <w:vertAlign w:val="subscript"/>
              </w:rPr>
              <w:t xml:space="preserve"> </w:t>
            </w:r>
            <w:r w:rsidRPr="00812ECB">
              <w:rPr>
                <w:iCs/>
                <w:sz w:val="20"/>
                <w:szCs w:val="20"/>
              </w:rPr>
              <w:t xml:space="preserve">RTQQEP </w:t>
            </w:r>
            <w:r w:rsidRPr="00812ECB">
              <w:rPr>
                <w:i/>
                <w:iCs/>
                <w:sz w:val="20"/>
                <w:szCs w:val="20"/>
                <w:vertAlign w:val="subscript"/>
              </w:rPr>
              <w:t>i, od, p, c</w:t>
            </w:r>
            <w:r w:rsidRPr="00812ECB">
              <w:rPr>
                <w:iCs/>
                <w:sz w:val="20"/>
                <w:szCs w:val="20"/>
              </w:rPr>
              <w:t xml:space="preserve">), </w:t>
            </w:r>
            <w:r w:rsidRPr="00812ECB">
              <w:rPr>
                <w:i/>
                <w:iCs/>
                <w:sz w:val="20"/>
                <w:szCs w:val="20"/>
              </w:rPr>
              <w:t>BTCF</w:t>
            </w:r>
            <w:r w:rsidRPr="00812ECB">
              <w:rPr>
                <w:iCs/>
                <w:sz w:val="20"/>
                <w:szCs w:val="20"/>
              </w:rPr>
              <w:t xml:space="preserve"> *      </w:t>
            </w:r>
            <w:r w:rsidRPr="00812ECB">
              <w:rPr>
                <w:b/>
                <w:iCs/>
                <w:noProof/>
                <w:position w:val="-20"/>
                <w:sz w:val="20"/>
                <w:szCs w:val="20"/>
              </w:rPr>
              <w:drawing>
                <wp:inline distT="0" distB="0" distL="0" distR="0" wp14:anchorId="37A8A065" wp14:editId="5B1E243F">
                  <wp:extent cx="180975" cy="27622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sz w:val="20"/>
                <w:szCs w:val="20"/>
              </w:rPr>
              <w:t xml:space="preserve">(RTQQES </w:t>
            </w:r>
            <w:r w:rsidRPr="00812ECB">
              <w:rPr>
                <w:i/>
                <w:iCs/>
                <w:sz w:val="20"/>
                <w:szCs w:val="20"/>
                <w:vertAlign w:val="subscript"/>
              </w:rPr>
              <w:t>i, od, p, c</w:t>
            </w:r>
            <w:r w:rsidRPr="00812ECB">
              <w:rPr>
                <w:iCs/>
                <w:sz w:val="20"/>
                <w:szCs w:val="20"/>
              </w:rPr>
              <w:t xml:space="preserve"> – RTQQEP </w:t>
            </w:r>
            <w:r w:rsidRPr="00812ECB">
              <w:rPr>
                <w:i/>
                <w:iCs/>
                <w:sz w:val="20"/>
                <w:szCs w:val="20"/>
                <w:vertAlign w:val="subscript"/>
              </w:rPr>
              <w:t>i, od, p, c</w:t>
            </w:r>
            <w:r w:rsidRPr="00812ECB">
              <w:rPr>
                <w:iCs/>
                <w:sz w:val="20"/>
                <w:szCs w:val="20"/>
              </w:rPr>
              <w:t xml:space="preserve">)] * RTSPP </w:t>
            </w:r>
            <w:r w:rsidRPr="00812ECB">
              <w:rPr>
                <w:i/>
                <w:iCs/>
                <w:sz w:val="20"/>
                <w:szCs w:val="20"/>
                <w:vertAlign w:val="subscript"/>
              </w:rPr>
              <w:t>i, od, p</w:t>
            </w:r>
          </w:p>
          <w:p w14:paraId="0AC28E24" w14:textId="77777777" w:rsidR="00812ECB" w:rsidRPr="00812ECB" w:rsidRDefault="00812ECB" w:rsidP="00812ECB">
            <w:pPr>
              <w:spacing w:after="60"/>
              <w:ind w:left="293"/>
              <w:rPr>
                <w:b/>
                <w:iCs/>
                <w:sz w:val="20"/>
                <w:szCs w:val="20"/>
              </w:rPr>
            </w:pPr>
          </w:p>
          <w:p w14:paraId="64D3B3A6"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DARTNET</w:t>
            </w:r>
            <w:r w:rsidRPr="00812ECB">
              <w:rPr>
                <w:i/>
                <w:iCs/>
                <w:sz w:val="20"/>
                <w:szCs w:val="20"/>
                <w:vertAlign w:val="subscript"/>
              </w:rPr>
              <w:t xml:space="preserve"> i, od, p </w:t>
            </w:r>
            <w:r w:rsidRPr="00812ECB">
              <w:rPr>
                <w:iCs/>
                <w:color w:val="000000"/>
                <w:sz w:val="20"/>
                <w:szCs w:val="20"/>
              </w:rPr>
              <w:t xml:space="preserve"> = DAM EOO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TPO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color w:val="000000"/>
                <w:sz w:val="20"/>
                <w:szCs w:val="20"/>
              </w:rPr>
              <w:t xml:space="preserve"> + DAM PTP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DARTPTP</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EOB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p>
          <w:p w14:paraId="289FC677" w14:textId="77777777" w:rsidR="00812ECB" w:rsidRPr="00812ECB" w:rsidRDefault="00812ECB" w:rsidP="00812ECB">
            <w:pPr>
              <w:keepNext/>
              <w:tabs>
                <w:tab w:val="left" w:pos="1728"/>
                <w:tab w:val="center" w:pos="4536"/>
                <w:tab w:val="right" w:pos="9360"/>
              </w:tabs>
              <w:spacing w:before="240" w:after="60"/>
              <w:ind w:left="1733" w:hanging="1440"/>
              <w:outlineLvl w:val="6"/>
              <w:rPr>
                <w:sz w:val="20"/>
                <w:szCs w:val="20"/>
              </w:rPr>
            </w:pPr>
            <w:r w:rsidRPr="00812ECB">
              <w:rPr>
                <w:sz w:val="20"/>
                <w:szCs w:val="20"/>
              </w:rPr>
              <w:t>Where:</w:t>
            </w:r>
          </w:p>
          <w:p w14:paraId="148D90EF" w14:textId="77777777" w:rsidR="00812ECB" w:rsidRPr="00812ECB" w:rsidRDefault="00812ECB" w:rsidP="00812ECB">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693" w:name="_Hlk115958648"/>
            <w:r w:rsidRPr="00812ECB">
              <w:rPr>
                <w:iCs/>
                <w:sz w:val="20"/>
                <w:szCs w:val="20"/>
              </w:rPr>
              <w:t>G</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Total </w:t>
            </w:r>
            <w:ins w:id="1694" w:author="ERCOT" w:date="2022-10-06T14:42:00Z">
              <w:r w:rsidRPr="00812ECB">
                <w:rPr>
                  <w:i/>
                  <w:iCs/>
                  <w:sz w:val="20"/>
                  <w:szCs w:val="20"/>
                </w:rPr>
                <w:t xml:space="preserve">Net </w:t>
              </w:r>
            </w:ins>
            <w:r w:rsidRPr="00812ECB">
              <w:rPr>
                <w:i/>
                <w:iCs/>
                <w:sz w:val="20"/>
                <w:szCs w:val="20"/>
              </w:rPr>
              <w:t>Metered Generation at all Resource Nodes</w:t>
            </w:r>
            <w:ins w:id="1695" w:author="ERCOT" w:date="2023-06-07T10:49:00Z">
              <w:r w:rsidRPr="00812ECB">
                <w:rPr>
                  <w:i/>
                  <w:iCs/>
                  <w:sz w:val="20"/>
                  <w:szCs w:val="20"/>
                </w:rPr>
                <w:t>,</w:t>
              </w:r>
            </w:ins>
            <w:r w:rsidRPr="00812ECB">
              <w:rPr>
                <w:iCs/>
                <w:sz w:val="20"/>
                <w:szCs w:val="20"/>
              </w:rPr>
              <w:t xml:space="preserve"> </w:t>
            </w:r>
            <w:ins w:id="1696" w:author="ERCOT" w:date="2022-09-26T12:04:00Z">
              <w:r w:rsidRPr="00812ECB">
                <w:rPr>
                  <w:i/>
                  <w:iCs/>
                  <w:sz w:val="20"/>
                  <w:szCs w:val="20"/>
                </w:rPr>
                <w:t>inc</w:t>
              </w:r>
            </w:ins>
            <w:ins w:id="1697" w:author="ERCOT" w:date="2022-10-06T14:43:00Z">
              <w:r w:rsidRPr="00812ECB">
                <w:rPr>
                  <w:i/>
                  <w:iCs/>
                  <w:sz w:val="20"/>
                  <w:szCs w:val="20"/>
                </w:rPr>
                <w:t>l</w:t>
              </w:r>
            </w:ins>
            <w:ins w:id="1698" w:author="ERCOT" w:date="2022-09-26T12:04:00Z">
              <w:r w:rsidRPr="00812ECB">
                <w:rPr>
                  <w:i/>
                  <w:iCs/>
                  <w:sz w:val="20"/>
                  <w:szCs w:val="20"/>
                </w:rPr>
                <w:t xml:space="preserve">uding Wholesale Storage Load and Controllable Load Resources (CLRs) that are not Aggregate Load Resources (ALRs)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 xml:space="preserve">od </w:t>
            </w:r>
            <w:r w:rsidRPr="00812ECB">
              <w:rPr>
                <w:iCs/>
                <w:sz w:val="20"/>
                <w:szCs w:val="20"/>
              </w:rPr>
              <w:t xml:space="preserve">at Settlement Point </w:t>
            </w:r>
            <w:r w:rsidRPr="00812ECB">
              <w:rPr>
                <w:i/>
                <w:iCs/>
                <w:sz w:val="20"/>
                <w:szCs w:val="20"/>
              </w:rPr>
              <w:t>p</w:t>
            </w:r>
          </w:p>
          <w:bookmarkEnd w:id="1693"/>
          <w:p w14:paraId="15FDE22A" w14:textId="77777777" w:rsidR="00812ECB" w:rsidRPr="00812ECB" w:rsidRDefault="00812ECB" w:rsidP="00812ECB">
            <w:pPr>
              <w:tabs>
                <w:tab w:val="right" w:pos="9360"/>
              </w:tabs>
              <w:spacing w:after="60"/>
              <w:ind w:left="1733" w:hanging="1440"/>
              <w:rPr>
                <w:rFonts w:ascii="Cambria" w:hAnsi="Cambria"/>
                <w:i/>
                <w:iCs/>
                <w:color w:val="404040"/>
                <w:sz w:val="20"/>
                <w:szCs w:val="20"/>
              </w:rPr>
            </w:pPr>
            <w:r w:rsidRPr="00812ECB">
              <w:rPr>
                <w:iCs/>
                <w:sz w:val="20"/>
                <w:szCs w:val="20"/>
              </w:rPr>
              <w:t>L</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Total Adjusted Metered Load (AML) at all Load Zones</w:t>
            </w:r>
            <w:ins w:id="1699" w:author="ERCOT" w:date="2023-06-07T10:50:00Z">
              <w:r w:rsidRPr="00812ECB">
                <w:rPr>
                  <w:i/>
                  <w:iCs/>
                  <w:sz w:val="20"/>
                  <w:szCs w:val="20"/>
                </w:rPr>
                <w:t>,</w:t>
              </w:r>
            </w:ins>
            <w:r w:rsidRPr="00812ECB">
              <w:rPr>
                <w:iCs/>
                <w:sz w:val="20"/>
                <w:szCs w:val="20"/>
              </w:rPr>
              <w:t xml:space="preserve"> </w:t>
            </w:r>
            <w:ins w:id="1700" w:author="ERCOT" w:date="2022-09-26T12:04:00Z">
              <w:r w:rsidRPr="00812ECB">
                <w:rPr>
                  <w:i/>
                  <w:iCs/>
                  <w:sz w:val="20"/>
                  <w:szCs w:val="20"/>
                </w:rPr>
                <w:t xml:space="preserve">excluding </w:t>
              </w:r>
            </w:ins>
            <w:ins w:id="1701" w:author="ERCOT" w:date="2022-09-26T12:06:00Z">
              <w:r w:rsidRPr="00812ECB">
                <w:rPr>
                  <w:i/>
                  <w:iCs/>
                  <w:sz w:val="20"/>
                  <w:szCs w:val="20"/>
                </w:rPr>
                <w:t>CLR</w:t>
              </w:r>
            </w:ins>
            <w:ins w:id="1702" w:author="ERCOT" w:date="2022-09-26T12:04:00Z">
              <w:r w:rsidRPr="00812ECB">
                <w:rPr>
                  <w:i/>
                  <w:iCs/>
                  <w:sz w:val="20"/>
                  <w:szCs w:val="20"/>
                </w:rPr>
                <w:t xml:space="preserve"> Load of </w:t>
              </w:r>
            </w:ins>
            <w:ins w:id="1703" w:author="ERCOT" w:date="2022-09-26T12:09:00Z">
              <w:r w:rsidRPr="00812ECB">
                <w:rPr>
                  <w:i/>
                  <w:iCs/>
                  <w:sz w:val="20"/>
                  <w:szCs w:val="20"/>
                </w:rPr>
                <w:t>CLR</w:t>
              </w:r>
            </w:ins>
            <w:ins w:id="1704" w:author="ERCOT" w:date="2023-06-07T10:52:00Z">
              <w:r w:rsidRPr="00812ECB">
                <w:rPr>
                  <w:i/>
                  <w:iCs/>
                  <w:sz w:val="20"/>
                  <w:szCs w:val="20"/>
                </w:rPr>
                <w:t>s</w:t>
              </w:r>
            </w:ins>
            <w:ins w:id="1705" w:author="ERCOT" w:date="2022-09-26T12:06:00Z">
              <w:r w:rsidRPr="00812ECB">
                <w:rPr>
                  <w:i/>
                  <w:iCs/>
                  <w:sz w:val="20"/>
                  <w:szCs w:val="20"/>
                </w:rPr>
                <w:t xml:space="preserve"> </w:t>
              </w:r>
            </w:ins>
            <w:ins w:id="1706" w:author="ERCOT" w:date="2022-09-26T12:04:00Z">
              <w:r w:rsidRPr="00812ECB">
                <w:rPr>
                  <w:i/>
                  <w:iCs/>
                  <w:sz w:val="20"/>
                  <w:szCs w:val="20"/>
                </w:rPr>
                <w:t xml:space="preserve">that </w:t>
              </w:r>
            </w:ins>
            <w:ins w:id="1707" w:author="ERCOT" w:date="2023-06-07T10:52:00Z">
              <w:r w:rsidRPr="00812ECB">
                <w:rPr>
                  <w:i/>
                  <w:iCs/>
                  <w:sz w:val="20"/>
                  <w:szCs w:val="20"/>
                </w:rPr>
                <w:t>are</w:t>
              </w:r>
            </w:ins>
            <w:ins w:id="1708" w:author="ERCOT" w:date="2022-09-26T12:04:00Z">
              <w:r w:rsidRPr="00812ECB">
                <w:rPr>
                  <w:i/>
                  <w:iCs/>
                  <w:sz w:val="20"/>
                  <w:szCs w:val="20"/>
                </w:rPr>
                <w:t xml:space="preserve"> </w:t>
              </w:r>
            </w:ins>
            <w:ins w:id="1709" w:author="ERCOT" w:date="2022-09-26T12:07:00Z">
              <w:r w:rsidRPr="00812ECB">
                <w:rPr>
                  <w:i/>
                  <w:iCs/>
                  <w:sz w:val="20"/>
                  <w:szCs w:val="20"/>
                </w:rPr>
                <w:t xml:space="preserve">not </w:t>
              </w:r>
            </w:ins>
            <w:ins w:id="1710" w:author="ERCOT" w:date="2022-09-26T12:09:00Z">
              <w:r w:rsidRPr="00812ECB">
                <w:rPr>
                  <w:i/>
                  <w:iCs/>
                  <w:sz w:val="20"/>
                  <w:szCs w:val="20"/>
                </w:rPr>
                <w:t>ALR</w:t>
              </w:r>
            </w:ins>
            <w:ins w:id="1711" w:author="ERCOT" w:date="2023-06-07T10:52:00Z">
              <w:r w:rsidRPr="00812ECB">
                <w:rPr>
                  <w:i/>
                  <w:iCs/>
                  <w:sz w:val="20"/>
                  <w:szCs w:val="20"/>
                </w:rPr>
                <w:t>s</w:t>
              </w:r>
            </w:ins>
            <w:ins w:id="1712" w:author="ERCOT" w:date="2022-09-26T12:08: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47DA27B8" w14:textId="77777777" w:rsidR="00812ECB" w:rsidRPr="00812ECB" w:rsidRDefault="00812ECB" w:rsidP="00812ECB">
            <w:pPr>
              <w:tabs>
                <w:tab w:val="right" w:pos="9360"/>
              </w:tabs>
              <w:spacing w:after="60"/>
              <w:ind w:left="1733" w:hanging="1440"/>
              <w:rPr>
                <w:iCs/>
                <w:sz w:val="20"/>
                <w:szCs w:val="20"/>
              </w:rPr>
            </w:pPr>
            <w:r w:rsidRPr="00812ECB">
              <w:rPr>
                <w:sz w:val="20"/>
                <w:szCs w:val="20"/>
              </w:rPr>
              <w:lastRenderedPageBreak/>
              <w:t xml:space="preserve">MAF = </w:t>
            </w:r>
            <w:r w:rsidRPr="00812ECB">
              <w:rPr>
                <w:sz w:val="20"/>
                <w:szCs w:val="20"/>
              </w:rPr>
              <w:tab/>
            </w:r>
            <w:r w:rsidRPr="00812ECB">
              <w:rPr>
                <w:i/>
                <w:sz w:val="20"/>
                <w:szCs w:val="20"/>
              </w:rPr>
              <w:t>Market Adjustment Factor</w:t>
            </w:r>
            <w:r w:rsidRPr="00812ECB">
              <w:rPr>
                <w:iCs/>
                <w:sz w:val="20"/>
                <w:szCs w:val="20"/>
              </w:rPr>
              <w:t>—</w:t>
            </w:r>
            <w:r w:rsidRPr="00812ECB">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17329C1B" w14:textId="77777777" w:rsidR="00812ECB" w:rsidRPr="00812ECB" w:rsidRDefault="00812ECB" w:rsidP="00812ECB">
            <w:pPr>
              <w:tabs>
                <w:tab w:val="right" w:pos="9360"/>
              </w:tabs>
              <w:spacing w:after="60"/>
              <w:ind w:left="1733" w:hanging="1440"/>
              <w:rPr>
                <w:iCs/>
                <w:sz w:val="20"/>
                <w:szCs w:val="20"/>
              </w:rPr>
            </w:pPr>
            <w:r w:rsidRPr="00812ECB">
              <w:rPr>
                <w:i/>
                <w:iCs/>
                <w:sz w:val="20"/>
                <w:szCs w:val="20"/>
              </w:rPr>
              <w:t>NUCADJ</w:t>
            </w:r>
            <w:r w:rsidRPr="00812ECB">
              <w:rPr>
                <w:iCs/>
                <w:sz w:val="20"/>
                <w:szCs w:val="20"/>
                <w:vertAlign w:val="subscript"/>
              </w:rPr>
              <w:t xml:space="preserve"> </w:t>
            </w:r>
            <w:r w:rsidRPr="00812ECB">
              <w:rPr>
                <w:iCs/>
                <w:sz w:val="20"/>
                <w:szCs w:val="20"/>
              </w:rPr>
              <w:t xml:space="preserve">= </w:t>
            </w:r>
            <w:r w:rsidRPr="00812ECB">
              <w:rPr>
                <w:iCs/>
                <w:sz w:val="20"/>
                <w:szCs w:val="20"/>
              </w:rPr>
              <w:tab/>
            </w:r>
            <w:r w:rsidRPr="00812ECB">
              <w:rPr>
                <w:i/>
                <w:sz w:val="20"/>
                <w:szCs w:val="20"/>
              </w:rPr>
              <w:t>Net Unit Contingent Adjustment</w:t>
            </w:r>
            <w:r w:rsidRPr="00812ECB">
              <w:rPr>
                <w:iCs/>
                <w:sz w:val="20"/>
                <w:szCs w:val="20"/>
              </w:rPr>
              <w:t xml:space="preserve">—To </w:t>
            </w:r>
            <w:r w:rsidRPr="00812ECB">
              <w:rPr>
                <w:sz w:val="20"/>
                <w:szCs w:val="20"/>
              </w:rPr>
              <w:t>allow</w:t>
            </w:r>
            <w:r w:rsidRPr="00812ECB">
              <w:rPr>
                <w:iCs/>
                <w:sz w:val="20"/>
                <w:szCs w:val="20"/>
              </w:rPr>
              <w:t xml:space="preserve"> for situations where a generator may unintentionally or intentionally meet its requirement from the Real-Time Market (RTM)</w:t>
            </w:r>
          </w:p>
          <w:p w14:paraId="0B9B7E9F"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RTQQNET</w:t>
            </w:r>
            <w:r w:rsidRPr="00812ECB">
              <w:rPr>
                <w:i/>
                <w:iCs/>
                <w:sz w:val="20"/>
                <w:szCs w:val="20"/>
                <w:vertAlign w:val="subscript"/>
              </w:rPr>
              <w:t xml:space="preserve"> i, od, p </w:t>
            </w:r>
            <w:r w:rsidRPr="00812ECB">
              <w:rPr>
                <w:iCs/>
                <w:sz w:val="20"/>
                <w:szCs w:val="20"/>
              </w:rPr>
              <w:t xml:space="preserve">= </w:t>
            </w:r>
            <w:r w:rsidRPr="00812ECB">
              <w:rPr>
                <w:i/>
                <w:iCs/>
                <w:sz w:val="20"/>
                <w:szCs w:val="20"/>
              </w:rPr>
              <w:t>Net QSE-to-QSE Energy Trades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67553FD3"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RTQQES</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seller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4C7E65FB"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RTQQEP</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buyer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281B3057" w14:textId="77777777" w:rsidR="00812ECB" w:rsidRPr="00812ECB" w:rsidRDefault="00812ECB" w:rsidP="00812ECB">
            <w:pPr>
              <w:tabs>
                <w:tab w:val="right" w:pos="9360"/>
              </w:tabs>
              <w:spacing w:after="60"/>
              <w:ind w:left="1733" w:hanging="1440"/>
              <w:rPr>
                <w:i/>
                <w:iCs/>
                <w:sz w:val="20"/>
                <w:szCs w:val="20"/>
              </w:rPr>
            </w:pPr>
            <w:r w:rsidRPr="00812ECB">
              <w:rPr>
                <w:i/>
                <w:iCs/>
                <w:sz w:val="20"/>
                <w:szCs w:val="20"/>
              </w:rPr>
              <w:t>BTCF</w:t>
            </w:r>
            <w:r w:rsidRPr="00812ECB">
              <w:rPr>
                <w:iCs/>
                <w:sz w:val="20"/>
                <w:szCs w:val="20"/>
              </w:rPr>
              <w:t xml:space="preserve"> =                </w:t>
            </w:r>
            <w:r w:rsidRPr="00812ECB">
              <w:rPr>
                <w:i/>
                <w:iCs/>
                <w:sz w:val="20"/>
                <w:szCs w:val="20"/>
              </w:rPr>
              <w:t>Bilateral Trades Credit Factor</w:t>
            </w:r>
          </w:p>
          <w:p w14:paraId="361A517F"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RTSPP</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Real-Time Settlement Point Price</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AB55173"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DARTNET</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Net DAM </w:t>
            </w:r>
            <w:del w:id="1713" w:author="ERCOT" w:date="2023-06-07T11:30:00Z">
              <w:r w:rsidRPr="00812ECB" w:rsidDel="00A6498D">
                <w:rPr>
                  <w:i/>
                  <w:iCs/>
                  <w:sz w:val="20"/>
                  <w:szCs w:val="20"/>
                </w:rPr>
                <w:delText>a</w:delText>
              </w:r>
            </w:del>
            <w:ins w:id="1714" w:author="ERCOT" w:date="2023-06-07T11:30:00Z">
              <w:r w:rsidRPr="00812ECB">
                <w:rPr>
                  <w:i/>
                  <w:iCs/>
                  <w:sz w:val="20"/>
                  <w:szCs w:val="20"/>
                </w:rPr>
                <w:t>A</w:t>
              </w:r>
            </w:ins>
            <w:r w:rsidRPr="00812ECB">
              <w:rPr>
                <w:i/>
                <w:iCs/>
                <w:sz w:val="20"/>
                <w:szCs w:val="20"/>
              </w:rPr>
              <w:t>ctivities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027A3A"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DART</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Day-Ahead - Real-Time Spread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3F17C78E"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DAM EOB Cleared</w:t>
            </w:r>
            <w:r w:rsidRPr="00812ECB">
              <w:rPr>
                <w:iCs/>
                <w:color w:val="000000"/>
                <w:sz w:val="20"/>
                <w:szCs w:val="20"/>
                <w:vertAlign w:val="subscript"/>
              </w:rPr>
              <w:t xml:space="preserve"> </w:t>
            </w:r>
            <w:r w:rsidRPr="00812ECB">
              <w:rPr>
                <w:i/>
                <w:iCs/>
                <w:sz w:val="20"/>
                <w:szCs w:val="20"/>
                <w:vertAlign w:val="subscript"/>
              </w:rPr>
              <w:t>i, od, p</w:t>
            </w:r>
            <w:r w:rsidRPr="00812ECB">
              <w:rPr>
                <w:iCs/>
                <w:sz w:val="20"/>
                <w:szCs w:val="20"/>
              </w:rPr>
              <w:t xml:space="preserve"> = </w:t>
            </w:r>
            <w:r w:rsidRPr="00812ECB">
              <w:rPr>
                <w:i/>
                <w:iCs/>
                <w:sz w:val="20"/>
                <w:szCs w:val="20"/>
              </w:rPr>
              <w:t xml:space="preserve">DAM Energy Only Bids </w:t>
            </w:r>
            <w:ins w:id="1715" w:author="ERCOT" w:date="2022-09-13T13:03:00Z">
              <w:r w:rsidRPr="00812ECB">
                <w:rPr>
                  <w:i/>
                  <w:iCs/>
                  <w:sz w:val="20"/>
                  <w:szCs w:val="20"/>
                </w:rPr>
                <w:t xml:space="preserve">and Energy Bid Curves </w:t>
              </w:r>
            </w:ins>
            <w:r w:rsidRPr="00812ECB">
              <w:rPr>
                <w:i/>
                <w:iCs/>
                <w:sz w:val="20"/>
                <w:szCs w:val="20"/>
              </w:rPr>
              <w:t>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E4F6D2D" w14:textId="77777777" w:rsidR="00812ECB" w:rsidRPr="00812ECB" w:rsidRDefault="00812ECB" w:rsidP="00812ECB">
            <w:pPr>
              <w:tabs>
                <w:tab w:val="right" w:pos="9360"/>
              </w:tabs>
              <w:spacing w:after="60"/>
              <w:ind w:left="1728" w:hanging="1440"/>
              <w:rPr>
                <w:i/>
                <w:iCs/>
                <w:sz w:val="20"/>
                <w:szCs w:val="20"/>
              </w:rPr>
            </w:pPr>
            <w:r w:rsidRPr="00812ECB">
              <w:rPr>
                <w:iCs/>
                <w:sz w:val="20"/>
                <w:szCs w:val="20"/>
              </w:rPr>
              <w:t>DAM EOO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DAM Energy Only Offers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81C21FB" w14:textId="77777777" w:rsidR="00812ECB" w:rsidRPr="00812ECB" w:rsidRDefault="00812ECB" w:rsidP="00812ECB">
            <w:pPr>
              <w:spacing w:after="60"/>
              <w:ind w:left="1733" w:hanging="1440"/>
              <w:rPr>
                <w:iCs/>
                <w:sz w:val="20"/>
                <w:szCs w:val="20"/>
              </w:rPr>
            </w:pPr>
            <w:r w:rsidRPr="00812ECB">
              <w:rPr>
                <w:iCs/>
                <w:sz w:val="20"/>
                <w:szCs w:val="20"/>
              </w:rPr>
              <w:t>DAM TPO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DAM Three-Part Offers 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A504A5E" w14:textId="77777777" w:rsidR="00812ECB" w:rsidRPr="00812ECB" w:rsidRDefault="00812ECB" w:rsidP="00812ECB">
            <w:pPr>
              <w:spacing w:after="60"/>
              <w:ind w:left="1733" w:hanging="1440"/>
              <w:rPr>
                <w:iCs/>
                <w:sz w:val="20"/>
                <w:szCs w:val="20"/>
              </w:rPr>
            </w:pPr>
            <w:r w:rsidRPr="00812ECB">
              <w:rPr>
                <w:iCs/>
                <w:sz w:val="20"/>
                <w:szCs w:val="20"/>
              </w:rPr>
              <w:t xml:space="preserve">DAM PTP Cleared </w:t>
            </w:r>
            <w:r w:rsidRPr="00812ECB">
              <w:rPr>
                <w:i/>
                <w:iCs/>
                <w:sz w:val="20"/>
                <w:szCs w:val="20"/>
                <w:vertAlign w:val="subscript"/>
              </w:rPr>
              <w:t>i, od, p</w:t>
            </w:r>
            <w:r w:rsidRPr="00812ECB">
              <w:rPr>
                <w:iCs/>
                <w:sz w:val="20"/>
                <w:szCs w:val="20"/>
              </w:rPr>
              <w:t xml:space="preserve"> = </w:t>
            </w:r>
            <w:r w:rsidRPr="00812ECB">
              <w:rPr>
                <w:i/>
                <w:iCs/>
                <w:sz w:val="20"/>
                <w:szCs w:val="20"/>
              </w:rPr>
              <w:t xml:space="preserve">DAM Point-to-Point (PTP) Obligations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4541A3C2" w14:textId="77777777" w:rsidR="00812ECB" w:rsidRPr="00812ECB" w:rsidRDefault="00812ECB" w:rsidP="00812ECB">
            <w:pPr>
              <w:spacing w:after="60"/>
              <w:ind w:left="1733" w:hanging="1440"/>
              <w:rPr>
                <w:iCs/>
                <w:sz w:val="20"/>
                <w:szCs w:val="20"/>
              </w:rPr>
            </w:pPr>
            <w:r w:rsidRPr="00812ECB">
              <w:rPr>
                <w:iCs/>
                <w:sz w:val="20"/>
                <w:szCs w:val="20"/>
              </w:rPr>
              <w:t xml:space="preserve">DARTPTP </w:t>
            </w:r>
            <w:r w:rsidRPr="00812ECB">
              <w:rPr>
                <w:i/>
                <w:iCs/>
                <w:sz w:val="20"/>
                <w:szCs w:val="20"/>
                <w:vertAlign w:val="subscript"/>
              </w:rPr>
              <w:t>i, od, p</w:t>
            </w:r>
            <w:r w:rsidRPr="00812ECB">
              <w:rPr>
                <w:iCs/>
                <w:sz w:val="20"/>
                <w:szCs w:val="20"/>
              </w:rPr>
              <w:t xml:space="preserve"> =  </w:t>
            </w:r>
            <w:r w:rsidRPr="00812ECB">
              <w:rPr>
                <w:i/>
                <w:iCs/>
                <w:sz w:val="20"/>
                <w:szCs w:val="20"/>
              </w:rPr>
              <w:t xml:space="preserve">Day-Ahead - Real-Time Spread </w:t>
            </w:r>
            <w:r w:rsidRPr="00812ECB">
              <w:rPr>
                <w:iCs/>
                <w:sz w:val="20"/>
                <w:szCs w:val="20"/>
              </w:rPr>
              <w:t xml:space="preserve">for value of PTP Obligation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2341861" w14:textId="77777777" w:rsidR="00812ECB" w:rsidRPr="00812ECB" w:rsidRDefault="00812ECB" w:rsidP="00812ECB">
            <w:pPr>
              <w:spacing w:after="60"/>
              <w:ind w:left="1733" w:hanging="1440"/>
              <w:rPr>
                <w:iCs/>
                <w:sz w:val="20"/>
                <w:szCs w:val="20"/>
              </w:rPr>
            </w:pPr>
            <w:r w:rsidRPr="00812ECB">
              <w:rPr>
                <w:i/>
                <w:iCs/>
                <w:sz w:val="20"/>
                <w:szCs w:val="20"/>
              </w:rPr>
              <w:t>c</w:t>
            </w:r>
            <w:r w:rsidRPr="00812ECB">
              <w:rPr>
                <w:iCs/>
                <w:sz w:val="20"/>
                <w:szCs w:val="20"/>
              </w:rPr>
              <w:t xml:space="preserve"> = </w:t>
            </w:r>
            <w:r w:rsidRPr="00812ECB">
              <w:rPr>
                <w:iCs/>
                <w:sz w:val="20"/>
                <w:szCs w:val="20"/>
              </w:rPr>
              <w:tab/>
              <w:t xml:space="preserve">Bilateral Counter-Party </w:t>
            </w:r>
          </w:p>
          <w:p w14:paraId="2397FEFB" w14:textId="77777777" w:rsidR="00812ECB" w:rsidRPr="00812ECB" w:rsidRDefault="00812ECB" w:rsidP="00812ECB">
            <w:pPr>
              <w:spacing w:after="60"/>
              <w:ind w:left="1733" w:hanging="1440"/>
              <w:rPr>
                <w:i/>
                <w:iCs/>
                <w:sz w:val="20"/>
                <w:szCs w:val="20"/>
              </w:rPr>
            </w:pPr>
            <w:proofErr w:type="spellStart"/>
            <w:r w:rsidRPr="00812ECB">
              <w:rPr>
                <w:i/>
                <w:iCs/>
                <w:sz w:val="20"/>
                <w:szCs w:val="20"/>
              </w:rPr>
              <w:t>cif</w:t>
            </w:r>
            <w:proofErr w:type="spellEnd"/>
            <w:r w:rsidRPr="00812ECB">
              <w:rPr>
                <w:i/>
                <w:iCs/>
                <w:sz w:val="20"/>
                <w:szCs w:val="20"/>
              </w:rPr>
              <w:t xml:space="preserve"> =</w:t>
            </w:r>
            <w:r w:rsidRPr="00812ECB">
              <w:rPr>
                <w:i/>
                <w:iCs/>
                <w:sz w:val="20"/>
                <w:szCs w:val="20"/>
              </w:rPr>
              <w:tab/>
              <w:t>Cap Interval Factor</w:t>
            </w:r>
            <w:r w:rsidRPr="00812ECB">
              <w:rPr>
                <w:iCs/>
                <w:sz w:val="20"/>
                <w:szCs w:val="20"/>
              </w:rPr>
              <w:t xml:space="preserve"> - Represents the historic largest percentage of System-Wide Offer Cap (SWCAP) intervals during a calendar day</w:t>
            </w:r>
          </w:p>
          <w:p w14:paraId="191DB071" w14:textId="77777777" w:rsidR="00812ECB" w:rsidRPr="00812ECB" w:rsidRDefault="00812ECB" w:rsidP="00812ECB">
            <w:pPr>
              <w:spacing w:after="60"/>
              <w:ind w:left="1733" w:hanging="1440"/>
              <w:rPr>
                <w:iCs/>
                <w:sz w:val="20"/>
                <w:szCs w:val="20"/>
              </w:rPr>
            </w:pPr>
            <w:r w:rsidRPr="00812ECB">
              <w:rPr>
                <w:i/>
                <w:iCs/>
                <w:sz w:val="20"/>
                <w:szCs w:val="20"/>
              </w:rPr>
              <w:t>e</w:t>
            </w:r>
            <w:r w:rsidRPr="00812ECB">
              <w:rPr>
                <w:iCs/>
                <w:sz w:val="20"/>
                <w:szCs w:val="20"/>
              </w:rPr>
              <w:t xml:space="preserve"> = </w:t>
            </w:r>
            <w:r w:rsidRPr="00812ECB">
              <w:rPr>
                <w:iCs/>
                <w:sz w:val="20"/>
                <w:szCs w:val="20"/>
              </w:rPr>
              <w:tab/>
              <w:t xml:space="preserve">Most recent </w:t>
            </w:r>
            <w:r w:rsidRPr="00812ECB">
              <w:rPr>
                <w:i/>
                <w:iCs/>
                <w:sz w:val="20"/>
                <w:szCs w:val="20"/>
              </w:rPr>
              <w:t>n</w:t>
            </w:r>
            <w:r w:rsidRPr="00812ECB">
              <w:rPr>
                <w:iCs/>
                <w:sz w:val="20"/>
                <w:szCs w:val="20"/>
              </w:rPr>
              <w:t xml:space="preserve"> Operating Days for which RTM Initial Settlement Statements are available</w:t>
            </w:r>
          </w:p>
          <w:p w14:paraId="23068D95" w14:textId="77777777" w:rsidR="00812ECB" w:rsidRPr="00812ECB" w:rsidRDefault="00812ECB" w:rsidP="00812ECB">
            <w:pPr>
              <w:spacing w:after="60"/>
              <w:ind w:left="1733" w:hanging="1440"/>
              <w:rPr>
                <w:iCs/>
                <w:sz w:val="20"/>
                <w:szCs w:val="20"/>
              </w:rPr>
            </w:pPr>
            <w:r w:rsidRPr="00812ECB">
              <w:rPr>
                <w:i/>
                <w:iCs/>
                <w:sz w:val="20"/>
                <w:szCs w:val="20"/>
              </w:rPr>
              <w:t>i</w:t>
            </w:r>
            <w:r w:rsidRPr="00812ECB">
              <w:rPr>
                <w:iCs/>
                <w:sz w:val="20"/>
                <w:szCs w:val="20"/>
              </w:rPr>
              <w:t xml:space="preserve"> = </w:t>
            </w:r>
            <w:r w:rsidRPr="00812ECB">
              <w:rPr>
                <w:iCs/>
                <w:sz w:val="20"/>
                <w:szCs w:val="20"/>
              </w:rPr>
              <w:tab/>
              <w:t>Settlement Interval</w:t>
            </w:r>
          </w:p>
          <w:p w14:paraId="4D725F40" w14:textId="77777777" w:rsidR="00812ECB" w:rsidRPr="00812ECB" w:rsidRDefault="00812ECB" w:rsidP="00812ECB">
            <w:pPr>
              <w:spacing w:after="60"/>
              <w:ind w:left="1733" w:hanging="1440"/>
              <w:rPr>
                <w:iCs/>
                <w:sz w:val="20"/>
                <w:szCs w:val="20"/>
              </w:rPr>
            </w:pPr>
            <w:r w:rsidRPr="00812ECB">
              <w:rPr>
                <w:i/>
                <w:iCs/>
                <w:sz w:val="20"/>
                <w:szCs w:val="20"/>
              </w:rPr>
              <w:t>n</w:t>
            </w:r>
            <w:r w:rsidRPr="00812ECB">
              <w:rPr>
                <w:iCs/>
                <w:sz w:val="20"/>
                <w:szCs w:val="20"/>
              </w:rPr>
              <w:t xml:space="preserve"> = </w:t>
            </w:r>
            <w:r w:rsidRPr="00812ECB">
              <w:rPr>
                <w:iCs/>
                <w:sz w:val="20"/>
                <w:szCs w:val="20"/>
              </w:rPr>
              <w:tab/>
              <w:t>Days used for averaging</w:t>
            </w:r>
          </w:p>
          <w:p w14:paraId="37BCF716" w14:textId="77777777" w:rsidR="00812ECB" w:rsidRPr="00812ECB" w:rsidRDefault="00812ECB" w:rsidP="00812ECB">
            <w:pPr>
              <w:spacing w:after="60"/>
              <w:ind w:left="1733" w:hanging="1440"/>
              <w:rPr>
                <w:i/>
                <w:iCs/>
                <w:sz w:val="20"/>
                <w:szCs w:val="20"/>
              </w:rPr>
            </w:pPr>
            <w:r w:rsidRPr="00812ECB">
              <w:rPr>
                <w:i/>
                <w:iCs/>
                <w:sz w:val="20"/>
                <w:szCs w:val="20"/>
              </w:rPr>
              <w:t>nm =</w:t>
            </w:r>
            <w:r w:rsidRPr="00812ECB">
              <w:rPr>
                <w:i/>
                <w:iCs/>
                <w:sz w:val="20"/>
                <w:szCs w:val="20"/>
              </w:rPr>
              <w:tab/>
            </w:r>
            <w:r w:rsidRPr="00812ECB">
              <w:rPr>
                <w:iCs/>
                <w:sz w:val="20"/>
                <w:szCs w:val="20"/>
              </w:rPr>
              <w:t>Notional Multiplier</w:t>
            </w:r>
          </w:p>
          <w:p w14:paraId="675FE2DA" w14:textId="77777777" w:rsidR="00812ECB" w:rsidRPr="00812ECB" w:rsidRDefault="00812ECB" w:rsidP="00812ECB">
            <w:pPr>
              <w:spacing w:after="60"/>
              <w:ind w:left="1733" w:hanging="1440"/>
              <w:rPr>
                <w:iCs/>
                <w:sz w:val="20"/>
                <w:szCs w:val="20"/>
              </w:rPr>
            </w:pPr>
            <w:r w:rsidRPr="00812ECB">
              <w:rPr>
                <w:i/>
                <w:iCs/>
                <w:sz w:val="20"/>
                <w:szCs w:val="20"/>
              </w:rPr>
              <w:lastRenderedPageBreak/>
              <w:t>od</w:t>
            </w:r>
            <w:r w:rsidRPr="00812ECB">
              <w:rPr>
                <w:iCs/>
                <w:sz w:val="20"/>
                <w:szCs w:val="20"/>
              </w:rPr>
              <w:t xml:space="preserve"> = </w:t>
            </w:r>
            <w:r w:rsidRPr="00812ECB">
              <w:rPr>
                <w:iCs/>
                <w:sz w:val="20"/>
                <w:szCs w:val="20"/>
              </w:rPr>
              <w:tab/>
              <w:t>Operating Day</w:t>
            </w:r>
          </w:p>
          <w:p w14:paraId="648EB98F" w14:textId="77777777" w:rsidR="00812ECB" w:rsidRPr="00812ECB" w:rsidRDefault="00812ECB" w:rsidP="00812ECB">
            <w:pPr>
              <w:spacing w:after="60"/>
              <w:ind w:left="1733" w:hanging="1440"/>
              <w:rPr>
                <w:iCs/>
                <w:sz w:val="20"/>
                <w:szCs w:val="20"/>
                <w:highlight w:val="yellow"/>
              </w:rPr>
            </w:pPr>
            <w:r w:rsidRPr="00812ECB">
              <w:rPr>
                <w:i/>
                <w:iCs/>
                <w:sz w:val="20"/>
                <w:szCs w:val="20"/>
              </w:rPr>
              <w:t>p</w:t>
            </w:r>
            <w:r w:rsidRPr="00812ECB">
              <w:rPr>
                <w:iCs/>
                <w:sz w:val="20"/>
                <w:szCs w:val="20"/>
              </w:rPr>
              <w:t xml:space="preserve"> = </w:t>
            </w:r>
            <w:r w:rsidRPr="00812ECB">
              <w:rPr>
                <w:iCs/>
                <w:sz w:val="20"/>
                <w:szCs w:val="20"/>
              </w:rPr>
              <w:tab/>
              <w:t>A Settlement Point</w:t>
            </w:r>
          </w:p>
        </w:tc>
      </w:tr>
      <w:tr w:rsidR="00812ECB" w:rsidRPr="00812ECB" w14:paraId="60F7589D" w14:textId="77777777" w:rsidTr="008C7683">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812ECB" w:rsidRPr="00812ECB" w14:paraId="6574EDBC" w14:textId="77777777" w:rsidTr="008C7683">
              <w:tc>
                <w:tcPr>
                  <w:tcW w:w="9134" w:type="dxa"/>
                  <w:shd w:val="pct12" w:color="auto" w:fill="auto"/>
                </w:tcPr>
                <w:p w14:paraId="674E7D3C" w14:textId="77777777" w:rsidR="00812ECB" w:rsidRPr="00812ECB" w:rsidRDefault="00812ECB" w:rsidP="00812ECB">
                  <w:pPr>
                    <w:spacing w:before="120" w:after="240"/>
                    <w:rPr>
                      <w:b/>
                      <w:i/>
                      <w:iCs/>
                    </w:rPr>
                  </w:pPr>
                  <w:r w:rsidRPr="00812ECB">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812ECB" w:rsidRPr="00812ECB" w14:paraId="1336A12E" w14:textId="77777777" w:rsidTr="008C7683">
                    <w:trPr>
                      <w:trHeight w:val="91"/>
                    </w:trPr>
                    <w:tc>
                      <w:tcPr>
                        <w:tcW w:w="1619" w:type="dxa"/>
                      </w:tcPr>
                      <w:p w14:paraId="4927468E" w14:textId="77777777" w:rsidR="00812ECB" w:rsidRPr="00812ECB" w:rsidRDefault="00812ECB" w:rsidP="00812ECB">
                        <w:pPr>
                          <w:spacing w:after="60"/>
                          <w:rPr>
                            <w:iCs/>
                            <w:sz w:val="20"/>
                            <w:szCs w:val="20"/>
                          </w:rPr>
                        </w:pPr>
                        <w:r w:rsidRPr="00812ECB">
                          <w:rPr>
                            <w:iCs/>
                            <w:sz w:val="20"/>
                            <w:szCs w:val="20"/>
                          </w:rPr>
                          <w:t>MCE</w:t>
                        </w:r>
                      </w:p>
                    </w:tc>
                    <w:tc>
                      <w:tcPr>
                        <w:tcW w:w="880" w:type="dxa"/>
                      </w:tcPr>
                      <w:p w14:paraId="02CA94AD" w14:textId="77777777" w:rsidR="00812ECB" w:rsidRPr="00812ECB" w:rsidRDefault="00812ECB" w:rsidP="00812ECB">
                        <w:pPr>
                          <w:spacing w:after="60"/>
                          <w:rPr>
                            <w:iCs/>
                            <w:sz w:val="20"/>
                            <w:szCs w:val="20"/>
                          </w:rPr>
                        </w:pPr>
                        <w:r w:rsidRPr="00812ECB">
                          <w:rPr>
                            <w:iCs/>
                            <w:sz w:val="20"/>
                            <w:szCs w:val="20"/>
                          </w:rPr>
                          <w:t>$</w:t>
                        </w:r>
                      </w:p>
                    </w:tc>
                    <w:tc>
                      <w:tcPr>
                        <w:tcW w:w="6504" w:type="dxa"/>
                      </w:tcPr>
                      <w:p w14:paraId="30B65138" w14:textId="77777777" w:rsidR="00812ECB" w:rsidRPr="00812ECB" w:rsidRDefault="00812ECB" w:rsidP="00812ECB">
                        <w:pPr>
                          <w:spacing w:after="60"/>
                          <w:rPr>
                            <w:iCs/>
                            <w:sz w:val="20"/>
                            <w:szCs w:val="20"/>
                          </w:rPr>
                        </w:pPr>
                        <w:r w:rsidRPr="00812ECB">
                          <w:rPr>
                            <w:i/>
                            <w:iCs/>
                            <w:sz w:val="20"/>
                            <w:szCs w:val="20"/>
                          </w:rPr>
                          <w:t>Minimum Current Exposure</w:t>
                        </w:r>
                        <w:r w:rsidRPr="00812ECB">
                          <w:rPr>
                            <w:iCs/>
                            <w:sz w:val="20"/>
                            <w:szCs w:val="20"/>
                          </w:rPr>
                          <w:t xml:space="preserve">—For each Counter-Party, ERCOT shall determine a Minimum Current Exposure (MCE) as follows:  </w:t>
                        </w:r>
                      </w:p>
                      <w:p w14:paraId="5D5696CE" w14:textId="77777777" w:rsidR="00812ECB" w:rsidRPr="00812ECB" w:rsidRDefault="00812ECB" w:rsidP="00812ECB">
                        <w:pPr>
                          <w:spacing w:after="60"/>
                          <w:rPr>
                            <w:iCs/>
                            <w:sz w:val="20"/>
                            <w:szCs w:val="20"/>
                          </w:rPr>
                        </w:pPr>
                      </w:p>
                      <w:p w14:paraId="5DE435ED" w14:textId="77777777" w:rsidR="00812ECB" w:rsidRPr="00812ECB" w:rsidRDefault="00812ECB" w:rsidP="00812ECB">
                        <w:pPr>
                          <w:spacing w:after="60"/>
                          <w:ind w:left="1643" w:hanging="1411"/>
                          <w:rPr>
                            <w:iCs/>
                            <w:sz w:val="20"/>
                            <w:szCs w:val="20"/>
                          </w:rPr>
                        </w:pPr>
                        <w:r w:rsidRPr="00812EC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RTSPP </w:t>
                        </w:r>
                        <w:r w:rsidRPr="00812ECB">
                          <w:rPr>
                            <w:i/>
                            <w:iCs/>
                            <w:sz w:val="20"/>
                            <w:szCs w:val="20"/>
                            <w:vertAlign w:val="subscript"/>
                          </w:rPr>
                          <w:t>i, od, p</w:t>
                        </w:r>
                        <w:r w:rsidRPr="00812ECB">
                          <w:rPr>
                            <w:iCs/>
                            <w:sz w:val="20"/>
                            <w:szCs w:val="20"/>
                          </w:rPr>
                          <w:t>]/</w:t>
                        </w:r>
                        <w:r w:rsidRPr="00812ECB">
                          <w:rPr>
                            <w:i/>
                            <w:iCs/>
                            <w:sz w:val="20"/>
                            <w:szCs w:val="20"/>
                          </w:rPr>
                          <w:t>n</w:t>
                        </w:r>
                        <w:r w:rsidRPr="00812EC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w:t>
                        </w:r>
                        <w:r w:rsidRPr="00812ECB">
                          <w:rPr>
                            <w:i/>
                            <w:iCs/>
                            <w:sz w:val="20"/>
                            <w:szCs w:val="20"/>
                          </w:rPr>
                          <w:t>T2</w:t>
                        </w:r>
                        <w:r w:rsidRPr="00812ECB">
                          <w:rPr>
                            <w:iCs/>
                            <w:sz w:val="20"/>
                            <w:szCs w:val="20"/>
                            <w:vertAlign w:val="subscript"/>
                          </w:rPr>
                          <w:t xml:space="preserve">  </w:t>
                        </w:r>
                        <w:r w:rsidRPr="00812ECB">
                          <w:rPr>
                            <w:b/>
                            <w:bCs/>
                            <w:iCs/>
                            <w:sz w:val="20"/>
                            <w:szCs w:val="20"/>
                          </w:rPr>
                          <w:t xml:space="preserve">- </w:t>
                        </w:r>
                        <w:r w:rsidRPr="00812ECB">
                          <w:rPr>
                            <w:iCs/>
                            <w:sz w:val="20"/>
                            <w:szCs w:val="20"/>
                          </w:rPr>
                          <w:t xml:space="preserve">G </w:t>
                        </w:r>
                        <w:r w:rsidRPr="00812ECB">
                          <w:rPr>
                            <w:i/>
                            <w:iCs/>
                            <w:sz w:val="20"/>
                            <w:szCs w:val="20"/>
                            <w:vertAlign w:val="subscript"/>
                          </w:rPr>
                          <w:t>i, od, p</w:t>
                        </w:r>
                        <w:r w:rsidRPr="00812ECB">
                          <w:rPr>
                            <w:iCs/>
                            <w:sz w:val="20"/>
                            <w:szCs w:val="20"/>
                          </w:rPr>
                          <w:t xml:space="preserve"> * (1-</w:t>
                        </w:r>
                        <w:r w:rsidRPr="00812ECB">
                          <w:rPr>
                            <w:i/>
                            <w:iCs/>
                            <w:sz w:val="20"/>
                            <w:szCs w:val="20"/>
                          </w:rPr>
                          <w:t>NUCADJ</w:t>
                        </w:r>
                        <w:r w:rsidRPr="00812ECB">
                          <w:rPr>
                            <w:iCs/>
                            <w:sz w:val="20"/>
                            <w:szCs w:val="20"/>
                          </w:rPr>
                          <w:t xml:space="preserve">) * </w:t>
                        </w:r>
                        <w:r w:rsidRPr="00812ECB">
                          <w:rPr>
                            <w:i/>
                            <w:iCs/>
                            <w:sz w:val="20"/>
                            <w:szCs w:val="20"/>
                          </w:rPr>
                          <w:t>T3</w:t>
                        </w:r>
                        <w:r w:rsidRPr="00812ECB">
                          <w:rPr>
                            <w:iCs/>
                            <w:sz w:val="20"/>
                            <w:szCs w:val="20"/>
                          </w:rPr>
                          <w:t xml:space="preserve">] * RTSPP </w:t>
                        </w:r>
                        <w:r w:rsidRPr="00812ECB">
                          <w:rPr>
                            <w:i/>
                            <w:iCs/>
                            <w:sz w:val="20"/>
                            <w:szCs w:val="20"/>
                            <w:vertAlign w:val="subscript"/>
                          </w:rPr>
                          <w:t>i, od, p</w:t>
                        </w:r>
                        <w:r w:rsidRPr="00812ECB">
                          <w:rPr>
                            <w:iCs/>
                            <w:sz w:val="20"/>
                            <w:szCs w:val="20"/>
                          </w:rPr>
                          <w:t xml:space="preserve">] + [RTQQNET </w:t>
                        </w:r>
                        <w:r w:rsidRPr="00812ECB">
                          <w:rPr>
                            <w:i/>
                            <w:iCs/>
                            <w:sz w:val="20"/>
                            <w:szCs w:val="20"/>
                            <w:vertAlign w:val="subscript"/>
                          </w:rPr>
                          <w:t>i, od, p</w:t>
                        </w:r>
                        <w:r w:rsidRPr="00812ECB">
                          <w:rPr>
                            <w:b/>
                            <w:bCs/>
                            <w:iCs/>
                            <w:sz w:val="20"/>
                            <w:szCs w:val="20"/>
                          </w:rPr>
                          <w:t xml:space="preserve"> </w:t>
                        </w:r>
                        <w:r w:rsidRPr="00812ECB">
                          <w:rPr>
                            <w:iCs/>
                            <w:sz w:val="20"/>
                            <w:szCs w:val="20"/>
                          </w:rPr>
                          <w:t xml:space="preserve">* </w:t>
                        </w:r>
                        <w:r w:rsidRPr="00812ECB">
                          <w:rPr>
                            <w:i/>
                            <w:iCs/>
                            <w:sz w:val="20"/>
                            <w:szCs w:val="20"/>
                          </w:rPr>
                          <w:t>T5</w:t>
                        </w:r>
                        <w:r w:rsidRPr="00812ECB">
                          <w:rPr>
                            <w:iCs/>
                            <w:sz w:val="20"/>
                            <w:szCs w:val="20"/>
                          </w:rPr>
                          <w:t>]]</w:t>
                        </w:r>
                        <w:r w:rsidRPr="00812ECB">
                          <w:rPr>
                            <w:b/>
                            <w:bCs/>
                            <w:iCs/>
                            <w:sz w:val="20"/>
                            <w:szCs w:val="20"/>
                          </w:rPr>
                          <w:t>/</w:t>
                        </w:r>
                        <w:r w:rsidRPr="00812ECB">
                          <w:rPr>
                            <w:i/>
                            <w:iCs/>
                            <w:sz w:val="20"/>
                            <w:szCs w:val="20"/>
                          </w:rPr>
                          <w:t>n</w:t>
                        </w:r>
                        <w:r w:rsidRPr="00812ECB">
                          <w:rPr>
                            <w:iCs/>
                            <w:sz w:val="20"/>
                            <w:szCs w:val="20"/>
                          </w:rPr>
                          <w:t xml:space="preserve">}, </w:t>
                        </w:r>
                      </w:p>
                      <w:p w14:paraId="16F59DD1"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G </w:t>
                        </w:r>
                        <w:r w:rsidRPr="00812ECB">
                          <w:rPr>
                            <w:i/>
                            <w:iCs/>
                            <w:sz w:val="20"/>
                            <w:szCs w:val="20"/>
                            <w:vertAlign w:val="subscript"/>
                          </w:rPr>
                          <w:t>i, od, p</w:t>
                        </w:r>
                        <w:r w:rsidRPr="00812ECB">
                          <w:rPr>
                            <w:iCs/>
                            <w:sz w:val="20"/>
                            <w:szCs w:val="20"/>
                          </w:rPr>
                          <w:t xml:space="preserve"> * </w:t>
                        </w:r>
                        <w:r w:rsidRPr="00812ECB">
                          <w:rPr>
                            <w:i/>
                            <w:iCs/>
                            <w:sz w:val="20"/>
                            <w:szCs w:val="20"/>
                          </w:rPr>
                          <w:t>NUCADJ</w:t>
                        </w:r>
                        <w:r w:rsidRPr="00812ECB">
                          <w:rPr>
                            <w:iCs/>
                            <w:sz w:val="20"/>
                            <w:szCs w:val="20"/>
                          </w:rPr>
                          <w:t xml:space="preserve"> * </w:t>
                        </w:r>
                        <w:r w:rsidRPr="00812ECB">
                          <w:rPr>
                            <w:i/>
                            <w:iCs/>
                            <w:sz w:val="20"/>
                            <w:szCs w:val="20"/>
                          </w:rPr>
                          <w:t>T1</w:t>
                        </w:r>
                        <w:r w:rsidRPr="00812ECB">
                          <w:rPr>
                            <w:iCs/>
                            <w:sz w:val="20"/>
                            <w:szCs w:val="20"/>
                          </w:rPr>
                          <w:t xml:space="preserve"> * RTSPP </w:t>
                        </w:r>
                        <w:r w:rsidRPr="00812ECB">
                          <w:rPr>
                            <w:i/>
                            <w:iCs/>
                            <w:sz w:val="20"/>
                            <w:szCs w:val="20"/>
                            <w:vertAlign w:val="subscript"/>
                          </w:rPr>
                          <w:t>i, od, p</w:t>
                        </w:r>
                        <w:r w:rsidRPr="00812ECB">
                          <w:rPr>
                            <w:b/>
                            <w:bCs/>
                            <w:iCs/>
                            <w:sz w:val="20"/>
                            <w:szCs w:val="20"/>
                          </w:rPr>
                          <w:t>]/</w:t>
                        </w:r>
                        <w:r w:rsidRPr="00812ECB">
                          <w:rPr>
                            <w:iCs/>
                            <w:sz w:val="20"/>
                            <w:szCs w:val="20"/>
                          </w:rPr>
                          <w:t>n},</w:t>
                        </w:r>
                      </w:p>
                      <w:p w14:paraId="67B410CC"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iCs/>
                            <w:sz w:val="20"/>
                            <w:szCs w:val="20"/>
                          </w:rPr>
                          <w:t>DARTNET</w:t>
                        </w:r>
                        <w:r w:rsidRPr="00812ECB">
                          <w:rPr>
                            <w:iCs/>
                            <w:sz w:val="16"/>
                            <w:szCs w:val="20"/>
                            <w:vertAlign w:val="subscript"/>
                          </w:rPr>
                          <w:t xml:space="preserve"> </w:t>
                        </w:r>
                        <w:r w:rsidRPr="00812ECB">
                          <w:rPr>
                            <w:i/>
                            <w:iCs/>
                            <w:sz w:val="20"/>
                            <w:szCs w:val="20"/>
                            <w:vertAlign w:val="subscript"/>
                          </w:rPr>
                          <w:t>i, od, p</w:t>
                        </w:r>
                        <w:r w:rsidRPr="00812ECB">
                          <w:rPr>
                            <w:iCs/>
                            <w:sz w:val="20"/>
                            <w:szCs w:val="20"/>
                          </w:rPr>
                          <w:t xml:space="preserve"> </w:t>
                        </w:r>
                        <w:r w:rsidRPr="00812ECB">
                          <w:rPr>
                            <w:iCs/>
                            <w:sz w:val="16"/>
                            <w:szCs w:val="20"/>
                          </w:rPr>
                          <w:t xml:space="preserve">* </w:t>
                        </w:r>
                        <w:r w:rsidRPr="00812ECB">
                          <w:rPr>
                            <w:i/>
                            <w:iCs/>
                            <w:sz w:val="20"/>
                            <w:szCs w:val="20"/>
                          </w:rPr>
                          <w:t>T4</w:t>
                        </w:r>
                        <w:r w:rsidRPr="00812ECB">
                          <w:rPr>
                            <w:iCs/>
                            <w:sz w:val="20"/>
                            <w:szCs w:val="20"/>
                          </w:rPr>
                          <w:t>/</w:t>
                        </w:r>
                        <w:r w:rsidRPr="00812ECB">
                          <w:rPr>
                            <w:i/>
                            <w:iCs/>
                            <w:sz w:val="20"/>
                            <w:szCs w:val="20"/>
                          </w:rPr>
                          <w:t>n</w:t>
                        </w:r>
                        <w:r w:rsidRPr="00812ECB">
                          <w:rPr>
                            <w:iCs/>
                            <w:sz w:val="20"/>
                            <w:szCs w:val="20"/>
                          </w:rPr>
                          <w:t xml:space="preserve">} </w:t>
                        </w:r>
                        <m:oMath>
                          <m:r>
                            <w:rPr>
                              <w:rFonts w:ascii="Cambria Math" w:hAnsi="Cambria Math"/>
                              <w:sz w:val="20"/>
                              <w:szCs w:val="20"/>
                            </w:rPr>
                            <m:t>+</m:t>
                          </m:r>
                        </m:oMath>
                        <w:r w:rsidRPr="00812ECB">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812ECB">
                          <w:rPr>
                            <w:iCs/>
                            <w:sz w:val="20"/>
                            <w:szCs w:val="20"/>
                          </w:rPr>
                          <w:t>DARTASONET</w:t>
                        </w:r>
                        <w:r w:rsidRPr="00812ECB">
                          <w:rPr>
                            <w:i/>
                            <w:iCs/>
                            <w:sz w:val="20"/>
                            <w:szCs w:val="20"/>
                            <w:vertAlign w:val="subscript"/>
                          </w:rPr>
                          <w:t xml:space="preserve"> i, od, c </w:t>
                        </w:r>
                        <w:r w:rsidRPr="00812ECB">
                          <w:rPr>
                            <w:i/>
                            <w:iCs/>
                            <w:sz w:val="20"/>
                            <w:szCs w:val="20"/>
                          </w:rPr>
                          <w:t>* T4/n</w:t>
                        </w:r>
                        <w:r w:rsidRPr="00812ECB">
                          <w:rPr>
                            <w:iCs/>
                            <w:sz w:val="20"/>
                            <w:szCs w:val="20"/>
                          </w:rPr>
                          <w:t>}}],</w:t>
                        </w:r>
                      </w:p>
                      <w:p w14:paraId="01F552F5" w14:textId="77777777" w:rsidR="00812ECB" w:rsidRPr="00812ECB" w:rsidRDefault="00812ECB" w:rsidP="00812ECB">
                        <w:pPr>
                          <w:spacing w:after="60"/>
                          <w:ind w:left="1643" w:hanging="1373"/>
                          <w:rPr>
                            <w:iCs/>
                            <w:sz w:val="20"/>
                            <w:szCs w:val="20"/>
                          </w:rPr>
                        </w:pPr>
                        <w:r w:rsidRPr="00812ECB">
                          <w:rPr>
                            <w:iCs/>
                            <w:sz w:val="20"/>
                            <w:szCs w:val="20"/>
                          </w:rPr>
                          <w:t xml:space="preserve">                      MAF * IMCE]</w:t>
                        </w:r>
                      </w:p>
                      <w:p w14:paraId="3B7C233F" w14:textId="77777777" w:rsidR="00812ECB" w:rsidRPr="00812ECB" w:rsidRDefault="00812ECB" w:rsidP="00812ECB">
                        <w:pPr>
                          <w:spacing w:after="60"/>
                          <w:ind w:left="1643" w:hanging="1373"/>
                          <w:rPr>
                            <w:iCs/>
                            <w:sz w:val="20"/>
                            <w:szCs w:val="20"/>
                          </w:rPr>
                        </w:pPr>
                      </w:p>
                      <w:p w14:paraId="2461021B" w14:textId="77777777" w:rsidR="00812ECB" w:rsidRPr="00812ECB" w:rsidRDefault="00812ECB" w:rsidP="00812ECB">
                        <w:pPr>
                          <w:spacing w:after="60"/>
                          <w:ind w:left="1402" w:hanging="1170"/>
                          <w:rPr>
                            <w:b/>
                            <w:iCs/>
                            <w:sz w:val="20"/>
                            <w:szCs w:val="20"/>
                          </w:rPr>
                        </w:pPr>
                        <w:r w:rsidRPr="00812ECB">
                          <w:rPr>
                            <w:iCs/>
                            <w:sz w:val="20"/>
                            <w:szCs w:val="20"/>
                          </w:rPr>
                          <w:t xml:space="preserve">RTQQNET </w:t>
                        </w:r>
                        <w:r w:rsidRPr="00812ECB">
                          <w:rPr>
                            <w:i/>
                            <w:iCs/>
                            <w:sz w:val="20"/>
                            <w:szCs w:val="20"/>
                            <w:vertAlign w:val="subscript"/>
                          </w:rPr>
                          <w:t>i, od, p</w:t>
                        </w:r>
                        <w:r w:rsidRPr="00812ECB">
                          <w:rPr>
                            <w:i/>
                            <w:iCs/>
                            <w:sz w:val="20"/>
                            <w:szCs w:val="20"/>
                          </w:rPr>
                          <w:t xml:space="preserve"> </w:t>
                        </w:r>
                        <w:r w:rsidRPr="00812ECB">
                          <w:rPr>
                            <w:iCs/>
                            <w:sz w:val="20"/>
                            <w:szCs w:val="20"/>
                          </w:rPr>
                          <w:t>= Max</w:t>
                        </w:r>
                        <w:r w:rsidRPr="00812ECB">
                          <w:rPr>
                            <w:b/>
                            <w:iCs/>
                            <w:sz w:val="20"/>
                            <w:szCs w:val="20"/>
                          </w:rPr>
                          <w:t>[</w:t>
                        </w:r>
                        <w:r w:rsidRPr="00812ECB">
                          <w:rPr>
                            <w:b/>
                            <w:iCs/>
                            <w:noProof/>
                            <w:position w:val="-20"/>
                            <w:sz w:val="20"/>
                            <w:szCs w:val="20"/>
                          </w:rPr>
                          <w:drawing>
                            <wp:inline distT="0" distB="0" distL="0" distR="0" wp14:anchorId="2E6171C2" wp14:editId="6B55F664">
                              <wp:extent cx="94615" cy="276225"/>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rPr>
                            <w:b/>
                            <w:iCs/>
                            <w:sz w:val="20"/>
                            <w:szCs w:val="20"/>
                          </w:rPr>
                          <w:t>(</w:t>
                        </w:r>
                        <w:r w:rsidRPr="00812ECB">
                          <w:rPr>
                            <w:iCs/>
                            <w:sz w:val="20"/>
                            <w:szCs w:val="20"/>
                          </w:rPr>
                          <w:t xml:space="preserve">RTQQES </w:t>
                        </w:r>
                        <w:r w:rsidRPr="00812ECB">
                          <w:rPr>
                            <w:i/>
                            <w:iCs/>
                            <w:sz w:val="20"/>
                            <w:szCs w:val="20"/>
                            <w:vertAlign w:val="subscript"/>
                          </w:rPr>
                          <w:t xml:space="preserve">i, od, p, c </w:t>
                        </w:r>
                        <w:r w:rsidRPr="00812ECB">
                          <w:rPr>
                            <w:i/>
                            <w:iCs/>
                            <w:sz w:val="20"/>
                            <w:szCs w:val="20"/>
                          </w:rPr>
                          <w:t>-</w:t>
                        </w:r>
                        <w:r w:rsidRPr="00812ECB">
                          <w:rPr>
                            <w:i/>
                            <w:iCs/>
                            <w:sz w:val="20"/>
                            <w:szCs w:val="20"/>
                            <w:vertAlign w:val="subscript"/>
                          </w:rPr>
                          <w:t xml:space="preserve"> </w:t>
                        </w:r>
                        <w:r w:rsidRPr="00812ECB">
                          <w:rPr>
                            <w:iCs/>
                            <w:sz w:val="20"/>
                            <w:szCs w:val="20"/>
                          </w:rPr>
                          <w:t xml:space="preserve">RTQQEP </w:t>
                        </w:r>
                        <w:r w:rsidRPr="00812ECB">
                          <w:rPr>
                            <w:i/>
                            <w:iCs/>
                            <w:sz w:val="20"/>
                            <w:szCs w:val="20"/>
                            <w:vertAlign w:val="subscript"/>
                          </w:rPr>
                          <w:t>i, od, p, c</w:t>
                        </w:r>
                        <w:r w:rsidRPr="00812ECB">
                          <w:rPr>
                            <w:iCs/>
                            <w:sz w:val="20"/>
                            <w:szCs w:val="20"/>
                          </w:rPr>
                          <w:t xml:space="preserve">), </w:t>
                        </w:r>
                        <w:r w:rsidRPr="00812ECB">
                          <w:rPr>
                            <w:i/>
                            <w:iCs/>
                            <w:sz w:val="20"/>
                            <w:szCs w:val="20"/>
                          </w:rPr>
                          <w:t>BTCF</w:t>
                        </w:r>
                        <w:r w:rsidRPr="00812ECB">
                          <w:rPr>
                            <w:iCs/>
                            <w:sz w:val="20"/>
                            <w:szCs w:val="20"/>
                          </w:rPr>
                          <w:t xml:space="preserve"> *      </w:t>
                        </w:r>
                        <w:r w:rsidRPr="00812ECB">
                          <w:rPr>
                            <w:b/>
                            <w:iCs/>
                            <w:noProof/>
                            <w:position w:val="-20"/>
                            <w:sz w:val="20"/>
                            <w:szCs w:val="20"/>
                          </w:rPr>
                          <w:drawing>
                            <wp:inline distT="0" distB="0" distL="0" distR="0" wp14:anchorId="5BDA4F24" wp14:editId="611AF8CF">
                              <wp:extent cx="94615" cy="276225"/>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rPr>
                            <w:iCs/>
                            <w:sz w:val="20"/>
                            <w:szCs w:val="20"/>
                          </w:rPr>
                          <w:t xml:space="preserve">(RTQQES </w:t>
                        </w:r>
                        <w:r w:rsidRPr="00812ECB">
                          <w:rPr>
                            <w:i/>
                            <w:iCs/>
                            <w:sz w:val="20"/>
                            <w:szCs w:val="20"/>
                            <w:vertAlign w:val="subscript"/>
                          </w:rPr>
                          <w:t>i, od, p, c</w:t>
                        </w:r>
                        <w:r w:rsidRPr="00812ECB">
                          <w:rPr>
                            <w:iCs/>
                            <w:sz w:val="20"/>
                            <w:szCs w:val="20"/>
                          </w:rPr>
                          <w:t xml:space="preserve"> – RTQQEP </w:t>
                        </w:r>
                        <w:r w:rsidRPr="00812ECB">
                          <w:rPr>
                            <w:i/>
                            <w:iCs/>
                            <w:sz w:val="20"/>
                            <w:szCs w:val="20"/>
                            <w:vertAlign w:val="subscript"/>
                          </w:rPr>
                          <w:t>i, od, p, c</w:t>
                        </w:r>
                        <w:r w:rsidRPr="00812ECB">
                          <w:rPr>
                            <w:iCs/>
                            <w:sz w:val="20"/>
                            <w:szCs w:val="20"/>
                          </w:rPr>
                          <w:t xml:space="preserve">)] * RTSPP </w:t>
                        </w:r>
                        <w:r w:rsidRPr="00812ECB">
                          <w:rPr>
                            <w:i/>
                            <w:iCs/>
                            <w:sz w:val="20"/>
                            <w:szCs w:val="20"/>
                            <w:vertAlign w:val="subscript"/>
                          </w:rPr>
                          <w:t>i, od, p</w:t>
                        </w:r>
                      </w:p>
                      <w:p w14:paraId="389A8499" w14:textId="77777777" w:rsidR="00812ECB" w:rsidRPr="00812ECB" w:rsidRDefault="00812ECB" w:rsidP="00812ECB">
                        <w:pPr>
                          <w:spacing w:after="60"/>
                          <w:ind w:left="293"/>
                          <w:rPr>
                            <w:b/>
                            <w:iCs/>
                            <w:sz w:val="20"/>
                            <w:szCs w:val="20"/>
                          </w:rPr>
                        </w:pPr>
                      </w:p>
                      <w:p w14:paraId="1ADDC3AA"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DARTNET</w:t>
                        </w:r>
                        <w:r w:rsidRPr="00812ECB">
                          <w:rPr>
                            <w:i/>
                            <w:iCs/>
                            <w:sz w:val="20"/>
                            <w:szCs w:val="20"/>
                            <w:vertAlign w:val="subscript"/>
                          </w:rPr>
                          <w:t xml:space="preserve"> i, od, p </w:t>
                        </w:r>
                        <w:r w:rsidRPr="00812ECB">
                          <w:rPr>
                            <w:iCs/>
                            <w:color w:val="000000"/>
                            <w:sz w:val="20"/>
                            <w:szCs w:val="20"/>
                          </w:rPr>
                          <w:t xml:space="preserve"> = DAM EOO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TPO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color w:val="000000"/>
                            <w:sz w:val="20"/>
                            <w:szCs w:val="20"/>
                          </w:rPr>
                          <w:t xml:space="preserve"> + DAM PTP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DARTPTP</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EOB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p>
                      <w:p w14:paraId="48A821AE" w14:textId="77777777" w:rsidR="00812ECB" w:rsidRPr="00812ECB" w:rsidRDefault="00812ECB" w:rsidP="00812ECB">
                        <w:pPr>
                          <w:spacing w:after="60"/>
                          <w:ind w:left="1402" w:hanging="1170"/>
                          <w:rPr>
                            <w:iCs/>
                            <w:color w:val="000000"/>
                            <w:sz w:val="20"/>
                            <w:szCs w:val="20"/>
                          </w:rPr>
                        </w:pPr>
                      </w:p>
                      <w:p w14:paraId="7520F0A4"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DARTASONET</w:t>
                        </w:r>
                        <w:r w:rsidRPr="00812ECB">
                          <w:rPr>
                            <w:i/>
                            <w:iCs/>
                            <w:sz w:val="20"/>
                            <w:szCs w:val="20"/>
                            <w:vertAlign w:val="subscript"/>
                          </w:rPr>
                          <w:t xml:space="preserve"> i, od</w:t>
                        </w:r>
                        <w:r w:rsidRPr="00812ECB">
                          <w:rPr>
                            <w:iCs/>
                            <w:color w:val="000000"/>
                            <w:sz w:val="20"/>
                            <w:szCs w:val="20"/>
                          </w:rPr>
                          <w:t xml:space="preserve"> = DAM ASOO Cleared </w:t>
                        </w:r>
                        <w:r w:rsidRPr="00812ECB">
                          <w:rPr>
                            <w:i/>
                            <w:iCs/>
                            <w:sz w:val="20"/>
                            <w:szCs w:val="20"/>
                            <w:vertAlign w:val="subscript"/>
                          </w:rPr>
                          <w:t>i, od</w:t>
                        </w:r>
                        <w:r w:rsidRPr="00812ECB">
                          <w:rPr>
                            <w:iCs/>
                            <w:color w:val="000000"/>
                            <w:sz w:val="20"/>
                            <w:szCs w:val="20"/>
                          </w:rPr>
                          <w:t xml:space="preserve"> * DARTMCPC</w:t>
                        </w:r>
                        <w:r w:rsidRPr="00812ECB">
                          <w:rPr>
                            <w:i/>
                            <w:iCs/>
                            <w:sz w:val="20"/>
                            <w:szCs w:val="20"/>
                            <w:vertAlign w:val="subscript"/>
                          </w:rPr>
                          <w:t xml:space="preserve"> i, od</w:t>
                        </w:r>
                      </w:p>
                      <w:p w14:paraId="0BBCBB04" w14:textId="77777777" w:rsidR="00812ECB" w:rsidRPr="00812ECB" w:rsidRDefault="00812ECB" w:rsidP="00812ECB">
                        <w:pPr>
                          <w:keepNext/>
                          <w:tabs>
                            <w:tab w:val="left" w:pos="1728"/>
                            <w:tab w:val="center" w:pos="4536"/>
                            <w:tab w:val="right" w:pos="9360"/>
                          </w:tabs>
                          <w:spacing w:before="240" w:after="60"/>
                          <w:ind w:left="1733" w:hanging="1440"/>
                          <w:outlineLvl w:val="6"/>
                          <w:rPr>
                            <w:sz w:val="20"/>
                            <w:szCs w:val="20"/>
                          </w:rPr>
                        </w:pPr>
                        <w:r w:rsidRPr="00812ECB">
                          <w:rPr>
                            <w:sz w:val="20"/>
                            <w:szCs w:val="20"/>
                          </w:rPr>
                          <w:t>Where:</w:t>
                        </w:r>
                      </w:p>
                      <w:p w14:paraId="625F509B" w14:textId="77777777" w:rsidR="00812ECB" w:rsidRPr="00812ECB" w:rsidRDefault="00812ECB" w:rsidP="00812ECB">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812ECB">
                          <w:rPr>
                            <w:iCs/>
                            <w:sz w:val="20"/>
                            <w:szCs w:val="20"/>
                          </w:rPr>
                          <w:t>G</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Total </w:t>
                        </w:r>
                        <w:ins w:id="1716" w:author="ERCOT" w:date="2022-10-06T14:44:00Z">
                          <w:r w:rsidRPr="00812ECB">
                            <w:rPr>
                              <w:i/>
                              <w:iCs/>
                              <w:sz w:val="20"/>
                              <w:szCs w:val="20"/>
                            </w:rPr>
                            <w:t>N</w:t>
                          </w:r>
                        </w:ins>
                        <w:ins w:id="1717" w:author="ERCOT" w:date="2022-10-06T14:43:00Z">
                          <w:r w:rsidRPr="00812ECB">
                            <w:rPr>
                              <w:i/>
                              <w:iCs/>
                              <w:sz w:val="20"/>
                              <w:szCs w:val="20"/>
                            </w:rPr>
                            <w:t xml:space="preserve">et </w:t>
                          </w:r>
                        </w:ins>
                        <w:r w:rsidRPr="00812ECB">
                          <w:rPr>
                            <w:i/>
                            <w:iCs/>
                            <w:sz w:val="20"/>
                            <w:szCs w:val="20"/>
                          </w:rPr>
                          <w:t>Metered Generation at all Resource Nodes</w:t>
                        </w:r>
                        <w:ins w:id="1718" w:author="ERCOT" w:date="2023-06-07T11:32:00Z">
                          <w:r w:rsidRPr="00812ECB">
                            <w:rPr>
                              <w:i/>
                              <w:iCs/>
                              <w:sz w:val="20"/>
                              <w:szCs w:val="20"/>
                            </w:rPr>
                            <w:t>,</w:t>
                          </w:r>
                        </w:ins>
                        <w:r w:rsidRPr="00812ECB">
                          <w:rPr>
                            <w:iCs/>
                            <w:sz w:val="20"/>
                            <w:szCs w:val="20"/>
                          </w:rPr>
                          <w:t xml:space="preserve"> </w:t>
                        </w:r>
                        <w:ins w:id="1719" w:author="ERCOT" w:date="2022-09-26T12:13:00Z">
                          <w:r w:rsidRPr="00812ECB">
                            <w:rPr>
                              <w:i/>
                              <w:iCs/>
                              <w:sz w:val="20"/>
                              <w:szCs w:val="20"/>
                            </w:rPr>
                            <w:t>inc</w:t>
                          </w:r>
                        </w:ins>
                        <w:ins w:id="1720" w:author="ERCOT" w:date="2022-10-06T14:44:00Z">
                          <w:r w:rsidRPr="00812ECB">
                            <w:rPr>
                              <w:i/>
                              <w:iCs/>
                              <w:sz w:val="20"/>
                              <w:szCs w:val="20"/>
                            </w:rPr>
                            <w:t>l</w:t>
                          </w:r>
                        </w:ins>
                        <w:ins w:id="1721" w:author="ERCOT" w:date="2022-09-26T12:13:00Z">
                          <w:r w:rsidRPr="00812ECB">
                            <w:rPr>
                              <w:i/>
                              <w:iCs/>
                              <w:sz w:val="20"/>
                              <w:szCs w:val="20"/>
                            </w:rPr>
                            <w:t>uding Wholesale Storage Load and Controllable Load Resources (CLRs) that are not Aggregate Load Resources (ALRs)</w:t>
                          </w:r>
                        </w:ins>
                        <w:ins w:id="1722" w:author="ERCOT" w:date="2023-06-13T11:25: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 xml:space="preserve">od </w:t>
                        </w:r>
                        <w:r w:rsidRPr="00812ECB">
                          <w:rPr>
                            <w:iCs/>
                            <w:sz w:val="20"/>
                            <w:szCs w:val="20"/>
                          </w:rPr>
                          <w:t xml:space="preserve">at Settlement Point </w:t>
                        </w:r>
                        <w:r w:rsidRPr="00812ECB">
                          <w:rPr>
                            <w:i/>
                            <w:iCs/>
                            <w:sz w:val="20"/>
                            <w:szCs w:val="20"/>
                          </w:rPr>
                          <w:t>p</w:t>
                        </w:r>
                      </w:p>
                      <w:p w14:paraId="7DA4476F" w14:textId="77777777" w:rsidR="00812ECB" w:rsidRPr="00812ECB" w:rsidRDefault="00812ECB" w:rsidP="00812ECB">
                        <w:pPr>
                          <w:tabs>
                            <w:tab w:val="right" w:pos="9360"/>
                          </w:tabs>
                          <w:spacing w:after="60"/>
                          <w:ind w:left="1733" w:hanging="1440"/>
                          <w:rPr>
                            <w:rFonts w:ascii="Cambria" w:hAnsi="Cambria"/>
                            <w:i/>
                            <w:iCs/>
                            <w:color w:val="404040"/>
                            <w:sz w:val="20"/>
                            <w:szCs w:val="20"/>
                          </w:rPr>
                        </w:pPr>
                        <w:r w:rsidRPr="00812ECB">
                          <w:rPr>
                            <w:iCs/>
                            <w:sz w:val="20"/>
                            <w:szCs w:val="20"/>
                          </w:rPr>
                          <w:t>L</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Total Adjusted Metered Load (AML)</w:t>
                        </w:r>
                        <w:del w:id="1723" w:author="ERCOT" w:date="2022-06-26T18:28:00Z">
                          <w:r w:rsidRPr="00812ECB" w:rsidDel="002265C2">
                            <w:rPr>
                              <w:i/>
                              <w:iCs/>
                              <w:sz w:val="20"/>
                              <w:szCs w:val="20"/>
                            </w:rPr>
                            <w:delText xml:space="preserve"> </w:delText>
                          </w:r>
                        </w:del>
                        <w:r w:rsidRPr="00812ECB">
                          <w:rPr>
                            <w:i/>
                            <w:iCs/>
                            <w:sz w:val="20"/>
                            <w:szCs w:val="20"/>
                          </w:rPr>
                          <w:t>at all Load Zones</w:t>
                        </w:r>
                        <w:ins w:id="1724" w:author="ERCOT" w:date="2023-06-07T11:33:00Z">
                          <w:r w:rsidRPr="00812ECB">
                            <w:rPr>
                              <w:i/>
                              <w:iCs/>
                              <w:sz w:val="20"/>
                              <w:szCs w:val="20"/>
                            </w:rPr>
                            <w:t>,</w:t>
                          </w:r>
                        </w:ins>
                        <w:r w:rsidRPr="00812ECB">
                          <w:rPr>
                            <w:iCs/>
                            <w:sz w:val="20"/>
                            <w:szCs w:val="20"/>
                          </w:rPr>
                          <w:t xml:space="preserve"> </w:t>
                        </w:r>
                        <w:ins w:id="1725" w:author="ERCOT" w:date="2022-09-26T12:13:00Z">
                          <w:r w:rsidRPr="00812ECB">
                            <w:rPr>
                              <w:i/>
                              <w:iCs/>
                              <w:sz w:val="20"/>
                              <w:szCs w:val="20"/>
                            </w:rPr>
                            <w:t>excluding CLR Load of CLR</w:t>
                          </w:r>
                        </w:ins>
                        <w:ins w:id="1726" w:author="ERCOT" w:date="2023-06-07T11:33:00Z">
                          <w:r w:rsidRPr="00812ECB">
                            <w:rPr>
                              <w:i/>
                              <w:iCs/>
                              <w:sz w:val="20"/>
                              <w:szCs w:val="20"/>
                            </w:rPr>
                            <w:t>s</w:t>
                          </w:r>
                        </w:ins>
                        <w:ins w:id="1727" w:author="ERCOT" w:date="2022-09-26T12:13:00Z">
                          <w:r w:rsidRPr="00812ECB">
                            <w:rPr>
                              <w:i/>
                              <w:iCs/>
                              <w:sz w:val="20"/>
                              <w:szCs w:val="20"/>
                            </w:rPr>
                            <w:t xml:space="preserve"> that </w:t>
                          </w:r>
                        </w:ins>
                        <w:ins w:id="1728" w:author="ERCOT" w:date="2023-06-07T11:33:00Z">
                          <w:r w:rsidRPr="00812ECB">
                            <w:rPr>
                              <w:i/>
                              <w:iCs/>
                              <w:sz w:val="20"/>
                              <w:szCs w:val="20"/>
                            </w:rPr>
                            <w:t>are</w:t>
                          </w:r>
                        </w:ins>
                        <w:ins w:id="1729" w:author="ERCOT" w:date="2022-09-26T12:13:00Z">
                          <w:r w:rsidRPr="00812ECB">
                            <w:rPr>
                              <w:i/>
                              <w:iCs/>
                              <w:sz w:val="20"/>
                              <w:szCs w:val="20"/>
                            </w:rPr>
                            <w:t xml:space="preserve"> not ALR</w:t>
                          </w:r>
                        </w:ins>
                        <w:ins w:id="1730" w:author="ERCOT" w:date="2023-06-07T11:33:00Z">
                          <w:r w:rsidRPr="00812ECB">
                            <w:rPr>
                              <w:i/>
                              <w:iCs/>
                              <w:sz w:val="20"/>
                              <w:szCs w:val="20"/>
                            </w:rPr>
                            <w:t>s</w:t>
                          </w:r>
                        </w:ins>
                        <w:ins w:id="1731" w:author="ERCOT" w:date="2022-09-26T12:13: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2557A91" w14:textId="77777777" w:rsidR="00812ECB" w:rsidRPr="00812ECB" w:rsidRDefault="00812ECB" w:rsidP="00812ECB">
                        <w:pPr>
                          <w:tabs>
                            <w:tab w:val="right" w:pos="9360"/>
                          </w:tabs>
                          <w:spacing w:after="60"/>
                          <w:ind w:left="1733" w:hanging="1440"/>
                          <w:rPr>
                            <w:iCs/>
                            <w:sz w:val="20"/>
                            <w:szCs w:val="20"/>
                          </w:rPr>
                        </w:pPr>
                        <w:r w:rsidRPr="00812ECB">
                          <w:rPr>
                            <w:sz w:val="20"/>
                            <w:szCs w:val="20"/>
                          </w:rPr>
                          <w:t xml:space="preserve">MAF = </w:t>
                        </w:r>
                        <w:r w:rsidRPr="00812ECB">
                          <w:rPr>
                            <w:sz w:val="20"/>
                            <w:szCs w:val="20"/>
                          </w:rPr>
                          <w:tab/>
                        </w:r>
                        <w:r w:rsidRPr="00812ECB">
                          <w:rPr>
                            <w:i/>
                            <w:sz w:val="20"/>
                            <w:szCs w:val="20"/>
                          </w:rPr>
                          <w:t>Market Adjustment Factor</w:t>
                        </w:r>
                        <w:r w:rsidRPr="00812ECB">
                          <w:rPr>
                            <w:iCs/>
                            <w:sz w:val="20"/>
                            <w:szCs w:val="20"/>
                          </w:rPr>
                          <w:t>—</w:t>
                        </w:r>
                        <w:r w:rsidRPr="00812ECB">
                          <w:rPr>
                            <w:sz w:val="20"/>
                            <w:szCs w:val="20"/>
                          </w:rPr>
                          <w:t xml:space="preserve">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w:t>
                        </w:r>
                        <w:r w:rsidRPr="00812ECB">
                          <w:rPr>
                            <w:sz w:val="20"/>
                            <w:szCs w:val="20"/>
                          </w:rPr>
                          <w:lastRenderedPageBreak/>
                          <w:t>calendar day following ERCOT Board approval unless otherwise directed by the ERCOT Board.</w:t>
                        </w:r>
                      </w:p>
                      <w:p w14:paraId="444BCF49" w14:textId="77777777" w:rsidR="00812ECB" w:rsidRPr="00812ECB" w:rsidRDefault="00812ECB" w:rsidP="00812ECB">
                        <w:pPr>
                          <w:tabs>
                            <w:tab w:val="right" w:pos="9360"/>
                          </w:tabs>
                          <w:spacing w:after="60"/>
                          <w:ind w:left="1733" w:hanging="1440"/>
                          <w:rPr>
                            <w:iCs/>
                            <w:sz w:val="20"/>
                            <w:szCs w:val="20"/>
                          </w:rPr>
                        </w:pPr>
                        <w:r w:rsidRPr="00812ECB">
                          <w:rPr>
                            <w:i/>
                            <w:iCs/>
                            <w:sz w:val="20"/>
                            <w:szCs w:val="20"/>
                          </w:rPr>
                          <w:t>NUCADJ</w:t>
                        </w:r>
                        <w:r w:rsidRPr="00812ECB">
                          <w:rPr>
                            <w:iCs/>
                            <w:sz w:val="20"/>
                            <w:szCs w:val="20"/>
                            <w:vertAlign w:val="subscript"/>
                          </w:rPr>
                          <w:t xml:space="preserve"> </w:t>
                        </w:r>
                        <w:r w:rsidRPr="00812ECB">
                          <w:rPr>
                            <w:iCs/>
                            <w:sz w:val="20"/>
                            <w:szCs w:val="20"/>
                          </w:rPr>
                          <w:t xml:space="preserve">= </w:t>
                        </w:r>
                        <w:r w:rsidRPr="00812ECB">
                          <w:rPr>
                            <w:iCs/>
                            <w:sz w:val="20"/>
                            <w:szCs w:val="20"/>
                          </w:rPr>
                          <w:tab/>
                        </w:r>
                        <w:r w:rsidRPr="00812ECB">
                          <w:rPr>
                            <w:i/>
                            <w:sz w:val="20"/>
                            <w:szCs w:val="20"/>
                          </w:rPr>
                          <w:t>Net Unit Contingent Adjustment</w:t>
                        </w:r>
                        <w:r w:rsidRPr="00812ECB">
                          <w:rPr>
                            <w:iCs/>
                            <w:sz w:val="20"/>
                            <w:szCs w:val="20"/>
                          </w:rPr>
                          <w:t xml:space="preserve">—To </w:t>
                        </w:r>
                        <w:r w:rsidRPr="00812ECB">
                          <w:rPr>
                            <w:sz w:val="20"/>
                            <w:szCs w:val="20"/>
                          </w:rPr>
                          <w:t>allow</w:t>
                        </w:r>
                        <w:r w:rsidRPr="00812ECB">
                          <w:rPr>
                            <w:iCs/>
                            <w:sz w:val="20"/>
                            <w:szCs w:val="20"/>
                          </w:rPr>
                          <w:t xml:space="preserve"> for situations where a generator may unintentionally or intentionally meet its requirement from the Real-Time Market (RTM)</w:t>
                        </w:r>
                      </w:p>
                      <w:p w14:paraId="2B5C0FB8"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RTQQNET</w:t>
                        </w:r>
                        <w:r w:rsidRPr="00812ECB">
                          <w:rPr>
                            <w:i/>
                            <w:iCs/>
                            <w:sz w:val="20"/>
                            <w:szCs w:val="20"/>
                            <w:vertAlign w:val="subscript"/>
                          </w:rPr>
                          <w:t xml:space="preserve"> i, od, p </w:t>
                        </w:r>
                        <w:r w:rsidRPr="00812ECB">
                          <w:rPr>
                            <w:iCs/>
                            <w:sz w:val="20"/>
                            <w:szCs w:val="20"/>
                          </w:rPr>
                          <w:t xml:space="preserve">= </w:t>
                        </w:r>
                        <w:r w:rsidRPr="00812ECB">
                          <w:rPr>
                            <w:i/>
                            <w:iCs/>
                            <w:sz w:val="20"/>
                            <w:szCs w:val="20"/>
                          </w:rPr>
                          <w:t>Net QSE-to-QSE Energy Trades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5D3C46A"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RTQQES</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seller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2822BD53"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RTQQEP</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buyer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57C5D013" w14:textId="77777777" w:rsidR="00812ECB" w:rsidRPr="00812ECB" w:rsidRDefault="00812ECB" w:rsidP="00812ECB">
                        <w:pPr>
                          <w:tabs>
                            <w:tab w:val="right" w:pos="9360"/>
                          </w:tabs>
                          <w:spacing w:after="60"/>
                          <w:ind w:left="1733" w:hanging="1440"/>
                          <w:rPr>
                            <w:i/>
                            <w:iCs/>
                            <w:sz w:val="20"/>
                            <w:szCs w:val="20"/>
                          </w:rPr>
                        </w:pPr>
                        <w:r w:rsidRPr="00812ECB">
                          <w:rPr>
                            <w:iCs/>
                            <w:color w:val="000000"/>
                            <w:sz w:val="20"/>
                            <w:szCs w:val="20"/>
                          </w:rPr>
                          <w:t>DARTASONET</w:t>
                        </w:r>
                        <w:r w:rsidRPr="00812ECB">
                          <w:rPr>
                            <w:i/>
                            <w:iCs/>
                            <w:sz w:val="20"/>
                            <w:szCs w:val="20"/>
                            <w:vertAlign w:val="subscript"/>
                          </w:rPr>
                          <w:t xml:space="preserve"> i, od</w:t>
                        </w:r>
                        <w:r w:rsidRPr="00812ECB">
                          <w:rPr>
                            <w:iCs/>
                            <w:color w:val="000000"/>
                            <w:sz w:val="20"/>
                            <w:szCs w:val="20"/>
                          </w:rPr>
                          <w:t xml:space="preserve"> = </w:t>
                        </w:r>
                        <w:r w:rsidRPr="00812ECB">
                          <w:rPr>
                            <w:i/>
                            <w:iCs/>
                            <w:sz w:val="20"/>
                            <w:szCs w:val="20"/>
                          </w:rPr>
                          <w:t xml:space="preserve">Net DAM Ancillary Service Only </w:t>
                        </w:r>
                        <w:del w:id="1732" w:author="ERCOT" w:date="2023-06-07T11:34:00Z">
                          <w:r w:rsidRPr="00812ECB" w:rsidDel="00A6498D">
                            <w:rPr>
                              <w:i/>
                              <w:iCs/>
                              <w:sz w:val="20"/>
                              <w:szCs w:val="20"/>
                            </w:rPr>
                            <w:delText>a</w:delText>
                          </w:r>
                        </w:del>
                        <w:ins w:id="1733" w:author="ERCOT" w:date="2023-06-07T11:34:00Z">
                          <w:r w:rsidRPr="00812ECB">
                            <w:rPr>
                              <w:i/>
                              <w:iCs/>
                              <w:sz w:val="20"/>
                              <w:szCs w:val="20"/>
                            </w:rPr>
                            <w:t>A</w:t>
                          </w:r>
                        </w:ins>
                        <w:r w:rsidRPr="00812ECB">
                          <w:rPr>
                            <w:i/>
                            <w:iCs/>
                            <w:sz w:val="20"/>
                            <w:szCs w:val="20"/>
                          </w:rPr>
                          <w:t>ctivities</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w:t>
                        </w:r>
                      </w:p>
                      <w:p w14:paraId="5ACC4836" w14:textId="77777777" w:rsidR="00812ECB" w:rsidRPr="00812ECB" w:rsidRDefault="00812ECB" w:rsidP="00812ECB">
                        <w:pPr>
                          <w:tabs>
                            <w:tab w:val="right" w:pos="9360"/>
                          </w:tabs>
                          <w:spacing w:after="60"/>
                          <w:ind w:left="1733" w:hanging="1440"/>
                          <w:rPr>
                            <w:iCs/>
                            <w:color w:val="000000"/>
                            <w:sz w:val="20"/>
                            <w:szCs w:val="20"/>
                          </w:rPr>
                        </w:pPr>
                        <w:r w:rsidRPr="00812ECB">
                          <w:rPr>
                            <w:iCs/>
                            <w:color w:val="000000"/>
                            <w:sz w:val="20"/>
                            <w:szCs w:val="20"/>
                          </w:rPr>
                          <w:t xml:space="preserve">DAM ASOO Cleared </w:t>
                        </w:r>
                        <w:r w:rsidRPr="00812ECB">
                          <w:rPr>
                            <w:i/>
                            <w:iCs/>
                            <w:sz w:val="20"/>
                            <w:szCs w:val="20"/>
                            <w:vertAlign w:val="subscript"/>
                          </w:rPr>
                          <w:t>i, od</w:t>
                        </w:r>
                        <w:r w:rsidRPr="00812ECB">
                          <w:rPr>
                            <w:iCs/>
                            <w:color w:val="000000"/>
                            <w:sz w:val="20"/>
                            <w:szCs w:val="20"/>
                          </w:rPr>
                          <w:t xml:space="preserve"> = </w:t>
                        </w:r>
                        <w:r w:rsidRPr="00812ECB">
                          <w:rPr>
                            <w:i/>
                            <w:color w:val="000000"/>
                            <w:sz w:val="20"/>
                            <w:szCs w:val="20"/>
                          </w:rPr>
                          <w:t>DAM Ancillary Service Only Offers Cleared in DAM</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p>
                      <w:p w14:paraId="69FB1B41" w14:textId="77777777" w:rsidR="00812ECB" w:rsidRPr="00812ECB" w:rsidRDefault="00812ECB" w:rsidP="00812ECB">
                        <w:pPr>
                          <w:tabs>
                            <w:tab w:val="right" w:pos="9360"/>
                          </w:tabs>
                          <w:spacing w:after="60"/>
                          <w:ind w:left="1733" w:hanging="1440"/>
                          <w:rPr>
                            <w:iCs/>
                            <w:sz w:val="20"/>
                            <w:szCs w:val="20"/>
                          </w:rPr>
                        </w:pPr>
                        <w:r w:rsidRPr="00812ECB">
                          <w:rPr>
                            <w:iCs/>
                            <w:color w:val="000000"/>
                            <w:sz w:val="20"/>
                            <w:szCs w:val="20"/>
                          </w:rPr>
                          <w:t>DARTMCPC</w:t>
                        </w:r>
                        <w:r w:rsidRPr="00812ECB">
                          <w:rPr>
                            <w:i/>
                            <w:iCs/>
                            <w:sz w:val="20"/>
                            <w:szCs w:val="20"/>
                            <w:vertAlign w:val="subscript"/>
                          </w:rPr>
                          <w:t xml:space="preserve"> i, od</w:t>
                        </w:r>
                        <w:r w:rsidRPr="00812ECB">
                          <w:rPr>
                            <w:iCs/>
                            <w:color w:val="000000"/>
                            <w:sz w:val="20"/>
                            <w:szCs w:val="20"/>
                          </w:rPr>
                          <w:t xml:space="preserve"> = Day-Ahead – Real-Time MCPC Spread for interval </w:t>
                        </w:r>
                        <w:r w:rsidRPr="00812ECB">
                          <w:rPr>
                            <w:i/>
                            <w:iCs/>
                            <w:color w:val="000000"/>
                            <w:sz w:val="20"/>
                            <w:szCs w:val="20"/>
                          </w:rPr>
                          <w:t>i</w:t>
                        </w:r>
                        <w:r w:rsidRPr="00812ECB">
                          <w:rPr>
                            <w:iCs/>
                            <w:color w:val="000000"/>
                            <w:sz w:val="20"/>
                            <w:szCs w:val="20"/>
                          </w:rPr>
                          <w:t xml:space="preserve"> for Operating Day </w:t>
                        </w:r>
                        <w:r w:rsidRPr="00812ECB">
                          <w:rPr>
                            <w:i/>
                            <w:iCs/>
                            <w:color w:val="000000"/>
                            <w:sz w:val="20"/>
                            <w:szCs w:val="20"/>
                          </w:rPr>
                          <w:t>od</w:t>
                        </w:r>
                      </w:p>
                      <w:p w14:paraId="61516C12" w14:textId="77777777" w:rsidR="00812ECB" w:rsidRPr="00812ECB" w:rsidRDefault="00812ECB" w:rsidP="00812ECB">
                        <w:pPr>
                          <w:tabs>
                            <w:tab w:val="right" w:pos="9360"/>
                          </w:tabs>
                          <w:spacing w:after="60"/>
                          <w:ind w:left="1733" w:hanging="1440"/>
                          <w:rPr>
                            <w:i/>
                            <w:iCs/>
                            <w:sz w:val="20"/>
                            <w:szCs w:val="20"/>
                          </w:rPr>
                        </w:pPr>
                        <w:r w:rsidRPr="00812ECB">
                          <w:rPr>
                            <w:i/>
                            <w:iCs/>
                            <w:sz w:val="20"/>
                            <w:szCs w:val="20"/>
                          </w:rPr>
                          <w:t>BTCF</w:t>
                        </w:r>
                        <w:r w:rsidRPr="00812ECB">
                          <w:rPr>
                            <w:iCs/>
                            <w:sz w:val="20"/>
                            <w:szCs w:val="20"/>
                          </w:rPr>
                          <w:t xml:space="preserve"> =                </w:t>
                        </w:r>
                        <w:r w:rsidRPr="00812ECB">
                          <w:rPr>
                            <w:i/>
                            <w:iCs/>
                            <w:sz w:val="20"/>
                            <w:szCs w:val="20"/>
                          </w:rPr>
                          <w:t>Bilateral Trades Credit Factor</w:t>
                        </w:r>
                      </w:p>
                      <w:p w14:paraId="0BABD81E"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RTSPP</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Real-Time Settlement Point Price</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5A8EA7C0"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DARTNET</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Net DAM </w:t>
                        </w:r>
                        <w:del w:id="1734" w:author="ERCOT" w:date="2023-06-07T11:34:00Z">
                          <w:r w:rsidRPr="00812ECB" w:rsidDel="00A6498D">
                            <w:rPr>
                              <w:i/>
                              <w:iCs/>
                              <w:sz w:val="20"/>
                              <w:szCs w:val="20"/>
                            </w:rPr>
                            <w:delText>a</w:delText>
                          </w:r>
                        </w:del>
                        <w:ins w:id="1735" w:author="ERCOT" w:date="2023-06-07T11:34:00Z">
                          <w:r w:rsidRPr="00812ECB">
                            <w:rPr>
                              <w:i/>
                              <w:iCs/>
                              <w:sz w:val="20"/>
                              <w:szCs w:val="20"/>
                            </w:rPr>
                            <w:t>A</w:t>
                          </w:r>
                        </w:ins>
                        <w:r w:rsidRPr="00812ECB">
                          <w:rPr>
                            <w:i/>
                            <w:iCs/>
                            <w:sz w:val="20"/>
                            <w:szCs w:val="20"/>
                          </w:rPr>
                          <w:t>ctivities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DC65B13"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DART</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Day-Ahead - Real-Time Spread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DA0B814"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DAM EOB Cleared</w:t>
                        </w:r>
                        <w:r w:rsidRPr="00812ECB">
                          <w:rPr>
                            <w:iCs/>
                            <w:color w:val="000000"/>
                            <w:sz w:val="20"/>
                            <w:szCs w:val="20"/>
                            <w:vertAlign w:val="subscript"/>
                          </w:rPr>
                          <w:t xml:space="preserve"> </w:t>
                        </w:r>
                        <w:r w:rsidRPr="00812ECB">
                          <w:rPr>
                            <w:i/>
                            <w:iCs/>
                            <w:sz w:val="20"/>
                            <w:szCs w:val="20"/>
                            <w:vertAlign w:val="subscript"/>
                          </w:rPr>
                          <w:t>i, od, p</w:t>
                        </w:r>
                        <w:r w:rsidRPr="00812ECB">
                          <w:rPr>
                            <w:iCs/>
                            <w:sz w:val="20"/>
                            <w:szCs w:val="20"/>
                          </w:rPr>
                          <w:t xml:space="preserve"> = </w:t>
                        </w:r>
                        <w:r w:rsidRPr="00812ECB">
                          <w:rPr>
                            <w:i/>
                            <w:iCs/>
                            <w:sz w:val="20"/>
                            <w:szCs w:val="20"/>
                          </w:rPr>
                          <w:t xml:space="preserve">DAM Energy Only Bids </w:t>
                        </w:r>
                        <w:ins w:id="1736" w:author="ERCOT" w:date="2022-09-26T12:14:00Z">
                          <w:r w:rsidRPr="00812ECB">
                            <w:rPr>
                              <w:i/>
                              <w:iCs/>
                              <w:sz w:val="20"/>
                              <w:szCs w:val="20"/>
                            </w:rPr>
                            <w:t xml:space="preserve">and Energy Bid Curves </w:t>
                          </w:r>
                        </w:ins>
                        <w:r w:rsidRPr="00812ECB">
                          <w:rPr>
                            <w:i/>
                            <w:iCs/>
                            <w:sz w:val="20"/>
                            <w:szCs w:val="20"/>
                          </w:rPr>
                          <w:t>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C29862" w14:textId="77777777" w:rsidR="00812ECB" w:rsidRPr="00812ECB" w:rsidRDefault="00812ECB" w:rsidP="00812ECB">
                        <w:pPr>
                          <w:tabs>
                            <w:tab w:val="right" w:pos="9360"/>
                          </w:tabs>
                          <w:spacing w:after="60"/>
                          <w:ind w:left="1728" w:hanging="1440"/>
                          <w:rPr>
                            <w:i/>
                            <w:iCs/>
                            <w:sz w:val="20"/>
                            <w:szCs w:val="20"/>
                          </w:rPr>
                        </w:pPr>
                        <w:r w:rsidRPr="00812ECB">
                          <w:rPr>
                            <w:iCs/>
                            <w:sz w:val="20"/>
                            <w:szCs w:val="20"/>
                          </w:rPr>
                          <w:t>DAM EOO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DAM Energy Only Offers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5C9529" w14:textId="77777777" w:rsidR="00812ECB" w:rsidRPr="00812ECB" w:rsidRDefault="00812ECB" w:rsidP="00812ECB">
                        <w:pPr>
                          <w:spacing w:after="60"/>
                          <w:ind w:left="1733" w:hanging="1440"/>
                          <w:rPr>
                            <w:iCs/>
                            <w:sz w:val="20"/>
                            <w:szCs w:val="20"/>
                          </w:rPr>
                        </w:pPr>
                        <w:r w:rsidRPr="00812ECB">
                          <w:rPr>
                            <w:iCs/>
                            <w:sz w:val="20"/>
                            <w:szCs w:val="20"/>
                          </w:rPr>
                          <w:t>DAM TPO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DAM Three-Part Offers 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3FD30A28" w14:textId="77777777" w:rsidR="00812ECB" w:rsidRPr="00812ECB" w:rsidRDefault="00812ECB" w:rsidP="00812ECB">
                        <w:pPr>
                          <w:spacing w:after="60"/>
                          <w:ind w:left="1733" w:hanging="1440"/>
                          <w:rPr>
                            <w:iCs/>
                            <w:sz w:val="20"/>
                            <w:szCs w:val="20"/>
                          </w:rPr>
                        </w:pPr>
                        <w:r w:rsidRPr="00812ECB">
                          <w:rPr>
                            <w:iCs/>
                            <w:sz w:val="20"/>
                            <w:szCs w:val="20"/>
                          </w:rPr>
                          <w:t xml:space="preserve">DAM PTP Cleared </w:t>
                        </w:r>
                        <w:r w:rsidRPr="00812ECB">
                          <w:rPr>
                            <w:i/>
                            <w:iCs/>
                            <w:sz w:val="20"/>
                            <w:szCs w:val="20"/>
                            <w:vertAlign w:val="subscript"/>
                          </w:rPr>
                          <w:t>i, od, p</w:t>
                        </w:r>
                        <w:r w:rsidRPr="00812ECB">
                          <w:rPr>
                            <w:iCs/>
                            <w:sz w:val="20"/>
                            <w:szCs w:val="20"/>
                          </w:rPr>
                          <w:t xml:space="preserve"> = </w:t>
                        </w:r>
                        <w:r w:rsidRPr="00812ECB">
                          <w:rPr>
                            <w:i/>
                            <w:iCs/>
                            <w:sz w:val="20"/>
                            <w:szCs w:val="20"/>
                          </w:rPr>
                          <w:t xml:space="preserve">DAM Point-to-Point (PTP) Obligations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E396638" w14:textId="77777777" w:rsidR="00812ECB" w:rsidRPr="00812ECB" w:rsidRDefault="00812ECB" w:rsidP="00812ECB">
                        <w:pPr>
                          <w:spacing w:after="60"/>
                          <w:ind w:left="1733" w:hanging="1440"/>
                          <w:rPr>
                            <w:iCs/>
                            <w:sz w:val="20"/>
                            <w:szCs w:val="20"/>
                          </w:rPr>
                        </w:pPr>
                        <w:r w:rsidRPr="00812ECB">
                          <w:rPr>
                            <w:iCs/>
                            <w:sz w:val="20"/>
                            <w:szCs w:val="20"/>
                          </w:rPr>
                          <w:t xml:space="preserve">DARTPTP </w:t>
                        </w:r>
                        <w:r w:rsidRPr="00812ECB">
                          <w:rPr>
                            <w:i/>
                            <w:iCs/>
                            <w:sz w:val="20"/>
                            <w:szCs w:val="20"/>
                            <w:vertAlign w:val="subscript"/>
                          </w:rPr>
                          <w:t>i, od, p</w:t>
                        </w:r>
                        <w:r w:rsidRPr="00812ECB">
                          <w:rPr>
                            <w:iCs/>
                            <w:sz w:val="20"/>
                            <w:szCs w:val="20"/>
                          </w:rPr>
                          <w:t xml:space="preserve"> =  </w:t>
                        </w:r>
                        <w:r w:rsidRPr="00812ECB">
                          <w:rPr>
                            <w:i/>
                            <w:iCs/>
                            <w:sz w:val="20"/>
                            <w:szCs w:val="20"/>
                          </w:rPr>
                          <w:t xml:space="preserve">Day-Ahead - Real-Time Spread </w:t>
                        </w:r>
                        <w:r w:rsidRPr="00812ECB">
                          <w:rPr>
                            <w:iCs/>
                            <w:sz w:val="20"/>
                            <w:szCs w:val="20"/>
                          </w:rPr>
                          <w:t xml:space="preserve">for value of PTP Obligation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B1322FA" w14:textId="77777777" w:rsidR="00812ECB" w:rsidRPr="00812ECB" w:rsidRDefault="00812ECB" w:rsidP="00812ECB">
                        <w:pPr>
                          <w:spacing w:after="60"/>
                          <w:ind w:left="1733" w:hanging="1440"/>
                          <w:rPr>
                            <w:iCs/>
                            <w:sz w:val="20"/>
                            <w:szCs w:val="20"/>
                          </w:rPr>
                        </w:pPr>
                        <w:r w:rsidRPr="00812ECB">
                          <w:rPr>
                            <w:i/>
                            <w:iCs/>
                            <w:sz w:val="20"/>
                            <w:szCs w:val="20"/>
                          </w:rPr>
                          <w:t>c</w:t>
                        </w:r>
                        <w:r w:rsidRPr="00812ECB">
                          <w:rPr>
                            <w:iCs/>
                            <w:sz w:val="20"/>
                            <w:szCs w:val="20"/>
                          </w:rPr>
                          <w:t xml:space="preserve"> = </w:t>
                        </w:r>
                        <w:r w:rsidRPr="00812ECB">
                          <w:rPr>
                            <w:iCs/>
                            <w:sz w:val="20"/>
                            <w:szCs w:val="20"/>
                          </w:rPr>
                          <w:tab/>
                          <w:t xml:space="preserve">Bilateral Counter-Party </w:t>
                        </w:r>
                      </w:p>
                      <w:p w14:paraId="48317FE0" w14:textId="77777777" w:rsidR="00812ECB" w:rsidRPr="00812ECB" w:rsidRDefault="00812ECB" w:rsidP="00812ECB">
                        <w:pPr>
                          <w:spacing w:after="60"/>
                          <w:ind w:left="1733" w:hanging="1440"/>
                          <w:rPr>
                            <w:i/>
                            <w:iCs/>
                            <w:sz w:val="20"/>
                            <w:szCs w:val="20"/>
                          </w:rPr>
                        </w:pPr>
                        <w:proofErr w:type="spellStart"/>
                        <w:r w:rsidRPr="00812ECB">
                          <w:rPr>
                            <w:i/>
                            <w:iCs/>
                            <w:sz w:val="20"/>
                            <w:szCs w:val="20"/>
                          </w:rPr>
                          <w:t>cif</w:t>
                        </w:r>
                        <w:proofErr w:type="spellEnd"/>
                        <w:r w:rsidRPr="00812ECB">
                          <w:rPr>
                            <w:i/>
                            <w:iCs/>
                            <w:sz w:val="20"/>
                            <w:szCs w:val="20"/>
                          </w:rPr>
                          <w:t xml:space="preserve"> =</w:t>
                        </w:r>
                        <w:r w:rsidRPr="00812ECB">
                          <w:rPr>
                            <w:i/>
                            <w:iCs/>
                            <w:sz w:val="20"/>
                            <w:szCs w:val="20"/>
                          </w:rPr>
                          <w:tab/>
                          <w:t>Cap Interval Factor</w:t>
                        </w:r>
                        <w:r w:rsidRPr="00812ECB">
                          <w:rPr>
                            <w:iCs/>
                            <w:sz w:val="20"/>
                            <w:szCs w:val="20"/>
                          </w:rPr>
                          <w:t xml:space="preserve"> - Represents the historic largest percentage of System-Wide Offer Cap (SWCAP) intervals during a calendar day</w:t>
                        </w:r>
                      </w:p>
                      <w:p w14:paraId="2E0390EA" w14:textId="77777777" w:rsidR="00812ECB" w:rsidRPr="00812ECB" w:rsidRDefault="00812ECB" w:rsidP="00812ECB">
                        <w:pPr>
                          <w:spacing w:after="60"/>
                          <w:ind w:left="1733" w:hanging="1440"/>
                          <w:rPr>
                            <w:iCs/>
                            <w:sz w:val="20"/>
                            <w:szCs w:val="20"/>
                          </w:rPr>
                        </w:pPr>
                        <w:r w:rsidRPr="00812ECB">
                          <w:rPr>
                            <w:i/>
                            <w:iCs/>
                            <w:sz w:val="20"/>
                            <w:szCs w:val="20"/>
                          </w:rPr>
                          <w:t>e</w:t>
                        </w:r>
                        <w:r w:rsidRPr="00812ECB">
                          <w:rPr>
                            <w:iCs/>
                            <w:sz w:val="20"/>
                            <w:szCs w:val="20"/>
                          </w:rPr>
                          <w:t xml:space="preserve"> = </w:t>
                        </w:r>
                        <w:r w:rsidRPr="00812ECB">
                          <w:rPr>
                            <w:iCs/>
                            <w:sz w:val="20"/>
                            <w:szCs w:val="20"/>
                          </w:rPr>
                          <w:tab/>
                          <w:t xml:space="preserve">Most recent </w:t>
                        </w:r>
                        <w:r w:rsidRPr="00812ECB">
                          <w:rPr>
                            <w:i/>
                            <w:iCs/>
                            <w:sz w:val="20"/>
                            <w:szCs w:val="20"/>
                          </w:rPr>
                          <w:t>n</w:t>
                        </w:r>
                        <w:r w:rsidRPr="00812ECB">
                          <w:rPr>
                            <w:iCs/>
                            <w:sz w:val="20"/>
                            <w:szCs w:val="20"/>
                          </w:rPr>
                          <w:t xml:space="preserve"> Operating Days for which RTM Initial Settlement Statements are available</w:t>
                        </w:r>
                      </w:p>
                      <w:p w14:paraId="59DB20FF" w14:textId="77777777" w:rsidR="00812ECB" w:rsidRPr="00812ECB" w:rsidRDefault="00812ECB" w:rsidP="00812ECB">
                        <w:pPr>
                          <w:spacing w:after="60"/>
                          <w:ind w:left="1733" w:hanging="1440"/>
                          <w:rPr>
                            <w:iCs/>
                            <w:sz w:val="20"/>
                            <w:szCs w:val="20"/>
                          </w:rPr>
                        </w:pPr>
                        <w:r w:rsidRPr="00812ECB">
                          <w:rPr>
                            <w:i/>
                            <w:iCs/>
                            <w:sz w:val="20"/>
                            <w:szCs w:val="20"/>
                          </w:rPr>
                          <w:t>i</w:t>
                        </w:r>
                        <w:r w:rsidRPr="00812ECB">
                          <w:rPr>
                            <w:iCs/>
                            <w:sz w:val="20"/>
                            <w:szCs w:val="20"/>
                          </w:rPr>
                          <w:t xml:space="preserve"> = </w:t>
                        </w:r>
                        <w:r w:rsidRPr="00812ECB">
                          <w:rPr>
                            <w:iCs/>
                            <w:sz w:val="20"/>
                            <w:szCs w:val="20"/>
                          </w:rPr>
                          <w:tab/>
                          <w:t>Settlement Interval</w:t>
                        </w:r>
                      </w:p>
                      <w:p w14:paraId="468DB51F" w14:textId="77777777" w:rsidR="00812ECB" w:rsidRPr="00812ECB" w:rsidRDefault="00812ECB" w:rsidP="00812ECB">
                        <w:pPr>
                          <w:spacing w:after="60"/>
                          <w:ind w:left="1733" w:hanging="1440"/>
                          <w:rPr>
                            <w:iCs/>
                            <w:sz w:val="20"/>
                            <w:szCs w:val="20"/>
                          </w:rPr>
                        </w:pPr>
                        <w:r w:rsidRPr="00812ECB">
                          <w:rPr>
                            <w:i/>
                            <w:iCs/>
                            <w:sz w:val="20"/>
                            <w:szCs w:val="20"/>
                          </w:rPr>
                          <w:t>n</w:t>
                        </w:r>
                        <w:r w:rsidRPr="00812ECB">
                          <w:rPr>
                            <w:iCs/>
                            <w:sz w:val="20"/>
                            <w:szCs w:val="20"/>
                          </w:rPr>
                          <w:t xml:space="preserve"> = </w:t>
                        </w:r>
                        <w:r w:rsidRPr="00812ECB">
                          <w:rPr>
                            <w:iCs/>
                            <w:sz w:val="20"/>
                            <w:szCs w:val="20"/>
                          </w:rPr>
                          <w:tab/>
                          <w:t>Days used for averaging</w:t>
                        </w:r>
                      </w:p>
                      <w:p w14:paraId="456A41F9" w14:textId="77777777" w:rsidR="00812ECB" w:rsidRPr="00812ECB" w:rsidRDefault="00812ECB" w:rsidP="00812ECB">
                        <w:pPr>
                          <w:spacing w:after="60"/>
                          <w:ind w:left="1733" w:hanging="1440"/>
                          <w:rPr>
                            <w:i/>
                            <w:iCs/>
                            <w:sz w:val="20"/>
                            <w:szCs w:val="20"/>
                          </w:rPr>
                        </w:pPr>
                        <w:r w:rsidRPr="00812ECB">
                          <w:rPr>
                            <w:i/>
                            <w:iCs/>
                            <w:sz w:val="20"/>
                            <w:szCs w:val="20"/>
                          </w:rPr>
                          <w:lastRenderedPageBreak/>
                          <w:t>nm =</w:t>
                        </w:r>
                        <w:r w:rsidRPr="00812ECB">
                          <w:rPr>
                            <w:i/>
                            <w:iCs/>
                            <w:sz w:val="20"/>
                            <w:szCs w:val="20"/>
                          </w:rPr>
                          <w:tab/>
                        </w:r>
                        <w:r w:rsidRPr="00812ECB">
                          <w:rPr>
                            <w:iCs/>
                            <w:sz w:val="20"/>
                            <w:szCs w:val="20"/>
                          </w:rPr>
                          <w:t>Notional Multiplier</w:t>
                        </w:r>
                      </w:p>
                      <w:p w14:paraId="1871D3E3" w14:textId="77777777" w:rsidR="00812ECB" w:rsidRPr="00812ECB" w:rsidRDefault="00812ECB" w:rsidP="00812ECB">
                        <w:pPr>
                          <w:spacing w:after="60"/>
                          <w:ind w:left="1733" w:hanging="1440"/>
                          <w:rPr>
                            <w:iCs/>
                            <w:sz w:val="20"/>
                            <w:szCs w:val="20"/>
                          </w:rPr>
                        </w:pPr>
                        <w:r w:rsidRPr="00812ECB">
                          <w:rPr>
                            <w:i/>
                            <w:iCs/>
                            <w:sz w:val="20"/>
                            <w:szCs w:val="20"/>
                          </w:rPr>
                          <w:t>od</w:t>
                        </w:r>
                        <w:r w:rsidRPr="00812ECB">
                          <w:rPr>
                            <w:iCs/>
                            <w:sz w:val="20"/>
                            <w:szCs w:val="20"/>
                          </w:rPr>
                          <w:t xml:space="preserve"> = </w:t>
                        </w:r>
                        <w:r w:rsidRPr="00812ECB">
                          <w:rPr>
                            <w:iCs/>
                            <w:sz w:val="20"/>
                            <w:szCs w:val="20"/>
                          </w:rPr>
                          <w:tab/>
                          <w:t>Operating Day</w:t>
                        </w:r>
                      </w:p>
                      <w:p w14:paraId="61DA6A8D" w14:textId="77777777" w:rsidR="00812ECB" w:rsidRPr="00812ECB" w:rsidRDefault="00812ECB" w:rsidP="00812ECB">
                        <w:pPr>
                          <w:spacing w:after="60"/>
                          <w:ind w:left="1762" w:hanging="1440"/>
                          <w:rPr>
                            <w:i/>
                            <w:iCs/>
                            <w:sz w:val="20"/>
                            <w:szCs w:val="20"/>
                          </w:rPr>
                        </w:pPr>
                        <w:r w:rsidRPr="00812ECB">
                          <w:rPr>
                            <w:i/>
                            <w:iCs/>
                            <w:sz w:val="20"/>
                            <w:szCs w:val="20"/>
                          </w:rPr>
                          <w:t>p</w:t>
                        </w:r>
                        <w:r w:rsidRPr="00812ECB">
                          <w:rPr>
                            <w:iCs/>
                            <w:sz w:val="20"/>
                            <w:szCs w:val="20"/>
                          </w:rPr>
                          <w:t xml:space="preserve"> = </w:t>
                        </w:r>
                        <w:r w:rsidRPr="00812ECB">
                          <w:rPr>
                            <w:iCs/>
                            <w:sz w:val="20"/>
                            <w:szCs w:val="20"/>
                          </w:rPr>
                          <w:tab/>
                          <w:t>A Settlement Point</w:t>
                        </w:r>
                      </w:p>
                    </w:tc>
                  </w:tr>
                </w:tbl>
                <w:p w14:paraId="31D22227" w14:textId="77777777" w:rsidR="00812ECB" w:rsidRPr="00812ECB" w:rsidRDefault="00812ECB" w:rsidP="00812ECB">
                  <w:pPr>
                    <w:spacing w:after="60"/>
                    <w:ind w:left="1710"/>
                    <w:rPr>
                      <w:iCs/>
                      <w:sz w:val="20"/>
                      <w:szCs w:val="20"/>
                    </w:rPr>
                  </w:pPr>
                </w:p>
              </w:tc>
            </w:tr>
          </w:tbl>
          <w:p w14:paraId="51D12EA5" w14:textId="77777777" w:rsidR="00812ECB" w:rsidRPr="00812ECB" w:rsidRDefault="00812ECB" w:rsidP="00812ECB">
            <w:pPr>
              <w:spacing w:after="60"/>
              <w:rPr>
                <w:i/>
                <w:iCs/>
                <w:sz w:val="20"/>
                <w:szCs w:val="20"/>
              </w:rPr>
            </w:pPr>
          </w:p>
        </w:tc>
      </w:tr>
      <w:tr w:rsidR="00812ECB" w:rsidRPr="00812ECB" w14:paraId="181DB197" w14:textId="77777777" w:rsidTr="008C7683">
        <w:trPr>
          <w:trHeight w:val="91"/>
        </w:trPr>
        <w:tc>
          <w:tcPr>
            <w:tcW w:w="1652" w:type="dxa"/>
          </w:tcPr>
          <w:p w14:paraId="0C0F75BA" w14:textId="77777777" w:rsidR="00812ECB" w:rsidRPr="00812ECB" w:rsidRDefault="00812ECB" w:rsidP="00812ECB">
            <w:pPr>
              <w:spacing w:after="60"/>
              <w:rPr>
                <w:iCs/>
                <w:sz w:val="20"/>
                <w:szCs w:val="20"/>
              </w:rPr>
            </w:pPr>
            <w:r w:rsidRPr="00812ECB">
              <w:rPr>
                <w:iCs/>
                <w:sz w:val="20"/>
                <w:szCs w:val="20"/>
              </w:rPr>
              <w:lastRenderedPageBreak/>
              <w:t>IMCE</w:t>
            </w:r>
          </w:p>
        </w:tc>
        <w:tc>
          <w:tcPr>
            <w:tcW w:w="986" w:type="dxa"/>
          </w:tcPr>
          <w:p w14:paraId="48240942" w14:textId="77777777" w:rsidR="00812ECB" w:rsidRPr="00812ECB" w:rsidRDefault="00812ECB" w:rsidP="00812ECB">
            <w:pPr>
              <w:spacing w:after="60"/>
              <w:rPr>
                <w:iCs/>
                <w:sz w:val="20"/>
                <w:szCs w:val="20"/>
              </w:rPr>
            </w:pPr>
            <w:r w:rsidRPr="00812ECB">
              <w:rPr>
                <w:iCs/>
                <w:sz w:val="20"/>
                <w:szCs w:val="20"/>
              </w:rPr>
              <w:t>$</w:t>
            </w:r>
          </w:p>
        </w:tc>
        <w:tc>
          <w:tcPr>
            <w:tcW w:w="6694" w:type="dxa"/>
          </w:tcPr>
          <w:p w14:paraId="2983F4A8" w14:textId="77777777" w:rsidR="00812ECB" w:rsidRPr="00812ECB" w:rsidRDefault="00812ECB" w:rsidP="00812ECB">
            <w:pPr>
              <w:spacing w:after="60"/>
              <w:rPr>
                <w:iCs/>
                <w:sz w:val="20"/>
                <w:szCs w:val="20"/>
              </w:rPr>
            </w:pPr>
            <w:r w:rsidRPr="00812ECB">
              <w:rPr>
                <w:i/>
                <w:iCs/>
                <w:sz w:val="20"/>
                <w:szCs w:val="20"/>
              </w:rPr>
              <w:t xml:space="preserve">Initial Minimum Current Exposure </w:t>
            </w:r>
          </w:p>
          <w:p w14:paraId="464D960A" w14:textId="77777777" w:rsidR="00812ECB" w:rsidRPr="00812ECB" w:rsidRDefault="00812ECB" w:rsidP="00812ECB">
            <w:pPr>
              <w:spacing w:after="60"/>
              <w:rPr>
                <w:iCs/>
                <w:sz w:val="20"/>
                <w:szCs w:val="20"/>
              </w:rPr>
            </w:pPr>
          </w:p>
          <w:p w14:paraId="2981E2A3" w14:textId="77777777" w:rsidR="00812ECB" w:rsidRPr="00812ECB" w:rsidRDefault="00812ECB" w:rsidP="00812ECB">
            <w:pPr>
              <w:spacing w:after="60"/>
              <w:ind w:left="1757" w:hanging="1440"/>
              <w:rPr>
                <w:iCs/>
                <w:sz w:val="20"/>
                <w:szCs w:val="20"/>
              </w:rPr>
            </w:pPr>
            <w:r w:rsidRPr="00812ECB">
              <w:rPr>
                <w:iCs/>
                <w:sz w:val="20"/>
                <w:szCs w:val="20"/>
              </w:rPr>
              <w:t xml:space="preserve">IMCE =   </w:t>
            </w:r>
            <w:r w:rsidRPr="00812ECB">
              <w:rPr>
                <w:iCs/>
                <w:sz w:val="20"/>
                <w:szCs w:val="20"/>
              </w:rPr>
              <w:tab/>
              <w:t xml:space="preserve">TOA * (SWCAP * </w:t>
            </w:r>
            <w:r w:rsidRPr="00812ECB">
              <w:rPr>
                <w:i/>
                <w:iCs/>
                <w:sz w:val="20"/>
                <w:szCs w:val="20"/>
              </w:rPr>
              <w:t>nm</w:t>
            </w:r>
            <w:r w:rsidRPr="00812ECB">
              <w:rPr>
                <w:iCs/>
                <w:sz w:val="20"/>
                <w:szCs w:val="20"/>
              </w:rPr>
              <w:t xml:space="preserve"> * </w:t>
            </w:r>
            <w:proofErr w:type="spellStart"/>
            <w:r w:rsidRPr="00812ECB">
              <w:rPr>
                <w:i/>
                <w:iCs/>
                <w:sz w:val="20"/>
                <w:szCs w:val="20"/>
              </w:rPr>
              <w:t>cif</w:t>
            </w:r>
            <w:proofErr w:type="spellEnd"/>
            <w:r w:rsidRPr="00812ECB">
              <w:rPr>
                <w:i/>
                <w:iCs/>
                <w:sz w:val="20"/>
                <w:szCs w:val="20"/>
              </w:rPr>
              <w:t>%</w:t>
            </w:r>
            <w:r w:rsidRPr="00812ECB">
              <w:rPr>
                <w:iCs/>
                <w:sz w:val="20"/>
                <w:szCs w:val="20"/>
              </w:rPr>
              <w:t>)</w:t>
            </w:r>
          </w:p>
          <w:p w14:paraId="76E05B5B" w14:textId="77777777" w:rsidR="00812ECB" w:rsidRPr="00812ECB" w:rsidRDefault="00812ECB" w:rsidP="00812ECB">
            <w:pPr>
              <w:spacing w:after="60"/>
              <w:rPr>
                <w:i/>
                <w:iCs/>
                <w:sz w:val="20"/>
                <w:szCs w:val="20"/>
              </w:rPr>
            </w:pPr>
            <w:r w:rsidRPr="00812ECB">
              <w:rPr>
                <w:iCs/>
                <w:sz w:val="20"/>
                <w:szCs w:val="20"/>
              </w:rPr>
              <w:t xml:space="preserve"> </w:t>
            </w:r>
          </w:p>
        </w:tc>
      </w:tr>
      <w:tr w:rsidR="00812ECB" w:rsidRPr="00812ECB" w14:paraId="401CDA7B" w14:textId="77777777" w:rsidTr="008C7683">
        <w:trPr>
          <w:trHeight w:val="91"/>
        </w:trPr>
        <w:tc>
          <w:tcPr>
            <w:tcW w:w="1652" w:type="dxa"/>
          </w:tcPr>
          <w:p w14:paraId="4632A753" w14:textId="77777777" w:rsidR="00812ECB" w:rsidRPr="00812ECB" w:rsidRDefault="00812ECB" w:rsidP="00812ECB">
            <w:pPr>
              <w:spacing w:after="60"/>
              <w:rPr>
                <w:iCs/>
                <w:sz w:val="20"/>
                <w:szCs w:val="20"/>
              </w:rPr>
            </w:pPr>
            <w:r w:rsidRPr="00812ECB">
              <w:rPr>
                <w:iCs/>
                <w:sz w:val="20"/>
                <w:szCs w:val="20"/>
              </w:rPr>
              <w:t>TOA</w:t>
            </w:r>
          </w:p>
        </w:tc>
        <w:tc>
          <w:tcPr>
            <w:tcW w:w="986" w:type="dxa"/>
          </w:tcPr>
          <w:p w14:paraId="204A0135"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521D10DD" w14:textId="77777777" w:rsidR="00812ECB" w:rsidRPr="00812ECB" w:rsidRDefault="00812ECB" w:rsidP="00812ECB">
            <w:pPr>
              <w:spacing w:after="60"/>
              <w:rPr>
                <w:i/>
                <w:iCs/>
                <w:sz w:val="20"/>
                <w:szCs w:val="20"/>
              </w:rPr>
            </w:pPr>
            <w:r w:rsidRPr="00812ECB">
              <w:rPr>
                <w:i/>
                <w:iCs/>
                <w:sz w:val="20"/>
                <w:szCs w:val="20"/>
              </w:rPr>
              <w:t>Trade-Only Activity</w:t>
            </w:r>
            <w:r w:rsidRPr="00812ECB">
              <w:rPr>
                <w:iCs/>
                <w:sz w:val="20"/>
                <w:szCs w:val="20"/>
              </w:rPr>
              <w:t xml:space="preserve">—Counter-Party that does not represent either a Load or a generation QSE.  </w:t>
            </w:r>
            <w:r w:rsidRPr="00812ECB">
              <w:rPr>
                <w:sz w:val="20"/>
                <w:szCs w:val="20"/>
              </w:rPr>
              <w:t>Set to “0” if Counter-Party represents a QSE that has an association with a</w:t>
            </w:r>
            <w:r w:rsidRPr="00812ECB" w:rsidDel="0044096C">
              <w:rPr>
                <w:sz w:val="20"/>
                <w:szCs w:val="20"/>
              </w:rPr>
              <w:t xml:space="preserve"> </w:t>
            </w:r>
            <w:r w:rsidRPr="00812ECB">
              <w:rPr>
                <w:sz w:val="20"/>
                <w:szCs w:val="20"/>
              </w:rPr>
              <w:t>Load Serving Entity (LSE) or a Resource Entity, or if Counter-Party does not represent any QSE;</w:t>
            </w:r>
            <w:r w:rsidRPr="00812ECB">
              <w:rPr>
                <w:b/>
                <w:bCs/>
                <w:i/>
                <w:sz w:val="20"/>
                <w:szCs w:val="20"/>
              </w:rPr>
              <w:t xml:space="preserve"> </w:t>
            </w:r>
            <w:r w:rsidRPr="00812ECB">
              <w:rPr>
                <w:sz w:val="20"/>
                <w:szCs w:val="20"/>
              </w:rPr>
              <w:t>otherwise set to 1.</w:t>
            </w:r>
          </w:p>
        </w:tc>
      </w:tr>
      <w:tr w:rsidR="00812ECB" w:rsidRPr="00812ECB" w14:paraId="7846AE39" w14:textId="77777777" w:rsidTr="008C7683">
        <w:trPr>
          <w:trHeight w:val="91"/>
        </w:trPr>
        <w:tc>
          <w:tcPr>
            <w:tcW w:w="1652" w:type="dxa"/>
          </w:tcPr>
          <w:p w14:paraId="2DF6859D" w14:textId="77777777" w:rsidR="00812ECB" w:rsidRPr="00812ECB" w:rsidRDefault="00812ECB" w:rsidP="00812ECB">
            <w:pPr>
              <w:spacing w:after="60"/>
              <w:rPr>
                <w:i/>
                <w:iCs/>
                <w:sz w:val="20"/>
                <w:szCs w:val="20"/>
              </w:rPr>
            </w:pPr>
            <w:r w:rsidRPr="00812ECB">
              <w:rPr>
                <w:i/>
                <w:iCs/>
                <w:sz w:val="20"/>
                <w:szCs w:val="20"/>
              </w:rPr>
              <w:t>q</w:t>
            </w:r>
          </w:p>
        </w:tc>
        <w:tc>
          <w:tcPr>
            <w:tcW w:w="986" w:type="dxa"/>
          </w:tcPr>
          <w:p w14:paraId="6570A536"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2D7EE5E8" w14:textId="77777777" w:rsidR="00812ECB" w:rsidRPr="00812ECB" w:rsidRDefault="00812ECB" w:rsidP="00812ECB">
            <w:pPr>
              <w:spacing w:after="60"/>
              <w:rPr>
                <w:iCs/>
                <w:sz w:val="20"/>
                <w:szCs w:val="20"/>
              </w:rPr>
            </w:pPr>
            <w:r w:rsidRPr="00812ECB">
              <w:rPr>
                <w:iCs/>
                <w:sz w:val="20"/>
                <w:szCs w:val="20"/>
              </w:rPr>
              <w:t>QSEs represented by Counter-Party.</w:t>
            </w:r>
          </w:p>
        </w:tc>
      </w:tr>
      <w:tr w:rsidR="00812ECB" w:rsidRPr="00812ECB" w14:paraId="3B4DF6E9" w14:textId="77777777" w:rsidTr="008C7683">
        <w:trPr>
          <w:trHeight w:val="91"/>
        </w:trPr>
        <w:tc>
          <w:tcPr>
            <w:tcW w:w="1652" w:type="dxa"/>
          </w:tcPr>
          <w:p w14:paraId="4A96C2B5" w14:textId="77777777" w:rsidR="00812ECB" w:rsidRPr="00812ECB" w:rsidRDefault="00812ECB" w:rsidP="00812ECB">
            <w:pPr>
              <w:spacing w:after="60"/>
              <w:rPr>
                <w:i/>
                <w:iCs/>
                <w:sz w:val="20"/>
                <w:szCs w:val="20"/>
              </w:rPr>
            </w:pPr>
            <w:r w:rsidRPr="00812ECB">
              <w:rPr>
                <w:i/>
                <w:iCs/>
                <w:sz w:val="20"/>
                <w:szCs w:val="20"/>
              </w:rPr>
              <w:t>a</w:t>
            </w:r>
          </w:p>
        </w:tc>
        <w:tc>
          <w:tcPr>
            <w:tcW w:w="986" w:type="dxa"/>
          </w:tcPr>
          <w:p w14:paraId="14B8794A"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0411D611" w14:textId="77777777" w:rsidR="00812ECB" w:rsidRPr="00812ECB" w:rsidRDefault="00812ECB" w:rsidP="00812ECB">
            <w:pPr>
              <w:spacing w:after="60"/>
              <w:rPr>
                <w:iCs/>
                <w:sz w:val="20"/>
                <w:szCs w:val="20"/>
              </w:rPr>
            </w:pPr>
            <w:r w:rsidRPr="00812ECB">
              <w:rPr>
                <w:iCs/>
                <w:sz w:val="20"/>
                <w:szCs w:val="20"/>
              </w:rPr>
              <w:t>CRR Account Holders represented by Counter-Party.</w:t>
            </w:r>
          </w:p>
        </w:tc>
      </w:tr>
      <w:tr w:rsidR="00812ECB" w:rsidRPr="00812ECB" w14:paraId="47E2DDD4" w14:textId="77777777" w:rsidTr="008C7683">
        <w:trPr>
          <w:trHeight w:val="91"/>
        </w:trPr>
        <w:tc>
          <w:tcPr>
            <w:tcW w:w="1652" w:type="dxa"/>
          </w:tcPr>
          <w:p w14:paraId="39060CFB" w14:textId="77777777" w:rsidR="00812ECB" w:rsidRPr="00812ECB" w:rsidRDefault="00812ECB" w:rsidP="00812ECB">
            <w:pPr>
              <w:spacing w:after="60"/>
              <w:rPr>
                <w:iCs/>
                <w:sz w:val="20"/>
                <w:szCs w:val="20"/>
              </w:rPr>
            </w:pPr>
            <w:r w:rsidRPr="00812ECB">
              <w:rPr>
                <w:iCs/>
                <w:sz w:val="20"/>
                <w:szCs w:val="20"/>
              </w:rPr>
              <w:t>IA</w:t>
            </w:r>
          </w:p>
        </w:tc>
        <w:tc>
          <w:tcPr>
            <w:tcW w:w="986" w:type="dxa"/>
          </w:tcPr>
          <w:p w14:paraId="382CC5D6" w14:textId="77777777" w:rsidR="00812ECB" w:rsidRPr="00812ECB" w:rsidRDefault="00812ECB" w:rsidP="00812ECB">
            <w:pPr>
              <w:spacing w:after="60"/>
              <w:rPr>
                <w:iCs/>
                <w:sz w:val="20"/>
                <w:szCs w:val="20"/>
              </w:rPr>
            </w:pPr>
            <w:r w:rsidRPr="00812ECB">
              <w:rPr>
                <w:iCs/>
                <w:sz w:val="20"/>
                <w:szCs w:val="20"/>
              </w:rPr>
              <w:t>$</w:t>
            </w:r>
          </w:p>
        </w:tc>
        <w:tc>
          <w:tcPr>
            <w:tcW w:w="6694" w:type="dxa"/>
          </w:tcPr>
          <w:p w14:paraId="28AE759D" w14:textId="77777777" w:rsidR="00812ECB" w:rsidRPr="00812ECB" w:rsidRDefault="00812ECB" w:rsidP="00812ECB">
            <w:pPr>
              <w:spacing w:after="60"/>
              <w:rPr>
                <w:iCs/>
                <w:sz w:val="20"/>
                <w:szCs w:val="20"/>
              </w:rPr>
            </w:pPr>
            <w:r w:rsidRPr="00812ECB">
              <w:rPr>
                <w:i/>
                <w:iCs/>
                <w:sz w:val="20"/>
                <w:szCs w:val="20"/>
              </w:rPr>
              <w:t>Independent Amount</w:t>
            </w:r>
            <w:r w:rsidRPr="00812ECB">
              <w:rPr>
                <w:iCs/>
                <w:sz w:val="20"/>
                <w:szCs w:val="20"/>
              </w:rPr>
              <w:t>—The amount required to be posted as defined in Section 16.16.1, Counter-Party Criteria.</w:t>
            </w:r>
          </w:p>
        </w:tc>
      </w:tr>
      <w:tr w:rsidR="00812ECB" w:rsidRPr="00812ECB" w14:paraId="5F8268CC" w14:textId="77777777" w:rsidTr="008C7683">
        <w:trPr>
          <w:trHeight w:val="91"/>
        </w:trPr>
        <w:tc>
          <w:tcPr>
            <w:tcW w:w="1652" w:type="dxa"/>
          </w:tcPr>
          <w:p w14:paraId="6564E707" w14:textId="77777777" w:rsidR="00812ECB" w:rsidRPr="00812ECB" w:rsidRDefault="00812ECB" w:rsidP="00812ECB">
            <w:pPr>
              <w:spacing w:after="60"/>
              <w:rPr>
                <w:iCs/>
                <w:sz w:val="20"/>
                <w:szCs w:val="20"/>
              </w:rPr>
            </w:pPr>
            <w:r w:rsidRPr="00812ECB">
              <w:rPr>
                <w:iCs/>
                <w:sz w:val="20"/>
                <w:szCs w:val="20"/>
              </w:rPr>
              <w:t>RFAF</w:t>
            </w:r>
          </w:p>
        </w:tc>
        <w:tc>
          <w:tcPr>
            <w:tcW w:w="986" w:type="dxa"/>
          </w:tcPr>
          <w:p w14:paraId="6AFFEFA7"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7799BA06" w14:textId="77777777" w:rsidR="00812ECB" w:rsidRPr="00812ECB" w:rsidRDefault="00812ECB" w:rsidP="00812ECB">
            <w:pPr>
              <w:spacing w:after="60"/>
              <w:rPr>
                <w:i/>
                <w:iCs/>
                <w:sz w:val="20"/>
                <w:szCs w:val="20"/>
              </w:rPr>
            </w:pPr>
            <w:r w:rsidRPr="00812ECB">
              <w:rPr>
                <w:i/>
                <w:iCs/>
                <w:sz w:val="20"/>
                <w:szCs w:val="20"/>
              </w:rPr>
              <w:t>Real-Time Forward Adjustment Factor</w:t>
            </w:r>
            <w:r w:rsidRPr="00812ECB">
              <w:rPr>
                <w:iCs/>
                <w:sz w:val="20"/>
                <w:szCs w:val="20"/>
              </w:rPr>
              <w:t>—The adjustment factor for RTM-related forward exposure as defined in Section 16.11.4.3.3, Forward Adjustment Factors.</w:t>
            </w:r>
          </w:p>
        </w:tc>
      </w:tr>
    </w:tbl>
    <w:p w14:paraId="28FB3440" w14:textId="77777777" w:rsidR="00812ECB" w:rsidRPr="00812ECB" w:rsidRDefault="00812ECB" w:rsidP="00812ECB">
      <w:pPr>
        <w:spacing w:before="240"/>
        <w:rPr>
          <w:iCs/>
          <w:szCs w:val="20"/>
        </w:rPr>
      </w:pPr>
      <w:r w:rsidRPr="00812ECB">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01B3DA91" w14:textId="77777777" w:rsidTr="008C7683">
        <w:trPr>
          <w:trHeight w:val="351"/>
          <w:tblHeader/>
        </w:trPr>
        <w:tc>
          <w:tcPr>
            <w:tcW w:w="1448" w:type="dxa"/>
          </w:tcPr>
          <w:p w14:paraId="4810426F"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32D1653B"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26255829"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093C87BE" w14:textId="77777777" w:rsidTr="008C7683">
        <w:trPr>
          <w:trHeight w:val="519"/>
        </w:trPr>
        <w:tc>
          <w:tcPr>
            <w:tcW w:w="1448" w:type="dxa"/>
          </w:tcPr>
          <w:p w14:paraId="6BD48C98" w14:textId="77777777" w:rsidR="00812ECB" w:rsidRPr="00812ECB" w:rsidRDefault="00812ECB" w:rsidP="00812ECB">
            <w:pPr>
              <w:spacing w:after="60"/>
              <w:rPr>
                <w:i/>
                <w:iCs/>
                <w:sz w:val="20"/>
                <w:szCs w:val="20"/>
              </w:rPr>
            </w:pPr>
            <w:r w:rsidRPr="00812ECB">
              <w:rPr>
                <w:i/>
                <w:iCs/>
                <w:sz w:val="20"/>
                <w:szCs w:val="20"/>
              </w:rPr>
              <w:t>nm</w:t>
            </w:r>
          </w:p>
        </w:tc>
        <w:tc>
          <w:tcPr>
            <w:tcW w:w="1702" w:type="dxa"/>
          </w:tcPr>
          <w:p w14:paraId="54228B98" w14:textId="77777777" w:rsidR="00812ECB" w:rsidRPr="00812ECB" w:rsidRDefault="00812ECB" w:rsidP="00812ECB">
            <w:pPr>
              <w:spacing w:after="60"/>
              <w:rPr>
                <w:iCs/>
                <w:sz w:val="20"/>
                <w:szCs w:val="20"/>
              </w:rPr>
            </w:pPr>
            <w:r w:rsidRPr="00812ECB">
              <w:rPr>
                <w:iCs/>
                <w:sz w:val="20"/>
                <w:szCs w:val="20"/>
              </w:rPr>
              <w:t>None</w:t>
            </w:r>
          </w:p>
        </w:tc>
        <w:tc>
          <w:tcPr>
            <w:tcW w:w="6120" w:type="dxa"/>
          </w:tcPr>
          <w:p w14:paraId="4C523809"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DF448F3" w14:textId="77777777" w:rsidTr="008C7683">
        <w:trPr>
          <w:trHeight w:val="519"/>
        </w:trPr>
        <w:tc>
          <w:tcPr>
            <w:tcW w:w="1448" w:type="dxa"/>
          </w:tcPr>
          <w:p w14:paraId="723028A9" w14:textId="77777777" w:rsidR="00812ECB" w:rsidRPr="00812ECB" w:rsidRDefault="00812ECB" w:rsidP="00812ECB">
            <w:pPr>
              <w:spacing w:after="60"/>
              <w:rPr>
                <w:i/>
                <w:iCs/>
                <w:sz w:val="20"/>
                <w:szCs w:val="20"/>
              </w:rPr>
            </w:pPr>
            <w:proofErr w:type="spellStart"/>
            <w:r w:rsidRPr="00812ECB">
              <w:rPr>
                <w:i/>
                <w:iCs/>
                <w:sz w:val="20"/>
                <w:szCs w:val="20"/>
              </w:rPr>
              <w:t>cif</w:t>
            </w:r>
            <w:proofErr w:type="spellEnd"/>
          </w:p>
        </w:tc>
        <w:tc>
          <w:tcPr>
            <w:tcW w:w="1702" w:type="dxa"/>
          </w:tcPr>
          <w:p w14:paraId="3C94D4C7"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34B3BA06" w14:textId="77777777" w:rsidR="00812ECB" w:rsidRPr="00812ECB" w:rsidRDefault="00812ECB" w:rsidP="00812ECB">
            <w:pPr>
              <w:spacing w:after="60"/>
              <w:rPr>
                <w:iCs/>
                <w:sz w:val="20"/>
                <w:szCs w:val="20"/>
              </w:rPr>
            </w:pPr>
            <w:r w:rsidRPr="00812ECB">
              <w:rPr>
                <w:iCs/>
                <w:sz w:val="20"/>
                <w:szCs w:val="20"/>
              </w:rPr>
              <w:t>9%</w:t>
            </w:r>
          </w:p>
        </w:tc>
      </w:tr>
      <w:tr w:rsidR="00812ECB" w:rsidRPr="00812ECB" w14:paraId="392BE606" w14:textId="77777777" w:rsidTr="008C7683">
        <w:trPr>
          <w:trHeight w:val="519"/>
        </w:trPr>
        <w:tc>
          <w:tcPr>
            <w:tcW w:w="1448" w:type="dxa"/>
          </w:tcPr>
          <w:p w14:paraId="4F9F8B23" w14:textId="77777777" w:rsidR="00812ECB" w:rsidRPr="00812ECB" w:rsidRDefault="00812ECB" w:rsidP="00812ECB">
            <w:pPr>
              <w:spacing w:after="60"/>
              <w:rPr>
                <w:i/>
                <w:iCs/>
                <w:sz w:val="20"/>
                <w:szCs w:val="20"/>
              </w:rPr>
            </w:pPr>
            <w:r w:rsidRPr="00812ECB">
              <w:rPr>
                <w:i/>
                <w:iCs/>
                <w:sz w:val="20"/>
                <w:szCs w:val="20"/>
                <w:lang w:val="fr-FR"/>
              </w:rPr>
              <w:t>NUCADJ</w:t>
            </w:r>
          </w:p>
        </w:tc>
        <w:tc>
          <w:tcPr>
            <w:tcW w:w="1702" w:type="dxa"/>
          </w:tcPr>
          <w:p w14:paraId="36A9971B"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2316B509" w14:textId="77777777" w:rsidR="00812ECB" w:rsidRPr="00812ECB" w:rsidRDefault="00812ECB" w:rsidP="00812ECB">
            <w:pPr>
              <w:spacing w:after="60"/>
              <w:rPr>
                <w:iCs/>
                <w:sz w:val="20"/>
                <w:szCs w:val="20"/>
              </w:rPr>
            </w:pPr>
            <w:r w:rsidRPr="00812ECB">
              <w:rPr>
                <w:iCs/>
                <w:sz w:val="20"/>
                <w:szCs w:val="20"/>
              </w:rPr>
              <w:t>Minimum value of 20%.</w:t>
            </w:r>
          </w:p>
        </w:tc>
      </w:tr>
      <w:tr w:rsidR="00812ECB" w:rsidRPr="00812ECB" w14:paraId="4FCFB42F" w14:textId="77777777" w:rsidTr="008C7683">
        <w:trPr>
          <w:trHeight w:val="519"/>
        </w:trPr>
        <w:tc>
          <w:tcPr>
            <w:tcW w:w="1448" w:type="dxa"/>
          </w:tcPr>
          <w:p w14:paraId="64244028" w14:textId="77777777" w:rsidR="00812ECB" w:rsidRPr="00812ECB" w:rsidRDefault="00812ECB" w:rsidP="00812ECB">
            <w:pPr>
              <w:spacing w:after="60"/>
              <w:rPr>
                <w:i/>
                <w:iCs/>
                <w:sz w:val="20"/>
                <w:szCs w:val="20"/>
              </w:rPr>
            </w:pPr>
            <w:r w:rsidRPr="00812ECB">
              <w:rPr>
                <w:i/>
                <w:iCs/>
                <w:sz w:val="20"/>
                <w:szCs w:val="20"/>
              </w:rPr>
              <w:t>T1</w:t>
            </w:r>
          </w:p>
        </w:tc>
        <w:tc>
          <w:tcPr>
            <w:tcW w:w="1702" w:type="dxa"/>
          </w:tcPr>
          <w:p w14:paraId="5DBE1F69"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61C7FA06" w14:textId="77777777" w:rsidR="00812ECB" w:rsidRPr="00812ECB" w:rsidRDefault="00812ECB" w:rsidP="00812ECB">
            <w:pPr>
              <w:spacing w:after="60"/>
              <w:rPr>
                <w:iCs/>
                <w:sz w:val="20"/>
                <w:szCs w:val="20"/>
              </w:rPr>
            </w:pPr>
            <w:r w:rsidRPr="00812ECB">
              <w:rPr>
                <w:iCs/>
                <w:sz w:val="20"/>
                <w:szCs w:val="20"/>
              </w:rPr>
              <w:t>2</w:t>
            </w:r>
          </w:p>
        </w:tc>
      </w:tr>
      <w:tr w:rsidR="00812ECB" w:rsidRPr="00812ECB" w14:paraId="562D07E9" w14:textId="77777777" w:rsidTr="008C7683">
        <w:trPr>
          <w:trHeight w:val="519"/>
        </w:trPr>
        <w:tc>
          <w:tcPr>
            <w:tcW w:w="1448" w:type="dxa"/>
          </w:tcPr>
          <w:p w14:paraId="6E406083" w14:textId="77777777" w:rsidR="00812ECB" w:rsidRPr="00812ECB" w:rsidRDefault="00812ECB" w:rsidP="00812ECB">
            <w:pPr>
              <w:spacing w:after="60"/>
              <w:rPr>
                <w:i/>
                <w:iCs/>
                <w:sz w:val="20"/>
                <w:szCs w:val="20"/>
              </w:rPr>
            </w:pPr>
            <w:r w:rsidRPr="00812ECB">
              <w:rPr>
                <w:i/>
                <w:iCs/>
                <w:sz w:val="20"/>
                <w:szCs w:val="20"/>
              </w:rPr>
              <w:t>T2</w:t>
            </w:r>
          </w:p>
        </w:tc>
        <w:tc>
          <w:tcPr>
            <w:tcW w:w="1702" w:type="dxa"/>
          </w:tcPr>
          <w:p w14:paraId="36C381F1"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055CDA3D" w14:textId="77777777" w:rsidR="00812ECB" w:rsidRPr="00812ECB" w:rsidRDefault="00812ECB" w:rsidP="00812ECB">
            <w:pPr>
              <w:spacing w:after="60"/>
              <w:rPr>
                <w:i/>
                <w:iCs/>
                <w:sz w:val="20"/>
                <w:szCs w:val="20"/>
              </w:rPr>
            </w:pPr>
            <w:r w:rsidRPr="00812ECB">
              <w:rPr>
                <w:iCs/>
                <w:sz w:val="20"/>
                <w:szCs w:val="20"/>
              </w:rPr>
              <w:t>5</w:t>
            </w:r>
          </w:p>
        </w:tc>
      </w:tr>
      <w:tr w:rsidR="00812ECB" w:rsidRPr="00812ECB" w14:paraId="4F666849" w14:textId="77777777" w:rsidTr="008C7683">
        <w:trPr>
          <w:trHeight w:val="519"/>
        </w:trPr>
        <w:tc>
          <w:tcPr>
            <w:tcW w:w="1448" w:type="dxa"/>
          </w:tcPr>
          <w:p w14:paraId="189566DD" w14:textId="77777777" w:rsidR="00812ECB" w:rsidRPr="00812ECB" w:rsidRDefault="00812ECB" w:rsidP="00812ECB">
            <w:pPr>
              <w:spacing w:after="60"/>
              <w:rPr>
                <w:i/>
                <w:iCs/>
                <w:sz w:val="20"/>
                <w:szCs w:val="20"/>
              </w:rPr>
            </w:pPr>
            <w:r w:rsidRPr="00812ECB">
              <w:rPr>
                <w:i/>
                <w:iCs/>
                <w:sz w:val="20"/>
                <w:szCs w:val="20"/>
              </w:rPr>
              <w:t>T3</w:t>
            </w:r>
          </w:p>
        </w:tc>
        <w:tc>
          <w:tcPr>
            <w:tcW w:w="1702" w:type="dxa"/>
          </w:tcPr>
          <w:p w14:paraId="3697F15F"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7E138F1E" w14:textId="77777777" w:rsidR="00812ECB" w:rsidRPr="00812ECB" w:rsidRDefault="00812ECB" w:rsidP="00812ECB">
            <w:pPr>
              <w:spacing w:after="60"/>
              <w:rPr>
                <w:i/>
                <w:iCs/>
                <w:sz w:val="20"/>
                <w:szCs w:val="20"/>
              </w:rPr>
            </w:pPr>
            <w:r w:rsidRPr="00812ECB">
              <w:rPr>
                <w:iCs/>
                <w:sz w:val="20"/>
                <w:szCs w:val="20"/>
              </w:rPr>
              <w:t>5</w:t>
            </w:r>
          </w:p>
        </w:tc>
      </w:tr>
      <w:tr w:rsidR="00812ECB" w:rsidRPr="00812ECB" w14:paraId="06D1B697" w14:textId="77777777" w:rsidTr="008C7683">
        <w:trPr>
          <w:trHeight w:val="519"/>
        </w:trPr>
        <w:tc>
          <w:tcPr>
            <w:tcW w:w="1448" w:type="dxa"/>
          </w:tcPr>
          <w:p w14:paraId="26BB9210" w14:textId="77777777" w:rsidR="00812ECB" w:rsidRPr="00812ECB" w:rsidRDefault="00812ECB" w:rsidP="00812ECB">
            <w:pPr>
              <w:spacing w:after="60"/>
              <w:rPr>
                <w:i/>
                <w:iCs/>
                <w:sz w:val="20"/>
                <w:szCs w:val="20"/>
              </w:rPr>
            </w:pPr>
            <w:r w:rsidRPr="00812ECB">
              <w:rPr>
                <w:i/>
                <w:iCs/>
                <w:sz w:val="20"/>
                <w:szCs w:val="20"/>
              </w:rPr>
              <w:t>T4</w:t>
            </w:r>
          </w:p>
        </w:tc>
        <w:tc>
          <w:tcPr>
            <w:tcW w:w="1702" w:type="dxa"/>
          </w:tcPr>
          <w:p w14:paraId="04DF259D"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7FB2BB8B" w14:textId="77777777" w:rsidR="00812ECB" w:rsidRPr="00812ECB" w:rsidRDefault="00812ECB" w:rsidP="00812ECB">
            <w:pPr>
              <w:spacing w:after="60"/>
              <w:rPr>
                <w:iCs/>
                <w:sz w:val="20"/>
                <w:szCs w:val="20"/>
              </w:rPr>
            </w:pPr>
            <w:r w:rsidRPr="00812ECB">
              <w:rPr>
                <w:iCs/>
                <w:sz w:val="20"/>
                <w:szCs w:val="20"/>
              </w:rPr>
              <w:t>1</w:t>
            </w:r>
          </w:p>
        </w:tc>
      </w:tr>
      <w:tr w:rsidR="00812ECB" w:rsidRPr="00812ECB" w14:paraId="273EDF43" w14:textId="77777777" w:rsidTr="008C7683">
        <w:trPr>
          <w:trHeight w:val="519"/>
        </w:trPr>
        <w:tc>
          <w:tcPr>
            <w:tcW w:w="1448" w:type="dxa"/>
          </w:tcPr>
          <w:p w14:paraId="36567255" w14:textId="77777777" w:rsidR="00812ECB" w:rsidRPr="00812ECB" w:rsidRDefault="00812ECB" w:rsidP="00812ECB">
            <w:pPr>
              <w:spacing w:after="60"/>
              <w:rPr>
                <w:i/>
                <w:iCs/>
                <w:sz w:val="20"/>
                <w:szCs w:val="20"/>
              </w:rPr>
            </w:pPr>
            <w:r w:rsidRPr="00812ECB">
              <w:rPr>
                <w:i/>
                <w:iCs/>
                <w:sz w:val="20"/>
                <w:szCs w:val="20"/>
              </w:rPr>
              <w:t>T5</w:t>
            </w:r>
          </w:p>
        </w:tc>
        <w:tc>
          <w:tcPr>
            <w:tcW w:w="1702" w:type="dxa"/>
          </w:tcPr>
          <w:p w14:paraId="2D6CF88D"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4888129D" w14:textId="77777777" w:rsidR="00812ECB" w:rsidRPr="00812ECB" w:rsidRDefault="00812ECB" w:rsidP="00812ECB">
            <w:pPr>
              <w:spacing w:after="60"/>
              <w:rPr>
                <w:i/>
                <w:iCs/>
                <w:sz w:val="20"/>
                <w:szCs w:val="20"/>
              </w:rPr>
            </w:pPr>
            <w:r w:rsidRPr="00812ECB">
              <w:rPr>
                <w:iCs/>
                <w:sz w:val="20"/>
                <w:szCs w:val="20"/>
              </w:rPr>
              <w:t>For a Counter-Party that represents Load this value is equal to 5, otherwise this value is equal to 2.</w:t>
            </w:r>
          </w:p>
        </w:tc>
      </w:tr>
      <w:tr w:rsidR="00812ECB" w:rsidRPr="00812ECB" w14:paraId="43CFC974" w14:textId="77777777" w:rsidTr="008C7683">
        <w:trPr>
          <w:trHeight w:val="519"/>
        </w:trPr>
        <w:tc>
          <w:tcPr>
            <w:tcW w:w="1448" w:type="dxa"/>
          </w:tcPr>
          <w:p w14:paraId="3207D918" w14:textId="77777777" w:rsidR="00812ECB" w:rsidRPr="00812ECB" w:rsidRDefault="00812ECB" w:rsidP="00812ECB">
            <w:pPr>
              <w:spacing w:after="60"/>
              <w:rPr>
                <w:i/>
                <w:iCs/>
                <w:sz w:val="20"/>
                <w:szCs w:val="20"/>
              </w:rPr>
            </w:pPr>
            <w:r w:rsidRPr="00812ECB">
              <w:rPr>
                <w:i/>
                <w:iCs/>
                <w:sz w:val="20"/>
                <w:szCs w:val="20"/>
              </w:rPr>
              <w:t>BTCF</w:t>
            </w:r>
          </w:p>
        </w:tc>
        <w:tc>
          <w:tcPr>
            <w:tcW w:w="1702" w:type="dxa"/>
          </w:tcPr>
          <w:p w14:paraId="722039B1"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5952428C" w14:textId="77777777" w:rsidR="00812ECB" w:rsidRPr="00812ECB" w:rsidRDefault="00812ECB" w:rsidP="00812ECB">
            <w:pPr>
              <w:spacing w:after="60"/>
              <w:rPr>
                <w:iCs/>
                <w:sz w:val="20"/>
                <w:szCs w:val="20"/>
              </w:rPr>
            </w:pPr>
            <w:r w:rsidRPr="00812ECB">
              <w:rPr>
                <w:iCs/>
                <w:sz w:val="20"/>
                <w:szCs w:val="20"/>
              </w:rPr>
              <w:t>80%</w:t>
            </w:r>
          </w:p>
        </w:tc>
      </w:tr>
      <w:tr w:rsidR="00812ECB" w:rsidRPr="00812ECB" w14:paraId="410B3001" w14:textId="77777777" w:rsidTr="008C7683">
        <w:trPr>
          <w:trHeight w:val="519"/>
        </w:trPr>
        <w:tc>
          <w:tcPr>
            <w:tcW w:w="1448" w:type="dxa"/>
          </w:tcPr>
          <w:p w14:paraId="157043C1" w14:textId="77777777" w:rsidR="00812ECB" w:rsidRPr="00812ECB" w:rsidRDefault="00812ECB" w:rsidP="00812ECB">
            <w:pPr>
              <w:spacing w:after="60"/>
              <w:rPr>
                <w:i/>
                <w:iCs/>
                <w:sz w:val="20"/>
                <w:szCs w:val="20"/>
              </w:rPr>
            </w:pPr>
            <w:r w:rsidRPr="00812ECB">
              <w:rPr>
                <w:i/>
                <w:iCs/>
                <w:sz w:val="20"/>
                <w:szCs w:val="20"/>
              </w:rPr>
              <w:t>n</w:t>
            </w:r>
          </w:p>
        </w:tc>
        <w:tc>
          <w:tcPr>
            <w:tcW w:w="1702" w:type="dxa"/>
          </w:tcPr>
          <w:p w14:paraId="0EE40A13"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5D632EE7" w14:textId="77777777" w:rsidR="00812ECB" w:rsidRPr="00812ECB" w:rsidRDefault="00812ECB" w:rsidP="00812ECB">
            <w:pPr>
              <w:spacing w:after="60"/>
              <w:rPr>
                <w:iCs/>
                <w:sz w:val="20"/>
                <w:szCs w:val="20"/>
              </w:rPr>
            </w:pPr>
            <w:r w:rsidRPr="00812ECB">
              <w:rPr>
                <w:iCs/>
                <w:sz w:val="20"/>
                <w:szCs w:val="20"/>
              </w:rPr>
              <w:t>14</w:t>
            </w:r>
          </w:p>
        </w:tc>
      </w:tr>
      <w:tr w:rsidR="00812ECB" w:rsidRPr="00812ECB" w14:paraId="02621CEB" w14:textId="77777777" w:rsidTr="008C7683">
        <w:trPr>
          <w:trHeight w:val="519"/>
        </w:trPr>
        <w:tc>
          <w:tcPr>
            <w:tcW w:w="9270" w:type="dxa"/>
            <w:gridSpan w:val="3"/>
          </w:tcPr>
          <w:p w14:paraId="653D7944"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8FC167A" w14:textId="77777777" w:rsidR="00812ECB" w:rsidRPr="00812ECB" w:rsidRDefault="00812ECB" w:rsidP="00812ECB">
      <w:pPr>
        <w:spacing w:before="240" w:after="240"/>
        <w:ind w:left="720" w:hanging="720"/>
        <w:rPr>
          <w:iCs/>
          <w:szCs w:val="20"/>
        </w:rPr>
      </w:pPr>
      <w:r w:rsidRPr="00812ECB">
        <w:rPr>
          <w:iCs/>
          <w:szCs w:val="20"/>
        </w:rPr>
        <w:lastRenderedPageBreak/>
        <w:t>(3)</w:t>
      </w:r>
      <w:r w:rsidRPr="00812ECB">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49F6F527" w14:textId="77777777" w:rsidR="00812ECB" w:rsidRPr="00812ECB" w:rsidRDefault="00812ECB" w:rsidP="00812ECB">
      <w:pPr>
        <w:widowControl w:val="0"/>
        <w:tabs>
          <w:tab w:val="left" w:pos="1260"/>
        </w:tabs>
        <w:spacing w:after="240"/>
        <w:ind w:left="720" w:hanging="720"/>
        <w:rPr>
          <w:iCs/>
          <w:snapToGrid w:val="0"/>
          <w:szCs w:val="20"/>
        </w:rPr>
      </w:pPr>
      <w:bookmarkStart w:id="1737" w:name="_Toc344279648"/>
      <w:bookmarkStart w:id="1738" w:name="_Toc344279748"/>
      <w:bookmarkStart w:id="1739" w:name="_Toc349821800"/>
      <w:r w:rsidRPr="00812ECB">
        <w:rPr>
          <w:iCs/>
          <w:snapToGrid w:val="0"/>
          <w:szCs w:val="20"/>
        </w:rPr>
        <w:t>(4)</w:t>
      </w:r>
      <w:r w:rsidRPr="00812ECB">
        <w:rPr>
          <w:iCs/>
          <w:snapToGrid w:val="0"/>
          <w:szCs w:val="20"/>
        </w:rPr>
        <w:tab/>
        <w:t>ERCOT shall monitor and calculate each Counter-Party’s TPEA and TPES daily.</w:t>
      </w:r>
      <w:bookmarkStart w:id="1740" w:name="_Toc91061002"/>
      <w:bookmarkEnd w:id="1737"/>
      <w:bookmarkEnd w:id="1738"/>
      <w:bookmarkEnd w:id="1739"/>
    </w:p>
    <w:p w14:paraId="2227B7CC" w14:textId="77777777" w:rsidR="00812ECB" w:rsidRPr="00812ECB" w:rsidRDefault="00812ECB" w:rsidP="00812ECB">
      <w:pPr>
        <w:widowControl w:val="0"/>
        <w:tabs>
          <w:tab w:val="left" w:pos="1260"/>
        </w:tabs>
        <w:spacing w:before="480" w:after="240"/>
        <w:ind w:left="720" w:hanging="720"/>
        <w:rPr>
          <w:b/>
          <w:bCs/>
          <w:i/>
          <w:iCs/>
          <w:szCs w:val="26"/>
        </w:rPr>
      </w:pPr>
      <w:r w:rsidRPr="00812ECB">
        <w:rPr>
          <w:b/>
          <w:bCs/>
          <w:i/>
          <w:iCs/>
          <w:szCs w:val="26"/>
        </w:rPr>
        <w:t>16.11.4.3.2</w:t>
      </w:r>
      <w:r w:rsidRPr="00812ECB">
        <w:rPr>
          <w:b/>
          <w:bCs/>
          <w:i/>
          <w:iCs/>
          <w:szCs w:val="26"/>
        </w:rPr>
        <w:tab/>
        <w:t>Real-Time Liability Estimate</w:t>
      </w:r>
      <w:bookmarkEnd w:id="1740"/>
    </w:p>
    <w:p w14:paraId="68C2C11C" w14:textId="77777777" w:rsidR="00812ECB" w:rsidRPr="00812ECB" w:rsidRDefault="00812ECB" w:rsidP="00812ECB">
      <w:pPr>
        <w:keepNext/>
        <w:spacing w:after="240"/>
        <w:ind w:left="720" w:hanging="720"/>
        <w:rPr>
          <w:iCs/>
        </w:rPr>
      </w:pPr>
      <w:r w:rsidRPr="00812ECB">
        <w:rPr>
          <w:iCs/>
        </w:rPr>
        <w:t>(1)</w:t>
      </w:r>
      <w:r w:rsidRPr="00812ECB">
        <w:rPr>
          <w:iCs/>
        </w:rPr>
        <w:tab/>
        <w:t>ERCOT shall estimate RTL for an Operating Day as the sum of estimates for the following RTM Settlement charges and payments:</w:t>
      </w:r>
    </w:p>
    <w:p w14:paraId="12772B43" w14:textId="77777777" w:rsidR="00812ECB" w:rsidRPr="00812ECB" w:rsidRDefault="00812ECB" w:rsidP="00812ECB">
      <w:pPr>
        <w:spacing w:after="240"/>
        <w:ind w:left="1440" w:hanging="720"/>
      </w:pPr>
      <w:r w:rsidRPr="00812ECB">
        <w:t>(a)</w:t>
      </w:r>
      <w:r w:rsidRPr="00812ECB">
        <w:tab/>
        <w:t xml:space="preserve">Section 6.6.3.1, Real-Time Energy Imbalance Payment or Charge at a Resource Node, using Real-Time </w:t>
      </w:r>
      <w:ins w:id="1741" w:author="ERCOT" w:date="2022-10-06T14:51:00Z">
        <w:r w:rsidRPr="00812ECB">
          <w:t xml:space="preserve">Net </w:t>
        </w:r>
      </w:ins>
      <w:r w:rsidRPr="00812ECB">
        <w:t xml:space="preserve">Metered Generation (RTMG) </w:t>
      </w:r>
      <w:ins w:id="1742" w:author="ERCOT" w:date="2022-09-26T12:21:00Z">
        <w:r w:rsidRPr="00812ECB">
          <w:t>inc</w:t>
        </w:r>
      </w:ins>
      <w:ins w:id="1743" w:author="ERCOT" w:date="2022-10-06T15:10:00Z">
        <w:r w:rsidRPr="00812ECB">
          <w:t>l</w:t>
        </w:r>
      </w:ins>
      <w:ins w:id="1744" w:author="ERCOT" w:date="2022-09-26T12:21:00Z">
        <w:r w:rsidRPr="00812ECB">
          <w:t>uding Controllable Load Resources (CLRs) that are not Aggregate Load Resources (ALRs)</w:t>
        </w:r>
        <w:r w:rsidRPr="00812ECB">
          <w:rPr>
            <w:i/>
            <w:iCs/>
            <w:sz w:val="20"/>
            <w:szCs w:val="20"/>
          </w:rPr>
          <w:t xml:space="preserve"> </w:t>
        </w:r>
      </w:ins>
      <w:r w:rsidRPr="00812ECB">
        <w:t xml:space="preserve">as generation estimate; </w:t>
      </w:r>
    </w:p>
    <w:p w14:paraId="00C365E3" w14:textId="77777777" w:rsidR="00812ECB" w:rsidRPr="00812ECB" w:rsidRDefault="00812ECB" w:rsidP="00812ECB">
      <w:pPr>
        <w:spacing w:after="240"/>
        <w:ind w:left="1440" w:hanging="720"/>
      </w:pPr>
      <w:r w:rsidRPr="00812ECB">
        <w:t>(b)</w:t>
      </w:r>
      <w:r w:rsidRPr="00812ECB">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55D647AE" w14:textId="77777777" w:rsidTr="008C7683">
        <w:tc>
          <w:tcPr>
            <w:tcW w:w="9332" w:type="dxa"/>
            <w:shd w:val="pct12" w:color="auto" w:fill="auto"/>
          </w:tcPr>
          <w:p w14:paraId="63285FF3" w14:textId="77777777" w:rsidR="00812ECB" w:rsidRPr="00812ECB" w:rsidRDefault="00812ECB" w:rsidP="00812ECB">
            <w:pPr>
              <w:spacing w:before="120" w:after="240"/>
              <w:rPr>
                <w:b/>
                <w:i/>
              </w:rPr>
            </w:pPr>
            <w:r w:rsidRPr="00812ECB">
              <w:rPr>
                <w:b/>
                <w:i/>
                <w:iCs/>
              </w:rPr>
              <w:t xml:space="preserve">[NPRR829:  Replace item (b) above with the following upon system implementation:] </w:t>
            </w:r>
          </w:p>
          <w:p w14:paraId="1EF5C6BF" w14:textId="77777777" w:rsidR="00812ECB" w:rsidRPr="00812ECB" w:rsidRDefault="00812ECB" w:rsidP="00812ECB">
            <w:pPr>
              <w:spacing w:after="240"/>
              <w:ind w:left="1440" w:hanging="720"/>
            </w:pPr>
            <w:r w:rsidRPr="00812ECB">
              <w:t>(b)</w:t>
            </w:r>
            <w:r w:rsidRPr="00812ECB">
              <w:tab/>
              <w:t>Section 6.6.3.2, Real-Time Energy Imbalance Payment or Charge at a Load Zone, using 14-day or seven-day-old LRS for Load estimate and Real-Time telemetry of net generation as the generation estimate;</w:t>
            </w:r>
          </w:p>
        </w:tc>
      </w:tr>
    </w:tbl>
    <w:p w14:paraId="1888C431" w14:textId="77777777" w:rsidR="00812ECB" w:rsidRPr="00812ECB" w:rsidRDefault="00812ECB" w:rsidP="00812ECB">
      <w:pPr>
        <w:spacing w:before="240" w:after="240"/>
        <w:ind w:left="1440" w:hanging="720"/>
      </w:pPr>
      <w:r w:rsidRPr="00812ECB">
        <w:t>(c)</w:t>
      </w:r>
      <w:r w:rsidRPr="00812ECB">
        <w:tab/>
        <w:t>Section 6.6.3.3, Real-Time Energy Imbalance Payment or Charge at a Hub;</w:t>
      </w:r>
    </w:p>
    <w:p w14:paraId="51DB4771" w14:textId="77777777" w:rsidR="00812ECB" w:rsidRPr="00812ECB" w:rsidRDefault="00812ECB" w:rsidP="00812ECB">
      <w:pPr>
        <w:spacing w:after="240"/>
        <w:ind w:left="1440" w:hanging="720"/>
      </w:pPr>
      <w:r w:rsidRPr="00812ECB">
        <w:t>(d)</w:t>
      </w:r>
      <w:r w:rsidRPr="00812ECB">
        <w:tab/>
        <w:t>Section 6.6.3.4, Real-Time Energy Payment for DC Tie Import;</w:t>
      </w:r>
    </w:p>
    <w:p w14:paraId="6450AA5E" w14:textId="77777777" w:rsidR="00812ECB" w:rsidRPr="00812ECB" w:rsidRDefault="00812ECB" w:rsidP="00812ECB">
      <w:pPr>
        <w:spacing w:before="240" w:after="240"/>
        <w:ind w:left="1440" w:hanging="720"/>
      </w:pPr>
      <w:r w:rsidRPr="00812ECB">
        <w:t>(e)</w:t>
      </w:r>
      <w:r w:rsidRPr="00812ECB">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31A43BE2" w14:textId="77777777" w:rsidTr="008C7683">
        <w:tc>
          <w:tcPr>
            <w:tcW w:w="9332" w:type="dxa"/>
            <w:shd w:val="pct12" w:color="auto" w:fill="auto"/>
          </w:tcPr>
          <w:p w14:paraId="05A4BCB5" w14:textId="77777777" w:rsidR="00812ECB" w:rsidRPr="00812ECB" w:rsidRDefault="00812ECB" w:rsidP="00812ECB">
            <w:pPr>
              <w:spacing w:before="120" w:after="240"/>
              <w:rPr>
                <w:b/>
                <w:i/>
              </w:rPr>
            </w:pPr>
            <w:r w:rsidRPr="00812ECB">
              <w:rPr>
                <w:b/>
                <w:i/>
                <w:iCs/>
              </w:rPr>
              <w:t xml:space="preserve">[NPRR995 and NPRR1077:  Replace applicable portions of item (e) above with the following upon system implementation:] </w:t>
            </w:r>
          </w:p>
          <w:p w14:paraId="1BE81617" w14:textId="77777777" w:rsidR="00812ECB" w:rsidRPr="00812ECB" w:rsidRDefault="00812ECB" w:rsidP="00812ECB">
            <w:pPr>
              <w:spacing w:after="240"/>
              <w:ind w:left="1440" w:hanging="720"/>
            </w:pPr>
            <w:r w:rsidRPr="00812ECB">
              <w:t>(e)</w:t>
            </w:r>
            <w:r w:rsidRPr="00812ECB">
              <w:tab/>
              <w:t xml:space="preserve">Section 6.6.3.8, Real-Time Payment or Charge for Energy from a Settlement Only Distribution Generator (SODG), Settlement Only Transmission Generator (SOTG), Settlement Only Distribution Energy Storage System (SODESS), or </w:t>
            </w:r>
            <w:r w:rsidRPr="00812ECB">
              <w:lastRenderedPageBreak/>
              <w:t>Settlement Only Transmission Energy Storage System (SOTESS), using the Real-Time telemetry of net generation as the outflow estimate and the Real-Time Price for each SODG, SOTG, SODESS, or SOTESS site;</w:t>
            </w:r>
          </w:p>
        </w:tc>
      </w:tr>
    </w:tbl>
    <w:p w14:paraId="049A2A8B" w14:textId="77777777" w:rsidR="00812ECB" w:rsidRPr="00812ECB" w:rsidRDefault="00812ECB" w:rsidP="00812ECB">
      <w:pPr>
        <w:spacing w:before="240" w:after="240"/>
        <w:ind w:left="1440" w:hanging="720"/>
      </w:pPr>
      <w:r w:rsidRPr="00812ECB">
        <w:lastRenderedPageBreak/>
        <w:t>(f)</w:t>
      </w:r>
      <w:r w:rsidRPr="00812ECB">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710A2A7B" w14:textId="77777777" w:rsidTr="008C7683">
        <w:tc>
          <w:tcPr>
            <w:tcW w:w="9332" w:type="dxa"/>
            <w:shd w:val="pct12" w:color="auto" w:fill="auto"/>
          </w:tcPr>
          <w:p w14:paraId="295EB704" w14:textId="77777777" w:rsidR="00812ECB" w:rsidRPr="00812ECB" w:rsidRDefault="00812ECB" w:rsidP="00812ECB">
            <w:pPr>
              <w:spacing w:before="120" w:after="240"/>
              <w:rPr>
                <w:b/>
                <w:i/>
              </w:rPr>
            </w:pPr>
            <w:bookmarkStart w:id="1745" w:name="_Toc397670191"/>
            <w:bookmarkStart w:id="1746" w:name="_Toc405805793"/>
            <w:bookmarkStart w:id="1747" w:name="_Toc422205968"/>
            <w:r w:rsidRPr="00812ECB">
              <w:rPr>
                <w:b/>
                <w:i/>
                <w:iCs/>
              </w:rPr>
              <w:t xml:space="preserve">[NPRR1013:  Insert items (g)-(k) below upon system implementation of the Real-Time Co-Optimization (RTC) project and renumber accordingly:] </w:t>
            </w:r>
          </w:p>
          <w:p w14:paraId="319FE7D9" w14:textId="77777777" w:rsidR="00812ECB" w:rsidRPr="00812ECB" w:rsidRDefault="00812ECB" w:rsidP="00812ECB">
            <w:pPr>
              <w:spacing w:after="240"/>
              <w:ind w:left="1440" w:hanging="720"/>
            </w:pPr>
            <w:r w:rsidRPr="00812ECB">
              <w:t>(g)</w:t>
            </w:r>
            <w:r w:rsidRPr="00812ECB">
              <w:tab/>
              <w:t xml:space="preserve">Section 6.7.5.1, Regulation Up Payments and Charges; </w:t>
            </w:r>
          </w:p>
          <w:p w14:paraId="5E8E500A" w14:textId="77777777" w:rsidR="00812ECB" w:rsidRPr="00812ECB" w:rsidRDefault="00812ECB" w:rsidP="00812ECB">
            <w:pPr>
              <w:spacing w:after="240"/>
              <w:ind w:left="1440" w:hanging="720"/>
            </w:pPr>
            <w:r w:rsidRPr="00812ECB">
              <w:t>(h)</w:t>
            </w:r>
            <w:r w:rsidRPr="00812ECB">
              <w:tab/>
              <w:t xml:space="preserve">Section 6.7.5.2, Regulation Down Payments and Charges; </w:t>
            </w:r>
          </w:p>
          <w:p w14:paraId="14A1722B" w14:textId="77777777" w:rsidR="00812ECB" w:rsidRPr="00812ECB" w:rsidRDefault="00812ECB" w:rsidP="00812ECB">
            <w:pPr>
              <w:spacing w:after="240"/>
              <w:ind w:left="1440" w:hanging="720"/>
            </w:pPr>
            <w:r w:rsidRPr="00812ECB">
              <w:t>(i)</w:t>
            </w:r>
            <w:r w:rsidRPr="00812ECB">
              <w:tab/>
              <w:t xml:space="preserve">Section 6.7.5.3, Responsive Reserve Payments and Charges; </w:t>
            </w:r>
          </w:p>
          <w:p w14:paraId="10A589A1" w14:textId="77777777" w:rsidR="00812ECB" w:rsidRPr="00812ECB" w:rsidRDefault="00812ECB" w:rsidP="00812ECB">
            <w:pPr>
              <w:spacing w:after="240"/>
              <w:ind w:left="1440" w:hanging="720"/>
            </w:pPr>
            <w:r w:rsidRPr="00812ECB">
              <w:t>(j)</w:t>
            </w:r>
            <w:r w:rsidRPr="00812ECB">
              <w:tab/>
              <w:t>Section 6.7.5.4, Non-Spinning Reserve Payments and Charges; and</w:t>
            </w:r>
          </w:p>
          <w:p w14:paraId="399DAD32" w14:textId="77777777" w:rsidR="00812ECB" w:rsidRPr="00812ECB" w:rsidRDefault="00812ECB" w:rsidP="00812ECB">
            <w:pPr>
              <w:spacing w:after="240"/>
              <w:ind w:left="1440" w:hanging="720"/>
            </w:pPr>
            <w:r w:rsidRPr="00812ECB">
              <w:t>(k)</w:t>
            </w:r>
            <w:r w:rsidRPr="00812ECB">
              <w:tab/>
              <w:t>Section 6.7.5.5, ERCOT Contingency Reserve Service Payments and Charges.</w:t>
            </w:r>
          </w:p>
        </w:tc>
      </w:tr>
    </w:tbl>
    <w:p w14:paraId="2E0CB04A" w14:textId="77777777" w:rsidR="00812ECB" w:rsidRPr="00812ECB" w:rsidRDefault="00812ECB" w:rsidP="00812ECB">
      <w:pPr>
        <w:spacing w:before="240" w:after="240"/>
        <w:ind w:left="1440" w:hanging="720"/>
      </w:pPr>
      <w:r w:rsidRPr="00812ECB">
        <w:t>(g)</w:t>
      </w:r>
      <w:r w:rsidRPr="00812ECB">
        <w:tab/>
        <w:t>Section 7.9.2.1,</w:t>
      </w:r>
      <w:bookmarkEnd w:id="1745"/>
      <w:bookmarkEnd w:id="1746"/>
      <w:bookmarkEnd w:id="1747"/>
      <w:r w:rsidRPr="00812ECB">
        <w:t xml:space="preserve"> Payments and Charges for PTP Obligations Settled in Real-Time.</w:t>
      </w:r>
    </w:p>
    <w:p w14:paraId="37D3C73F" w14:textId="77777777" w:rsidR="00812ECB" w:rsidRPr="00812ECB" w:rsidRDefault="00812ECB" w:rsidP="00812ECB">
      <w:pPr>
        <w:keepNext/>
        <w:tabs>
          <w:tab w:val="left" w:pos="900"/>
        </w:tabs>
        <w:spacing w:before="240" w:after="240"/>
        <w:outlineLvl w:val="1"/>
        <w:rPr>
          <w:b/>
          <w:iCs/>
          <w:szCs w:val="20"/>
        </w:rPr>
      </w:pPr>
      <w:commentRangeStart w:id="1748"/>
      <w:r w:rsidRPr="00812ECB">
        <w:rPr>
          <w:b/>
          <w:bCs/>
          <w:szCs w:val="20"/>
        </w:rPr>
        <w:t>26</w:t>
      </w:r>
      <w:r w:rsidRPr="00812ECB">
        <w:rPr>
          <w:b/>
          <w:iCs/>
          <w:szCs w:val="20"/>
        </w:rPr>
        <w:t>.2</w:t>
      </w:r>
      <w:commentRangeEnd w:id="1748"/>
      <w:r w:rsidR="007B0853">
        <w:rPr>
          <w:rStyle w:val="CommentReference"/>
        </w:rPr>
        <w:commentReference w:id="1748"/>
      </w:r>
      <w:r w:rsidRPr="00812ECB">
        <w:rPr>
          <w:b/>
          <w:iCs/>
          <w:szCs w:val="20"/>
        </w:rPr>
        <w:tab/>
        <w:t xml:space="preserve">Securitization Default Charges </w:t>
      </w:r>
    </w:p>
    <w:p w14:paraId="528F96D9"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699AF04D" w14:textId="77777777" w:rsidR="00812ECB" w:rsidRPr="00812ECB" w:rsidRDefault="00812ECB" w:rsidP="00812ECB">
      <w:pPr>
        <w:spacing w:after="240"/>
        <w:ind w:left="720" w:hanging="720"/>
        <w:rPr>
          <w:szCs w:val="20"/>
        </w:rPr>
      </w:pPr>
      <w:r w:rsidRPr="00812ECB">
        <w:rPr>
          <w:szCs w:val="20"/>
        </w:rPr>
        <w:t>(2)</w:t>
      </w:r>
      <w:r w:rsidRPr="00812ECB">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7801A245" w14:textId="77777777" w:rsidR="00812ECB" w:rsidRPr="00812ECB" w:rsidRDefault="00812ECB" w:rsidP="00812ECB">
      <w:pPr>
        <w:spacing w:after="240"/>
        <w:ind w:left="2880" w:hanging="1440"/>
        <w:rPr>
          <w:b/>
          <w:szCs w:val="20"/>
          <w:lang w:val="pt-BR"/>
        </w:rPr>
      </w:pPr>
      <w:r w:rsidRPr="00812ECB">
        <w:rPr>
          <w:b/>
          <w:szCs w:val="20"/>
          <w:lang w:val="pt-BR"/>
        </w:rPr>
        <w:t>SDCRSCP</w:t>
      </w:r>
      <w:r w:rsidRPr="00812ECB">
        <w:rPr>
          <w:szCs w:val="20"/>
          <w:lang w:val="pt-BR"/>
        </w:rPr>
        <w:t xml:space="preserve"> </w:t>
      </w:r>
      <w:r w:rsidRPr="00812ECB">
        <w:rPr>
          <w:rFonts w:ascii="Times New Roman Bold" w:hAnsi="Times New Roman Bold"/>
          <w:b/>
          <w:i/>
          <w:szCs w:val="20"/>
          <w:vertAlign w:val="subscript"/>
          <w:lang w:val="pt-BR"/>
        </w:rPr>
        <w:t>cp</w:t>
      </w:r>
      <w:r w:rsidRPr="00812ECB">
        <w:rPr>
          <w:rFonts w:ascii="Times New Roman Bold" w:hAnsi="Times New Roman Bold"/>
          <w:b/>
          <w:szCs w:val="20"/>
          <w:vertAlign w:val="subscript"/>
          <w:lang w:val="pt-BR"/>
        </w:rPr>
        <w:t xml:space="preserve">  = </w:t>
      </w:r>
      <w:r w:rsidRPr="00812ECB">
        <w:rPr>
          <w:b/>
          <w:szCs w:val="20"/>
          <w:lang w:val="pt-BR"/>
        </w:rPr>
        <w:t>TSDCMA * SDCMMARS</w:t>
      </w:r>
      <w:r w:rsidRPr="00812ECB">
        <w:rPr>
          <w:szCs w:val="20"/>
          <w:lang w:val="pt-BR"/>
        </w:rPr>
        <w:t xml:space="preserve"> </w:t>
      </w:r>
      <w:r w:rsidRPr="00812ECB">
        <w:rPr>
          <w:rFonts w:ascii="Times New Roman Bold" w:hAnsi="Times New Roman Bold"/>
          <w:b/>
          <w:i/>
          <w:szCs w:val="20"/>
          <w:vertAlign w:val="subscript"/>
          <w:lang w:val="pt-BR"/>
        </w:rPr>
        <w:t>cp</w:t>
      </w:r>
    </w:p>
    <w:p w14:paraId="71BB2B46" w14:textId="77777777" w:rsidR="00812ECB" w:rsidRPr="00812ECB" w:rsidRDefault="00812ECB" w:rsidP="00812ECB">
      <w:pPr>
        <w:spacing w:after="240"/>
        <w:ind w:left="2160" w:hanging="1440"/>
        <w:rPr>
          <w:szCs w:val="20"/>
          <w:lang w:val="pt-BR"/>
        </w:rPr>
      </w:pPr>
      <w:r w:rsidRPr="00812ECB">
        <w:rPr>
          <w:szCs w:val="20"/>
          <w:lang w:val="pt-BR"/>
        </w:rPr>
        <w:t>Where:</w:t>
      </w:r>
    </w:p>
    <w:p w14:paraId="34780029" w14:textId="77777777" w:rsidR="00812ECB" w:rsidRPr="00812ECB" w:rsidRDefault="00812ECB" w:rsidP="00812ECB">
      <w:pPr>
        <w:spacing w:after="240"/>
        <w:ind w:left="2880" w:hanging="1440"/>
        <w:rPr>
          <w:szCs w:val="20"/>
          <w:lang w:val="pt-BR"/>
        </w:rPr>
      </w:pPr>
      <w:r w:rsidRPr="00812ECB">
        <w:rPr>
          <w:szCs w:val="20"/>
          <w:lang w:val="pt-BR"/>
        </w:rPr>
        <w:t xml:space="preserve">SDCMMARS </w:t>
      </w:r>
      <w:r w:rsidRPr="00812ECB">
        <w:rPr>
          <w:rFonts w:ascii="Times New Roman Bold" w:hAnsi="Times New Roman Bold"/>
          <w:i/>
          <w:szCs w:val="20"/>
          <w:vertAlign w:val="subscript"/>
          <w:lang w:val="pt-BR"/>
        </w:rPr>
        <w:t>cp</w:t>
      </w:r>
      <w:r w:rsidRPr="00812ECB">
        <w:rPr>
          <w:szCs w:val="20"/>
          <w:lang w:val="pt-BR"/>
        </w:rPr>
        <w:t xml:space="preserve"> = SDCMMA </w:t>
      </w:r>
      <w:r w:rsidRPr="00812ECB">
        <w:rPr>
          <w:rFonts w:ascii="Times New Roman Bold" w:hAnsi="Times New Roman Bold"/>
          <w:i/>
          <w:szCs w:val="20"/>
          <w:vertAlign w:val="subscript"/>
          <w:lang w:val="pt-BR"/>
        </w:rPr>
        <w:t>cp</w:t>
      </w:r>
      <w:r w:rsidRPr="00812ECB">
        <w:rPr>
          <w:szCs w:val="20"/>
          <w:lang w:val="pt-BR"/>
        </w:rPr>
        <w:t xml:space="preserve"> / SDCMMATOT</w:t>
      </w:r>
    </w:p>
    <w:p w14:paraId="7AAAF5BD" w14:textId="77777777" w:rsidR="00812ECB" w:rsidRPr="00812ECB" w:rsidRDefault="00812ECB" w:rsidP="00812ECB">
      <w:pPr>
        <w:spacing w:after="240"/>
        <w:ind w:left="720" w:firstLine="720"/>
        <w:rPr>
          <w:rFonts w:eastAsia="Calibri"/>
          <w:szCs w:val="20"/>
          <w:vertAlign w:val="subscript"/>
        </w:rPr>
      </w:pPr>
      <w:r w:rsidRPr="00812ECB">
        <w:rPr>
          <w:szCs w:val="20"/>
          <w:lang w:val="pt-BR"/>
        </w:rPr>
        <w:t xml:space="preserve">SDCMMA </w:t>
      </w:r>
      <w:r w:rsidRPr="00812ECB">
        <w:rPr>
          <w:rFonts w:eastAsia="Calibri"/>
          <w:i/>
          <w:szCs w:val="20"/>
          <w:vertAlign w:val="subscript"/>
        </w:rPr>
        <w:t>cp</w:t>
      </w:r>
      <w:r w:rsidRPr="00812ECB">
        <w:rPr>
          <w:szCs w:val="20"/>
          <w:lang w:val="pt-BR"/>
        </w:rPr>
        <w:t xml:space="preserve"> = Max</w:t>
      </w:r>
      <w:r w:rsidRPr="00812ECB">
        <w:rPr>
          <w:rFonts w:eastAsia="Calibri"/>
          <w:szCs w:val="20"/>
        </w:rPr>
        <w:t xml:space="preserve"> { </w:t>
      </w:r>
      <w:r w:rsidRPr="00812ECB">
        <w:rPr>
          <w:szCs w:val="20"/>
        </w:rPr>
        <w:t>∑</w:t>
      </w:r>
      <w:proofErr w:type="spellStart"/>
      <w:r w:rsidRPr="00812ECB">
        <w:rPr>
          <w:rFonts w:eastAsia="Calibri"/>
          <w:i/>
          <w:szCs w:val="20"/>
          <w:vertAlign w:val="subscript"/>
        </w:rPr>
        <w:t>mp</w:t>
      </w:r>
      <w:proofErr w:type="spellEnd"/>
      <w:r w:rsidRPr="00812ECB">
        <w:rPr>
          <w:rFonts w:eastAsia="Calibri"/>
          <w:i/>
          <w:szCs w:val="20"/>
          <w:vertAlign w:val="subscript"/>
        </w:rPr>
        <w:t xml:space="preserve"> </w:t>
      </w:r>
      <w:r w:rsidRPr="00812ECB">
        <w:rPr>
          <w:rFonts w:eastAsia="Calibri"/>
          <w:szCs w:val="20"/>
        </w:rPr>
        <w:t>(SDCRTMG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 SDCRTDCIMP </w:t>
      </w:r>
      <w:proofErr w:type="spellStart"/>
      <w:r w:rsidRPr="00812ECB">
        <w:rPr>
          <w:rFonts w:eastAsia="Calibri"/>
          <w:i/>
          <w:szCs w:val="20"/>
          <w:vertAlign w:val="subscript"/>
        </w:rPr>
        <w:t>mp</w:t>
      </w:r>
      <w:proofErr w:type="spellEnd"/>
      <w:r w:rsidRPr="00812ECB">
        <w:rPr>
          <w:szCs w:val="20"/>
        </w:rPr>
        <w:t>)</w:t>
      </w:r>
      <w:r w:rsidRPr="00812ECB">
        <w:rPr>
          <w:rFonts w:eastAsia="Calibri"/>
          <w:szCs w:val="20"/>
          <w:vertAlign w:val="subscript"/>
        </w:rPr>
        <w:t xml:space="preserve">, </w:t>
      </w:r>
    </w:p>
    <w:p w14:paraId="0BA2537E" w14:textId="77777777" w:rsidR="00812ECB" w:rsidRPr="00812ECB" w:rsidRDefault="00812ECB" w:rsidP="00812ECB">
      <w:pPr>
        <w:spacing w:after="240"/>
        <w:ind w:left="288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(SDCRTAML </w:t>
      </w:r>
      <w:proofErr w:type="spellStart"/>
      <w:r w:rsidRPr="00812ECB">
        <w:rPr>
          <w:rFonts w:eastAsia="Calibri"/>
          <w:i/>
          <w:szCs w:val="20"/>
          <w:vertAlign w:val="subscript"/>
        </w:rPr>
        <w:t>mp</w:t>
      </w:r>
      <w:proofErr w:type="spellEnd"/>
      <w:r w:rsidRPr="00812ECB">
        <w:rPr>
          <w:rFonts w:eastAsia="Calibri"/>
          <w:szCs w:val="20"/>
        </w:rPr>
        <w:t xml:space="preserve"> + SDCWSLTOT </w:t>
      </w:r>
      <w:proofErr w:type="spellStart"/>
      <w:r w:rsidRPr="00812ECB">
        <w:rPr>
          <w:rFonts w:eastAsia="Calibri"/>
          <w:i/>
          <w:szCs w:val="20"/>
          <w:vertAlign w:val="subscript"/>
        </w:rPr>
        <w:t>mp</w:t>
      </w:r>
      <w:proofErr w:type="spellEnd"/>
      <w:r w:rsidRPr="00812ECB">
        <w:rPr>
          <w:rFonts w:eastAsia="Calibri"/>
          <w:szCs w:val="20"/>
        </w:rPr>
        <w:t>)</w:t>
      </w:r>
      <w:r w:rsidRPr="00812ECB">
        <w:rPr>
          <w:rFonts w:eastAsia="Calibri"/>
          <w:szCs w:val="20"/>
          <w:vertAlign w:val="subscript"/>
        </w:rPr>
        <w:t xml:space="preserve">, </w:t>
      </w:r>
    </w:p>
    <w:p w14:paraId="6D69B7C0" w14:textId="77777777" w:rsidR="00812ECB" w:rsidRPr="00812ECB" w:rsidRDefault="00812ECB" w:rsidP="00812ECB">
      <w:pPr>
        <w:spacing w:after="240"/>
        <w:ind w:left="2160" w:firstLine="72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vertAlign w:val="subscript"/>
        </w:rPr>
        <w:t> </w:t>
      </w:r>
      <w:r w:rsidRPr="00812ECB">
        <w:rPr>
          <w:rFonts w:eastAsia="Calibri"/>
          <w:szCs w:val="20"/>
        </w:rPr>
        <w:t>SDCRTQQES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p>
    <w:p w14:paraId="0BBB3CAF" w14:textId="77777777" w:rsidR="00812ECB" w:rsidRPr="00812ECB" w:rsidRDefault="00812ECB" w:rsidP="00812ECB">
      <w:pPr>
        <w:spacing w:after="240"/>
        <w:ind w:left="2160" w:firstLine="72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SDCRTQQEP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p>
    <w:p w14:paraId="2913C9D6" w14:textId="77777777" w:rsidR="00812ECB" w:rsidRPr="00812ECB" w:rsidRDefault="00812ECB" w:rsidP="00812ECB">
      <w:pPr>
        <w:spacing w:after="240"/>
        <w:ind w:left="2160" w:firstLine="720"/>
        <w:rPr>
          <w:rFonts w:eastAsia="Calibri"/>
          <w:szCs w:val="20"/>
          <w:vertAlign w:val="subscript"/>
        </w:rPr>
      </w:pPr>
      <w:r w:rsidRPr="00812ECB">
        <w:rPr>
          <w:szCs w:val="20"/>
        </w:rPr>
        <w:lastRenderedPageBreak/>
        <w:t>∑</w:t>
      </w:r>
      <w:proofErr w:type="spellStart"/>
      <w:r w:rsidRPr="00812ECB">
        <w:rPr>
          <w:rFonts w:eastAsia="Calibri"/>
          <w:i/>
          <w:szCs w:val="20"/>
          <w:vertAlign w:val="subscript"/>
        </w:rPr>
        <w:t>mp</w:t>
      </w:r>
      <w:proofErr w:type="spellEnd"/>
      <w:r w:rsidRPr="00812ECB">
        <w:rPr>
          <w:rFonts w:eastAsia="Calibri"/>
          <w:szCs w:val="20"/>
        </w:rPr>
        <w:t> SDCDAES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p>
    <w:p w14:paraId="7732DC6C" w14:textId="77777777" w:rsidR="00812ECB" w:rsidRPr="00812ECB" w:rsidRDefault="00812ECB" w:rsidP="00812ECB">
      <w:pPr>
        <w:spacing w:after="240"/>
        <w:ind w:left="2160" w:firstLine="72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SDCDAEP </w:t>
      </w:r>
      <w:proofErr w:type="spellStart"/>
      <w:r w:rsidRPr="00812ECB">
        <w:rPr>
          <w:rFonts w:eastAsia="Calibri"/>
          <w:i/>
          <w:szCs w:val="20"/>
          <w:vertAlign w:val="subscript"/>
        </w:rPr>
        <w:t>mp</w:t>
      </w:r>
      <w:proofErr w:type="spellEnd"/>
      <w:r w:rsidRPr="00812ECB">
        <w:rPr>
          <w:rFonts w:eastAsia="Calibri"/>
          <w:szCs w:val="20"/>
          <w:vertAlign w:val="subscript"/>
        </w:rPr>
        <w:t>,</w:t>
      </w:r>
    </w:p>
    <w:p w14:paraId="753F1896" w14:textId="77777777" w:rsidR="00812ECB" w:rsidRPr="00812ECB" w:rsidRDefault="00812ECB" w:rsidP="00812ECB">
      <w:pPr>
        <w:spacing w:after="240"/>
        <w:ind w:left="2160" w:firstLine="72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(SDCRTOBL </w:t>
      </w:r>
      <w:proofErr w:type="spellStart"/>
      <w:r w:rsidRPr="00812ECB">
        <w:rPr>
          <w:rFonts w:eastAsia="Calibri"/>
          <w:i/>
          <w:szCs w:val="20"/>
          <w:vertAlign w:val="subscript"/>
        </w:rPr>
        <w:t>mp</w:t>
      </w:r>
      <w:proofErr w:type="spellEnd"/>
      <w:r w:rsidRPr="00812ECB">
        <w:rPr>
          <w:rFonts w:eastAsia="Calibri"/>
          <w:i/>
          <w:szCs w:val="20"/>
          <w:vertAlign w:val="subscript"/>
        </w:rPr>
        <w:t xml:space="preserve"> </w:t>
      </w:r>
      <w:r w:rsidRPr="00812ECB">
        <w:rPr>
          <w:rFonts w:eastAsia="Calibri"/>
          <w:i/>
          <w:szCs w:val="20"/>
        </w:rPr>
        <w:t xml:space="preserve">+ </w:t>
      </w:r>
      <w:r w:rsidRPr="00812ECB">
        <w:rPr>
          <w:rFonts w:eastAsia="Calibri"/>
          <w:szCs w:val="20"/>
        </w:rPr>
        <w:t xml:space="preserve">SDCRTOBLLO </w:t>
      </w:r>
      <w:proofErr w:type="spellStart"/>
      <w:r w:rsidRPr="00812ECB">
        <w:rPr>
          <w:rFonts w:eastAsia="Calibri"/>
          <w:i/>
          <w:szCs w:val="20"/>
          <w:vertAlign w:val="subscript"/>
        </w:rPr>
        <w:t>mp</w:t>
      </w:r>
      <w:proofErr w:type="spellEnd"/>
      <w:r w:rsidRPr="00812ECB">
        <w:rPr>
          <w:rFonts w:eastAsia="Calibri"/>
          <w:szCs w:val="20"/>
        </w:rPr>
        <w:t>)</w:t>
      </w:r>
      <w:r w:rsidRPr="00812ECB">
        <w:rPr>
          <w:rFonts w:eastAsia="Calibri"/>
          <w:szCs w:val="20"/>
          <w:vertAlign w:val="subscript"/>
        </w:rPr>
        <w:t xml:space="preserve">, </w:t>
      </w:r>
    </w:p>
    <w:p w14:paraId="109F2E5A" w14:textId="77777777" w:rsidR="00812ECB" w:rsidRPr="00812ECB" w:rsidRDefault="00812ECB" w:rsidP="00812ECB">
      <w:pPr>
        <w:spacing w:after="240"/>
        <w:ind w:left="3330" w:hanging="450"/>
        <w:rPr>
          <w:szCs w:val="20"/>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w:t>
      </w:r>
      <w:r w:rsidRPr="00812ECB">
        <w:rPr>
          <w:szCs w:val="20"/>
        </w:rPr>
        <w:t>(</w:t>
      </w:r>
      <w:r w:rsidRPr="00812ECB">
        <w:rPr>
          <w:rFonts w:eastAsia="Calibri"/>
          <w:szCs w:val="20"/>
        </w:rPr>
        <w:t>SDCDAOPT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 SDCDAOBL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w:t>
      </w:r>
      <w:r w:rsidRPr="00812ECB">
        <w:rPr>
          <w:rFonts w:eastAsia="Calibri"/>
          <w:szCs w:val="20"/>
          <w:vertAlign w:val="subscript"/>
        </w:rPr>
        <w:t xml:space="preserve"> </w:t>
      </w:r>
      <w:r w:rsidRPr="00812ECB">
        <w:rPr>
          <w:rFonts w:eastAsia="Calibri"/>
          <w:szCs w:val="20"/>
        </w:rPr>
        <w:t>SDCOPTS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w:t>
      </w:r>
      <w:r w:rsidRPr="00812ECB">
        <w:rPr>
          <w:rFonts w:eastAsia="Calibri"/>
          <w:szCs w:val="20"/>
          <w:vertAlign w:val="subscript"/>
        </w:rPr>
        <w:t xml:space="preserve">    </w:t>
      </w:r>
      <w:r w:rsidRPr="00812ECB">
        <w:rPr>
          <w:rFonts w:eastAsia="Calibri"/>
          <w:szCs w:val="20"/>
        </w:rPr>
        <w:t>SDCOBLS </w:t>
      </w:r>
      <w:proofErr w:type="spellStart"/>
      <w:r w:rsidRPr="00812ECB">
        <w:rPr>
          <w:rFonts w:eastAsia="Calibri"/>
          <w:i/>
          <w:szCs w:val="20"/>
          <w:vertAlign w:val="subscript"/>
        </w:rPr>
        <w:t>mp</w:t>
      </w:r>
      <w:proofErr w:type="spellEnd"/>
      <w:r w:rsidRPr="00812ECB">
        <w:rPr>
          <w:szCs w:val="20"/>
        </w:rPr>
        <w:t xml:space="preserve">), </w:t>
      </w:r>
    </w:p>
    <w:p w14:paraId="45C1EFE9" w14:textId="77777777" w:rsidR="00812ECB" w:rsidRPr="00812ECB" w:rsidRDefault="00812ECB" w:rsidP="00812ECB">
      <w:pPr>
        <w:spacing w:after="240"/>
        <w:ind w:left="2160" w:firstLine="720"/>
        <w:rPr>
          <w:szCs w:val="20"/>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w:t>
      </w:r>
      <w:r w:rsidRPr="00812ECB">
        <w:rPr>
          <w:szCs w:val="20"/>
        </w:rPr>
        <w:t>(</w:t>
      </w:r>
      <w:r w:rsidRPr="00812ECB">
        <w:rPr>
          <w:rFonts w:eastAsia="Calibri"/>
          <w:szCs w:val="20"/>
        </w:rPr>
        <w:t>SDCOPTP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 SDCOBLP </w:t>
      </w:r>
      <w:proofErr w:type="spellStart"/>
      <w:r w:rsidRPr="00812ECB">
        <w:rPr>
          <w:rFonts w:eastAsia="Calibri"/>
          <w:i/>
          <w:szCs w:val="20"/>
          <w:vertAlign w:val="subscript"/>
        </w:rPr>
        <w:t>mp</w:t>
      </w:r>
      <w:proofErr w:type="spellEnd"/>
      <w:r w:rsidRPr="00812ECB">
        <w:rPr>
          <w:szCs w:val="20"/>
        </w:rPr>
        <w:t xml:space="preserve">)} </w:t>
      </w:r>
    </w:p>
    <w:p w14:paraId="3C1DA6D8" w14:textId="77777777" w:rsidR="00812ECB" w:rsidRPr="00812ECB" w:rsidRDefault="00812ECB" w:rsidP="00812ECB">
      <w:pPr>
        <w:spacing w:after="240"/>
        <w:ind w:left="1440"/>
        <w:rPr>
          <w:rFonts w:eastAsia="Calibri"/>
          <w:szCs w:val="20"/>
        </w:rPr>
      </w:pPr>
      <w:r w:rsidRPr="00812ECB">
        <w:rPr>
          <w:rFonts w:eastAsia="Calibri"/>
          <w:szCs w:val="20"/>
        </w:rPr>
        <w:t>SDC</w:t>
      </w:r>
      <w:r w:rsidRPr="00812ECB">
        <w:rPr>
          <w:szCs w:val="20"/>
        </w:rPr>
        <w:t>MMATOT = ∑</w:t>
      </w:r>
      <w:r w:rsidRPr="00812ECB">
        <w:rPr>
          <w:rFonts w:eastAsia="Calibri"/>
          <w:i/>
          <w:szCs w:val="20"/>
          <w:vertAlign w:val="subscript"/>
        </w:rPr>
        <w:t>cp</w:t>
      </w:r>
      <w:r w:rsidRPr="00812ECB">
        <w:rPr>
          <w:rFonts w:eastAsia="Calibri"/>
          <w:szCs w:val="20"/>
        </w:rPr>
        <w:t> (SDC</w:t>
      </w:r>
      <w:r w:rsidRPr="00812ECB">
        <w:rPr>
          <w:szCs w:val="20"/>
          <w:lang w:val="pt-BR"/>
        </w:rPr>
        <w:t xml:space="preserve">MMA </w:t>
      </w:r>
      <w:r w:rsidRPr="00812ECB">
        <w:rPr>
          <w:rFonts w:eastAsia="Calibri"/>
          <w:i/>
          <w:szCs w:val="20"/>
          <w:vertAlign w:val="subscript"/>
        </w:rPr>
        <w:t>cp</w:t>
      </w:r>
      <w:r w:rsidRPr="00812ECB">
        <w:rPr>
          <w:rFonts w:eastAsia="Calibri"/>
          <w:szCs w:val="20"/>
        </w:rPr>
        <w:t>)</w:t>
      </w:r>
    </w:p>
    <w:p w14:paraId="58968735" w14:textId="77777777" w:rsidR="00812ECB" w:rsidRPr="00812ECB" w:rsidRDefault="00812ECB" w:rsidP="00812ECB">
      <w:pPr>
        <w:spacing w:after="240"/>
        <w:ind w:left="720"/>
        <w:rPr>
          <w:rFonts w:eastAsia="Calibri"/>
          <w:szCs w:val="20"/>
        </w:rPr>
      </w:pPr>
      <w:r w:rsidRPr="00812ECB">
        <w:rPr>
          <w:rFonts w:eastAsia="Calibri"/>
          <w:szCs w:val="20"/>
        </w:rPr>
        <w:t>Where:</w:t>
      </w:r>
    </w:p>
    <w:p w14:paraId="21CDD4D2" w14:textId="77777777" w:rsidR="00812ECB" w:rsidRPr="00812ECB" w:rsidRDefault="00812ECB" w:rsidP="00812ECB">
      <w:pPr>
        <w:tabs>
          <w:tab w:val="left" w:pos="2340"/>
          <w:tab w:val="left" w:pos="3420"/>
        </w:tabs>
        <w:spacing w:after="240"/>
        <w:ind w:left="3420" w:hanging="2700"/>
        <w:rPr>
          <w:rFonts w:eastAsia="Calibri"/>
          <w:bCs/>
          <w:szCs w:val="20"/>
        </w:rPr>
      </w:pPr>
      <w:r w:rsidRPr="00812ECB">
        <w:rPr>
          <w:rFonts w:eastAsia="Calibri"/>
          <w:b/>
          <w:bCs/>
          <w:szCs w:val="20"/>
        </w:rPr>
        <w:t>S</w:t>
      </w:r>
      <w:r w:rsidRPr="00812ECB">
        <w:rPr>
          <w:rFonts w:eastAsia="Calibri"/>
          <w:szCs w:val="20"/>
        </w:rPr>
        <w:t>DC</w:t>
      </w:r>
      <w:r w:rsidRPr="00812ECB">
        <w:rPr>
          <w:bCs/>
          <w:szCs w:val="20"/>
        </w:rPr>
        <w:t>RTMG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 xml:space="preserve"> r, p, i</w:t>
      </w:r>
      <w:r w:rsidRPr="00812ECB">
        <w:rPr>
          <w:bCs/>
          <w:szCs w:val="20"/>
        </w:rPr>
        <w:t xml:space="preserve"> (RTMG </w:t>
      </w:r>
      <w:proofErr w:type="spellStart"/>
      <w:r w:rsidRPr="00812ECB">
        <w:rPr>
          <w:bCs/>
          <w:i/>
          <w:szCs w:val="20"/>
          <w:vertAlign w:val="subscript"/>
        </w:rPr>
        <w:t>mp</w:t>
      </w:r>
      <w:proofErr w:type="spellEnd"/>
      <w:r w:rsidRPr="00812ECB">
        <w:rPr>
          <w:bCs/>
          <w:i/>
          <w:szCs w:val="20"/>
          <w:vertAlign w:val="subscript"/>
        </w:rPr>
        <w:t>, r, p, i</w:t>
      </w:r>
      <w:r w:rsidRPr="00812ECB">
        <w:rPr>
          <w:bCs/>
          <w:szCs w:val="20"/>
        </w:rPr>
        <w:t>), excluding RTMG for Reliability Must-Run (RMR) Resources and RTMG in Reliability Unit Commitment (RUC)-Committed Intervals for RUC-committed Resources</w:t>
      </w:r>
    </w:p>
    <w:p w14:paraId="706A4A96" w14:textId="77777777" w:rsidR="00812ECB" w:rsidRPr="00812ECB" w:rsidRDefault="00812ECB" w:rsidP="00812ECB">
      <w:pPr>
        <w:tabs>
          <w:tab w:val="left" w:pos="2340"/>
          <w:tab w:val="left" w:pos="3420"/>
        </w:tabs>
        <w:spacing w:after="240"/>
        <w:ind w:left="3420" w:hanging="2700"/>
        <w:rPr>
          <w:rFonts w:eastAsia="Calibri"/>
          <w:bCs/>
          <w:szCs w:val="20"/>
        </w:rPr>
      </w:pPr>
      <w:r w:rsidRPr="00812ECB">
        <w:rPr>
          <w:rFonts w:eastAsia="Calibri"/>
          <w:b/>
          <w:bCs/>
          <w:szCs w:val="20"/>
        </w:rPr>
        <w:t>S</w:t>
      </w:r>
      <w:r w:rsidRPr="00812ECB">
        <w:rPr>
          <w:rFonts w:eastAsia="Calibri"/>
          <w:szCs w:val="20"/>
        </w:rPr>
        <w:t>DC</w:t>
      </w:r>
      <w:r w:rsidRPr="00812ECB">
        <w:rPr>
          <w:rFonts w:eastAsia="Calibri"/>
          <w:bCs/>
          <w:szCs w:val="20"/>
        </w:rPr>
        <w:t>RTDCIMP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(RTDCIMP </w:t>
      </w:r>
      <w:proofErr w:type="spellStart"/>
      <w:r w:rsidRPr="00812ECB">
        <w:rPr>
          <w:bCs/>
          <w:i/>
          <w:szCs w:val="20"/>
          <w:vertAlign w:val="subscript"/>
        </w:rPr>
        <w:t>mp</w:t>
      </w:r>
      <w:proofErr w:type="spellEnd"/>
      <w:r w:rsidRPr="00812ECB">
        <w:rPr>
          <w:bCs/>
          <w:i/>
          <w:szCs w:val="20"/>
          <w:vertAlign w:val="subscript"/>
        </w:rPr>
        <w:t>, p, i</w:t>
      </w:r>
      <w:r w:rsidRPr="00812ECB">
        <w:rPr>
          <w:bCs/>
          <w:szCs w:val="20"/>
        </w:rPr>
        <w:t>) / 4</w:t>
      </w:r>
    </w:p>
    <w:p w14:paraId="38BC5594"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RTAML</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max(0,</w:t>
      </w:r>
      <w:r w:rsidRPr="00812ECB">
        <w:rPr>
          <w:bCs/>
          <w:szCs w:val="20"/>
        </w:rPr>
        <w:t>∑</w:t>
      </w:r>
      <w:r w:rsidRPr="00812ECB">
        <w:rPr>
          <w:bCs/>
          <w:i/>
          <w:szCs w:val="20"/>
          <w:vertAlign w:val="subscript"/>
        </w:rPr>
        <w:t>p, i</w:t>
      </w:r>
      <w:r w:rsidRPr="00812ECB">
        <w:rPr>
          <w:bCs/>
          <w:szCs w:val="20"/>
        </w:rPr>
        <w:t xml:space="preserve"> (RTAML </w:t>
      </w:r>
      <w:proofErr w:type="spellStart"/>
      <w:r w:rsidRPr="00812ECB">
        <w:rPr>
          <w:bCs/>
          <w:i/>
          <w:szCs w:val="20"/>
          <w:vertAlign w:val="subscript"/>
        </w:rPr>
        <w:t>mp</w:t>
      </w:r>
      <w:proofErr w:type="spellEnd"/>
      <w:r w:rsidRPr="00812ECB">
        <w:rPr>
          <w:bCs/>
          <w:i/>
          <w:szCs w:val="20"/>
          <w:vertAlign w:val="subscript"/>
        </w:rPr>
        <w:t>, p, i</w:t>
      </w:r>
      <w:r w:rsidRPr="00812ECB">
        <w:rPr>
          <w:bCs/>
          <w:szCs w:val="20"/>
        </w:rPr>
        <w:t>))</w:t>
      </w:r>
    </w:p>
    <w:p w14:paraId="2C2BD6A0"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RTQQES</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w:t>
      </w:r>
      <w:r w:rsidRPr="00812ECB">
        <w:rPr>
          <w:rFonts w:eastAsia="Calibri"/>
          <w:bCs/>
          <w:szCs w:val="20"/>
        </w:rPr>
        <w:t>RTQQES </w:t>
      </w:r>
      <w:proofErr w:type="spellStart"/>
      <w:r w:rsidRPr="00812ECB">
        <w:rPr>
          <w:bCs/>
          <w:i/>
          <w:szCs w:val="20"/>
          <w:vertAlign w:val="subscript"/>
        </w:rPr>
        <w:t>mp</w:t>
      </w:r>
      <w:proofErr w:type="spellEnd"/>
      <w:r w:rsidRPr="00812ECB">
        <w:rPr>
          <w:bCs/>
          <w:i/>
          <w:szCs w:val="20"/>
          <w:vertAlign w:val="subscript"/>
        </w:rPr>
        <w:t>, p, i</w:t>
      </w:r>
      <w:r w:rsidRPr="00812ECB">
        <w:rPr>
          <w:bCs/>
          <w:szCs w:val="20"/>
        </w:rPr>
        <w:t>) / 4</w:t>
      </w:r>
    </w:p>
    <w:p w14:paraId="28D57305"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RTQQEP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w:t>
      </w:r>
      <w:r w:rsidRPr="00812ECB">
        <w:rPr>
          <w:rFonts w:eastAsia="Calibri"/>
          <w:bCs/>
          <w:szCs w:val="20"/>
        </w:rPr>
        <w:t>RTQQEP </w:t>
      </w:r>
      <w:proofErr w:type="spellStart"/>
      <w:r w:rsidRPr="00812ECB">
        <w:rPr>
          <w:bCs/>
          <w:i/>
          <w:szCs w:val="20"/>
          <w:vertAlign w:val="subscript"/>
        </w:rPr>
        <w:t>mp</w:t>
      </w:r>
      <w:proofErr w:type="spellEnd"/>
      <w:r w:rsidRPr="00812ECB">
        <w:rPr>
          <w:bCs/>
          <w:i/>
          <w:szCs w:val="20"/>
          <w:vertAlign w:val="subscript"/>
        </w:rPr>
        <w:t>, p, i</w:t>
      </w:r>
      <w:r w:rsidRPr="00812ECB">
        <w:rPr>
          <w:bCs/>
          <w:szCs w:val="20"/>
        </w:rPr>
        <w:t>) / 4</w:t>
      </w:r>
    </w:p>
    <w:p w14:paraId="1FAA57D1"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DAES</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h</w:t>
      </w:r>
      <w:r w:rsidRPr="00812ECB">
        <w:rPr>
          <w:bCs/>
          <w:szCs w:val="20"/>
        </w:rPr>
        <w:t xml:space="preserve"> (</w:t>
      </w:r>
      <w:r w:rsidRPr="00812ECB">
        <w:rPr>
          <w:rFonts w:eastAsia="Calibri"/>
          <w:bCs/>
          <w:szCs w:val="20"/>
        </w:rPr>
        <w:t>DAES </w:t>
      </w:r>
      <w:proofErr w:type="spellStart"/>
      <w:r w:rsidRPr="00812ECB">
        <w:rPr>
          <w:bCs/>
          <w:i/>
          <w:szCs w:val="20"/>
          <w:vertAlign w:val="subscript"/>
        </w:rPr>
        <w:t>mp</w:t>
      </w:r>
      <w:proofErr w:type="spellEnd"/>
      <w:r w:rsidRPr="00812ECB">
        <w:rPr>
          <w:bCs/>
          <w:i/>
          <w:szCs w:val="20"/>
          <w:vertAlign w:val="subscript"/>
        </w:rPr>
        <w:t>, p, h</w:t>
      </w:r>
      <w:r w:rsidRPr="00812ECB">
        <w:rPr>
          <w:bCs/>
          <w:szCs w:val="20"/>
        </w:rPr>
        <w:t>)</w:t>
      </w:r>
    </w:p>
    <w:p w14:paraId="64F7ADF6"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DAEP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h</w:t>
      </w:r>
      <w:r w:rsidRPr="00812ECB">
        <w:rPr>
          <w:bCs/>
          <w:szCs w:val="20"/>
        </w:rPr>
        <w:t xml:space="preserve"> (</w:t>
      </w:r>
      <w:r w:rsidRPr="00812ECB">
        <w:rPr>
          <w:rFonts w:eastAsia="Calibri"/>
          <w:bCs/>
          <w:szCs w:val="20"/>
        </w:rPr>
        <w:t>DAEP </w:t>
      </w:r>
      <w:proofErr w:type="spellStart"/>
      <w:r w:rsidRPr="00812ECB">
        <w:rPr>
          <w:bCs/>
          <w:i/>
          <w:szCs w:val="20"/>
          <w:vertAlign w:val="subscript"/>
        </w:rPr>
        <w:t>mp</w:t>
      </w:r>
      <w:proofErr w:type="spellEnd"/>
      <w:r w:rsidRPr="00812ECB">
        <w:rPr>
          <w:bCs/>
          <w:i/>
          <w:szCs w:val="20"/>
          <w:vertAlign w:val="subscript"/>
        </w:rPr>
        <w:t>, p, h</w:t>
      </w:r>
      <w:r w:rsidRPr="00812ECB">
        <w:rPr>
          <w:bCs/>
          <w:szCs w:val="20"/>
        </w:rPr>
        <w:t>)</w:t>
      </w:r>
    </w:p>
    <w:p w14:paraId="0CD9A9AF"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RTOBL</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RTOBL</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154F66F5"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RTOBLLO</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szCs w:val="20"/>
        </w:rPr>
        <w:t xml:space="preserve"> (RT</w:t>
      </w:r>
      <w:r w:rsidRPr="00812ECB">
        <w:rPr>
          <w:rFonts w:eastAsia="Calibri"/>
          <w:bCs/>
          <w:szCs w:val="20"/>
        </w:rPr>
        <w:t>OBLLO</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222D8A51"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bCs/>
          <w:szCs w:val="20"/>
        </w:rPr>
        <w:t>DAOPT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szCs w:val="20"/>
        </w:rPr>
        <w:t xml:space="preserve"> (</w:t>
      </w:r>
      <w:r w:rsidRPr="00812ECB">
        <w:rPr>
          <w:rFonts w:eastAsia="Calibri"/>
          <w:bCs/>
          <w:szCs w:val="20"/>
        </w:rPr>
        <w:t>OPT</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481FF993"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DAOBL</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DAOBL</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0DB6666E"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OPTS</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OPTS</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 xml:space="preserve">) </w:t>
      </w:r>
    </w:p>
    <w:p w14:paraId="29843E43"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OBLS</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OBLS</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515561F0"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OPTP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OPTP</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xml:space="preserve">, </w:t>
      </w:r>
      <w:r w:rsidRPr="00812ECB">
        <w:rPr>
          <w:rFonts w:eastAsia="Calibri"/>
          <w:bCs/>
          <w:i/>
          <w:szCs w:val="20"/>
          <w:vertAlign w:val="subscript"/>
        </w:rPr>
        <w:t>j, h</w:t>
      </w:r>
      <w:r w:rsidRPr="00812ECB">
        <w:rPr>
          <w:bCs/>
          <w:szCs w:val="20"/>
        </w:rPr>
        <w:t>)</w:t>
      </w:r>
    </w:p>
    <w:p w14:paraId="539B069C"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OBLP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OBLP</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7D596104"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bCs/>
          <w:szCs w:val="20"/>
        </w:rPr>
        <w:t>WSLTOT</w:t>
      </w:r>
      <w:r w:rsidRPr="00812ECB">
        <w:rPr>
          <w:bCs/>
          <w:i/>
          <w:szCs w:val="20"/>
          <w:vertAlign w:val="subscript"/>
        </w:rPr>
        <w:t xml:space="preserve"> </w:t>
      </w:r>
      <w:proofErr w:type="spellStart"/>
      <w:r w:rsidRPr="00812ECB">
        <w:rPr>
          <w:bCs/>
          <w:i/>
          <w:szCs w:val="20"/>
          <w:vertAlign w:val="subscript"/>
        </w:rPr>
        <w:t>mp</w:t>
      </w:r>
      <w:proofErr w:type="spellEnd"/>
      <w:r w:rsidRPr="00812ECB">
        <w:rPr>
          <w:bCs/>
          <w:szCs w:val="20"/>
        </w:rPr>
        <w:t xml:space="preserve"> = (-1) * ∑</w:t>
      </w:r>
      <w:r w:rsidRPr="00812ECB">
        <w:rPr>
          <w:bCs/>
          <w:i/>
          <w:szCs w:val="20"/>
          <w:vertAlign w:val="subscript"/>
        </w:rPr>
        <w:t>r, b</w:t>
      </w:r>
      <w:r w:rsidRPr="00812ECB">
        <w:rPr>
          <w:bCs/>
          <w:szCs w:val="20"/>
        </w:rPr>
        <w:t xml:space="preserve"> (MEBL </w:t>
      </w:r>
      <w:proofErr w:type="spellStart"/>
      <w:r w:rsidRPr="00812ECB">
        <w:rPr>
          <w:bCs/>
          <w:i/>
          <w:szCs w:val="20"/>
          <w:vertAlign w:val="subscript"/>
        </w:rPr>
        <w:t>mp</w:t>
      </w:r>
      <w:proofErr w:type="spellEnd"/>
      <w:r w:rsidRPr="00812ECB">
        <w:rPr>
          <w:bCs/>
          <w:i/>
          <w:szCs w:val="20"/>
          <w:vertAlign w:val="subscript"/>
        </w:rPr>
        <w:t>, r, b</w:t>
      </w:r>
      <w:r w:rsidRPr="00812ECB">
        <w:rPr>
          <w:bCs/>
          <w:szCs w:val="20"/>
        </w:rPr>
        <w:t>)</w:t>
      </w:r>
    </w:p>
    <w:p w14:paraId="68EBC831" w14:textId="77777777" w:rsidR="00812ECB" w:rsidRPr="00812ECB" w:rsidRDefault="00812ECB" w:rsidP="00812ECB">
      <w:pPr>
        <w:rPr>
          <w:rFonts w:eastAsia="Calibri"/>
          <w:szCs w:val="20"/>
        </w:rPr>
      </w:pPr>
      <w:r w:rsidRPr="00812ECB">
        <w:rPr>
          <w:rFonts w:eastAsia="Calibri"/>
          <w:szCs w:val="20"/>
        </w:rPr>
        <w:lastRenderedPageBreak/>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812ECB" w:rsidRPr="00812ECB" w14:paraId="1C92680C" w14:textId="77777777" w:rsidTr="008C7683">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386BF5D0" w14:textId="77777777" w:rsidR="00812ECB" w:rsidRPr="00812ECB" w:rsidRDefault="00812ECB" w:rsidP="00812ECB">
            <w:pPr>
              <w:spacing w:after="240"/>
              <w:rPr>
                <w:b/>
                <w:iCs/>
                <w:sz w:val="20"/>
                <w:szCs w:val="20"/>
              </w:rPr>
            </w:pPr>
            <w:r w:rsidRPr="00812ECB">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20C209A0" w14:textId="77777777" w:rsidR="00812ECB" w:rsidRPr="00812ECB" w:rsidRDefault="00812ECB" w:rsidP="00812ECB">
            <w:pPr>
              <w:spacing w:after="240"/>
              <w:rPr>
                <w:b/>
                <w:iCs/>
                <w:sz w:val="20"/>
                <w:szCs w:val="20"/>
              </w:rPr>
            </w:pPr>
            <w:r w:rsidRPr="00812ECB">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4EF80987"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17F89EF3"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7AE4C55" w14:textId="77777777" w:rsidR="00812ECB" w:rsidRPr="00812ECB" w:rsidRDefault="00812ECB" w:rsidP="00812ECB">
            <w:pPr>
              <w:spacing w:after="60"/>
              <w:rPr>
                <w:iCs/>
                <w:color w:val="000000"/>
                <w:kern w:val="24"/>
                <w:sz w:val="20"/>
                <w:szCs w:val="20"/>
              </w:rPr>
            </w:pPr>
            <w:r w:rsidRPr="00812ECB">
              <w:rPr>
                <w:iCs/>
                <w:sz w:val="20"/>
                <w:szCs w:val="20"/>
                <w:lang w:val="pt-BR"/>
              </w:rPr>
              <w:t>S</w:t>
            </w:r>
            <w:r w:rsidRPr="00812ECB">
              <w:rPr>
                <w:rFonts w:eastAsia="Calibri"/>
                <w:bCs/>
                <w:iCs/>
                <w:sz w:val="20"/>
                <w:szCs w:val="20"/>
              </w:rPr>
              <w:t>DC</w:t>
            </w:r>
            <w:r w:rsidRPr="00812ECB">
              <w:rPr>
                <w:iCs/>
                <w:sz w:val="20"/>
                <w:szCs w:val="20"/>
                <w:lang w:val="pt-BR"/>
              </w:rPr>
              <w:t>RSCP</w:t>
            </w:r>
            <w:r w:rsidRPr="00812ECB">
              <w:rPr>
                <w:iCs/>
                <w:color w:val="000000"/>
                <w:kern w:val="24"/>
                <w:sz w:val="20"/>
                <w:szCs w:val="20"/>
                <w:lang w:val="pt-BR"/>
              </w:rPr>
              <w:t xml:space="preserve">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4B326A8"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7DEC356" w14:textId="77777777" w:rsidR="00812ECB" w:rsidRPr="00812ECB" w:rsidRDefault="00812ECB" w:rsidP="00812ECB">
            <w:pPr>
              <w:spacing w:after="60"/>
              <w:rPr>
                <w:i/>
                <w:iCs/>
                <w:sz w:val="20"/>
                <w:szCs w:val="20"/>
              </w:rPr>
            </w:pPr>
            <w:r w:rsidRPr="00812ECB">
              <w:rPr>
                <w:i/>
                <w:iCs/>
                <w:sz w:val="20"/>
                <w:szCs w:val="20"/>
              </w:rPr>
              <w:t>Securitization Default Charge Ratio Share per Counter-Party</w:t>
            </w:r>
            <w:r w:rsidRPr="00812ECB">
              <w:rPr>
                <w:iCs/>
                <w:sz w:val="20"/>
                <w:szCs w:val="20"/>
              </w:rPr>
              <w:t xml:space="preserve">—The Counter-Party’s pro rata portion of the total Securitization Charges for a month. </w:t>
            </w:r>
          </w:p>
        </w:tc>
      </w:tr>
      <w:tr w:rsidR="00812ECB" w:rsidRPr="00812ECB" w14:paraId="7C13A358"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7F6888D" w14:textId="77777777" w:rsidR="00812ECB" w:rsidRPr="00812ECB" w:rsidRDefault="00812ECB" w:rsidP="00812ECB">
            <w:pPr>
              <w:spacing w:after="60"/>
              <w:rPr>
                <w:iCs/>
                <w:color w:val="000000"/>
                <w:kern w:val="24"/>
                <w:sz w:val="20"/>
                <w:szCs w:val="20"/>
              </w:rPr>
            </w:pPr>
            <w:r w:rsidRPr="00812ECB">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7E14C83"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6940F569" w14:textId="77777777" w:rsidR="00812ECB" w:rsidRPr="00812ECB" w:rsidRDefault="00812ECB" w:rsidP="00812ECB">
            <w:pPr>
              <w:spacing w:after="60"/>
              <w:rPr>
                <w:iCs/>
                <w:sz w:val="20"/>
                <w:szCs w:val="20"/>
              </w:rPr>
            </w:pPr>
            <w:bookmarkStart w:id="1749" w:name="_Hlk83972874"/>
            <w:r w:rsidRPr="00812ECB">
              <w:rPr>
                <w:i/>
                <w:iCs/>
                <w:sz w:val="20"/>
                <w:szCs w:val="20"/>
              </w:rPr>
              <w:t>Total Securitization Default Charge Monthly Amount</w:t>
            </w:r>
            <w:bookmarkEnd w:id="1749"/>
            <w:r w:rsidRPr="00812ECB">
              <w:rPr>
                <w:iCs/>
                <w:sz w:val="20"/>
                <w:szCs w:val="20"/>
              </w:rPr>
              <w:t>—</w:t>
            </w:r>
            <w:bookmarkStart w:id="1750" w:name="_Hlk85616687"/>
            <w:r w:rsidRPr="00812ECB">
              <w:rPr>
                <w:iCs/>
                <w:sz w:val="20"/>
                <w:szCs w:val="20"/>
              </w:rPr>
              <w:t>The amount ERCOT determines must be collected for the month in order to timely repay the Securitization Default Balance.</w:t>
            </w:r>
            <w:bookmarkEnd w:id="1750"/>
          </w:p>
        </w:tc>
      </w:tr>
      <w:tr w:rsidR="00812ECB" w:rsidRPr="00812ECB" w14:paraId="7F833034"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86E5DE2"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SDCMMARS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5D1464C4" w14:textId="77777777" w:rsidR="00812ECB" w:rsidRPr="00812ECB" w:rsidRDefault="00812ECB" w:rsidP="00812ECB">
            <w:pPr>
              <w:spacing w:after="60"/>
              <w:rPr>
                <w:iCs/>
                <w:sz w:val="20"/>
                <w:szCs w:val="20"/>
              </w:rPr>
            </w:pPr>
            <w:r w:rsidRPr="00812ECB">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26A9FD9" w14:textId="77777777" w:rsidR="00812ECB" w:rsidRPr="00812ECB" w:rsidRDefault="00812ECB" w:rsidP="00812ECB">
            <w:pPr>
              <w:spacing w:after="60"/>
              <w:rPr>
                <w:i/>
                <w:iCs/>
                <w:sz w:val="20"/>
                <w:szCs w:val="20"/>
              </w:rPr>
            </w:pPr>
            <w:r w:rsidRPr="00812ECB">
              <w:rPr>
                <w:i/>
                <w:iCs/>
                <w:sz w:val="20"/>
                <w:szCs w:val="20"/>
              </w:rPr>
              <w:t>Securitization Default Charge Maximum MWh Activity Ratio Share</w:t>
            </w:r>
            <w:r w:rsidRPr="00812ECB">
              <w:rPr>
                <w:iCs/>
                <w:sz w:val="20"/>
                <w:szCs w:val="20"/>
              </w:rPr>
              <w:t>—The Counter-Party’s pro rata share of Maximum MWh Activity.</w:t>
            </w:r>
          </w:p>
        </w:tc>
      </w:tr>
      <w:tr w:rsidR="00812ECB" w:rsidRPr="00812ECB" w14:paraId="1FE4EFCD"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6DD3C24"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SDCMMA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505917A7"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4ED5510" w14:textId="77777777" w:rsidR="00812ECB" w:rsidRPr="00812ECB" w:rsidRDefault="00812ECB" w:rsidP="00812ECB">
            <w:pPr>
              <w:spacing w:after="60"/>
              <w:rPr>
                <w:i/>
                <w:iCs/>
                <w:sz w:val="20"/>
                <w:szCs w:val="20"/>
              </w:rPr>
            </w:pPr>
            <w:r w:rsidRPr="00812ECB">
              <w:rPr>
                <w:i/>
                <w:iCs/>
                <w:sz w:val="20"/>
                <w:szCs w:val="20"/>
              </w:rPr>
              <w:t>Securitization Default Charge Maximum MWh Activity</w:t>
            </w:r>
            <w:r w:rsidRPr="00812ECB">
              <w:rPr>
                <w:iCs/>
                <w:sz w:val="20"/>
                <w:szCs w:val="20"/>
              </w:rPr>
              <w:t>—The maximum MWh activity of all Market Participants represented by the Counter-Party in the DAM, RTM and CRR Auction for the reference month.</w:t>
            </w:r>
          </w:p>
        </w:tc>
      </w:tr>
      <w:tr w:rsidR="00812ECB" w:rsidRPr="00812ECB" w14:paraId="0942A375"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CD04CA9" w14:textId="77777777" w:rsidR="00812ECB" w:rsidRPr="00812ECB" w:rsidRDefault="00812ECB" w:rsidP="00812ECB">
            <w:pPr>
              <w:spacing w:after="60"/>
              <w:rPr>
                <w:iCs/>
                <w:color w:val="000000"/>
                <w:kern w:val="24"/>
                <w:sz w:val="20"/>
                <w:szCs w:val="20"/>
              </w:rPr>
            </w:pPr>
            <w:r w:rsidRPr="00812ECB">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4E19CA48"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7212A8" w14:textId="77777777" w:rsidR="00812ECB" w:rsidRPr="00812ECB" w:rsidRDefault="00812ECB" w:rsidP="00812ECB">
            <w:pPr>
              <w:spacing w:after="60"/>
              <w:rPr>
                <w:i/>
                <w:iCs/>
                <w:sz w:val="20"/>
                <w:szCs w:val="20"/>
              </w:rPr>
            </w:pPr>
            <w:r w:rsidRPr="00812ECB">
              <w:rPr>
                <w:i/>
                <w:iCs/>
                <w:sz w:val="20"/>
                <w:szCs w:val="20"/>
              </w:rPr>
              <w:t>Securitization Default Charge Maximum MWh Activity Total</w:t>
            </w:r>
            <w:r w:rsidRPr="00812ECB">
              <w:rPr>
                <w:iCs/>
                <w:sz w:val="20"/>
                <w:szCs w:val="20"/>
              </w:rPr>
              <w:t>—The sum of all  Counter-Party’s Maximum MWh Activity.</w:t>
            </w:r>
          </w:p>
        </w:tc>
      </w:tr>
      <w:tr w:rsidR="00812ECB" w:rsidRPr="00812ECB" w14:paraId="5726F144"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C856C9C" w14:textId="77777777" w:rsidR="00812ECB" w:rsidRPr="00812ECB" w:rsidRDefault="00812ECB" w:rsidP="00812ECB">
            <w:pPr>
              <w:spacing w:after="60"/>
              <w:rPr>
                <w:iCs/>
                <w:sz w:val="20"/>
                <w:szCs w:val="20"/>
              </w:rPr>
            </w:pPr>
            <w:r w:rsidRPr="00812ECB">
              <w:rPr>
                <w:iCs/>
                <w:color w:val="000000"/>
                <w:kern w:val="24"/>
                <w:sz w:val="20"/>
                <w:szCs w:val="20"/>
              </w:rPr>
              <w:t xml:space="preserve">RTMG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05A483DA"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62FA3F" w14:textId="77777777" w:rsidR="00812ECB" w:rsidRPr="00812ECB" w:rsidRDefault="00812ECB" w:rsidP="00812ECB">
            <w:pPr>
              <w:spacing w:after="60"/>
              <w:rPr>
                <w:iCs/>
                <w:sz w:val="20"/>
                <w:szCs w:val="20"/>
              </w:rPr>
            </w:pPr>
            <w:r w:rsidRPr="00812ECB">
              <w:rPr>
                <w:i/>
                <w:iCs/>
                <w:sz w:val="20"/>
                <w:szCs w:val="20"/>
              </w:rPr>
              <w:t>Real-Time Metered Generation per Market Participant per Settlement Point per Resource</w:t>
            </w:r>
            <w:r w:rsidRPr="00812ECB">
              <w:rPr>
                <w:iCs/>
                <w:sz w:val="20"/>
                <w:szCs w:val="20"/>
              </w:rPr>
              <w:t xml:space="preserve">—The Real-Time energy produced by the Generation Resource </w:t>
            </w:r>
            <w:r w:rsidRPr="00812ECB">
              <w:rPr>
                <w:i/>
                <w:iCs/>
                <w:sz w:val="20"/>
                <w:szCs w:val="20"/>
              </w:rPr>
              <w:t>r</w:t>
            </w:r>
            <w:r w:rsidRPr="00812ECB">
              <w:rPr>
                <w:iCs/>
                <w:sz w:val="20"/>
                <w:szCs w:val="20"/>
              </w:rPr>
              <w:t xml:space="preserve"> represented by Market Participant </w:t>
            </w:r>
            <w:proofErr w:type="spellStart"/>
            <w:r w:rsidRPr="00812ECB">
              <w:rPr>
                <w:i/>
                <w:iCs/>
                <w:sz w:val="20"/>
                <w:szCs w:val="20"/>
              </w:rPr>
              <w:t>mp</w:t>
            </w:r>
            <w:proofErr w:type="spellEnd"/>
            <w:r w:rsidRPr="00812ECB">
              <w:rPr>
                <w:iCs/>
                <w:sz w:val="20"/>
                <w:szCs w:val="20"/>
              </w:rPr>
              <w:t xml:space="preserve">, at Resource Node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3A9A688"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0C02A841"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RTMG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CFD8454"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4CA65A2" w14:textId="77777777" w:rsidR="00812ECB" w:rsidRPr="00812ECB" w:rsidRDefault="00812ECB" w:rsidP="00812ECB">
            <w:pPr>
              <w:spacing w:after="60"/>
              <w:rPr>
                <w:i/>
                <w:iCs/>
                <w:sz w:val="20"/>
                <w:szCs w:val="20"/>
              </w:rPr>
            </w:pPr>
            <w:r w:rsidRPr="00812ECB">
              <w:rPr>
                <w:i/>
                <w:iCs/>
                <w:sz w:val="20"/>
                <w:szCs w:val="20"/>
              </w:rPr>
              <w:t>Securitization Default Charge Real-Time Metered Generation per Market Participant</w:t>
            </w:r>
            <w:r w:rsidRPr="00812ECB">
              <w:rPr>
                <w:iCs/>
                <w:sz w:val="20"/>
                <w:szCs w:val="20"/>
              </w:rPr>
              <w:t xml:space="preserve">—The monthly sum in the reference month of Real-Time energy produced by Generation Resources represented by Market Participant </w:t>
            </w:r>
            <w:proofErr w:type="spellStart"/>
            <w:r w:rsidRPr="00812ECB">
              <w:rPr>
                <w:i/>
                <w:iCs/>
                <w:sz w:val="20"/>
                <w:szCs w:val="20"/>
              </w:rPr>
              <w:t>mp</w:t>
            </w:r>
            <w:proofErr w:type="spellEnd"/>
            <w:r w:rsidRPr="00812ECB">
              <w:rPr>
                <w:iCs/>
                <w:sz w:val="20"/>
                <w:szCs w:val="20"/>
              </w:rPr>
              <w:t xml:space="preserve">, excluding generation for RMR Resources and generation in RUC-Committed Intervals, where the Market Participant is a QSE assigned to the registered Counter-Party. </w:t>
            </w:r>
          </w:p>
        </w:tc>
      </w:tr>
      <w:tr w:rsidR="00812ECB" w:rsidRPr="00812ECB" w14:paraId="0E15028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7E668F76"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RTDCIMP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3F9A9CD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97F2757" w14:textId="77777777" w:rsidR="00812ECB" w:rsidRPr="00812ECB" w:rsidRDefault="00812ECB" w:rsidP="00812ECB">
            <w:pPr>
              <w:spacing w:after="60"/>
              <w:rPr>
                <w:i/>
                <w:iCs/>
                <w:sz w:val="20"/>
                <w:szCs w:val="20"/>
              </w:rPr>
            </w:pPr>
            <w:r w:rsidRPr="00812ECB">
              <w:rPr>
                <w:i/>
                <w:iCs/>
                <w:sz w:val="20"/>
                <w:szCs w:val="20"/>
              </w:rPr>
              <w:t>Real-Time DC Import per QSE per Settlement Point</w:t>
            </w:r>
            <w:r w:rsidRPr="00812ECB">
              <w:rPr>
                <w:iCs/>
                <w:sz w:val="20"/>
                <w:szCs w:val="20"/>
              </w:rPr>
              <w:t xml:space="preserve">—The aggregated Direct Current Tie (DC Tie) Schedule submitted by Market Participant </w:t>
            </w:r>
            <w:proofErr w:type="spellStart"/>
            <w:r w:rsidRPr="00812ECB">
              <w:rPr>
                <w:i/>
                <w:iCs/>
                <w:sz w:val="20"/>
                <w:szCs w:val="20"/>
              </w:rPr>
              <w:t>mp</w:t>
            </w:r>
            <w:proofErr w:type="spellEnd"/>
            <w:r w:rsidRPr="00812ECB">
              <w:rPr>
                <w:i/>
                <w:iCs/>
                <w:sz w:val="20"/>
                <w:szCs w:val="20"/>
              </w:rPr>
              <w:t>,</w:t>
            </w:r>
            <w:r w:rsidRPr="00812ECB">
              <w:rPr>
                <w:iCs/>
                <w:sz w:val="20"/>
                <w:szCs w:val="20"/>
              </w:rPr>
              <w:t xml:space="preserve"> as an importer into the ERCOT System through DC Tie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31AF342D"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70EF1A6" w14:textId="77777777" w:rsidR="00812ECB" w:rsidRPr="00812ECB" w:rsidRDefault="00812ECB" w:rsidP="00812ECB">
            <w:pPr>
              <w:spacing w:after="60"/>
              <w:rPr>
                <w:iCs/>
                <w:color w:val="000000"/>
                <w:kern w:val="24"/>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RTDCIMP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35949C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36FC396" w14:textId="77777777" w:rsidR="00812ECB" w:rsidRPr="00812ECB" w:rsidRDefault="00812ECB" w:rsidP="00812ECB">
            <w:pPr>
              <w:spacing w:after="60"/>
              <w:rPr>
                <w:i/>
                <w:iCs/>
                <w:sz w:val="20"/>
                <w:szCs w:val="20"/>
              </w:rPr>
            </w:pPr>
            <w:r w:rsidRPr="00812ECB">
              <w:rPr>
                <w:i/>
                <w:iCs/>
                <w:sz w:val="20"/>
                <w:szCs w:val="20"/>
              </w:rPr>
              <w:t>Securitization Default Charge Real-Time DC Import per Market Participant</w:t>
            </w:r>
            <w:r w:rsidRPr="00812ECB">
              <w:rPr>
                <w:iCs/>
                <w:sz w:val="20"/>
                <w:szCs w:val="20"/>
              </w:rPr>
              <w:t xml:space="preserve">—The monthly sum in the reference month of the aggregated DC Tie Schedule submitted by Market Participant </w:t>
            </w:r>
            <w:proofErr w:type="spellStart"/>
            <w:r w:rsidRPr="00812ECB">
              <w:rPr>
                <w:i/>
                <w:iCs/>
                <w:sz w:val="20"/>
                <w:szCs w:val="20"/>
              </w:rPr>
              <w:t>mp</w:t>
            </w:r>
            <w:proofErr w:type="spellEnd"/>
            <w:r w:rsidRPr="00812ECB">
              <w:rPr>
                <w:iCs/>
                <w:sz w:val="20"/>
                <w:szCs w:val="20"/>
              </w:rPr>
              <w:t>, as an importer into the ERCOT System where the Market Participant is a QSE assigned to a registered Counter-Party.</w:t>
            </w:r>
          </w:p>
        </w:tc>
      </w:tr>
      <w:tr w:rsidR="00812ECB" w:rsidRPr="00812ECB" w14:paraId="460927C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9715E4B" w14:textId="77777777" w:rsidR="00812ECB" w:rsidRPr="00812ECB" w:rsidRDefault="00812ECB" w:rsidP="00812ECB">
            <w:pPr>
              <w:spacing w:after="60"/>
              <w:rPr>
                <w:iCs/>
                <w:sz w:val="20"/>
                <w:szCs w:val="20"/>
              </w:rPr>
            </w:pPr>
            <w:r w:rsidRPr="00812ECB">
              <w:rPr>
                <w:iCs/>
                <w:color w:val="000000"/>
                <w:kern w:val="24"/>
                <w:sz w:val="20"/>
                <w:szCs w:val="20"/>
              </w:rPr>
              <w:t xml:space="preserve">RTAML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7D3B22B5"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0AF742F" w14:textId="77777777" w:rsidR="00812ECB" w:rsidRPr="00812ECB" w:rsidRDefault="00812ECB" w:rsidP="00812ECB">
            <w:pPr>
              <w:spacing w:after="60"/>
              <w:rPr>
                <w:iCs/>
                <w:sz w:val="20"/>
                <w:szCs w:val="20"/>
              </w:rPr>
            </w:pPr>
            <w:r w:rsidRPr="00812ECB">
              <w:rPr>
                <w:i/>
                <w:iCs/>
                <w:sz w:val="20"/>
                <w:szCs w:val="20"/>
              </w:rPr>
              <w:t>Real-Time Adjusted Metered Load per Market Participant per Settlement Point</w:t>
            </w:r>
            <w:r w:rsidRPr="00812ECB">
              <w:rPr>
                <w:iCs/>
                <w:sz w:val="20"/>
                <w:szCs w:val="20"/>
              </w:rPr>
              <w:t xml:space="preserve">—The sum of the Adjusted Metered Load (AML) at the Electrical Buses that are included in Settlement Point </w:t>
            </w:r>
            <w:r w:rsidRPr="00812ECB">
              <w:rPr>
                <w:i/>
                <w:iCs/>
                <w:sz w:val="20"/>
                <w:szCs w:val="20"/>
              </w:rPr>
              <w:t>p</w:t>
            </w:r>
            <w:r w:rsidRPr="00812ECB">
              <w:rPr>
                <w:iCs/>
                <w:sz w:val="20"/>
                <w:szCs w:val="20"/>
              </w:rPr>
              <w:t xml:space="preserve"> represented by Market Participant </w:t>
            </w:r>
            <w:proofErr w:type="spellStart"/>
            <w:r w:rsidRPr="00812ECB">
              <w:rPr>
                <w:i/>
                <w:iCs/>
                <w:sz w:val="20"/>
                <w:szCs w:val="20"/>
              </w:rPr>
              <w:t>mp</w:t>
            </w:r>
            <w:proofErr w:type="spellEnd"/>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1D6557C4"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8481565"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RTAML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069B98E"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004BB5" w14:textId="77777777" w:rsidR="00812ECB" w:rsidRPr="00812ECB" w:rsidRDefault="00812ECB" w:rsidP="00812ECB">
            <w:pPr>
              <w:spacing w:after="60"/>
              <w:rPr>
                <w:i/>
                <w:iCs/>
                <w:sz w:val="20"/>
                <w:szCs w:val="20"/>
              </w:rPr>
            </w:pPr>
            <w:r w:rsidRPr="00812ECB">
              <w:rPr>
                <w:i/>
                <w:iCs/>
                <w:sz w:val="20"/>
                <w:szCs w:val="20"/>
              </w:rPr>
              <w:t>Securitization Default Charge Real-Time Adjusted Metered Load per Market Participant</w:t>
            </w:r>
            <w:r w:rsidRPr="00812ECB">
              <w:rPr>
                <w:iCs/>
                <w:sz w:val="20"/>
                <w:szCs w:val="20"/>
              </w:rPr>
              <w:t xml:space="preserve">—The monthly sum in the reference month of the AML represented by Market Participant </w:t>
            </w:r>
            <w:proofErr w:type="spellStart"/>
            <w:r w:rsidRPr="00812ECB">
              <w:rPr>
                <w:i/>
                <w:iCs/>
                <w:sz w:val="20"/>
                <w:szCs w:val="20"/>
              </w:rPr>
              <w:t>mp</w:t>
            </w:r>
            <w:proofErr w:type="spellEnd"/>
            <w:r w:rsidRPr="00812ECB">
              <w:rPr>
                <w:iCs/>
                <w:sz w:val="20"/>
                <w:szCs w:val="20"/>
              </w:rPr>
              <w:t>, where the Market Participant is a QSE assigned to the registered Counter-Party.</w:t>
            </w:r>
          </w:p>
        </w:tc>
      </w:tr>
      <w:tr w:rsidR="00812ECB" w:rsidRPr="00812ECB" w14:paraId="3E1AA44B"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3E4BB17" w14:textId="77777777" w:rsidR="00812ECB" w:rsidRPr="00812ECB" w:rsidRDefault="00812ECB" w:rsidP="00812ECB">
            <w:pPr>
              <w:spacing w:after="60"/>
              <w:rPr>
                <w:iCs/>
                <w:sz w:val="20"/>
                <w:szCs w:val="20"/>
              </w:rPr>
            </w:pPr>
            <w:r w:rsidRPr="00812ECB">
              <w:rPr>
                <w:rFonts w:eastAsia="Calibri"/>
                <w:iCs/>
                <w:sz w:val="20"/>
                <w:szCs w:val="20"/>
              </w:rPr>
              <w:t xml:space="preserve">RTQQES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08EA46BD"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EA86AEC" w14:textId="77777777" w:rsidR="00812ECB" w:rsidRPr="00812ECB" w:rsidRDefault="00812ECB" w:rsidP="00812ECB">
            <w:pPr>
              <w:spacing w:after="60"/>
              <w:rPr>
                <w:i/>
                <w:iCs/>
                <w:sz w:val="20"/>
                <w:szCs w:val="20"/>
              </w:rPr>
            </w:pPr>
            <w:r w:rsidRPr="00812ECB">
              <w:rPr>
                <w:i/>
                <w:iCs/>
                <w:sz w:val="20"/>
                <w:szCs w:val="20"/>
              </w:rPr>
              <w:t>QSE-to-QSE Energy Sale per Market Participant per Settlement Point</w:t>
            </w:r>
            <w:r w:rsidRPr="00812ECB">
              <w:rPr>
                <w:iCs/>
                <w:sz w:val="20"/>
                <w:szCs w:val="20"/>
              </w:rPr>
              <w:t xml:space="preserve">—The amount of MW sold by Market Participant </w:t>
            </w:r>
            <w:proofErr w:type="spellStart"/>
            <w:r w:rsidRPr="00812ECB">
              <w:rPr>
                <w:i/>
                <w:iCs/>
                <w:sz w:val="20"/>
                <w:szCs w:val="20"/>
              </w:rPr>
              <w:t>mp</w:t>
            </w:r>
            <w:proofErr w:type="spellEnd"/>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7E4107E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F1DB2CE"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RTQQES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1614F58"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2DB9E3" w14:textId="77777777" w:rsidR="00812ECB" w:rsidRPr="00812ECB" w:rsidRDefault="00812ECB" w:rsidP="00812ECB">
            <w:pPr>
              <w:spacing w:after="60"/>
              <w:rPr>
                <w:i/>
                <w:iCs/>
                <w:sz w:val="20"/>
                <w:szCs w:val="20"/>
              </w:rPr>
            </w:pPr>
            <w:r w:rsidRPr="00812ECB">
              <w:rPr>
                <w:i/>
                <w:iCs/>
                <w:sz w:val="20"/>
                <w:szCs w:val="20"/>
              </w:rPr>
              <w:t>Securitization Default Charge QSE-to-QSE Energy Sale per Market Participant</w:t>
            </w:r>
            <w:r w:rsidRPr="00812ECB">
              <w:rPr>
                <w:iCs/>
                <w:sz w:val="20"/>
                <w:szCs w:val="20"/>
              </w:rPr>
              <w:t xml:space="preserve">—The monthly sum in the reference month of MW sold by Market Participant </w:t>
            </w:r>
            <w:proofErr w:type="spellStart"/>
            <w:r w:rsidRPr="00812ECB">
              <w:rPr>
                <w:i/>
                <w:iCs/>
                <w:sz w:val="20"/>
                <w:szCs w:val="20"/>
              </w:rPr>
              <w:t>mp</w:t>
            </w:r>
            <w:proofErr w:type="spellEnd"/>
            <w:r w:rsidRPr="00812ECB">
              <w:rPr>
                <w:iCs/>
                <w:sz w:val="20"/>
                <w:szCs w:val="20"/>
              </w:rPr>
              <w:t xml:space="preserve"> through Energy Trades, where the Market Participant is a QSE assigned to the registered Counter-Party.</w:t>
            </w:r>
          </w:p>
        </w:tc>
      </w:tr>
      <w:tr w:rsidR="00812ECB" w:rsidRPr="00812ECB" w14:paraId="3006673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FD97CAB" w14:textId="77777777" w:rsidR="00812ECB" w:rsidRPr="00812ECB" w:rsidRDefault="00812ECB" w:rsidP="00812ECB">
            <w:pPr>
              <w:spacing w:after="60"/>
              <w:rPr>
                <w:iCs/>
                <w:sz w:val="20"/>
                <w:szCs w:val="20"/>
              </w:rPr>
            </w:pPr>
            <w:r w:rsidRPr="00812ECB">
              <w:rPr>
                <w:rFonts w:eastAsia="Calibri"/>
                <w:iCs/>
                <w:sz w:val="20"/>
                <w:szCs w:val="20"/>
              </w:rPr>
              <w:lastRenderedPageBreak/>
              <w:t xml:space="preserve">RTQQEP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75906BE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087AD0B" w14:textId="77777777" w:rsidR="00812ECB" w:rsidRPr="00812ECB" w:rsidRDefault="00812ECB" w:rsidP="00812ECB">
            <w:pPr>
              <w:spacing w:after="60"/>
              <w:rPr>
                <w:i/>
                <w:iCs/>
                <w:sz w:val="20"/>
                <w:szCs w:val="20"/>
              </w:rPr>
            </w:pPr>
            <w:r w:rsidRPr="00812ECB">
              <w:rPr>
                <w:i/>
                <w:iCs/>
                <w:sz w:val="20"/>
                <w:szCs w:val="20"/>
              </w:rPr>
              <w:t>QSE-to-QSE Energy Purchase per Market Participant per Settlement Point</w:t>
            </w:r>
            <w:r w:rsidRPr="00812ECB">
              <w:rPr>
                <w:iCs/>
                <w:sz w:val="20"/>
                <w:szCs w:val="20"/>
              </w:rPr>
              <w:t xml:space="preserve">—The amount of MW bought by Market Participant </w:t>
            </w:r>
            <w:proofErr w:type="spellStart"/>
            <w:r w:rsidRPr="00812ECB">
              <w:rPr>
                <w:i/>
                <w:iCs/>
                <w:sz w:val="20"/>
                <w:szCs w:val="20"/>
              </w:rPr>
              <w:t>mp</w:t>
            </w:r>
            <w:proofErr w:type="spellEnd"/>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71A281B8"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00B2C296"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RTQQEP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4DFB5E7"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5524EB6" w14:textId="77777777" w:rsidR="00812ECB" w:rsidRPr="00812ECB" w:rsidRDefault="00812ECB" w:rsidP="00812ECB">
            <w:pPr>
              <w:spacing w:after="60"/>
              <w:rPr>
                <w:iCs/>
                <w:sz w:val="20"/>
                <w:szCs w:val="20"/>
              </w:rPr>
            </w:pPr>
            <w:r w:rsidRPr="00812ECB">
              <w:rPr>
                <w:i/>
                <w:iCs/>
                <w:sz w:val="20"/>
                <w:szCs w:val="20"/>
              </w:rPr>
              <w:t>Securitization Default Charge QSE-to-QSE Energy Purchase per Market Participant</w:t>
            </w:r>
            <w:r w:rsidRPr="00812ECB">
              <w:rPr>
                <w:iCs/>
                <w:sz w:val="20"/>
                <w:szCs w:val="20"/>
              </w:rPr>
              <w:t xml:space="preserve">—The monthly sum in the reference month of MW bought by Market Participant </w:t>
            </w:r>
            <w:proofErr w:type="spellStart"/>
            <w:r w:rsidRPr="00812ECB">
              <w:rPr>
                <w:i/>
                <w:iCs/>
                <w:sz w:val="20"/>
                <w:szCs w:val="20"/>
              </w:rPr>
              <w:t>mp</w:t>
            </w:r>
            <w:proofErr w:type="spellEnd"/>
            <w:r w:rsidRPr="00812ECB">
              <w:rPr>
                <w:iCs/>
                <w:sz w:val="20"/>
                <w:szCs w:val="20"/>
              </w:rPr>
              <w:t xml:space="preserve"> through Energy Trades, where the Market Participant is a QSE assigned to the registered Counter-Party.</w:t>
            </w:r>
          </w:p>
        </w:tc>
      </w:tr>
      <w:tr w:rsidR="00812ECB" w:rsidRPr="00812ECB" w14:paraId="7376C49E"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02575560" w14:textId="77777777" w:rsidR="00812ECB" w:rsidRPr="00812ECB" w:rsidRDefault="00812ECB" w:rsidP="00812ECB">
            <w:pPr>
              <w:spacing w:after="60"/>
              <w:rPr>
                <w:iCs/>
                <w:sz w:val="20"/>
                <w:szCs w:val="20"/>
              </w:rPr>
            </w:pPr>
            <w:r w:rsidRPr="00812ECB">
              <w:rPr>
                <w:rFonts w:eastAsia="Calibri"/>
                <w:iCs/>
                <w:sz w:val="20"/>
                <w:szCs w:val="20"/>
              </w:rPr>
              <w:t xml:space="preserve">DAES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6B72FC25"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400118" w14:textId="77777777" w:rsidR="00812ECB" w:rsidRPr="00812ECB" w:rsidRDefault="00812ECB" w:rsidP="00812ECB">
            <w:pPr>
              <w:spacing w:after="60"/>
              <w:rPr>
                <w:iCs/>
                <w:sz w:val="20"/>
                <w:szCs w:val="20"/>
              </w:rPr>
            </w:pPr>
            <w:r w:rsidRPr="00812ECB">
              <w:rPr>
                <w:i/>
                <w:iCs/>
                <w:sz w:val="20"/>
                <w:szCs w:val="20"/>
              </w:rPr>
              <w:t>Day-Ahead Energy Sale per Market Participant per Settlement Point per hour</w:t>
            </w:r>
            <w:r w:rsidRPr="00812ECB">
              <w:rPr>
                <w:iCs/>
                <w:sz w:val="20"/>
                <w:szCs w:val="20"/>
              </w:rPr>
              <w:t xml:space="preserve">—The total amount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cleared Three-Part Supply Offers in the DAM and cleared DAM Energy-Only Offers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0B7B77B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E61C581"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DAES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7E2B31C"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FE43CA" w14:textId="77777777" w:rsidR="00812ECB" w:rsidRPr="00812ECB" w:rsidRDefault="00812ECB" w:rsidP="00812ECB">
            <w:pPr>
              <w:spacing w:after="60"/>
              <w:rPr>
                <w:i/>
                <w:iCs/>
                <w:sz w:val="20"/>
                <w:szCs w:val="20"/>
              </w:rPr>
            </w:pPr>
            <w:r w:rsidRPr="00812ECB">
              <w:rPr>
                <w:i/>
                <w:iCs/>
                <w:sz w:val="20"/>
                <w:szCs w:val="20"/>
              </w:rPr>
              <w:t>Securitization Default Charge Day-Ahead Energy Sale per Market Participant</w:t>
            </w:r>
            <w:r w:rsidRPr="00812ECB">
              <w:rPr>
                <w:iCs/>
                <w:sz w:val="20"/>
                <w:szCs w:val="20"/>
              </w:rPr>
              <w:t xml:space="preserve">—The monthly total in the reference month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cleared Three-Part Supply Offers in the DAM and cleared DAM Energy-Only Offer Curves, where the Market Participant is a QSE assigned to the registered Counter-Party.</w:t>
            </w:r>
          </w:p>
        </w:tc>
      </w:tr>
      <w:tr w:rsidR="00812ECB" w:rsidRPr="00812ECB" w14:paraId="6CE1959C"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AACB7CC" w14:textId="77777777" w:rsidR="00812ECB" w:rsidRPr="00812ECB" w:rsidRDefault="00812ECB" w:rsidP="00812ECB">
            <w:pPr>
              <w:spacing w:after="60"/>
              <w:rPr>
                <w:iCs/>
                <w:sz w:val="20"/>
                <w:szCs w:val="20"/>
              </w:rPr>
            </w:pPr>
            <w:r w:rsidRPr="00812ECB">
              <w:rPr>
                <w:rFonts w:eastAsia="Calibri"/>
                <w:iCs/>
                <w:sz w:val="20"/>
                <w:szCs w:val="20"/>
              </w:rPr>
              <w:t xml:space="preserve">DAEP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6F13BA70"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2E456C4" w14:textId="77777777" w:rsidR="00812ECB" w:rsidRPr="00812ECB" w:rsidRDefault="00812ECB" w:rsidP="00812ECB">
            <w:pPr>
              <w:spacing w:after="60"/>
              <w:rPr>
                <w:iCs/>
                <w:sz w:val="20"/>
                <w:szCs w:val="20"/>
              </w:rPr>
            </w:pPr>
            <w:r w:rsidRPr="00812ECB">
              <w:rPr>
                <w:i/>
                <w:iCs/>
                <w:sz w:val="20"/>
                <w:szCs w:val="20"/>
              </w:rPr>
              <w:t>Day-Ahead Energy Purchase per Market Participant per Settlement Point per hour</w:t>
            </w:r>
            <w:r w:rsidRPr="00812ECB">
              <w:rPr>
                <w:iCs/>
                <w:sz w:val="20"/>
                <w:szCs w:val="20"/>
              </w:rPr>
              <w:t xml:space="preserve">—The total amount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del w:id="1751" w:author="ERCOT" w:date="2022-06-26T18:29:00Z">
              <w:r w:rsidRPr="00812ECB" w:rsidDel="002265C2">
                <w:rPr>
                  <w:iCs/>
                  <w:sz w:val="20"/>
                  <w:szCs w:val="20"/>
                </w:rPr>
                <w:delText xml:space="preserve">cleared </w:delText>
              </w:r>
            </w:del>
            <w:r w:rsidRPr="00812ECB">
              <w:rPr>
                <w:iCs/>
                <w:sz w:val="20"/>
                <w:szCs w:val="20"/>
              </w:rPr>
              <w:t>DAM Energy Bids</w:t>
            </w:r>
            <w:ins w:id="1752" w:author="ERCOT" w:date="2022-06-26T18:29:00Z">
              <w:r w:rsidRPr="00812ECB">
                <w:rPr>
                  <w:iCs/>
                  <w:sz w:val="20"/>
                  <w:szCs w:val="20"/>
                </w:rPr>
                <w:t xml:space="preserve"> and Energy Bid Curves,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170FFE03"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5357DE8"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DAEP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02BE70E"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4BB948" w14:textId="77777777" w:rsidR="00812ECB" w:rsidRPr="00812ECB" w:rsidRDefault="00812ECB" w:rsidP="00812ECB">
            <w:pPr>
              <w:spacing w:after="60"/>
              <w:rPr>
                <w:i/>
                <w:iCs/>
                <w:sz w:val="20"/>
                <w:szCs w:val="20"/>
              </w:rPr>
            </w:pPr>
            <w:r w:rsidRPr="00812ECB">
              <w:rPr>
                <w:i/>
                <w:iCs/>
                <w:sz w:val="20"/>
                <w:szCs w:val="20"/>
              </w:rPr>
              <w:t>Securitization Default Charge Day-Ahead Energy Purchase per Market Participant</w:t>
            </w:r>
            <w:r w:rsidRPr="00812ECB">
              <w:rPr>
                <w:iCs/>
                <w:sz w:val="20"/>
                <w:szCs w:val="20"/>
              </w:rPr>
              <w:t xml:space="preserve">—The monthly total in the reference month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del w:id="1753" w:author="ERCOT" w:date="2022-06-26T18:29:00Z">
              <w:r w:rsidRPr="00812ECB" w:rsidDel="002265C2">
                <w:rPr>
                  <w:iCs/>
                  <w:sz w:val="20"/>
                  <w:szCs w:val="20"/>
                </w:rPr>
                <w:delText xml:space="preserve">cleared </w:delText>
              </w:r>
            </w:del>
            <w:r w:rsidRPr="00812ECB">
              <w:rPr>
                <w:iCs/>
                <w:sz w:val="20"/>
                <w:szCs w:val="20"/>
              </w:rPr>
              <w:t>DAM Energy Bids</w:t>
            </w:r>
            <w:ins w:id="1754" w:author="ERCOT" w:date="2022-06-26T18:30:00Z">
              <w:r w:rsidRPr="00812ECB">
                <w:rPr>
                  <w:iCs/>
                  <w:sz w:val="20"/>
                  <w:szCs w:val="20"/>
                </w:rPr>
                <w:t xml:space="preserve"> and Energy Bid Curves</w:t>
              </w:r>
            </w:ins>
            <w:r w:rsidRPr="00812ECB">
              <w:rPr>
                <w:iCs/>
                <w:sz w:val="20"/>
                <w:szCs w:val="20"/>
              </w:rPr>
              <w:t xml:space="preserve">, </w:t>
            </w:r>
            <w:ins w:id="1755" w:author="ERCOT" w:date="2022-06-26T18:30:00Z">
              <w:r w:rsidRPr="00812ECB">
                <w:rPr>
                  <w:iCs/>
                  <w:sz w:val="20"/>
                  <w:szCs w:val="20"/>
                </w:rPr>
                <w:t xml:space="preserve">cleared in the DAM, </w:t>
              </w:r>
            </w:ins>
            <w:r w:rsidRPr="00812ECB">
              <w:rPr>
                <w:iCs/>
                <w:sz w:val="20"/>
                <w:szCs w:val="20"/>
              </w:rPr>
              <w:t>where the Market Participant is a QSE assigned to the registered Counter-Party.</w:t>
            </w:r>
          </w:p>
        </w:tc>
      </w:tr>
      <w:tr w:rsidR="00812ECB" w:rsidRPr="00812ECB" w14:paraId="299EF85F"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B90807F" w14:textId="77777777" w:rsidR="00812ECB" w:rsidRPr="00812ECB" w:rsidRDefault="00812ECB" w:rsidP="00812ECB">
            <w:pPr>
              <w:spacing w:after="60"/>
              <w:rPr>
                <w:iCs/>
                <w:sz w:val="20"/>
                <w:szCs w:val="20"/>
              </w:rPr>
            </w:pPr>
            <w:r w:rsidRPr="00812ECB">
              <w:rPr>
                <w:iCs/>
                <w:sz w:val="20"/>
                <w:szCs w:val="20"/>
              </w:rPr>
              <w:t xml:space="preserve">RTOBL </w:t>
            </w:r>
            <w:proofErr w:type="spellStart"/>
            <w:r w:rsidRPr="00812ECB">
              <w:rPr>
                <w:i/>
                <w:iCs/>
                <w:sz w:val="20"/>
                <w:szCs w:val="20"/>
                <w:vertAlign w:val="subscript"/>
              </w:rPr>
              <w:t>mp</w:t>
            </w:r>
            <w:proofErr w:type="spellEnd"/>
            <w:r w:rsidRPr="00812ECB">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19E65F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4B9DEA3" w14:textId="77777777" w:rsidR="00812ECB" w:rsidRPr="00812ECB" w:rsidRDefault="00812ECB" w:rsidP="00812ECB">
            <w:pPr>
              <w:spacing w:after="60"/>
              <w:rPr>
                <w:iCs/>
                <w:sz w:val="20"/>
                <w:szCs w:val="20"/>
              </w:rPr>
            </w:pPr>
            <w:r w:rsidRPr="00812ECB">
              <w:rPr>
                <w:i/>
                <w:iCs/>
                <w:sz w:val="20"/>
                <w:szCs w:val="20"/>
              </w:rPr>
              <w:t>Real-Time Obligation per Market Participant per source and sink pair per hour</w:t>
            </w:r>
            <w:r w:rsidRPr="00812ECB">
              <w:rPr>
                <w:iCs/>
                <w:sz w:val="20"/>
                <w:szCs w:val="20"/>
              </w:rPr>
              <w:t xml:space="preserve">—The number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Point-to-Point (PTP) Obligations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settled in Real-Time for the hour </w:t>
            </w:r>
            <w:r w:rsidRPr="00812ECB">
              <w:rPr>
                <w:i/>
                <w:iCs/>
                <w:sz w:val="20"/>
                <w:szCs w:val="20"/>
              </w:rPr>
              <w:t>h</w:t>
            </w:r>
            <w:r w:rsidRPr="00812ECB">
              <w:rPr>
                <w:iCs/>
                <w:sz w:val="20"/>
                <w:szCs w:val="20"/>
              </w:rPr>
              <w:t>, and where the Market Participant is a QSE.</w:t>
            </w:r>
          </w:p>
        </w:tc>
      </w:tr>
      <w:tr w:rsidR="00812ECB" w:rsidRPr="00812ECB" w14:paraId="6E1381D8"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2AB103B" w14:textId="77777777" w:rsidR="00812ECB" w:rsidRPr="00812ECB" w:rsidRDefault="00812ECB" w:rsidP="00812ECB">
            <w:pPr>
              <w:spacing w:after="60"/>
              <w:rPr>
                <w:bCs/>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RTOBL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79A785C" w14:textId="77777777" w:rsidR="00812ECB" w:rsidRPr="00812ECB" w:rsidRDefault="00812ECB" w:rsidP="00812ECB">
            <w:pPr>
              <w:spacing w:after="60"/>
              <w:rPr>
                <w:bCs/>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C081B7E" w14:textId="77777777" w:rsidR="00812ECB" w:rsidRPr="00812ECB" w:rsidRDefault="00812ECB" w:rsidP="00812ECB">
            <w:pPr>
              <w:spacing w:after="60"/>
              <w:rPr>
                <w:bCs/>
                <w:i/>
                <w:iCs/>
                <w:sz w:val="20"/>
                <w:szCs w:val="20"/>
              </w:rPr>
            </w:pPr>
            <w:r w:rsidRPr="00812ECB">
              <w:rPr>
                <w:i/>
                <w:iCs/>
                <w:sz w:val="20"/>
                <w:szCs w:val="20"/>
              </w:rPr>
              <w:t>Securitization Default Charge Real-Time Obligation per Market Participant</w:t>
            </w:r>
            <w:r w:rsidRPr="00812ECB">
              <w:rPr>
                <w:iCs/>
                <w:sz w:val="20"/>
                <w:szCs w:val="20"/>
              </w:rPr>
              <w:t xml:space="preserve">—The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Obligations settled in Real-Time, counting the quantity only once per source and sink pair, and where the Market Participant is a QSE assigned to the registered Counter-Party.</w:t>
            </w:r>
          </w:p>
        </w:tc>
      </w:tr>
      <w:tr w:rsidR="00812ECB" w:rsidRPr="00812ECB" w14:paraId="1BF47F77"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7D6929D6" w14:textId="77777777" w:rsidR="00812ECB" w:rsidRPr="00812ECB" w:rsidRDefault="00812ECB" w:rsidP="00812ECB">
            <w:pPr>
              <w:spacing w:after="60"/>
              <w:rPr>
                <w:bCs/>
                <w:iCs/>
                <w:sz w:val="20"/>
                <w:szCs w:val="20"/>
              </w:rPr>
            </w:pPr>
            <w:r w:rsidRPr="00812ECB">
              <w:rPr>
                <w:bCs/>
                <w:iCs/>
                <w:sz w:val="20"/>
                <w:szCs w:val="20"/>
              </w:rPr>
              <w:t xml:space="preserve">RTOBLLO </w:t>
            </w:r>
            <w:r w:rsidRPr="00812ECB">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676E603" w14:textId="77777777" w:rsidR="00812ECB" w:rsidRPr="00812ECB" w:rsidRDefault="00812ECB" w:rsidP="00812ECB">
            <w:pPr>
              <w:spacing w:after="60"/>
              <w:rPr>
                <w:bCs/>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A62D0E3" w14:textId="77777777" w:rsidR="00812ECB" w:rsidRPr="00812ECB" w:rsidRDefault="00812ECB" w:rsidP="00812ECB">
            <w:pPr>
              <w:spacing w:after="60"/>
              <w:rPr>
                <w:bCs/>
                <w:i/>
                <w:iCs/>
                <w:sz w:val="20"/>
                <w:szCs w:val="20"/>
              </w:rPr>
            </w:pP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total MW of the QSE’s PTP Obligation with Links to an Option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p>
        </w:tc>
      </w:tr>
      <w:tr w:rsidR="00812ECB" w:rsidRPr="00812ECB" w14:paraId="79E465E0"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0DCABA65" w14:textId="77777777" w:rsidR="00812ECB" w:rsidRPr="00812ECB" w:rsidRDefault="00812ECB" w:rsidP="00812ECB">
            <w:pPr>
              <w:spacing w:after="60"/>
              <w:rPr>
                <w:bCs/>
                <w:iCs/>
                <w:sz w:val="20"/>
                <w:szCs w:val="20"/>
              </w:rPr>
            </w:pPr>
            <w:r w:rsidRPr="00812ECB">
              <w:rPr>
                <w:bCs/>
                <w:iCs/>
                <w:sz w:val="20"/>
                <w:szCs w:val="20"/>
              </w:rPr>
              <w:t>S</w:t>
            </w:r>
            <w:r w:rsidRPr="00812ECB">
              <w:rPr>
                <w:rFonts w:eastAsia="Calibri"/>
                <w:bCs/>
                <w:iCs/>
                <w:sz w:val="20"/>
                <w:szCs w:val="20"/>
              </w:rPr>
              <w:t>DC</w:t>
            </w:r>
            <w:r w:rsidRPr="00812ECB">
              <w:rPr>
                <w:bCs/>
                <w:iCs/>
                <w:sz w:val="20"/>
                <w:szCs w:val="20"/>
              </w:rPr>
              <w:t xml:space="preserve">RTOBLLO </w:t>
            </w:r>
            <w:r w:rsidRPr="00812ECB">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355D7714" w14:textId="77777777" w:rsidR="00812ECB" w:rsidRPr="00812ECB" w:rsidRDefault="00812ECB" w:rsidP="00812ECB">
            <w:pPr>
              <w:spacing w:after="60"/>
              <w:rPr>
                <w:bCs/>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DAE118E" w14:textId="77777777" w:rsidR="00812ECB" w:rsidRPr="00812ECB" w:rsidRDefault="00812ECB" w:rsidP="00812ECB">
            <w:pPr>
              <w:spacing w:after="60"/>
              <w:rPr>
                <w:bCs/>
                <w:i/>
                <w:iCs/>
                <w:sz w:val="20"/>
                <w:szCs w:val="20"/>
              </w:rPr>
            </w:pPr>
            <w:r w:rsidRPr="00812ECB">
              <w:rPr>
                <w:i/>
                <w:iCs/>
                <w:sz w:val="20"/>
                <w:szCs w:val="20"/>
              </w:rPr>
              <w:t xml:space="preserve">Securitization Default Charge </w:t>
            </w: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 xml:space="preserve">MW of PTP Obligation with Links to Options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r w:rsidRPr="00812ECB">
              <w:rPr>
                <w:iCs/>
                <w:sz w:val="20"/>
                <w:szCs w:val="20"/>
              </w:rPr>
              <w:t xml:space="preserve"> where the Market Participant is a QSE assigned to the registered Counter-Party.</w:t>
            </w:r>
          </w:p>
        </w:tc>
      </w:tr>
      <w:tr w:rsidR="00812ECB" w:rsidRPr="00812ECB" w14:paraId="4453ED13"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A2534CA" w14:textId="77777777" w:rsidR="00812ECB" w:rsidRPr="00812ECB" w:rsidRDefault="00812ECB" w:rsidP="00812ECB">
            <w:pPr>
              <w:spacing w:after="60"/>
              <w:rPr>
                <w:iCs/>
                <w:sz w:val="20"/>
                <w:szCs w:val="20"/>
              </w:rPr>
            </w:pPr>
            <w:r w:rsidRPr="00812ECB">
              <w:rPr>
                <w:bCs/>
                <w:iCs/>
                <w:sz w:val="20"/>
                <w:szCs w:val="20"/>
              </w:rPr>
              <w:t xml:space="preserve">OPT </w:t>
            </w:r>
            <w:proofErr w:type="spellStart"/>
            <w:r w:rsidRPr="00812ECB">
              <w:rPr>
                <w:rFonts w:eastAsia="Calibri"/>
                <w:i/>
                <w:iCs/>
                <w:sz w:val="20"/>
                <w:szCs w:val="20"/>
                <w:vertAlign w:val="subscript"/>
              </w:rPr>
              <w:t>mp</w:t>
            </w:r>
            <w:proofErr w:type="spellEnd"/>
            <w:r w:rsidRPr="00812ECB">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0671150" w14:textId="77777777" w:rsidR="00812ECB" w:rsidRPr="00812ECB" w:rsidRDefault="00812ECB" w:rsidP="00812ECB">
            <w:pPr>
              <w:spacing w:after="60"/>
              <w:rPr>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D0FDB10" w14:textId="77777777" w:rsidR="00812ECB" w:rsidRPr="00812ECB" w:rsidRDefault="00812ECB" w:rsidP="00812ECB">
            <w:pPr>
              <w:spacing w:after="60"/>
              <w:rPr>
                <w:bCs/>
                <w:iCs/>
                <w:sz w:val="20"/>
                <w:szCs w:val="20"/>
              </w:rPr>
            </w:pPr>
            <w:r w:rsidRPr="00812ECB">
              <w:rPr>
                <w:bCs/>
                <w:i/>
                <w:iCs/>
                <w:sz w:val="20"/>
                <w:szCs w:val="20"/>
              </w:rPr>
              <w:t>Day-Ahead Option per Market Participant per source and sink pair per hour</w:t>
            </w:r>
            <w:r w:rsidRPr="00812ECB">
              <w:rPr>
                <w:bCs/>
                <w:iCs/>
                <w:sz w:val="20"/>
                <w:szCs w:val="20"/>
              </w:rPr>
              <w:sym w:font="Symbol" w:char="F0BE"/>
            </w:r>
            <w:r w:rsidRPr="00812ECB">
              <w:rPr>
                <w:bCs/>
                <w:iCs/>
                <w:sz w:val="20"/>
                <w:szCs w:val="20"/>
              </w:rPr>
              <w:t xml:space="preserve">The number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 xml:space="preserve">PTP Options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bCs/>
                <w:iCs/>
                <w:sz w:val="20"/>
                <w:szCs w:val="20"/>
              </w:rPr>
              <w:t>,</w:t>
            </w:r>
            <w:r w:rsidRPr="00812ECB">
              <w:rPr>
                <w:iCs/>
                <w:sz w:val="20"/>
                <w:szCs w:val="20"/>
              </w:rPr>
              <w:t xml:space="preserve"> and where the Market Participant is a CRR Account Holder.</w:t>
            </w:r>
            <w:r w:rsidRPr="00812ECB">
              <w:rPr>
                <w:bCs/>
                <w:iCs/>
                <w:sz w:val="20"/>
                <w:szCs w:val="20"/>
              </w:rPr>
              <w:t xml:space="preserve"> </w:t>
            </w:r>
          </w:p>
        </w:tc>
      </w:tr>
      <w:tr w:rsidR="00812ECB" w:rsidRPr="00812ECB" w14:paraId="745AC5D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2BAB9D5" w14:textId="77777777" w:rsidR="00812ECB" w:rsidRPr="00812ECB" w:rsidRDefault="00812ECB" w:rsidP="00812ECB">
            <w:pPr>
              <w:spacing w:after="60"/>
              <w:rPr>
                <w:bCs/>
                <w:iCs/>
                <w:sz w:val="20"/>
                <w:szCs w:val="20"/>
              </w:rPr>
            </w:pPr>
            <w:r w:rsidRPr="00812ECB">
              <w:rPr>
                <w:rFonts w:eastAsia="Calibri"/>
                <w:iCs/>
                <w:sz w:val="20"/>
                <w:szCs w:val="20"/>
              </w:rPr>
              <w:lastRenderedPageBreak/>
              <w:t>S</w:t>
            </w:r>
            <w:r w:rsidRPr="00812ECB">
              <w:rPr>
                <w:rFonts w:eastAsia="Calibri"/>
                <w:bCs/>
                <w:iCs/>
                <w:sz w:val="20"/>
                <w:szCs w:val="20"/>
              </w:rPr>
              <w:t>DC</w:t>
            </w:r>
            <w:r w:rsidRPr="00812ECB">
              <w:rPr>
                <w:rFonts w:eastAsia="Calibri"/>
                <w:iCs/>
                <w:sz w:val="20"/>
                <w:szCs w:val="20"/>
              </w:rPr>
              <w:t xml:space="preserve">DAOPT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078089B" w14:textId="77777777" w:rsidR="00812ECB" w:rsidRPr="00812ECB" w:rsidRDefault="00812ECB" w:rsidP="00812ECB">
            <w:pPr>
              <w:spacing w:after="60"/>
              <w:rPr>
                <w:bCs/>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7EEEF30" w14:textId="77777777" w:rsidR="00812ECB" w:rsidRPr="00812ECB" w:rsidRDefault="00812ECB" w:rsidP="00812ECB">
            <w:pPr>
              <w:spacing w:after="60"/>
              <w:rPr>
                <w:i/>
                <w:iCs/>
                <w:sz w:val="20"/>
                <w:szCs w:val="20"/>
              </w:rPr>
            </w:pPr>
            <w:r w:rsidRPr="00812ECB">
              <w:rPr>
                <w:i/>
                <w:iCs/>
                <w:sz w:val="20"/>
                <w:szCs w:val="20"/>
              </w:rPr>
              <w:t xml:space="preserve">Securitization Default Charge </w:t>
            </w:r>
            <w:r w:rsidRPr="00812ECB">
              <w:rPr>
                <w:bCs/>
                <w:i/>
                <w:iCs/>
                <w:sz w:val="20"/>
                <w:szCs w:val="20"/>
              </w:rPr>
              <w:t>Day-Ahead Option per Market Participant</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PTP Options owned in the DAM</w:t>
            </w:r>
            <w:r w:rsidRPr="00812ECB">
              <w:rPr>
                <w:iCs/>
                <w:sz w:val="20"/>
                <w:szCs w:val="20"/>
              </w:rPr>
              <w:t>, counting the ownership quantity only once per source and sink pair, and where the Market Participant is a CRR Account Holder assigned to the registered Counter-Party.</w:t>
            </w:r>
          </w:p>
        </w:tc>
      </w:tr>
      <w:tr w:rsidR="00812ECB" w:rsidRPr="00812ECB" w14:paraId="5180155F"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96505A0" w14:textId="77777777" w:rsidR="00812ECB" w:rsidRPr="00812ECB" w:rsidRDefault="00812ECB" w:rsidP="00812ECB">
            <w:pPr>
              <w:spacing w:after="60"/>
              <w:rPr>
                <w:bCs/>
                <w:iCs/>
                <w:sz w:val="20"/>
                <w:szCs w:val="20"/>
              </w:rPr>
            </w:pPr>
            <w:r w:rsidRPr="00812ECB">
              <w:rPr>
                <w:bCs/>
                <w:iCs/>
                <w:sz w:val="20"/>
                <w:szCs w:val="20"/>
              </w:rPr>
              <w:t xml:space="preserve">DAOBL </w:t>
            </w:r>
            <w:proofErr w:type="spellStart"/>
            <w:r w:rsidRPr="00812ECB">
              <w:rPr>
                <w:rFonts w:eastAsia="Calibri"/>
                <w:i/>
                <w:iCs/>
                <w:sz w:val="20"/>
                <w:szCs w:val="20"/>
                <w:vertAlign w:val="subscript"/>
              </w:rPr>
              <w:t>mp</w:t>
            </w:r>
            <w:proofErr w:type="spellEnd"/>
            <w:r w:rsidRPr="00812ECB">
              <w:rPr>
                <w:i/>
                <w:iCs/>
                <w:sz w:val="20"/>
                <w:szCs w:val="20"/>
                <w:vertAlign w:val="subscript"/>
              </w:rPr>
              <w:t xml:space="preserve">, </w:t>
            </w:r>
            <w:r w:rsidRPr="00812ECB">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1395A544" w14:textId="77777777" w:rsidR="00812ECB" w:rsidRPr="00812ECB" w:rsidRDefault="00812ECB" w:rsidP="00812ECB">
            <w:pPr>
              <w:spacing w:after="60"/>
              <w:rPr>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F1E8E2" w14:textId="77777777" w:rsidR="00812ECB" w:rsidRPr="00812ECB" w:rsidRDefault="00812ECB" w:rsidP="00812ECB">
            <w:pPr>
              <w:spacing w:after="60"/>
              <w:rPr>
                <w:iCs/>
                <w:sz w:val="20"/>
                <w:szCs w:val="20"/>
              </w:rPr>
            </w:pPr>
            <w:r w:rsidRPr="00812ECB">
              <w:rPr>
                <w:i/>
                <w:iCs/>
                <w:sz w:val="20"/>
                <w:szCs w:val="20"/>
              </w:rPr>
              <w:t xml:space="preserve">Day-Ahead Obligation per </w:t>
            </w:r>
            <w:r w:rsidRPr="00812ECB">
              <w:rPr>
                <w:bCs/>
                <w:i/>
                <w:iCs/>
                <w:sz w:val="20"/>
                <w:szCs w:val="20"/>
              </w:rPr>
              <w:t xml:space="preserve">Market Participant </w:t>
            </w:r>
            <w:r w:rsidRPr="00812ECB">
              <w:rPr>
                <w:i/>
                <w:iCs/>
                <w:sz w:val="20"/>
                <w:szCs w:val="20"/>
              </w:rPr>
              <w:t>per source and sink pair per hour</w:t>
            </w:r>
            <w:r w:rsidRPr="00812ECB">
              <w:rPr>
                <w:iCs/>
                <w:sz w:val="20"/>
                <w:szCs w:val="20"/>
              </w:rPr>
              <w:t>—</w:t>
            </w:r>
            <w:r w:rsidRPr="00812ECB">
              <w:rPr>
                <w:bCs/>
                <w:iCs/>
                <w:sz w:val="20"/>
                <w:szCs w:val="20"/>
              </w:rPr>
              <w:t xml:space="preserve">The number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w:t>
            </w:r>
            <w:r w:rsidRPr="00812ECB">
              <w:rPr>
                <w:iCs/>
                <w:sz w:val="20"/>
                <w:szCs w:val="20"/>
              </w:rPr>
              <w:t>P</w:t>
            </w:r>
            <w:r w:rsidRPr="00812ECB">
              <w:rPr>
                <w:bCs/>
                <w:iCs/>
                <w:sz w:val="20"/>
                <w:szCs w:val="20"/>
              </w:rPr>
              <w:t xml:space="preserve"> Obligations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iCs/>
                <w:sz w:val="20"/>
                <w:szCs w:val="20"/>
              </w:rPr>
              <w:t xml:space="preserve">, and where the Market Participant is a CRR Account Holder.  </w:t>
            </w:r>
          </w:p>
        </w:tc>
      </w:tr>
      <w:tr w:rsidR="00812ECB" w:rsidRPr="00812ECB" w14:paraId="236B2530"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9C0AD50"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DAOBL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FC59AB3"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CC8730" w14:textId="77777777" w:rsidR="00812ECB" w:rsidRPr="00812ECB" w:rsidRDefault="00812ECB" w:rsidP="00812ECB">
            <w:pPr>
              <w:spacing w:after="60"/>
              <w:rPr>
                <w:i/>
                <w:iCs/>
                <w:sz w:val="20"/>
                <w:szCs w:val="20"/>
              </w:rPr>
            </w:pPr>
            <w:r w:rsidRPr="00812ECB">
              <w:rPr>
                <w:i/>
                <w:iCs/>
                <w:sz w:val="20"/>
                <w:szCs w:val="20"/>
              </w:rPr>
              <w:t xml:space="preserve">Securitization Default Charge </w:t>
            </w:r>
            <w:r w:rsidRPr="00812ECB">
              <w:rPr>
                <w:bCs/>
                <w:i/>
                <w:iCs/>
                <w:sz w:val="20"/>
                <w:szCs w:val="20"/>
              </w:rPr>
              <w:t>Day-Ahead Obligation per Market Participant</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PTP Obligations owned in the DAM</w:t>
            </w:r>
            <w:r w:rsidRPr="00812ECB">
              <w:rPr>
                <w:iCs/>
                <w:sz w:val="20"/>
                <w:szCs w:val="20"/>
              </w:rPr>
              <w:t>, counting the ownership quantity only once per source and sink pair, where the Market Participant is a CRR Account Holder assigned to the registered Counter-Party.</w:t>
            </w:r>
          </w:p>
        </w:tc>
      </w:tr>
      <w:tr w:rsidR="00812ECB" w:rsidRPr="00812ECB" w14:paraId="5C1F7A2B"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07E79BA" w14:textId="77777777" w:rsidR="00812ECB" w:rsidRPr="00812ECB" w:rsidRDefault="00812ECB" w:rsidP="00812ECB">
            <w:pPr>
              <w:spacing w:after="60"/>
              <w:rPr>
                <w:rFonts w:eastAsia="Calibri"/>
                <w:iCs/>
                <w:sz w:val="20"/>
                <w:szCs w:val="20"/>
              </w:rPr>
            </w:pPr>
            <w:r w:rsidRPr="00812ECB">
              <w:rPr>
                <w:iCs/>
                <w:sz w:val="20"/>
                <w:szCs w:val="20"/>
              </w:rPr>
              <w:t xml:space="preserve">OPTS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F10C5DC"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1837B56" w14:textId="77777777" w:rsidR="00812ECB" w:rsidRPr="00812ECB" w:rsidRDefault="00812ECB" w:rsidP="00812ECB">
            <w:pPr>
              <w:spacing w:after="60"/>
              <w:rPr>
                <w:bCs/>
                <w:i/>
                <w:iCs/>
                <w:sz w:val="20"/>
                <w:szCs w:val="20"/>
              </w:rPr>
            </w:pPr>
            <w:r w:rsidRPr="00812ECB">
              <w:rPr>
                <w:i/>
                <w:iCs/>
                <w:sz w:val="20"/>
                <w:szCs w:val="20"/>
              </w:rPr>
              <w:t xml:space="preserve">PTP Option Sale </w:t>
            </w:r>
            <w:r w:rsidRPr="00812ECB">
              <w:rPr>
                <w:bCs/>
                <w:i/>
                <w:iCs/>
                <w:sz w:val="20"/>
                <w:szCs w:val="20"/>
              </w:rPr>
              <w:t xml:space="preserve">per 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6102786A"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E9E9B10"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OPTS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5AF8DAD"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DB1006" w14:textId="77777777" w:rsidR="00812ECB" w:rsidRPr="00812ECB" w:rsidRDefault="00812ECB" w:rsidP="00812ECB">
            <w:pPr>
              <w:spacing w:after="60"/>
              <w:rPr>
                <w:bCs/>
                <w:i/>
                <w:iCs/>
                <w:sz w:val="20"/>
                <w:szCs w:val="20"/>
              </w:rPr>
            </w:pPr>
            <w:r w:rsidRPr="00812ECB">
              <w:rPr>
                <w:i/>
                <w:iCs/>
                <w:sz w:val="20"/>
                <w:szCs w:val="20"/>
              </w:rPr>
              <w:t xml:space="preserve">Securitization Default Charge PTP Option Sale </w:t>
            </w:r>
            <w:r w:rsidRPr="00812ECB">
              <w:rPr>
                <w:bCs/>
                <w:i/>
                <w:iCs/>
                <w:sz w:val="20"/>
                <w:szCs w:val="20"/>
              </w:rPr>
              <w:t>per Market Participant</w:t>
            </w:r>
            <w:r w:rsidRPr="00812ECB">
              <w:rPr>
                <w:iCs/>
                <w:sz w:val="20"/>
                <w:szCs w:val="20"/>
              </w:rPr>
              <w:t xml:space="preserve">—The MW quantity that represents 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812ECB" w:rsidRPr="00812ECB" w14:paraId="2E94E48C"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6D26A3A" w14:textId="77777777" w:rsidR="00812ECB" w:rsidRPr="00812ECB" w:rsidRDefault="00812ECB" w:rsidP="00812ECB">
            <w:pPr>
              <w:spacing w:after="60"/>
              <w:rPr>
                <w:rFonts w:eastAsia="Calibri"/>
                <w:iCs/>
                <w:sz w:val="20"/>
                <w:szCs w:val="20"/>
              </w:rPr>
            </w:pPr>
            <w:r w:rsidRPr="00812ECB">
              <w:rPr>
                <w:iCs/>
                <w:sz w:val="20"/>
                <w:szCs w:val="20"/>
              </w:rPr>
              <w:t xml:space="preserve">OBLS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142063E"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CF643D4" w14:textId="77777777" w:rsidR="00812ECB" w:rsidRPr="00812ECB" w:rsidRDefault="00812ECB" w:rsidP="00812ECB">
            <w:pPr>
              <w:spacing w:after="60"/>
              <w:rPr>
                <w:bCs/>
                <w:i/>
                <w:iCs/>
                <w:sz w:val="20"/>
                <w:szCs w:val="20"/>
              </w:rPr>
            </w:pPr>
            <w:r w:rsidRPr="00812ECB">
              <w:rPr>
                <w:i/>
                <w:iCs/>
                <w:sz w:val="20"/>
                <w:szCs w:val="20"/>
              </w:rPr>
              <w:t xml:space="preserve">PTP Obligation Sale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4C99CD41"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110A21B"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OBLS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627B815"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CCDC20B" w14:textId="77777777" w:rsidR="00812ECB" w:rsidRPr="00812ECB" w:rsidRDefault="00812ECB" w:rsidP="00812ECB">
            <w:pPr>
              <w:spacing w:after="60"/>
              <w:rPr>
                <w:bCs/>
                <w:i/>
                <w:iCs/>
                <w:sz w:val="20"/>
                <w:szCs w:val="20"/>
              </w:rPr>
            </w:pPr>
            <w:r w:rsidRPr="00812ECB">
              <w:rPr>
                <w:i/>
                <w:iCs/>
                <w:sz w:val="20"/>
                <w:szCs w:val="20"/>
              </w:rPr>
              <w:t xml:space="preserve">Securitization Default Charge PTP Obligation Sale </w:t>
            </w:r>
            <w:r w:rsidRPr="00812ECB">
              <w:rPr>
                <w:bCs/>
                <w:i/>
                <w:iCs/>
                <w:sz w:val="20"/>
                <w:szCs w:val="20"/>
              </w:rPr>
              <w:t>per Market Participant</w:t>
            </w:r>
            <w:r w:rsidRPr="00812ECB">
              <w:rPr>
                <w:iCs/>
                <w:sz w:val="20"/>
                <w:szCs w:val="20"/>
              </w:rPr>
              <w:t xml:space="preserve">—The MW quantity that represents 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812ECB" w:rsidRPr="00812ECB" w14:paraId="6B79CFEE"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364055D" w14:textId="77777777" w:rsidR="00812ECB" w:rsidRPr="00812ECB" w:rsidRDefault="00812ECB" w:rsidP="00812ECB">
            <w:pPr>
              <w:spacing w:after="60"/>
              <w:rPr>
                <w:rFonts w:eastAsia="Calibri"/>
                <w:iCs/>
                <w:sz w:val="20"/>
                <w:szCs w:val="20"/>
              </w:rPr>
            </w:pPr>
            <w:r w:rsidRPr="00812ECB">
              <w:rPr>
                <w:iCs/>
                <w:sz w:val="20"/>
                <w:szCs w:val="20"/>
              </w:rPr>
              <w:t xml:space="preserve">OPTP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F2E96F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961E422" w14:textId="77777777" w:rsidR="00812ECB" w:rsidRPr="00812ECB" w:rsidRDefault="00812ECB" w:rsidP="00812ECB">
            <w:pPr>
              <w:spacing w:after="60"/>
              <w:rPr>
                <w:bCs/>
                <w:i/>
                <w:iCs/>
                <w:sz w:val="20"/>
                <w:szCs w:val="20"/>
              </w:rPr>
            </w:pPr>
            <w:r w:rsidRPr="00812ECB">
              <w:rPr>
                <w:i/>
                <w:iCs/>
                <w:sz w:val="20"/>
                <w:szCs w:val="20"/>
              </w:rPr>
              <w:t xml:space="preserve">PTP Option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1CA31D2"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B2AC6A9"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OPTP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3141C21"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5881CEA" w14:textId="77777777" w:rsidR="00812ECB" w:rsidRPr="00812ECB" w:rsidRDefault="00812ECB" w:rsidP="00812ECB">
            <w:pPr>
              <w:spacing w:after="60"/>
              <w:rPr>
                <w:bCs/>
                <w:i/>
                <w:iCs/>
                <w:sz w:val="20"/>
                <w:szCs w:val="20"/>
              </w:rPr>
            </w:pPr>
            <w:r w:rsidRPr="00812ECB">
              <w:rPr>
                <w:i/>
                <w:iCs/>
                <w:sz w:val="20"/>
                <w:szCs w:val="20"/>
              </w:rPr>
              <w:t xml:space="preserve">Securitization Default Charge PTP Option Purchase per </w:t>
            </w:r>
            <w:r w:rsidRPr="00812ECB">
              <w:rPr>
                <w:bCs/>
                <w:i/>
                <w:iCs/>
                <w:sz w:val="20"/>
                <w:szCs w:val="20"/>
              </w:rPr>
              <w:t>Market Participant</w:t>
            </w:r>
            <w:r w:rsidRPr="00812ECB">
              <w:rPr>
                <w:iCs/>
                <w:sz w:val="20"/>
                <w:szCs w:val="20"/>
              </w:rPr>
              <w:t xml:space="preserve">—The MW quantity that represents 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bids awarded in CRR Auctions, counting the quantity only once per source and sink pair, where the Market Participant is a CRR Account Holder assigned to the registered Counter-Party.</w:t>
            </w:r>
          </w:p>
        </w:tc>
      </w:tr>
      <w:tr w:rsidR="00812ECB" w:rsidRPr="00812ECB" w14:paraId="075121B3"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4E625F3" w14:textId="77777777" w:rsidR="00812ECB" w:rsidRPr="00812ECB" w:rsidRDefault="00812ECB" w:rsidP="00812ECB">
            <w:pPr>
              <w:spacing w:after="60"/>
              <w:rPr>
                <w:rFonts w:eastAsia="Calibri"/>
                <w:iCs/>
                <w:sz w:val="20"/>
                <w:szCs w:val="20"/>
              </w:rPr>
            </w:pPr>
            <w:r w:rsidRPr="00812ECB">
              <w:rPr>
                <w:iCs/>
                <w:sz w:val="20"/>
                <w:szCs w:val="20"/>
              </w:rPr>
              <w:t xml:space="preserve">OBLP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7C4A9AE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524FED5" w14:textId="77777777" w:rsidR="00812ECB" w:rsidRPr="00812ECB" w:rsidRDefault="00812ECB" w:rsidP="00812ECB">
            <w:pPr>
              <w:spacing w:after="60"/>
              <w:rPr>
                <w:bCs/>
                <w:i/>
                <w:iCs/>
                <w:sz w:val="20"/>
                <w:szCs w:val="20"/>
              </w:rPr>
            </w:pPr>
            <w:r w:rsidRPr="00812ECB">
              <w:rPr>
                <w:i/>
                <w:iCs/>
                <w:sz w:val="20"/>
                <w:szCs w:val="20"/>
              </w:rPr>
              <w:t xml:space="preserve">PTP Obligation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C7E621E"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E868E38"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OBLP</w:t>
            </w:r>
            <w:r w:rsidRPr="00812ECB">
              <w:rPr>
                <w:rFonts w:eastAsia="Calibri"/>
                <w:i/>
                <w:iCs/>
                <w:sz w:val="20"/>
                <w:szCs w:val="20"/>
              </w:rPr>
              <w:t xml:space="preserve">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B0ACB0B"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81C3087" w14:textId="77777777" w:rsidR="00812ECB" w:rsidRPr="00812ECB" w:rsidRDefault="00812ECB" w:rsidP="00812ECB">
            <w:pPr>
              <w:spacing w:after="60"/>
              <w:rPr>
                <w:bCs/>
                <w:i/>
                <w:iCs/>
                <w:sz w:val="20"/>
                <w:szCs w:val="20"/>
              </w:rPr>
            </w:pPr>
            <w:r w:rsidRPr="00812ECB">
              <w:rPr>
                <w:i/>
                <w:iCs/>
                <w:sz w:val="20"/>
                <w:szCs w:val="20"/>
              </w:rPr>
              <w:t xml:space="preserve">Securitization Default Charge PTP Obligation Purchase per </w:t>
            </w:r>
            <w:r w:rsidRPr="00812ECB">
              <w:rPr>
                <w:bCs/>
                <w:i/>
                <w:iCs/>
                <w:sz w:val="20"/>
                <w:szCs w:val="20"/>
              </w:rPr>
              <w:t>Market Participant</w:t>
            </w:r>
            <w:r w:rsidRPr="00812ECB">
              <w:rPr>
                <w:iCs/>
                <w:sz w:val="20"/>
                <w:szCs w:val="20"/>
              </w:rPr>
              <w:t xml:space="preserve">—The MW quantity that represents 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812ECB" w:rsidRPr="00812ECB" w14:paraId="24CF5DFE"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786DFC8" w14:textId="77777777" w:rsidR="00812ECB" w:rsidRPr="00812ECB" w:rsidRDefault="00812ECB" w:rsidP="00812ECB">
            <w:pPr>
              <w:spacing w:after="60"/>
              <w:rPr>
                <w:rFonts w:eastAsia="Calibri"/>
                <w:iCs/>
                <w:sz w:val="20"/>
                <w:szCs w:val="20"/>
              </w:rPr>
            </w:pPr>
            <w:r w:rsidRPr="00812ECB">
              <w:rPr>
                <w:sz w:val="20"/>
                <w:szCs w:val="20"/>
              </w:rPr>
              <w:lastRenderedPageBreak/>
              <w:t>S</w:t>
            </w:r>
            <w:r w:rsidRPr="00812ECB">
              <w:rPr>
                <w:rFonts w:eastAsia="Calibri"/>
                <w:bCs/>
                <w:iCs/>
                <w:sz w:val="20"/>
                <w:szCs w:val="20"/>
              </w:rPr>
              <w:t>DC</w:t>
            </w:r>
            <w:r w:rsidRPr="00812ECB">
              <w:rPr>
                <w:sz w:val="20"/>
                <w:szCs w:val="20"/>
              </w:rPr>
              <w:t>WSLTOT</w:t>
            </w:r>
            <w:r w:rsidRPr="00812ECB">
              <w:rPr>
                <w:i/>
                <w:sz w:val="20"/>
                <w:szCs w:val="20"/>
                <w:vertAlign w:val="subscript"/>
              </w:rPr>
              <w:t xml:space="preserve"> </w:t>
            </w:r>
            <w:proofErr w:type="spellStart"/>
            <w:r w:rsidRPr="00812ECB">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C43CF0D"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06B05EF" w14:textId="77777777" w:rsidR="00812ECB" w:rsidRPr="00812ECB" w:rsidRDefault="00812ECB" w:rsidP="00812ECB">
            <w:pPr>
              <w:spacing w:after="60"/>
              <w:rPr>
                <w:bCs/>
                <w:i/>
                <w:iCs/>
                <w:sz w:val="20"/>
                <w:szCs w:val="20"/>
              </w:rPr>
            </w:pPr>
            <w:r w:rsidRPr="00812ECB">
              <w:rPr>
                <w:i/>
                <w:iCs/>
                <w:sz w:val="20"/>
                <w:szCs w:val="20"/>
              </w:rPr>
              <w:t xml:space="preserve">Securitization Default Charge </w:t>
            </w:r>
            <w:r w:rsidRPr="00812ECB">
              <w:rPr>
                <w:i/>
                <w:sz w:val="20"/>
                <w:szCs w:val="20"/>
              </w:rPr>
              <w:t>Metered Energy for Wholesale Storage Load at bus per Market Participant</w:t>
            </w:r>
            <w:r w:rsidRPr="00812ECB">
              <w:rPr>
                <w:sz w:val="20"/>
                <w:szCs w:val="20"/>
              </w:rPr>
              <w:sym w:font="Symbol" w:char="F0BE"/>
            </w:r>
            <w:r w:rsidRPr="00812ECB">
              <w:rPr>
                <w:sz w:val="20"/>
                <w:szCs w:val="20"/>
              </w:rPr>
              <w:t>The monthly sum</w:t>
            </w:r>
            <w:r w:rsidRPr="00812ECB">
              <w:rPr>
                <w:iCs/>
                <w:sz w:val="20"/>
                <w:szCs w:val="20"/>
              </w:rPr>
              <w:t xml:space="preserve"> in the reference month</w:t>
            </w:r>
            <w:r w:rsidRPr="00812ECB">
              <w:rPr>
                <w:sz w:val="20"/>
                <w:szCs w:val="20"/>
              </w:rPr>
              <w:t xml:space="preserve"> of Market Participant </w:t>
            </w:r>
            <w:proofErr w:type="spellStart"/>
            <w:r w:rsidRPr="00812ECB">
              <w:rPr>
                <w:i/>
                <w:sz w:val="20"/>
                <w:szCs w:val="20"/>
              </w:rPr>
              <w:t>mp</w:t>
            </w:r>
            <w:r w:rsidRPr="00812ECB">
              <w:rPr>
                <w:sz w:val="20"/>
                <w:szCs w:val="20"/>
              </w:rPr>
              <w:t>’s</w:t>
            </w:r>
            <w:proofErr w:type="spellEnd"/>
            <w:r w:rsidRPr="00812ECB">
              <w:rPr>
                <w:sz w:val="20"/>
                <w:szCs w:val="20"/>
              </w:rPr>
              <w:t xml:space="preserve"> Wholesale Storage Load (WSL) energy metered by the Settlement Meter which measures WSL.</w:t>
            </w:r>
          </w:p>
        </w:tc>
      </w:tr>
      <w:tr w:rsidR="00812ECB" w:rsidRPr="00812ECB" w14:paraId="41267284"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255ADA5" w14:textId="77777777" w:rsidR="00812ECB" w:rsidRPr="00812ECB" w:rsidRDefault="00812ECB" w:rsidP="00812ECB">
            <w:pPr>
              <w:spacing w:after="60"/>
              <w:rPr>
                <w:rFonts w:eastAsia="Calibri"/>
                <w:iCs/>
                <w:sz w:val="20"/>
                <w:szCs w:val="20"/>
              </w:rPr>
            </w:pPr>
            <w:r w:rsidRPr="00812ECB">
              <w:rPr>
                <w:bCs/>
                <w:sz w:val="20"/>
                <w:szCs w:val="20"/>
              </w:rPr>
              <w:t xml:space="preserve">MEBL </w:t>
            </w:r>
            <w:proofErr w:type="spellStart"/>
            <w:r w:rsidRPr="00812ECB">
              <w:rPr>
                <w:bCs/>
                <w:i/>
                <w:sz w:val="20"/>
                <w:szCs w:val="20"/>
                <w:vertAlign w:val="subscript"/>
              </w:rPr>
              <w:t>mp</w:t>
            </w:r>
            <w:proofErr w:type="spellEnd"/>
            <w:r w:rsidRPr="00812ECB">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6BF36626"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3A2A1CF" w14:textId="77777777" w:rsidR="00812ECB" w:rsidRPr="00812ECB" w:rsidRDefault="00812ECB" w:rsidP="00812ECB">
            <w:pPr>
              <w:spacing w:after="60"/>
              <w:rPr>
                <w:bCs/>
                <w:i/>
                <w:iCs/>
                <w:sz w:val="20"/>
                <w:szCs w:val="20"/>
              </w:rPr>
            </w:pPr>
            <w:r w:rsidRPr="00812ECB">
              <w:rPr>
                <w:i/>
                <w:sz w:val="20"/>
                <w:szCs w:val="20"/>
              </w:rPr>
              <w:t>Metered Energy for Wholesale Storage Load at bus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Market Participant </w:t>
            </w:r>
            <w:proofErr w:type="spellStart"/>
            <w:r w:rsidRPr="00812ECB">
              <w:rPr>
                <w:i/>
                <w:sz w:val="20"/>
                <w:szCs w:val="20"/>
              </w:rPr>
              <w:t>mp</w:t>
            </w:r>
            <w:proofErr w:type="spellEnd"/>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7DBBEB80"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7B041694" w14:textId="77777777" w:rsidR="00812ECB" w:rsidRPr="00812ECB" w:rsidRDefault="00812ECB" w:rsidP="00812ECB">
            <w:pPr>
              <w:spacing w:after="60"/>
              <w:rPr>
                <w:rFonts w:eastAsia="Calibri"/>
                <w:i/>
                <w:iCs/>
                <w:sz w:val="20"/>
                <w:szCs w:val="20"/>
              </w:rPr>
            </w:pPr>
            <w:r w:rsidRPr="00812ECB">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66E329CB"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3C73EAB" w14:textId="77777777" w:rsidR="00812ECB" w:rsidRPr="00812ECB" w:rsidRDefault="00812ECB" w:rsidP="00812ECB">
            <w:pPr>
              <w:spacing w:after="60"/>
              <w:rPr>
                <w:bCs/>
                <w:iCs/>
                <w:sz w:val="20"/>
                <w:szCs w:val="20"/>
              </w:rPr>
            </w:pPr>
            <w:r w:rsidRPr="00812ECB">
              <w:rPr>
                <w:bCs/>
                <w:iCs/>
                <w:sz w:val="20"/>
                <w:szCs w:val="20"/>
              </w:rPr>
              <w:t>A registered Counter-Party.</w:t>
            </w:r>
          </w:p>
        </w:tc>
      </w:tr>
      <w:tr w:rsidR="00812ECB" w:rsidRPr="00812ECB" w14:paraId="514CFEB0"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D469559" w14:textId="77777777" w:rsidR="00812ECB" w:rsidRPr="00812ECB" w:rsidRDefault="00812ECB" w:rsidP="00812ECB">
            <w:pPr>
              <w:spacing w:after="60"/>
              <w:rPr>
                <w:rFonts w:eastAsia="Calibri"/>
                <w:i/>
                <w:iCs/>
                <w:sz w:val="20"/>
                <w:szCs w:val="20"/>
              </w:rPr>
            </w:pPr>
            <w:proofErr w:type="spellStart"/>
            <w:r w:rsidRPr="00812ECB">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7DC36F3"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634C3EC" w14:textId="77777777" w:rsidR="00812ECB" w:rsidRPr="00812ECB" w:rsidRDefault="00812ECB" w:rsidP="00812ECB">
            <w:pPr>
              <w:spacing w:after="60"/>
              <w:rPr>
                <w:bCs/>
                <w:iCs/>
                <w:sz w:val="20"/>
                <w:szCs w:val="20"/>
              </w:rPr>
            </w:pPr>
            <w:r w:rsidRPr="00812ECB">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812ECB" w:rsidRPr="00812ECB" w14:paraId="67C7FF7B"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1D38A7F" w14:textId="77777777" w:rsidR="00812ECB" w:rsidRPr="00812ECB" w:rsidRDefault="00812ECB" w:rsidP="00812ECB">
            <w:pPr>
              <w:spacing w:after="60"/>
              <w:rPr>
                <w:rFonts w:eastAsia="Calibri"/>
                <w:i/>
                <w:iCs/>
                <w:sz w:val="20"/>
                <w:szCs w:val="20"/>
              </w:rPr>
            </w:pPr>
            <w:r w:rsidRPr="00812ECB">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7B74D478"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07F17C" w14:textId="77777777" w:rsidR="00812ECB" w:rsidRPr="00812ECB" w:rsidRDefault="00812ECB" w:rsidP="00812ECB">
            <w:pPr>
              <w:spacing w:after="60"/>
              <w:rPr>
                <w:bCs/>
                <w:iCs/>
                <w:sz w:val="20"/>
                <w:szCs w:val="20"/>
              </w:rPr>
            </w:pPr>
            <w:r w:rsidRPr="00812ECB">
              <w:rPr>
                <w:bCs/>
                <w:iCs/>
                <w:sz w:val="20"/>
                <w:szCs w:val="20"/>
              </w:rPr>
              <w:t>A source Settlement Point.</w:t>
            </w:r>
          </w:p>
        </w:tc>
      </w:tr>
      <w:tr w:rsidR="00812ECB" w:rsidRPr="00812ECB" w14:paraId="44FC899B"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7EA0FEED" w14:textId="77777777" w:rsidR="00812ECB" w:rsidRPr="00812ECB" w:rsidRDefault="00812ECB" w:rsidP="00812ECB">
            <w:pPr>
              <w:spacing w:after="60"/>
              <w:rPr>
                <w:rFonts w:eastAsia="Calibri"/>
                <w:i/>
                <w:iCs/>
                <w:sz w:val="20"/>
                <w:szCs w:val="20"/>
              </w:rPr>
            </w:pPr>
            <w:r w:rsidRPr="00812ECB">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0160C3DC"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84688D7" w14:textId="77777777" w:rsidR="00812ECB" w:rsidRPr="00812ECB" w:rsidRDefault="00812ECB" w:rsidP="00812ECB">
            <w:pPr>
              <w:spacing w:after="60"/>
              <w:rPr>
                <w:bCs/>
                <w:iCs/>
                <w:sz w:val="20"/>
                <w:szCs w:val="20"/>
              </w:rPr>
            </w:pPr>
            <w:r w:rsidRPr="00812ECB">
              <w:rPr>
                <w:bCs/>
                <w:iCs/>
                <w:sz w:val="20"/>
                <w:szCs w:val="20"/>
              </w:rPr>
              <w:t>A sink Settlement Point.</w:t>
            </w:r>
          </w:p>
        </w:tc>
      </w:tr>
      <w:tr w:rsidR="00812ECB" w:rsidRPr="00812ECB" w14:paraId="53FC4E9D"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737DB19" w14:textId="77777777" w:rsidR="00812ECB" w:rsidRPr="00812ECB" w:rsidRDefault="00812ECB" w:rsidP="00812ECB">
            <w:pPr>
              <w:spacing w:after="60"/>
              <w:rPr>
                <w:rFonts w:eastAsia="Calibri"/>
                <w:i/>
                <w:iCs/>
                <w:sz w:val="20"/>
                <w:szCs w:val="20"/>
              </w:rPr>
            </w:pPr>
            <w:r w:rsidRPr="00812ECB">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24DD151E"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07FDADE" w14:textId="77777777" w:rsidR="00812ECB" w:rsidRPr="00812ECB" w:rsidRDefault="00812ECB" w:rsidP="00812ECB">
            <w:pPr>
              <w:spacing w:after="60"/>
              <w:rPr>
                <w:bCs/>
                <w:iCs/>
                <w:sz w:val="20"/>
                <w:szCs w:val="20"/>
              </w:rPr>
            </w:pPr>
            <w:r w:rsidRPr="00812ECB">
              <w:rPr>
                <w:bCs/>
                <w:iCs/>
                <w:sz w:val="20"/>
                <w:szCs w:val="20"/>
              </w:rPr>
              <w:t>A CRR Auction.</w:t>
            </w:r>
          </w:p>
        </w:tc>
      </w:tr>
      <w:tr w:rsidR="00812ECB" w:rsidRPr="00812ECB" w14:paraId="161F4787"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160C051" w14:textId="77777777" w:rsidR="00812ECB" w:rsidRPr="00812ECB" w:rsidRDefault="00812ECB" w:rsidP="00812ECB">
            <w:pPr>
              <w:spacing w:after="60"/>
              <w:rPr>
                <w:rFonts w:eastAsia="Calibri"/>
                <w:i/>
                <w:iCs/>
                <w:sz w:val="20"/>
                <w:szCs w:val="20"/>
              </w:rPr>
            </w:pPr>
            <w:r w:rsidRPr="00812ECB">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47BEB0C0"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98FA0F8" w14:textId="77777777" w:rsidR="00812ECB" w:rsidRPr="00812ECB" w:rsidRDefault="00812ECB" w:rsidP="00812ECB">
            <w:pPr>
              <w:spacing w:after="60"/>
              <w:rPr>
                <w:bCs/>
                <w:iCs/>
                <w:sz w:val="20"/>
                <w:szCs w:val="20"/>
              </w:rPr>
            </w:pPr>
            <w:r w:rsidRPr="00812ECB">
              <w:rPr>
                <w:bCs/>
                <w:iCs/>
                <w:sz w:val="20"/>
                <w:szCs w:val="20"/>
              </w:rPr>
              <w:t>A Settlement Point.</w:t>
            </w:r>
          </w:p>
        </w:tc>
      </w:tr>
      <w:tr w:rsidR="00812ECB" w:rsidRPr="00812ECB" w14:paraId="679E0A7F"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907BC37" w14:textId="77777777" w:rsidR="00812ECB" w:rsidRPr="00812ECB" w:rsidRDefault="00812ECB" w:rsidP="00812ECB">
            <w:pPr>
              <w:spacing w:after="60"/>
              <w:rPr>
                <w:rFonts w:eastAsia="Calibri"/>
                <w:i/>
                <w:iCs/>
                <w:sz w:val="20"/>
                <w:szCs w:val="20"/>
              </w:rPr>
            </w:pPr>
            <w:r w:rsidRPr="00812ECB">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8CC7055"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5FE4B5D" w14:textId="77777777" w:rsidR="00812ECB" w:rsidRPr="00812ECB" w:rsidRDefault="00812ECB" w:rsidP="00812ECB">
            <w:pPr>
              <w:spacing w:after="60"/>
              <w:rPr>
                <w:bCs/>
                <w:iCs/>
                <w:sz w:val="20"/>
                <w:szCs w:val="20"/>
              </w:rPr>
            </w:pPr>
            <w:r w:rsidRPr="00812ECB">
              <w:rPr>
                <w:bCs/>
                <w:iCs/>
                <w:sz w:val="20"/>
                <w:szCs w:val="20"/>
              </w:rPr>
              <w:t>A 15-minute Settlement Interval.</w:t>
            </w:r>
          </w:p>
        </w:tc>
      </w:tr>
      <w:tr w:rsidR="00812ECB" w:rsidRPr="00812ECB" w14:paraId="5786C18C"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5059091" w14:textId="77777777" w:rsidR="00812ECB" w:rsidRPr="00812ECB" w:rsidRDefault="00812ECB" w:rsidP="00812ECB">
            <w:pPr>
              <w:spacing w:after="60"/>
              <w:rPr>
                <w:rFonts w:eastAsia="Calibri"/>
                <w:i/>
                <w:iCs/>
                <w:sz w:val="20"/>
                <w:szCs w:val="20"/>
              </w:rPr>
            </w:pPr>
            <w:r w:rsidRPr="00812ECB">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3187C9C4"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1543BCB" w14:textId="77777777" w:rsidR="00812ECB" w:rsidRPr="00812ECB" w:rsidRDefault="00812ECB" w:rsidP="00812ECB">
            <w:pPr>
              <w:spacing w:after="60"/>
              <w:rPr>
                <w:bCs/>
                <w:iCs/>
                <w:sz w:val="20"/>
                <w:szCs w:val="20"/>
              </w:rPr>
            </w:pPr>
            <w:r w:rsidRPr="00812ECB">
              <w:rPr>
                <w:bCs/>
                <w:iCs/>
                <w:sz w:val="20"/>
                <w:szCs w:val="20"/>
              </w:rPr>
              <w:t xml:space="preserve">The hour that includes the Settlement Interval </w:t>
            </w:r>
            <w:r w:rsidRPr="00812ECB">
              <w:rPr>
                <w:bCs/>
                <w:i/>
                <w:sz w:val="20"/>
                <w:szCs w:val="20"/>
              </w:rPr>
              <w:t>i</w:t>
            </w:r>
            <w:r w:rsidRPr="00812ECB">
              <w:rPr>
                <w:bCs/>
                <w:iCs/>
                <w:sz w:val="20"/>
                <w:szCs w:val="20"/>
              </w:rPr>
              <w:t>.</w:t>
            </w:r>
          </w:p>
        </w:tc>
      </w:tr>
      <w:tr w:rsidR="00812ECB" w:rsidRPr="00812ECB" w14:paraId="3067A1FF"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7BBF9CA" w14:textId="77777777" w:rsidR="00812ECB" w:rsidRPr="00812ECB" w:rsidRDefault="00812ECB" w:rsidP="00812ECB">
            <w:pPr>
              <w:spacing w:after="60"/>
              <w:rPr>
                <w:rFonts w:eastAsia="Calibri"/>
                <w:i/>
                <w:iCs/>
                <w:sz w:val="20"/>
                <w:szCs w:val="20"/>
              </w:rPr>
            </w:pPr>
            <w:r w:rsidRPr="00812ECB">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316AA3BC" w14:textId="77777777" w:rsidR="00812ECB" w:rsidRPr="00812ECB" w:rsidRDefault="00812ECB" w:rsidP="00812ECB">
            <w:pPr>
              <w:spacing w:after="60"/>
              <w:rPr>
                <w:iCs/>
                <w:sz w:val="20"/>
                <w:szCs w:val="20"/>
              </w:rPr>
            </w:pPr>
            <w:r w:rsidRPr="00812ECB">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318259B" w14:textId="77777777" w:rsidR="00812ECB" w:rsidRPr="00812ECB" w:rsidRDefault="00812ECB" w:rsidP="00812ECB">
            <w:pPr>
              <w:spacing w:after="60"/>
              <w:rPr>
                <w:bCs/>
                <w:iCs/>
                <w:sz w:val="20"/>
                <w:szCs w:val="20"/>
              </w:rPr>
            </w:pPr>
            <w:r w:rsidRPr="00812ECB">
              <w:rPr>
                <w:bCs/>
                <w:iCs/>
                <w:sz w:val="20"/>
                <w:szCs w:val="20"/>
              </w:rPr>
              <w:t xml:space="preserve">A Resource. </w:t>
            </w:r>
          </w:p>
        </w:tc>
      </w:tr>
    </w:tbl>
    <w:p w14:paraId="12BE82B0" w14:textId="77777777" w:rsidR="00812ECB" w:rsidRPr="00812ECB" w:rsidRDefault="00812ECB" w:rsidP="00812ECB">
      <w:pPr>
        <w:ind w:left="720" w:hanging="720"/>
        <w:rPr>
          <w:szCs w:val="20"/>
        </w:rPr>
      </w:pPr>
    </w:p>
    <w:p w14:paraId="31A8659E" w14:textId="77777777" w:rsidR="00812ECB" w:rsidRPr="00812ECB" w:rsidRDefault="00812ECB" w:rsidP="00812ECB">
      <w:pPr>
        <w:tabs>
          <w:tab w:val="left" w:pos="720"/>
        </w:tabs>
        <w:spacing w:after="240"/>
        <w:ind w:left="720" w:hanging="720"/>
        <w:rPr>
          <w:szCs w:val="20"/>
        </w:rPr>
      </w:pPr>
      <w:r w:rsidRPr="00812ECB">
        <w:rPr>
          <w:szCs w:val="20"/>
        </w:rPr>
        <w:t>(3)</w:t>
      </w:r>
      <w:r w:rsidRPr="00812ECB">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244F2369"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62C32134" w14:textId="69306FC6" w:rsidR="00C2135F" w:rsidRPr="00B31EEC" w:rsidRDefault="00812ECB" w:rsidP="00812ECB">
      <w:pPr>
        <w:spacing w:after="240"/>
        <w:ind w:left="720" w:hanging="720"/>
        <w:rPr>
          <w:szCs w:val="20"/>
        </w:rPr>
      </w:pPr>
      <w:r w:rsidRPr="00812ECB">
        <w:rPr>
          <w:szCs w:val="20"/>
        </w:rPr>
        <w:t>(5)</w:t>
      </w:r>
      <w:r w:rsidRPr="00812ECB">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sectPr w:rsidR="00C2135F" w:rsidRPr="00B31EEC">
      <w:headerReference w:type="default" r:id="rId67"/>
      <w:footerReference w:type="even" r:id="rId68"/>
      <w:footerReference w:type="default" r:id="rId69"/>
      <w:footerReference w:type="first" r:id="rId7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08T14:30:00Z" w:initials="CP">
    <w:p w14:paraId="3E26395B" w14:textId="07BC6145" w:rsidR="008C7683" w:rsidRDefault="008C7683">
      <w:pPr>
        <w:pStyle w:val="CommentText"/>
      </w:pPr>
      <w:r>
        <w:rPr>
          <w:rStyle w:val="CommentReference"/>
        </w:rPr>
        <w:annotationRef/>
      </w:r>
      <w:r>
        <w:t>Please note NPRR</w:t>
      </w:r>
      <w:r w:rsidR="00CF41AA">
        <w:t xml:space="preserve">s </w:t>
      </w:r>
      <w:r>
        <w:t>1246</w:t>
      </w:r>
      <w:r w:rsidR="00CF41AA">
        <w:t xml:space="preserve"> and 1250</w:t>
      </w:r>
      <w:r>
        <w:t xml:space="preserve"> also propose revisions to this section.</w:t>
      </w:r>
    </w:p>
  </w:comment>
  <w:comment w:id="148" w:author="ERCOT Market Rules" w:date="2024-08-08T14:27:00Z" w:initials="CP">
    <w:p w14:paraId="5ECBB85F" w14:textId="0C09FD8F" w:rsidR="008C7683" w:rsidRDefault="008C7683">
      <w:pPr>
        <w:pStyle w:val="CommentText"/>
      </w:pPr>
      <w:r>
        <w:rPr>
          <w:rStyle w:val="CommentReference"/>
        </w:rPr>
        <w:annotationRef/>
      </w:r>
      <w:r>
        <w:t>Please note NPRRs 1244 and 1246 also propose revisions to this section.</w:t>
      </w:r>
    </w:p>
  </w:comment>
  <w:comment w:id="179" w:author="ERCOT Market Rules" w:date="2024-08-08T14:18:00Z" w:initials="CP">
    <w:p w14:paraId="45AB7634" w14:textId="01D3BEBF" w:rsidR="008C7683" w:rsidRDefault="008C7683">
      <w:pPr>
        <w:pStyle w:val="CommentText"/>
      </w:pPr>
      <w:r>
        <w:rPr>
          <w:rStyle w:val="CommentReference"/>
        </w:rPr>
        <w:annotationRef/>
      </w:r>
      <w:r>
        <w:t>Please note NPRR1235 also proposes revisions to this section.</w:t>
      </w:r>
    </w:p>
  </w:comment>
  <w:comment w:id="218" w:author="ERCOT Market Rules" w:date="2024-08-08T14:18:00Z" w:initials="CP">
    <w:p w14:paraId="481E966B" w14:textId="2EF48D2D" w:rsidR="008C7683" w:rsidRDefault="008C7683">
      <w:pPr>
        <w:pStyle w:val="CommentText"/>
      </w:pPr>
      <w:r>
        <w:rPr>
          <w:rStyle w:val="CommentReference"/>
        </w:rPr>
        <w:annotationRef/>
      </w:r>
      <w:r>
        <w:t>Please note NPRRs 1235 and 1245 also propose revisions to this section.</w:t>
      </w:r>
    </w:p>
  </w:comment>
  <w:comment w:id="331" w:author="ERCOT Market Rules" w:date="2024-08-08T14:15:00Z" w:initials="CP">
    <w:p w14:paraId="021A9098" w14:textId="6E389357" w:rsidR="008C7683" w:rsidRDefault="008C7683">
      <w:pPr>
        <w:pStyle w:val="CommentText"/>
      </w:pPr>
      <w:r>
        <w:rPr>
          <w:rStyle w:val="CommentReference"/>
        </w:rPr>
        <w:annotationRef/>
      </w:r>
      <w:r>
        <w:t>Please note NPRR1215 also proposes revisions to this section.</w:t>
      </w:r>
    </w:p>
  </w:comment>
  <w:comment w:id="351" w:author="ERCOT Market Rules" w:date="2024-08-08T14:19:00Z" w:initials="CP">
    <w:p w14:paraId="14E89BC4" w14:textId="1055FE32" w:rsidR="008C7683" w:rsidRDefault="008C7683">
      <w:pPr>
        <w:pStyle w:val="CommentText"/>
      </w:pPr>
      <w:r>
        <w:rPr>
          <w:rStyle w:val="CommentReference"/>
        </w:rPr>
        <w:annotationRef/>
      </w:r>
      <w:r>
        <w:t>Please note NPRR1235 also proposes revisions to this section.</w:t>
      </w:r>
    </w:p>
  </w:comment>
  <w:comment w:id="361" w:author="ERCOT Market Rules" w:date="2024-08-08T14:20:00Z" w:initials="CP">
    <w:p w14:paraId="1026A4B4" w14:textId="391C02FC" w:rsidR="008C7683" w:rsidRDefault="008C7683">
      <w:pPr>
        <w:pStyle w:val="CommentText"/>
      </w:pPr>
      <w:r>
        <w:rPr>
          <w:rStyle w:val="CommentReference"/>
        </w:rPr>
        <w:annotationRef/>
      </w:r>
      <w:r>
        <w:t>Please note NPRR1239 also proposes revisions to this section.</w:t>
      </w:r>
    </w:p>
  </w:comment>
  <w:comment w:id="465" w:author="ERCOT Market Rules" w:date="2024-08-08T14:20:00Z" w:initials="CP">
    <w:p w14:paraId="2DC1566C" w14:textId="3BD35900" w:rsidR="008C7683" w:rsidRDefault="008C7683">
      <w:pPr>
        <w:pStyle w:val="CommentText"/>
      </w:pPr>
      <w:r>
        <w:rPr>
          <w:rStyle w:val="CommentReference"/>
        </w:rPr>
        <w:annotationRef/>
      </w:r>
      <w:r>
        <w:t>Please note NPRR1240 also proposes revisions to this section.</w:t>
      </w:r>
    </w:p>
  </w:comment>
  <w:comment w:id="810" w:author="ERCOT Market Rules" w:date="2024-08-08T14:15:00Z" w:initials="CP">
    <w:p w14:paraId="07CE3DB5" w14:textId="60882413" w:rsidR="008C7683" w:rsidRDefault="008C7683">
      <w:pPr>
        <w:pStyle w:val="CommentText"/>
      </w:pPr>
      <w:r>
        <w:rPr>
          <w:rStyle w:val="CommentReference"/>
        </w:rPr>
        <w:annotationRef/>
      </w:r>
      <w:r>
        <w:t>Please note NPRRs 1214, 1235, 1238, and 1245 also propose revisions to this section.</w:t>
      </w:r>
    </w:p>
  </w:comment>
  <w:comment w:id="838" w:author="ERCOT Market Rules" w:date="2024-08-08T14:31:00Z" w:initials="CP">
    <w:p w14:paraId="54864C55" w14:textId="0C2ED626" w:rsidR="008C7683" w:rsidRDefault="008C7683">
      <w:pPr>
        <w:pStyle w:val="CommentText"/>
      </w:pPr>
      <w:r>
        <w:rPr>
          <w:rStyle w:val="CommentReference"/>
        </w:rPr>
        <w:annotationRef/>
      </w:r>
      <w:r>
        <w:t>Please note NPRR1246 also proposes revisions to this section.</w:t>
      </w:r>
    </w:p>
  </w:comment>
  <w:comment w:id="851" w:author="ERCOT Market Rules" w:date="2024-08-08T14:19:00Z" w:initials="CP">
    <w:p w14:paraId="1D0E84EF" w14:textId="6F723567" w:rsidR="008C7683" w:rsidRDefault="008C7683">
      <w:pPr>
        <w:pStyle w:val="CommentText"/>
      </w:pPr>
      <w:r>
        <w:rPr>
          <w:rStyle w:val="CommentReference"/>
        </w:rPr>
        <w:annotationRef/>
      </w:r>
      <w:r>
        <w:t>Please note NPRRs 1235 and 1244 also propose revisions to this section.</w:t>
      </w:r>
    </w:p>
  </w:comment>
  <w:comment w:id="1343" w:author="ERCOT Market Rules" w:date="2024-08-08T14:29:00Z" w:initials="CP">
    <w:p w14:paraId="179BA4D7" w14:textId="4074EEF0" w:rsidR="008C7683" w:rsidRDefault="008C7683">
      <w:pPr>
        <w:pStyle w:val="CommentText"/>
      </w:pPr>
      <w:r>
        <w:rPr>
          <w:rStyle w:val="CommentReference"/>
        </w:rPr>
        <w:annotationRef/>
      </w:r>
      <w:r>
        <w:t>Please note NPRR1245 also proposes revisions to this section.</w:t>
      </w:r>
    </w:p>
  </w:comment>
  <w:comment w:id="1397" w:author="ERCOT Market Rules" w:date="2024-08-08T14:29:00Z" w:initials="CP">
    <w:p w14:paraId="6148FCAB" w14:textId="0923A141" w:rsidR="008C7683" w:rsidRDefault="008C7683">
      <w:pPr>
        <w:pStyle w:val="CommentText"/>
      </w:pPr>
      <w:r>
        <w:rPr>
          <w:rStyle w:val="CommentReference"/>
        </w:rPr>
        <w:annotationRef/>
      </w:r>
      <w:r>
        <w:t>Please note NPRR1245 also proposes revisions to this section.</w:t>
      </w:r>
    </w:p>
  </w:comment>
  <w:comment w:id="1416" w:author="ERCOT Market Rules" w:date="2024-08-08T14:31:00Z" w:initials="CP">
    <w:p w14:paraId="18E9D59B" w14:textId="5B068B49" w:rsidR="008C7683" w:rsidRDefault="008C7683">
      <w:pPr>
        <w:pStyle w:val="CommentText"/>
      </w:pPr>
      <w:r>
        <w:rPr>
          <w:rStyle w:val="CommentReference"/>
        </w:rPr>
        <w:annotationRef/>
      </w:r>
      <w:r>
        <w:t>Please note NPRR1246 also proposes revisions to this section.</w:t>
      </w:r>
    </w:p>
  </w:comment>
  <w:comment w:id="1438" w:author="ERCOT Market Rules" w:date="2024-08-08T14:19:00Z" w:initials="CP">
    <w:p w14:paraId="6AE4609B" w14:textId="463FB000" w:rsidR="008C7683" w:rsidRDefault="008C7683">
      <w:pPr>
        <w:pStyle w:val="CommentText"/>
      </w:pPr>
      <w:r>
        <w:rPr>
          <w:rStyle w:val="CommentReference"/>
        </w:rPr>
        <w:annotationRef/>
      </w:r>
      <w:r>
        <w:t>Please note NPRRs 1235 and 1245 also propose revisions to this section.</w:t>
      </w:r>
    </w:p>
  </w:comment>
  <w:comment w:id="1463" w:author="ERCOT Market Rules" w:date="2024-08-08T14:31:00Z" w:initials="CP">
    <w:p w14:paraId="4F8B5788" w14:textId="1F616FB3" w:rsidR="008C7683" w:rsidRDefault="008C7683">
      <w:pPr>
        <w:pStyle w:val="CommentText"/>
      </w:pPr>
      <w:r>
        <w:rPr>
          <w:rStyle w:val="CommentReference"/>
        </w:rPr>
        <w:annotationRef/>
      </w:r>
      <w:r>
        <w:t>Please note NPRR1246 also proposes revisions to this section.</w:t>
      </w:r>
    </w:p>
  </w:comment>
  <w:comment w:id="1470" w:author="ERCOT Market Rules" w:date="2024-08-08T14:31:00Z" w:initials="CP">
    <w:p w14:paraId="59AD8E48" w14:textId="0A4FADDD" w:rsidR="008C7683" w:rsidRDefault="008C7683">
      <w:pPr>
        <w:pStyle w:val="CommentText"/>
      </w:pPr>
      <w:r>
        <w:rPr>
          <w:rStyle w:val="CommentReference"/>
        </w:rPr>
        <w:annotationRef/>
      </w:r>
      <w:r>
        <w:t>Please note NPRR1246 also proposes revisions to this section.</w:t>
      </w:r>
    </w:p>
  </w:comment>
  <w:comment w:id="1522" w:author="ERCOT Market Rules" w:date="2024-08-08T14:32:00Z" w:initials="CP">
    <w:p w14:paraId="6CCFFBAE" w14:textId="542BDAA3" w:rsidR="008C7683" w:rsidRDefault="008C7683">
      <w:pPr>
        <w:pStyle w:val="CommentText"/>
      </w:pPr>
      <w:r>
        <w:rPr>
          <w:rStyle w:val="CommentReference"/>
        </w:rPr>
        <w:annotationRef/>
      </w:r>
      <w:r>
        <w:t>Please note NPRR1246 also proposes revisions to this section.</w:t>
      </w:r>
    </w:p>
  </w:comment>
  <w:comment w:id="1748" w:author="ERCOT Market Rules" w:date="2024-08-08T14:17:00Z" w:initials="CP">
    <w:p w14:paraId="0C7CDE1C" w14:textId="26E7A9C8" w:rsidR="008C7683" w:rsidRDefault="008C7683">
      <w:pPr>
        <w:pStyle w:val="CommentText"/>
      </w:pPr>
      <w:r>
        <w:rPr>
          <w:rStyle w:val="CommentReference"/>
        </w:rPr>
        <w:annotationRef/>
      </w:r>
      <w:r>
        <w:t>Please note NPRRs 1225 and 1246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6395B" w15:done="0"/>
  <w15:commentEx w15:paraId="5ECBB85F" w15:done="0"/>
  <w15:commentEx w15:paraId="45AB7634" w15:done="0"/>
  <w15:commentEx w15:paraId="481E966B" w15:done="0"/>
  <w15:commentEx w15:paraId="021A9098" w15:done="0"/>
  <w15:commentEx w15:paraId="14E89BC4" w15:done="0"/>
  <w15:commentEx w15:paraId="1026A4B4" w15:done="0"/>
  <w15:commentEx w15:paraId="2DC1566C" w15:done="0"/>
  <w15:commentEx w15:paraId="07CE3DB5" w15:done="0"/>
  <w15:commentEx w15:paraId="54864C55" w15:done="0"/>
  <w15:commentEx w15:paraId="1D0E84EF" w15:done="0"/>
  <w15:commentEx w15:paraId="179BA4D7" w15:done="0"/>
  <w15:commentEx w15:paraId="6148FCAB" w15:done="0"/>
  <w15:commentEx w15:paraId="18E9D59B" w15:done="0"/>
  <w15:commentEx w15:paraId="6AE4609B" w15:done="0"/>
  <w15:commentEx w15:paraId="4F8B5788" w15:done="0"/>
  <w15:commentEx w15:paraId="59AD8E48" w15:done="0"/>
  <w15:commentEx w15:paraId="6CCFFBAE" w15:done="0"/>
  <w15:commentEx w15:paraId="0C7CDE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F54F8" w16cex:dateUtc="2024-08-08T19:30:00Z"/>
  <w16cex:commentExtensible w16cex:durableId="2A5F5442" w16cex:dateUtc="2024-08-08T19:27:00Z"/>
  <w16cex:commentExtensible w16cex:durableId="2A5F5228" w16cex:dateUtc="2024-08-08T19:18:00Z"/>
  <w16cex:commentExtensible w16cex:durableId="2A5F5240" w16cex:dateUtc="2024-08-08T19:18:00Z"/>
  <w16cex:commentExtensible w16cex:durableId="2A5F518A" w16cex:dateUtc="2024-08-08T19:15:00Z"/>
  <w16cex:commentExtensible w16cex:durableId="2A5F5258" w16cex:dateUtc="2024-08-08T19:19:00Z"/>
  <w16cex:commentExtensible w16cex:durableId="2A5F52A5" w16cex:dateUtc="2024-08-08T19:20:00Z"/>
  <w16cex:commentExtensible w16cex:durableId="2A5F52BA" w16cex:dateUtc="2024-08-08T19:20:00Z"/>
  <w16cex:commentExtensible w16cex:durableId="2A5F516C" w16cex:dateUtc="2024-08-08T19:15:00Z"/>
  <w16cex:commentExtensible w16cex:durableId="2A5F5526" w16cex:dateUtc="2024-08-08T19:31:00Z"/>
  <w16cex:commentExtensible w16cex:durableId="2A5F5270" w16cex:dateUtc="2024-08-08T19:19:00Z"/>
  <w16cex:commentExtensible w16cex:durableId="2A5F54B8" w16cex:dateUtc="2024-08-08T19:29:00Z"/>
  <w16cex:commentExtensible w16cex:durableId="2A5F54CE" w16cex:dateUtc="2024-08-08T19:29:00Z"/>
  <w16cex:commentExtensible w16cex:durableId="2A5F5541" w16cex:dateUtc="2024-08-08T19:31:00Z"/>
  <w16cex:commentExtensible w16cex:durableId="2A5F5287" w16cex:dateUtc="2024-08-08T19:19:00Z"/>
  <w16cex:commentExtensible w16cex:durableId="2A5F5551" w16cex:dateUtc="2024-08-08T19:31:00Z"/>
  <w16cex:commentExtensible w16cex:durableId="2A5F555D" w16cex:dateUtc="2024-08-08T19:31:00Z"/>
  <w16cex:commentExtensible w16cex:durableId="2A5F556D" w16cex:dateUtc="2024-08-08T19:32:00Z"/>
  <w16cex:commentExtensible w16cex:durableId="2A5F5206" w16cex:dateUtc="2024-08-08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6395B" w16cid:durableId="2A5F54F8"/>
  <w16cid:commentId w16cid:paraId="5ECBB85F" w16cid:durableId="2A5F5442"/>
  <w16cid:commentId w16cid:paraId="45AB7634" w16cid:durableId="2A5F5228"/>
  <w16cid:commentId w16cid:paraId="481E966B" w16cid:durableId="2A5F5240"/>
  <w16cid:commentId w16cid:paraId="021A9098" w16cid:durableId="2A5F518A"/>
  <w16cid:commentId w16cid:paraId="14E89BC4" w16cid:durableId="2A5F5258"/>
  <w16cid:commentId w16cid:paraId="1026A4B4" w16cid:durableId="2A5F52A5"/>
  <w16cid:commentId w16cid:paraId="2DC1566C" w16cid:durableId="2A5F52BA"/>
  <w16cid:commentId w16cid:paraId="07CE3DB5" w16cid:durableId="2A5F516C"/>
  <w16cid:commentId w16cid:paraId="54864C55" w16cid:durableId="2A5F5526"/>
  <w16cid:commentId w16cid:paraId="1D0E84EF" w16cid:durableId="2A5F5270"/>
  <w16cid:commentId w16cid:paraId="179BA4D7" w16cid:durableId="2A5F54B8"/>
  <w16cid:commentId w16cid:paraId="6148FCAB" w16cid:durableId="2A5F54CE"/>
  <w16cid:commentId w16cid:paraId="18E9D59B" w16cid:durableId="2A5F5541"/>
  <w16cid:commentId w16cid:paraId="6AE4609B" w16cid:durableId="2A5F5287"/>
  <w16cid:commentId w16cid:paraId="4F8B5788" w16cid:durableId="2A5F5551"/>
  <w16cid:commentId w16cid:paraId="59AD8E48" w16cid:durableId="2A5F555D"/>
  <w16cid:commentId w16cid:paraId="6CCFFBAE" w16cid:durableId="2A5F556D"/>
  <w16cid:commentId w16cid:paraId="0C7CDE1C" w16cid:durableId="2A5F52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73977" w14:textId="77777777" w:rsidR="008C7683" w:rsidRDefault="008C7683">
      <w:r>
        <w:separator/>
      </w:r>
    </w:p>
  </w:endnote>
  <w:endnote w:type="continuationSeparator" w:id="0">
    <w:p w14:paraId="5F7B8F81" w14:textId="77777777" w:rsidR="008C7683" w:rsidRDefault="008C7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3E64" w14:textId="77777777" w:rsidR="008C7683" w:rsidRPr="00412DCA" w:rsidRDefault="008C768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B477" w14:textId="617C6153" w:rsidR="008C7683" w:rsidRDefault="008C7683">
    <w:pPr>
      <w:pStyle w:val="Footer"/>
      <w:tabs>
        <w:tab w:val="clear" w:pos="4320"/>
        <w:tab w:val="clear" w:pos="8640"/>
        <w:tab w:val="right" w:pos="9360"/>
      </w:tabs>
      <w:rPr>
        <w:rFonts w:ascii="Arial" w:hAnsi="Arial" w:cs="Arial"/>
        <w:sz w:val="18"/>
      </w:rPr>
    </w:pPr>
    <w:r>
      <w:rPr>
        <w:rFonts w:ascii="Arial" w:hAnsi="Arial" w:cs="Arial"/>
        <w:sz w:val="18"/>
      </w:rPr>
      <w:t>1188NPRR-</w:t>
    </w:r>
    <w:r w:rsidR="00BD254D">
      <w:rPr>
        <w:rFonts w:ascii="Arial" w:hAnsi="Arial" w:cs="Arial"/>
        <w:sz w:val="18"/>
      </w:rPr>
      <w:t>1</w:t>
    </w:r>
    <w:r w:rsidR="003C4935">
      <w:rPr>
        <w:rFonts w:ascii="Arial" w:hAnsi="Arial" w:cs="Arial"/>
        <w:sz w:val="18"/>
      </w:rPr>
      <w:t>3</w:t>
    </w:r>
    <w:r>
      <w:rPr>
        <w:rFonts w:ascii="Arial" w:hAnsi="Arial" w:cs="Arial"/>
        <w:sz w:val="18"/>
      </w:rPr>
      <w:t xml:space="preserve"> </w:t>
    </w:r>
    <w:r w:rsidR="003C4935">
      <w:rPr>
        <w:rFonts w:ascii="Arial" w:hAnsi="Arial" w:cs="Arial"/>
        <w:sz w:val="18"/>
      </w:rPr>
      <w:t>TAC</w:t>
    </w:r>
    <w:r>
      <w:rPr>
        <w:rFonts w:ascii="Arial" w:hAnsi="Arial" w:cs="Arial"/>
        <w:sz w:val="18"/>
      </w:rPr>
      <w:t xml:space="preserve"> Report 0</w:t>
    </w:r>
    <w:r w:rsidR="00BD254D">
      <w:rPr>
        <w:rFonts w:ascii="Arial" w:hAnsi="Arial" w:cs="Arial"/>
        <w:sz w:val="18"/>
      </w:rPr>
      <w:t>91</w:t>
    </w:r>
    <w:r w:rsidR="003C4935">
      <w:rPr>
        <w:rFonts w:ascii="Arial" w:hAnsi="Arial" w:cs="Arial"/>
        <w:sz w:val="18"/>
      </w:rPr>
      <w:t>9</w:t>
    </w:r>
    <w:r>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B411E02" w14:textId="77777777" w:rsidR="008C7683" w:rsidRPr="00412DCA" w:rsidRDefault="008C768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13E9" w14:textId="77777777" w:rsidR="008C7683" w:rsidRPr="00412DCA" w:rsidRDefault="008C768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A5EE" w14:textId="77777777" w:rsidR="008C7683" w:rsidRDefault="008C7683">
      <w:r>
        <w:separator/>
      </w:r>
    </w:p>
  </w:footnote>
  <w:footnote w:type="continuationSeparator" w:id="0">
    <w:p w14:paraId="6C237E44" w14:textId="77777777" w:rsidR="008C7683" w:rsidRDefault="008C7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2381" w14:textId="4B49DA69" w:rsidR="008C7683" w:rsidRDefault="003C4935" w:rsidP="006E4597">
    <w:pPr>
      <w:pStyle w:val="Header"/>
      <w:jc w:val="center"/>
      <w:rPr>
        <w:sz w:val="32"/>
      </w:rPr>
    </w:pPr>
    <w:r>
      <w:rPr>
        <w:sz w:val="32"/>
      </w:rPr>
      <w:t>TAC</w:t>
    </w:r>
    <w:r w:rsidR="008C7683">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40820508">
    <w:abstractNumId w:val="13"/>
  </w:num>
  <w:num w:numId="2" w16cid:durableId="559899293">
    <w:abstractNumId w:val="0"/>
  </w:num>
  <w:num w:numId="3" w16cid:durableId="1610237151">
    <w:abstractNumId w:val="10"/>
  </w:num>
  <w:num w:numId="4" w16cid:durableId="1115753626">
    <w:abstractNumId w:val="4"/>
  </w:num>
  <w:num w:numId="5" w16cid:durableId="1579898484">
    <w:abstractNumId w:val="11"/>
  </w:num>
  <w:num w:numId="6" w16cid:durableId="911037348">
    <w:abstractNumId w:val="2"/>
  </w:num>
  <w:num w:numId="7" w16cid:durableId="1840659256">
    <w:abstractNumId w:val="7"/>
  </w:num>
  <w:num w:numId="8" w16cid:durableId="766392738">
    <w:abstractNumId w:val="6"/>
  </w:num>
  <w:num w:numId="9" w16cid:durableId="1907255467">
    <w:abstractNumId w:val="12"/>
  </w:num>
  <w:num w:numId="10" w16cid:durableId="2033140239">
    <w:abstractNumId w:val="3"/>
  </w:num>
  <w:num w:numId="11" w16cid:durableId="1812139339">
    <w:abstractNumId w:val="8"/>
  </w:num>
  <w:num w:numId="12" w16cid:durableId="1677420015">
    <w:abstractNumId w:val="14"/>
  </w:num>
  <w:num w:numId="13" w16cid:durableId="2093114388">
    <w:abstractNumId w:val="5"/>
  </w:num>
  <w:num w:numId="14" w16cid:durableId="447043141">
    <w:abstractNumId w:val="1"/>
  </w:num>
  <w:num w:numId="15" w16cid:durableId="1983079152">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40424">
    <w15:presenceInfo w15:providerId="None" w15:userId="ERCOT 040424"/>
  </w15:person>
  <w15:person w15:author="Oncor 071524">
    <w15:presenceInfo w15:providerId="None" w15:userId="Oncor 071524"/>
  </w15:person>
  <w15:person w15:author="PRS 091224">
    <w15:presenceInfo w15:providerId="None" w15:userId="PRS 09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0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3F"/>
    <w:rsid w:val="00002D8F"/>
    <w:rsid w:val="00004E29"/>
    <w:rsid w:val="00005085"/>
    <w:rsid w:val="00006711"/>
    <w:rsid w:val="00006D3C"/>
    <w:rsid w:val="00010984"/>
    <w:rsid w:val="0001186E"/>
    <w:rsid w:val="00014E67"/>
    <w:rsid w:val="00017880"/>
    <w:rsid w:val="00027BA8"/>
    <w:rsid w:val="00027EE4"/>
    <w:rsid w:val="000308A9"/>
    <w:rsid w:val="00032F83"/>
    <w:rsid w:val="00034019"/>
    <w:rsid w:val="0004466E"/>
    <w:rsid w:val="0004739D"/>
    <w:rsid w:val="00050731"/>
    <w:rsid w:val="00060517"/>
    <w:rsid w:val="00060A5A"/>
    <w:rsid w:val="00060C63"/>
    <w:rsid w:val="00063ED9"/>
    <w:rsid w:val="00064800"/>
    <w:rsid w:val="00064B44"/>
    <w:rsid w:val="00065D8B"/>
    <w:rsid w:val="00066BA9"/>
    <w:rsid w:val="00067FE2"/>
    <w:rsid w:val="00073C9B"/>
    <w:rsid w:val="00073F7E"/>
    <w:rsid w:val="000742E0"/>
    <w:rsid w:val="0007603B"/>
    <w:rsid w:val="0007682E"/>
    <w:rsid w:val="00077508"/>
    <w:rsid w:val="00086BF2"/>
    <w:rsid w:val="000928A0"/>
    <w:rsid w:val="00092BC7"/>
    <w:rsid w:val="00096EA5"/>
    <w:rsid w:val="000A22BA"/>
    <w:rsid w:val="000A3914"/>
    <w:rsid w:val="000A471F"/>
    <w:rsid w:val="000A4A0C"/>
    <w:rsid w:val="000A60EF"/>
    <w:rsid w:val="000B1396"/>
    <w:rsid w:val="000B3F9F"/>
    <w:rsid w:val="000C0DB6"/>
    <w:rsid w:val="000C3606"/>
    <w:rsid w:val="000C42F9"/>
    <w:rsid w:val="000C4E3C"/>
    <w:rsid w:val="000D1814"/>
    <w:rsid w:val="000D1AEB"/>
    <w:rsid w:val="000D3E64"/>
    <w:rsid w:val="000D4954"/>
    <w:rsid w:val="000D55F3"/>
    <w:rsid w:val="000E75AA"/>
    <w:rsid w:val="000E7FB4"/>
    <w:rsid w:val="000F0F95"/>
    <w:rsid w:val="000F13C5"/>
    <w:rsid w:val="000F5D4D"/>
    <w:rsid w:val="000F7223"/>
    <w:rsid w:val="001032CC"/>
    <w:rsid w:val="001043CB"/>
    <w:rsid w:val="001045D2"/>
    <w:rsid w:val="00105A36"/>
    <w:rsid w:val="0010781D"/>
    <w:rsid w:val="00117D94"/>
    <w:rsid w:val="00123167"/>
    <w:rsid w:val="00124C0F"/>
    <w:rsid w:val="001313B4"/>
    <w:rsid w:val="00135699"/>
    <w:rsid w:val="0014138C"/>
    <w:rsid w:val="0014157F"/>
    <w:rsid w:val="0014546D"/>
    <w:rsid w:val="0014696B"/>
    <w:rsid w:val="001500D9"/>
    <w:rsid w:val="00150556"/>
    <w:rsid w:val="001526D0"/>
    <w:rsid w:val="00153E14"/>
    <w:rsid w:val="00154E1A"/>
    <w:rsid w:val="00156DB7"/>
    <w:rsid w:val="00157228"/>
    <w:rsid w:val="00157C1A"/>
    <w:rsid w:val="00160777"/>
    <w:rsid w:val="00160C3C"/>
    <w:rsid w:val="00166652"/>
    <w:rsid w:val="00170DDD"/>
    <w:rsid w:val="00171B22"/>
    <w:rsid w:val="001754D2"/>
    <w:rsid w:val="0017563F"/>
    <w:rsid w:val="001773CF"/>
    <w:rsid w:val="0017783C"/>
    <w:rsid w:val="0018162A"/>
    <w:rsid w:val="00187FF4"/>
    <w:rsid w:val="001908C5"/>
    <w:rsid w:val="0019314C"/>
    <w:rsid w:val="00194109"/>
    <w:rsid w:val="00197354"/>
    <w:rsid w:val="00197453"/>
    <w:rsid w:val="001A097F"/>
    <w:rsid w:val="001A4217"/>
    <w:rsid w:val="001A74A7"/>
    <w:rsid w:val="001B1BA5"/>
    <w:rsid w:val="001B4DC0"/>
    <w:rsid w:val="001C16C0"/>
    <w:rsid w:val="001D165C"/>
    <w:rsid w:val="001D28AF"/>
    <w:rsid w:val="001D3968"/>
    <w:rsid w:val="001D77D6"/>
    <w:rsid w:val="001E0558"/>
    <w:rsid w:val="001F38F0"/>
    <w:rsid w:val="001F6A93"/>
    <w:rsid w:val="00200484"/>
    <w:rsid w:val="00202213"/>
    <w:rsid w:val="00206BEB"/>
    <w:rsid w:val="002079B0"/>
    <w:rsid w:val="0021445E"/>
    <w:rsid w:val="00216EA6"/>
    <w:rsid w:val="00224008"/>
    <w:rsid w:val="002240E8"/>
    <w:rsid w:val="00224B58"/>
    <w:rsid w:val="002265C2"/>
    <w:rsid w:val="00227910"/>
    <w:rsid w:val="00230C37"/>
    <w:rsid w:val="00233F17"/>
    <w:rsid w:val="00237430"/>
    <w:rsid w:val="002409C6"/>
    <w:rsid w:val="00240E5A"/>
    <w:rsid w:val="002451E9"/>
    <w:rsid w:val="00246883"/>
    <w:rsid w:val="002533BD"/>
    <w:rsid w:val="00253DA8"/>
    <w:rsid w:val="00253F1A"/>
    <w:rsid w:val="002625C0"/>
    <w:rsid w:val="002713B1"/>
    <w:rsid w:val="0027532F"/>
    <w:rsid w:val="00276A99"/>
    <w:rsid w:val="00277A54"/>
    <w:rsid w:val="00281BB2"/>
    <w:rsid w:val="0028482E"/>
    <w:rsid w:val="00286AD9"/>
    <w:rsid w:val="0028718C"/>
    <w:rsid w:val="002876C7"/>
    <w:rsid w:val="002966F3"/>
    <w:rsid w:val="002A6DC3"/>
    <w:rsid w:val="002A7AC4"/>
    <w:rsid w:val="002B26A1"/>
    <w:rsid w:val="002B69F3"/>
    <w:rsid w:val="002B763A"/>
    <w:rsid w:val="002C0D9D"/>
    <w:rsid w:val="002C2AED"/>
    <w:rsid w:val="002C3EBF"/>
    <w:rsid w:val="002C3FC9"/>
    <w:rsid w:val="002C5D0E"/>
    <w:rsid w:val="002C7DB4"/>
    <w:rsid w:val="002D31BE"/>
    <w:rsid w:val="002D3442"/>
    <w:rsid w:val="002D382A"/>
    <w:rsid w:val="002E2DC7"/>
    <w:rsid w:val="002E45E6"/>
    <w:rsid w:val="002F1EDD"/>
    <w:rsid w:val="002F4C7F"/>
    <w:rsid w:val="003013F2"/>
    <w:rsid w:val="0030232A"/>
    <w:rsid w:val="00304D12"/>
    <w:rsid w:val="0030694A"/>
    <w:rsid w:val="003069F4"/>
    <w:rsid w:val="00316686"/>
    <w:rsid w:val="00320DD9"/>
    <w:rsid w:val="00321675"/>
    <w:rsid w:val="0033532D"/>
    <w:rsid w:val="00335477"/>
    <w:rsid w:val="00336F2E"/>
    <w:rsid w:val="00337311"/>
    <w:rsid w:val="00337A99"/>
    <w:rsid w:val="00341F64"/>
    <w:rsid w:val="0034727F"/>
    <w:rsid w:val="00353D19"/>
    <w:rsid w:val="00360920"/>
    <w:rsid w:val="003725BF"/>
    <w:rsid w:val="00375C40"/>
    <w:rsid w:val="00375D43"/>
    <w:rsid w:val="003801E1"/>
    <w:rsid w:val="00380E25"/>
    <w:rsid w:val="00383651"/>
    <w:rsid w:val="00384067"/>
    <w:rsid w:val="00384709"/>
    <w:rsid w:val="00384F6E"/>
    <w:rsid w:val="00385BBC"/>
    <w:rsid w:val="00386AF1"/>
    <w:rsid w:val="00386C35"/>
    <w:rsid w:val="003918DD"/>
    <w:rsid w:val="00391928"/>
    <w:rsid w:val="00391F26"/>
    <w:rsid w:val="003936E7"/>
    <w:rsid w:val="00397AE3"/>
    <w:rsid w:val="003A1AC0"/>
    <w:rsid w:val="003A28B1"/>
    <w:rsid w:val="003A3D77"/>
    <w:rsid w:val="003A4818"/>
    <w:rsid w:val="003A7E22"/>
    <w:rsid w:val="003B007A"/>
    <w:rsid w:val="003B5AED"/>
    <w:rsid w:val="003B792A"/>
    <w:rsid w:val="003C3C85"/>
    <w:rsid w:val="003C4935"/>
    <w:rsid w:val="003C6B7B"/>
    <w:rsid w:val="003C7396"/>
    <w:rsid w:val="003D0166"/>
    <w:rsid w:val="003D0944"/>
    <w:rsid w:val="003D76B9"/>
    <w:rsid w:val="003D770C"/>
    <w:rsid w:val="003E2185"/>
    <w:rsid w:val="003E5568"/>
    <w:rsid w:val="003E5DC6"/>
    <w:rsid w:val="003F2B32"/>
    <w:rsid w:val="00404E25"/>
    <w:rsid w:val="0040563D"/>
    <w:rsid w:val="00407ECC"/>
    <w:rsid w:val="00410380"/>
    <w:rsid w:val="004135BD"/>
    <w:rsid w:val="00413924"/>
    <w:rsid w:val="004141DE"/>
    <w:rsid w:val="004152D7"/>
    <w:rsid w:val="004223CB"/>
    <w:rsid w:val="00423D31"/>
    <w:rsid w:val="004246EB"/>
    <w:rsid w:val="004252F5"/>
    <w:rsid w:val="004302A4"/>
    <w:rsid w:val="00434DAD"/>
    <w:rsid w:val="004463BA"/>
    <w:rsid w:val="00462ED5"/>
    <w:rsid w:val="00463129"/>
    <w:rsid w:val="00463382"/>
    <w:rsid w:val="00465AA1"/>
    <w:rsid w:val="00474537"/>
    <w:rsid w:val="0047515F"/>
    <w:rsid w:val="00477039"/>
    <w:rsid w:val="00477847"/>
    <w:rsid w:val="00480357"/>
    <w:rsid w:val="004822D4"/>
    <w:rsid w:val="00483C99"/>
    <w:rsid w:val="00484B93"/>
    <w:rsid w:val="00484F4E"/>
    <w:rsid w:val="004854BE"/>
    <w:rsid w:val="00485942"/>
    <w:rsid w:val="00485A55"/>
    <w:rsid w:val="0049290B"/>
    <w:rsid w:val="0049366B"/>
    <w:rsid w:val="0049458C"/>
    <w:rsid w:val="0049676F"/>
    <w:rsid w:val="004A0520"/>
    <w:rsid w:val="004A4451"/>
    <w:rsid w:val="004A7579"/>
    <w:rsid w:val="004B753A"/>
    <w:rsid w:val="004C06B9"/>
    <w:rsid w:val="004C4817"/>
    <w:rsid w:val="004C7F51"/>
    <w:rsid w:val="004D3958"/>
    <w:rsid w:val="004D594C"/>
    <w:rsid w:val="004D67E5"/>
    <w:rsid w:val="004E029F"/>
    <w:rsid w:val="004E31F8"/>
    <w:rsid w:val="004E4997"/>
    <w:rsid w:val="004E4E9F"/>
    <w:rsid w:val="004E5F59"/>
    <w:rsid w:val="004E6A24"/>
    <w:rsid w:val="004F2A2A"/>
    <w:rsid w:val="004F38D8"/>
    <w:rsid w:val="004F4BD8"/>
    <w:rsid w:val="005003EE"/>
    <w:rsid w:val="005008DF"/>
    <w:rsid w:val="00502B97"/>
    <w:rsid w:val="005045D0"/>
    <w:rsid w:val="0050682C"/>
    <w:rsid w:val="00507E25"/>
    <w:rsid w:val="0051394C"/>
    <w:rsid w:val="00515677"/>
    <w:rsid w:val="00515F4F"/>
    <w:rsid w:val="00516677"/>
    <w:rsid w:val="00520796"/>
    <w:rsid w:val="00525F3F"/>
    <w:rsid w:val="005348CA"/>
    <w:rsid w:val="00534C6C"/>
    <w:rsid w:val="0053611C"/>
    <w:rsid w:val="00537C1F"/>
    <w:rsid w:val="005448F8"/>
    <w:rsid w:val="00545541"/>
    <w:rsid w:val="00547A65"/>
    <w:rsid w:val="00547DBE"/>
    <w:rsid w:val="00550C52"/>
    <w:rsid w:val="0055335B"/>
    <w:rsid w:val="00556A2A"/>
    <w:rsid w:val="0055725D"/>
    <w:rsid w:val="00560865"/>
    <w:rsid w:val="00563FF0"/>
    <w:rsid w:val="0057082B"/>
    <w:rsid w:val="005732C5"/>
    <w:rsid w:val="00575DD0"/>
    <w:rsid w:val="005841C0"/>
    <w:rsid w:val="00591CEC"/>
    <w:rsid w:val="005922AE"/>
    <w:rsid w:val="0059260F"/>
    <w:rsid w:val="00595206"/>
    <w:rsid w:val="005A5632"/>
    <w:rsid w:val="005A5B21"/>
    <w:rsid w:val="005B0F8F"/>
    <w:rsid w:val="005C3C5E"/>
    <w:rsid w:val="005C4297"/>
    <w:rsid w:val="005C4FF7"/>
    <w:rsid w:val="005D1249"/>
    <w:rsid w:val="005D3153"/>
    <w:rsid w:val="005D52BC"/>
    <w:rsid w:val="005E1908"/>
    <w:rsid w:val="005E5074"/>
    <w:rsid w:val="005F04E2"/>
    <w:rsid w:val="006052DB"/>
    <w:rsid w:val="00607F78"/>
    <w:rsid w:val="00610699"/>
    <w:rsid w:val="00612E4F"/>
    <w:rsid w:val="00615D5E"/>
    <w:rsid w:val="00616107"/>
    <w:rsid w:val="00616A7F"/>
    <w:rsid w:val="00622E99"/>
    <w:rsid w:val="006259E8"/>
    <w:rsid w:val="00625E5D"/>
    <w:rsid w:val="00631725"/>
    <w:rsid w:val="006329A0"/>
    <w:rsid w:val="00640A46"/>
    <w:rsid w:val="00653135"/>
    <w:rsid w:val="00661041"/>
    <w:rsid w:val="006611EE"/>
    <w:rsid w:val="006619B4"/>
    <w:rsid w:val="0066370F"/>
    <w:rsid w:val="006637A3"/>
    <w:rsid w:val="006647C6"/>
    <w:rsid w:val="00665227"/>
    <w:rsid w:val="006664B0"/>
    <w:rsid w:val="00671B80"/>
    <w:rsid w:val="00676E16"/>
    <w:rsid w:val="00677382"/>
    <w:rsid w:val="006806F7"/>
    <w:rsid w:val="00682A8A"/>
    <w:rsid w:val="00684860"/>
    <w:rsid w:val="00684FA9"/>
    <w:rsid w:val="00685E0A"/>
    <w:rsid w:val="00687299"/>
    <w:rsid w:val="00687E46"/>
    <w:rsid w:val="00691F40"/>
    <w:rsid w:val="00692205"/>
    <w:rsid w:val="0069681F"/>
    <w:rsid w:val="006A0784"/>
    <w:rsid w:val="006A0BE7"/>
    <w:rsid w:val="006A2A0A"/>
    <w:rsid w:val="006A697B"/>
    <w:rsid w:val="006A7573"/>
    <w:rsid w:val="006B3FAF"/>
    <w:rsid w:val="006B4DDE"/>
    <w:rsid w:val="006B7283"/>
    <w:rsid w:val="006B761C"/>
    <w:rsid w:val="006C2EC1"/>
    <w:rsid w:val="006C2EE2"/>
    <w:rsid w:val="006C3B41"/>
    <w:rsid w:val="006C4179"/>
    <w:rsid w:val="006D20E5"/>
    <w:rsid w:val="006E2F9B"/>
    <w:rsid w:val="006E4597"/>
    <w:rsid w:val="006E7980"/>
    <w:rsid w:val="006F3394"/>
    <w:rsid w:val="006F42F3"/>
    <w:rsid w:val="00700403"/>
    <w:rsid w:val="00701CE6"/>
    <w:rsid w:val="00702B0B"/>
    <w:rsid w:val="0071327A"/>
    <w:rsid w:val="00717E8C"/>
    <w:rsid w:val="00727485"/>
    <w:rsid w:val="00730FB8"/>
    <w:rsid w:val="00733540"/>
    <w:rsid w:val="00743968"/>
    <w:rsid w:val="00747C3A"/>
    <w:rsid w:val="00754673"/>
    <w:rsid w:val="0075591D"/>
    <w:rsid w:val="0076154C"/>
    <w:rsid w:val="00764BDC"/>
    <w:rsid w:val="00785415"/>
    <w:rsid w:val="00790E99"/>
    <w:rsid w:val="007910A9"/>
    <w:rsid w:val="00791CB9"/>
    <w:rsid w:val="00793130"/>
    <w:rsid w:val="00796C14"/>
    <w:rsid w:val="007A1BE1"/>
    <w:rsid w:val="007A2D33"/>
    <w:rsid w:val="007A56F7"/>
    <w:rsid w:val="007A5B7C"/>
    <w:rsid w:val="007A69CD"/>
    <w:rsid w:val="007B0853"/>
    <w:rsid w:val="007B3233"/>
    <w:rsid w:val="007B5A42"/>
    <w:rsid w:val="007C1554"/>
    <w:rsid w:val="007C199B"/>
    <w:rsid w:val="007C2969"/>
    <w:rsid w:val="007C3EB4"/>
    <w:rsid w:val="007C73B9"/>
    <w:rsid w:val="007D3073"/>
    <w:rsid w:val="007D5356"/>
    <w:rsid w:val="007D573E"/>
    <w:rsid w:val="007D64B9"/>
    <w:rsid w:val="007D72D4"/>
    <w:rsid w:val="007E0452"/>
    <w:rsid w:val="007E1FE2"/>
    <w:rsid w:val="007E2454"/>
    <w:rsid w:val="007E28A6"/>
    <w:rsid w:val="007E56F6"/>
    <w:rsid w:val="007F07AC"/>
    <w:rsid w:val="007F45D1"/>
    <w:rsid w:val="007F5AE2"/>
    <w:rsid w:val="008050F0"/>
    <w:rsid w:val="008070C0"/>
    <w:rsid w:val="00811C12"/>
    <w:rsid w:val="00812ECB"/>
    <w:rsid w:val="00813C0A"/>
    <w:rsid w:val="00815D9F"/>
    <w:rsid w:val="008167EC"/>
    <w:rsid w:val="008249EE"/>
    <w:rsid w:val="00825926"/>
    <w:rsid w:val="00825B52"/>
    <w:rsid w:val="00825DC1"/>
    <w:rsid w:val="00827C78"/>
    <w:rsid w:val="00827FB2"/>
    <w:rsid w:val="008332F8"/>
    <w:rsid w:val="008356C8"/>
    <w:rsid w:val="00845778"/>
    <w:rsid w:val="0085102B"/>
    <w:rsid w:val="0085145A"/>
    <w:rsid w:val="00852124"/>
    <w:rsid w:val="00854174"/>
    <w:rsid w:val="00854CCD"/>
    <w:rsid w:val="00867771"/>
    <w:rsid w:val="00870F9B"/>
    <w:rsid w:val="0087682A"/>
    <w:rsid w:val="008818FD"/>
    <w:rsid w:val="008843AA"/>
    <w:rsid w:val="0088530B"/>
    <w:rsid w:val="008876A8"/>
    <w:rsid w:val="00887E28"/>
    <w:rsid w:val="00891749"/>
    <w:rsid w:val="008A10B7"/>
    <w:rsid w:val="008A1398"/>
    <w:rsid w:val="008B5318"/>
    <w:rsid w:val="008C0605"/>
    <w:rsid w:val="008C7683"/>
    <w:rsid w:val="008D0A6C"/>
    <w:rsid w:val="008D5105"/>
    <w:rsid w:val="008D5C3A"/>
    <w:rsid w:val="008D6DFF"/>
    <w:rsid w:val="008E16B7"/>
    <w:rsid w:val="008E18A2"/>
    <w:rsid w:val="008E6DA2"/>
    <w:rsid w:val="008F00C6"/>
    <w:rsid w:val="008F3CAA"/>
    <w:rsid w:val="008F42F3"/>
    <w:rsid w:val="008F5545"/>
    <w:rsid w:val="008F6361"/>
    <w:rsid w:val="008F7F8A"/>
    <w:rsid w:val="009019AC"/>
    <w:rsid w:val="009021D3"/>
    <w:rsid w:val="00905395"/>
    <w:rsid w:val="00907B1E"/>
    <w:rsid w:val="009107C4"/>
    <w:rsid w:val="009139D3"/>
    <w:rsid w:val="00914A77"/>
    <w:rsid w:val="009161D6"/>
    <w:rsid w:val="0092078B"/>
    <w:rsid w:val="00920C1A"/>
    <w:rsid w:val="0092183D"/>
    <w:rsid w:val="00930276"/>
    <w:rsid w:val="00935330"/>
    <w:rsid w:val="0094159F"/>
    <w:rsid w:val="0094364A"/>
    <w:rsid w:val="00943AFD"/>
    <w:rsid w:val="00943F72"/>
    <w:rsid w:val="009472EE"/>
    <w:rsid w:val="0094732D"/>
    <w:rsid w:val="009502E5"/>
    <w:rsid w:val="009508B4"/>
    <w:rsid w:val="0095492E"/>
    <w:rsid w:val="00956969"/>
    <w:rsid w:val="00956CEE"/>
    <w:rsid w:val="00963A51"/>
    <w:rsid w:val="00966FE4"/>
    <w:rsid w:val="00970AD8"/>
    <w:rsid w:val="00983B6E"/>
    <w:rsid w:val="009936F8"/>
    <w:rsid w:val="009963F3"/>
    <w:rsid w:val="00996B63"/>
    <w:rsid w:val="009A3772"/>
    <w:rsid w:val="009A4512"/>
    <w:rsid w:val="009A59C5"/>
    <w:rsid w:val="009A7B06"/>
    <w:rsid w:val="009B14D7"/>
    <w:rsid w:val="009B58FC"/>
    <w:rsid w:val="009B67C8"/>
    <w:rsid w:val="009C214C"/>
    <w:rsid w:val="009C24E3"/>
    <w:rsid w:val="009C547A"/>
    <w:rsid w:val="009D17F0"/>
    <w:rsid w:val="009D229E"/>
    <w:rsid w:val="009D58A1"/>
    <w:rsid w:val="009E1E6C"/>
    <w:rsid w:val="009E4025"/>
    <w:rsid w:val="009E7FC3"/>
    <w:rsid w:val="009E7FC6"/>
    <w:rsid w:val="009F059B"/>
    <w:rsid w:val="00A02BCF"/>
    <w:rsid w:val="00A047E7"/>
    <w:rsid w:val="00A07D38"/>
    <w:rsid w:val="00A10415"/>
    <w:rsid w:val="00A13318"/>
    <w:rsid w:val="00A13CA5"/>
    <w:rsid w:val="00A212F3"/>
    <w:rsid w:val="00A27C2D"/>
    <w:rsid w:val="00A42796"/>
    <w:rsid w:val="00A44603"/>
    <w:rsid w:val="00A461D2"/>
    <w:rsid w:val="00A51866"/>
    <w:rsid w:val="00A5302C"/>
    <w:rsid w:val="00A53115"/>
    <w:rsid w:val="00A5311D"/>
    <w:rsid w:val="00A53AE9"/>
    <w:rsid w:val="00A53D39"/>
    <w:rsid w:val="00A60A71"/>
    <w:rsid w:val="00A63393"/>
    <w:rsid w:val="00A6498D"/>
    <w:rsid w:val="00A668AA"/>
    <w:rsid w:val="00A7368E"/>
    <w:rsid w:val="00A86C80"/>
    <w:rsid w:val="00A907CD"/>
    <w:rsid w:val="00AA0039"/>
    <w:rsid w:val="00AA6929"/>
    <w:rsid w:val="00AB08C5"/>
    <w:rsid w:val="00AB1869"/>
    <w:rsid w:val="00AB2AB4"/>
    <w:rsid w:val="00AB2B32"/>
    <w:rsid w:val="00AC0290"/>
    <w:rsid w:val="00AC1019"/>
    <w:rsid w:val="00AC1592"/>
    <w:rsid w:val="00AC3ADE"/>
    <w:rsid w:val="00AD0D6D"/>
    <w:rsid w:val="00AD3B58"/>
    <w:rsid w:val="00AD5906"/>
    <w:rsid w:val="00AD711A"/>
    <w:rsid w:val="00AE0E24"/>
    <w:rsid w:val="00AE590C"/>
    <w:rsid w:val="00AF167B"/>
    <w:rsid w:val="00AF56C6"/>
    <w:rsid w:val="00B006A5"/>
    <w:rsid w:val="00B00B6B"/>
    <w:rsid w:val="00B032E8"/>
    <w:rsid w:val="00B0349E"/>
    <w:rsid w:val="00B1089A"/>
    <w:rsid w:val="00B14136"/>
    <w:rsid w:val="00B2653E"/>
    <w:rsid w:val="00B30D5B"/>
    <w:rsid w:val="00B31EEC"/>
    <w:rsid w:val="00B42EAE"/>
    <w:rsid w:val="00B507CB"/>
    <w:rsid w:val="00B57F96"/>
    <w:rsid w:val="00B60955"/>
    <w:rsid w:val="00B6127B"/>
    <w:rsid w:val="00B63C90"/>
    <w:rsid w:val="00B66EA7"/>
    <w:rsid w:val="00B67892"/>
    <w:rsid w:val="00B80555"/>
    <w:rsid w:val="00B80A70"/>
    <w:rsid w:val="00B935AD"/>
    <w:rsid w:val="00B94DF0"/>
    <w:rsid w:val="00BA29A5"/>
    <w:rsid w:val="00BA4D33"/>
    <w:rsid w:val="00BA7BB9"/>
    <w:rsid w:val="00BB4BA6"/>
    <w:rsid w:val="00BC2C3B"/>
    <w:rsid w:val="00BC2D06"/>
    <w:rsid w:val="00BC63F2"/>
    <w:rsid w:val="00BD1B27"/>
    <w:rsid w:val="00BD254D"/>
    <w:rsid w:val="00BD2713"/>
    <w:rsid w:val="00BD2F92"/>
    <w:rsid w:val="00BE1EE7"/>
    <w:rsid w:val="00BE4879"/>
    <w:rsid w:val="00BF08C6"/>
    <w:rsid w:val="00BF155B"/>
    <w:rsid w:val="00BF33A6"/>
    <w:rsid w:val="00BF73EC"/>
    <w:rsid w:val="00C073EE"/>
    <w:rsid w:val="00C10348"/>
    <w:rsid w:val="00C152B3"/>
    <w:rsid w:val="00C15824"/>
    <w:rsid w:val="00C160EC"/>
    <w:rsid w:val="00C16E02"/>
    <w:rsid w:val="00C2135F"/>
    <w:rsid w:val="00C27B3A"/>
    <w:rsid w:val="00C3403B"/>
    <w:rsid w:val="00C359C1"/>
    <w:rsid w:val="00C45607"/>
    <w:rsid w:val="00C4584F"/>
    <w:rsid w:val="00C46AF5"/>
    <w:rsid w:val="00C521CE"/>
    <w:rsid w:val="00C547A4"/>
    <w:rsid w:val="00C563D4"/>
    <w:rsid w:val="00C61D25"/>
    <w:rsid w:val="00C63CAA"/>
    <w:rsid w:val="00C63ED6"/>
    <w:rsid w:val="00C65939"/>
    <w:rsid w:val="00C66F06"/>
    <w:rsid w:val="00C702DA"/>
    <w:rsid w:val="00C70D08"/>
    <w:rsid w:val="00C744EB"/>
    <w:rsid w:val="00C7570D"/>
    <w:rsid w:val="00C75FDB"/>
    <w:rsid w:val="00C7789A"/>
    <w:rsid w:val="00C81B0E"/>
    <w:rsid w:val="00C81D8F"/>
    <w:rsid w:val="00C8205C"/>
    <w:rsid w:val="00C82BE0"/>
    <w:rsid w:val="00C83C82"/>
    <w:rsid w:val="00C87161"/>
    <w:rsid w:val="00C90702"/>
    <w:rsid w:val="00C917FF"/>
    <w:rsid w:val="00C9766A"/>
    <w:rsid w:val="00CA1D67"/>
    <w:rsid w:val="00CA3B6E"/>
    <w:rsid w:val="00CA5769"/>
    <w:rsid w:val="00CA61F3"/>
    <w:rsid w:val="00CA621D"/>
    <w:rsid w:val="00CA6D0E"/>
    <w:rsid w:val="00CB26B0"/>
    <w:rsid w:val="00CC4F39"/>
    <w:rsid w:val="00CD01DD"/>
    <w:rsid w:val="00CD2E0A"/>
    <w:rsid w:val="00CD544C"/>
    <w:rsid w:val="00CE2CA3"/>
    <w:rsid w:val="00CF287E"/>
    <w:rsid w:val="00CF294E"/>
    <w:rsid w:val="00CF41AA"/>
    <w:rsid w:val="00CF4256"/>
    <w:rsid w:val="00CF7E03"/>
    <w:rsid w:val="00D00634"/>
    <w:rsid w:val="00D0337A"/>
    <w:rsid w:val="00D04FE8"/>
    <w:rsid w:val="00D054D7"/>
    <w:rsid w:val="00D104BC"/>
    <w:rsid w:val="00D137C0"/>
    <w:rsid w:val="00D15FEC"/>
    <w:rsid w:val="00D176CF"/>
    <w:rsid w:val="00D22F59"/>
    <w:rsid w:val="00D2648F"/>
    <w:rsid w:val="00D271E3"/>
    <w:rsid w:val="00D27EEB"/>
    <w:rsid w:val="00D31012"/>
    <w:rsid w:val="00D473E6"/>
    <w:rsid w:val="00D47A80"/>
    <w:rsid w:val="00D524ED"/>
    <w:rsid w:val="00D542D3"/>
    <w:rsid w:val="00D55D4B"/>
    <w:rsid w:val="00D55E37"/>
    <w:rsid w:val="00D63506"/>
    <w:rsid w:val="00D63748"/>
    <w:rsid w:val="00D733AC"/>
    <w:rsid w:val="00D737FC"/>
    <w:rsid w:val="00D74399"/>
    <w:rsid w:val="00D76D92"/>
    <w:rsid w:val="00D8233E"/>
    <w:rsid w:val="00D85807"/>
    <w:rsid w:val="00D85C6E"/>
    <w:rsid w:val="00D87339"/>
    <w:rsid w:val="00D87349"/>
    <w:rsid w:val="00D91EE9"/>
    <w:rsid w:val="00D935D3"/>
    <w:rsid w:val="00D97220"/>
    <w:rsid w:val="00DA1228"/>
    <w:rsid w:val="00DA1258"/>
    <w:rsid w:val="00DA3A80"/>
    <w:rsid w:val="00DA7697"/>
    <w:rsid w:val="00DB4577"/>
    <w:rsid w:val="00DB6B9C"/>
    <w:rsid w:val="00DC51D4"/>
    <w:rsid w:val="00DC71C1"/>
    <w:rsid w:val="00DC743A"/>
    <w:rsid w:val="00DD141F"/>
    <w:rsid w:val="00DD5A11"/>
    <w:rsid w:val="00DD69C6"/>
    <w:rsid w:val="00DE10BF"/>
    <w:rsid w:val="00DE1290"/>
    <w:rsid w:val="00DE46DB"/>
    <w:rsid w:val="00DE7A9D"/>
    <w:rsid w:val="00DF242E"/>
    <w:rsid w:val="00DF405F"/>
    <w:rsid w:val="00DF4F51"/>
    <w:rsid w:val="00DF7CBA"/>
    <w:rsid w:val="00E000AB"/>
    <w:rsid w:val="00E01455"/>
    <w:rsid w:val="00E12A93"/>
    <w:rsid w:val="00E14D47"/>
    <w:rsid w:val="00E152EC"/>
    <w:rsid w:val="00E161F2"/>
    <w:rsid w:val="00E1641C"/>
    <w:rsid w:val="00E211BE"/>
    <w:rsid w:val="00E2144D"/>
    <w:rsid w:val="00E26708"/>
    <w:rsid w:val="00E33CD4"/>
    <w:rsid w:val="00E34958"/>
    <w:rsid w:val="00E3584D"/>
    <w:rsid w:val="00E37AB0"/>
    <w:rsid w:val="00E40EA0"/>
    <w:rsid w:val="00E42A13"/>
    <w:rsid w:val="00E43263"/>
    <w:rsid w:val="00E4461D"/>
    <w:rsid w:val="00E47273"/>
    <w:rsid w:val="00E5078B"/>
    <w:rsid w:val="00E57B4E"/>
    <w:rsid w:val="00E62038"/>
    <w:rsid w:val="00E63502"/>
    <w:rsid w:val="00E67F53"/>
    <w:rsid w:val="00E71C39"/>
    <w:rsid w:val="00E7419C"/>
    <w:rsid w:val="00E7426C"/>
    <w:rsid w:val="00E77073"/>
    <w:rsid w:val="00E810DA"/>
    <w:rsid w:val="00E811C1"/>
    <w:rsid w:val="00E813EC"/>
    <w:rsid w:val="00E84D9B"/>
    <w:rsid w:val="00EA1C90"/>
    <w:rsid w:val="00EA2869"/>
    <w:rsid w:val="00EA2C1F"/>
    <w:rsid w:val="00EA56E6"/>
    <w:rsid w:val="00EA5D15"/>
    <w:rsid w:val="00EA62C9"/>
    <w:rsid w:val="00EB1030"/>
    <w:rsid w:val="00EB1B8B"/>
    <w:rsid w:val="00EB23FB"/>
    <w:rsid w:val="00EB7343"/>
    <w:rsid w:val="00EC335F"/>
    <w:rsid w:val="00EC48FB"/>
    <w:rsid w:val="00ED19BA"/>
    <w:rsid w:val="00EE04CB"/>
    <w:rsid w:val="00EF0F96"/>
    <w:rsid w:val="00EF232A"/>
    <w:rsid w:val="00EF3C25"/>
    <w:rsid w:val="00EF54CE"/>
    <w:rsid w:val="00EF70E4"/>
    <w:rsid w:val="00F02B9E"/>
    <w:rsid w:val="00F02EE9"/>
    <w:rsid w:val="00F049FD"/>
    <w:rsid w:val="00F0585F"/>
    <w:rsid w:val="00F05A69"/>
    <w:rsid w:val="00F06098"/>
    <w:rsid w:val="00F11C57"/>
    <w:rsid w:val="00F1539E"/>
    <w:rsid w:val="00F15529"/>
    <w:rsid w:val="00F15BD5"/>
    <w:rsid w:val="00F17006"/>
    <w:rsid w:val="00F21702"/>
    <w:rsid w:val="00F236FD"/>
    <w:rsid w:val="00F27FEC"/>
    <w:rsid w:val="00F310B0"/>
    <w:rsid w:val="00F322E2"/>
    <w:rsid w:val="00F32CBC"/>
    <w:rsid w:val="00F338DE"/>
    <w:rsid w:val="00F35CF2"/>
    <w:rsid w:val="00F40C37"/>
    <w:rsid w:val="00F429E1"/>
    <w:rsid w:val="00F42C40"/>
    <w:rsid w:val="00F43FFD"/>
    <w:rsid w:val="00F44236"/>
    <w:rsid w:val="00F44B72"/>
    <w:rsid w:val="00F463EB"/>
    <w:rsid w:val="00F471ED"/>
    <w:rsid w:val="00F5089D"/>
    <w:rsid w:val="00F52517"/>
    <w:rsid w:val="00F525F8"/>
    <w:rsid w:val="00F52CE9"/>
    <w:rsid w:val="00F53655"/>
    <w:rsid w:val="00F5716E"/>
    <w:rsid w:val="00F639A0"/>
    <w:rsid w:val="00F66C5F"/>
    <w:rsid w:val="00F73C70"/>
    <w:rsid w:val="00F74407"/>
    <w:rsid w:val="00F8031C"/>
    <w:rsid w:val="00F82925"/>
    <w:rsid w:val="00F83841"/>
    <w:rsid w:val="00F8526C"/>
    <w:rsid w:val="00F853EF"/>
    <w:rsid w:val="00F96FCC"/>
    <w:rsid w:val="00F974A9"/>
    <w:rsid w:val="00FA1F28"/>
    <w:rsid w:val="00FA2079"/>
    <w:rsid w:val="00FA57B2"/>
    <w:rsid w:val="00FB1B4E"/>
    <w:rsid w:val="00FB3845"/>
    <w:rsid w:val="00FB509B"/>
    <w:rsid w:val="00FB5393"/>
    <w:rsid w:val="00FC2ACB"/>
    <w:rsid w:val="00FC3D4B"/>
    <w:rsid w:val="00FC4C23"/>
    <w:rsid w:val="00FC6312"/>
    <w:rsid w:val="00FD0CC9"/>
    <w:rsid w:val="00FD2C8B"/>
    <w:rsid w:val="00FD6D78"/>
    <w:rsid w:val="00FE36E3"/>
    <w:rsid w:val="00FE4168"/>
    <w:rsid w:val="00FE5ED9"/>
    <w:rsid w:val="00FE6B01"/>
    <w:rsid w:val="00FF04B6"/>
    <w:rsid w:val="00FF316B"/>
    <w:rsid w:val="00FF3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308"/>
    <o:shapelayout v:ext="edit">
      <o:idmap v:ext="edit" data="2"/>
    </o:shapelayout>
  </w:shapeDefaults>
  <w:decimalSymbol w:val="."/>
  <w:listSeparator w:val=","/>
  <w14:docId w14:val="2A9FA7FD"/>
  <w15:chartTrackingRefBased/>
  <w15:docId w15:val="{36FB725E-5063-48E8-81E5-4AF17777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A6929"/>
    <w:pPr>
      <w:tabs>
        <w:tab w:val="left" w:pos="1230"/>
        <w:tab w:val="left" w:pos="2340"/>
      </w:tabs>
      <w:spacing w:before="240" w:after="240"/>
      <w:ind w:left="3600" w:hanging="2430"/>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character" w:customStyle="1" w:styleId="BodyTextNumberedChar1">
    <w:name w:val="Body Text Numbered Char1"/>
    <w:link w:val="BodyTextNumbered"/>
    <w:rsid w:val="00C563D4"/>
    <w:rPr>
      <w:iCs/>
      <w:sz w:val="24"/>
    </w:rPr>
  </w:style>
  <w:style w:type="paragraph" w:customStyle="1" w:styleId="BodyTextNumbered">
    <w:name w:val="Body Text Numbered"/>
    <w:basedOn w:val="BodyText"/>
    <w:link w:val="BodyTextNumberedChar1"/>
    <w:rsid w:val="00C563D4"/>
    <w:pPr>
      <w:ind w:left="720" w:hanging="720"/>
    </w:pPr>
    <w:rPr>
      <w:iCs/>
      <w:szCs w:val="20"/>
    </w:rPr>
  </w:style>
  <w:style w:type="character" w:customStyle="1" w:styleId="H3Char">
    <w:name w:val="H3 Char"/>
    <w:link w:val="H3"/>
    <w:rsid w:val="00C563D4"/>
    <w:rPr>
      <w:b/>
      <w:bCs/>
      <w:i/>
      <w:sz w:val="24"/>
    </w:rPr>
  </w:style>
  <w:style w:type="character" w:customStyle="1" w:styleId="msoins0">
    <w:name w:val="msoins"/>
    <w:rsid w:val="00246883"/>
    <w:rPr>
      <w:u w:val="single"/>
    </w:rPr>
  </w:style>
  <w:style w:type="character" w:customStyle="1" w:styleId="BodyTextNumberedChar">
    <w:name w:val="Body Text Numbered Char"/>
    <w:rsid w:val="00246883"/>
    <w:rPr>
      <w:iCs/>
      <w:sz w:val="24"/>
      <w:szCs w:val="24"/>
      <w:lang w:val="en-US" w:eastAsia="en-US" w:bidi="ar-SA"/>
    </w:rPr>
  </w:style>
  <w:style w:type="character" w:customStyle="1" w:styleId="H4Char">
    <w:name w:val="H4 Char"/>
    <w:link w:val="H4"/>
    <w:rsid w:val="002C5D0E"/>
    <w:rPr>
      <w:b/>
      <w:bCs/>
      <w:snapToGrid w:val="0"/>
      <w:sz w:val="24"/>
    </w:rPr>
  </w:style>
  <w:style w:type="character" w:customStyle="1" w:styleId="FormulaBoldChar">
    <w:name w:val="Formula Bold Char"/>
    <w:link w:val="FormulaBold"/>
    <w:rsid w:val="00AA6929"/>
    <w:rPr>
      <w:sz w:val="24"/>
      <w:szCs w:val="24"/>
    </w:rPr>
  </w:style>
  <w:style w:type="character" w:customStyle="1" w:styleId="H5Char">
    <w:name w:val="H5 Char"/>
    <w:link w:val="H5"/>
    <w:rsid w:val="002C5D0E"/>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2C5D0E"/>
    <w:rPr>
      <w:iCs/>
      <w:sz w:val="24"/>
      <w:lang w:val="en-US" w:eastAsia="en-US" w:bidi="ar-SA"/>
    </w:rPr>
  </w:style>
  <w:style w:type="character" w:customStyle="1" w:styleId="FormulaChar">
    <w:name w:val="Formula Char"/>
    <w:link w:val="Formula"/>
    <w:rsid w:val="002C5D0E"/>
    <w:rPr>
      <w:bCs/>
      <w:sz w:val="24"/>
      <w:szCs w:val="24"/>
    </w:rPr>
  </w:style>
  <w:style w:type="character" w:customStyle="1" w:styleId="InstructionsChar">
    <w:name w:val="Instructions Char"/>
    <w:link w:val="Instructions"/>
    <w:rsid w:val="007C2969"/>
    <w:rPr>
      <w:b/>
      <w:i/>
      <w:iCs/>
      <w:sz w:val="24"/>
      <w:szCs w:val="24"/>
    </w:rPr>
  </w:style>
  <w:style w:type="character" w:customStyle="1" w:styleId="Heading1Char">
    <w:name w:val="Heading 1 Char"/>
    <w:aliases w:val="h1 Char"/>
    <w:link w:val="Heading1"/>
    <w:rsid w:val="00077508"/>
    <w:rPr>
      <w:b/>
      <w:caps/>
      <w:sz w:val="24"/>
    </w:rPr>
  </w:style>
  <w:style w:type="character" w:customStyle="1" w:styleId="Heading2Char">
    <w:name w:val="Heading 2 Char"/>
    <w:aliases w:val="h2 Char"/>
    <w:link w:val="Heading2"/>
    <w:rsid w:val="00077508"/>
    <w:rPr>
      <w:b/>
      <w:sz w:val="24"/>
    </w:rPr>
  </w:style>
  <w:style w:type="character" w:customStyle="1" w:styleId="Heading3Char">
    <w:name w:val="Heading 3 Char"/>
    <w:aliases w:val="h3 Char"/>
    <w:link w:val="Heading3"/>
    <w:uiPriority w:val="9"/>
    <w:rsid w:val="00077508"/>
    <w:rPr>
      <w:b/>
      <w:bCs/>
      <w:i/>
      <w:sz w:val="24"/>
    </w:rPr>
  </w:style>
  <w:style w:type="character" w:customStyle="1" w:styleId="Heading4Char">
    <w:name w:val="Heading 4 Char"/>
    <w:aliases w:val="h4 Char,delete Char"/>
    <w:link w:val="Heading4"/>
    <w:uiPriority w:val="9"/>
    <w:rsid w:val="00077508"/>
    <w:rPr>
      <w:b/>
      <w:bCs/>
      <w:snapToGrid w:val="0"/>
      <w:sz w:val="24"/>
    </w:rPr>
  </w:style>
  <w:style w:type="character" w:customStyle="1" w:styleId="Heading5Char">
    <w:name w:val="Heading 5 Char"/>
    <w:aliases w:val="h5 Char"/>
    <w:link w:val="Heading5"/>
    <w:rsid w:val="00077508"/>
    <w:rPr>
      <w:b/>
      <w:bCs/>
      <w:i/>
      <w:iCs/>
      <w:sz w:val="24"/>
      <w:szCs w:val="26"/>
    </w:rPr>
  </w:style>
  <w:style w:type="character" w:customStyle="1" w:styleId="Heading6Char">
    <w:name w:val="Heading 6 Char"/>
    <w:aliases w:val="h6 Char"/>
    <w:link w:val="Heading6"/>
    <w:rsid w:val="00077508"/>
    <w:rPr>
      <w:b/>
      <w:bCs/>
      <w:sz w:val="24"/>
      <w:szCs w:val="22"/>
    </w:rPr>
  </w:style>
  <w:style w:type="character" w:customStyle="1" w:styleId="Heading7Char">
    <w:name w:val="Heading 7 Char"/>
    <w:link w:val="Heading7"/>
    <w:rsid w:val="00077508"/>
    <w:rPr>
      <w:sz w:val="24"/>
      <w:szCs w:val="24"/>
    </w:rPr>
  </w:style>
  <w:style w:type="character" w:customStyle="1" w:styleId="Heading8Char">
    <w:name w:val="Heading 8 Char"/>
    <w:link w:val="Heading8"/>
    <w:rsid w:val="00077508"/>
    <w:rPr>
      <w:i/>
      <w:iCs/>
      <w:sz w:val="24"/>
      <w:szCs w:val="24"/>
    </w:rPr>
  </w:style>
  <w:style w:type="character" w:customStyle="1" w:styleId="Heading9Char">
    <w:name w:val="Heading 9 Char"/>
    <w:link w:val="Heading9"/>
    <w:rsid w:val="00077508"/>
    <w:rPr>
      <w:b/>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07750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77508"/>
    <w:rPr>
      <w:iCs/>
      <w:sz w:val="24"/>
      <w:lang w:val="en-US" w:eastAsia="en-US" w:bidi="ar-SA"/>
    </w:rPr>
  </w:style>
  <w:style w:type="character" w:customStyle="1" w:styleId="FooterChar">
    <w:name w:val="Footer Char"/>
    <w:link w:val="Footer"/>
    <w:rsid w:val="00077508"/>
    <w:rPr>
      <w:sz w:val="24"/>
      <w:szCs w:val="24"/>
    </w:rPr>
  </w:style>
  <w:style w:type="character" w:customStyle="1" w:styleId="FootnoteTextChar">
    <w:name w:val="Footnote Text Char"/>
    <w:link w:val="FootnoteText"/>
    <w:rsid w:val="00077508"/>
    <w:rPr>
      <w:sz w:val="18"/>
    </w:rPr>
  </w:style>
  <w:style w:type="character" w:customStyle="1" w:styleId="HeaderChar">
    <w:name w:val="Header Char"/>
    <w:link w:val="Header"/>
    <w:rsid w:val="00077508"/>
    <w:rPr>
      <w:rFonts w:ascii="Arial" w:hAnsi="Arial"/>
      <w:b/>
      <w:bCs/>
      <w:sz w:val="24"/>
      <w:szCs w:val="24"/>
    </w:rPr>
  </w:style>
  <w:style w:type="paragraph" w:customStyle="1" w:styleId="tablecontents">
    <w:name w:val="table contents"/>
    <w:basedOn w:val="Normal"/>
    <w:rsid w:val="00077508"/>
    <w:rPr>
      <w:sz w:val="20"/>
      <w:szCs w:val="20"/>
    </w:rPr>
  </w:style>
  <w:style w:type="character" w:customStyle="1" w:styleId="BalloonTextChar">
    <w:name w:val="Balloon Text Char"/>
    <w:link w:val="BalloonText"/>
    <w:uiPriority w:val="99"/>
    <w:rsid w:val="00077508"/>
    <w:rPr>
      <w:rFonts w:ascii="Tahoma" w:hAnsi="Tahoma" w:cs="Tahoma"/>
      <w:sz w:val="16"/>
      <w:szCs w:val="16"/>
    </w:rPr>
  </w:style>
  <w:style w:type="character" w:customStyle="1" w:styleId="CommentTextChar">
    <w:name w:val="Comment Text Char"/>
    <w:link w:val="CommentText"/>
    <w:rsid w:val="00077508"/>
  </w:style>
  <w:style w:type="character" w:customStyle="1" w:styleId="CommentSubjectChar">
    <w:name w:val="Comment Subject Char"/>
    <w:link w:val="CommentSubject"/>
    <w:uiPriority w:val="99"/>
    <w:rsid w:val="00077508"/>
    <w:rPr>
      <w:b/>
      <w:bCs/>
    </w:rPr>
  </w:style>
  <w:style w:type="paragraph" w:styleId="DocumentMap">
    <w:name w:val="Document Map"/>
    <w:basedOn w:val="Normal"/>
    <w:link w:val="DocumentMapChar"/>
    <w:rsid w:val="00077508"/>
    <w:pPr>
      <w:shd w:val="clear" w:color="auto" w:fill="000080"/>
    </w:pPr>
    <w:rPr>
      <w:rFonts w:ascii="Tahoma" w:hAnsi="Tahoma" w:cs="Tahoma"/>
      <w:sz w:val="20"/>
      <w:szCs w:val="20"/>
    </w:rPr>
  </w:style>
  <w:style w:type="character" w:customStyle="1" w:styleId="DocumentMapChar">
    <w:name w:val="Document Map Char"/>
    <w:link w:val="DocumentMap"/>
    <w:rsid w:val="00077508"/>
    <w:rPr>
      <w:rFonts w:ascii="Tahoma" w:hAnsi="Tahoma" w:cs="Tahoma"/>
      <w:shd w:val="clear" w:color="auto" w:fill="000080"/>
    </w:rPr>
  </w:style>
  <w:style w:type="paragraph" w:customStyle="1" w:styleId="Default">
    <w:name w:val="Default"/>
    <w:rsid w:val="0007750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077508"/>
    <w:pPr>
      <w:tabs>
        <w:tab w:val="left" w:pos="2160"/>
      </w:tabs>
      <w:spacing w:after="240"/>
      <w:ind w:left="4320" w:hanging="3600"/>
      <w:contextualSpacing/>
    </w:pPr>
    <w:rPr>
      <w:iCs/>
      <w:szCs w:val="20"/>
    </w:rPr>
  </w:style>
  <w:style w:type="paragraph" w:styleId="BlockText">
    <w:name w:val="Block Text"/>
    <w:basedOn w:val="Normal"/>
    <w:rsid w:val="00077508"/>
    <w:pPr>
      <w:spacing w:after="120"/>
      <w:ind w:left="1440" w:right="1440"/>
    </w:pPr>
    <w:rPr>
      <w:szCs w:val="20"/>
    </w:rPr>
  </w:style>
  <w:style w:type="character" w:customStyle="1" w:styleId="H2Char">
    <w:name w:val="H2 Char"/>
    <w:link w:val="H2"/>
    <w:rsid w:val="00077508"/>
    <w:rPr>
      <w:b/>
      <w:sz w:val="24"/>
    </w:rPr>
  </w:style>
  <w:style w:type="character" w:customStyle="1" w:styleId="CharChar">
    <w:name w:val="Char Char"/>
    <w:aliases w:val="Body Text Indent Char, Char Char"/>
    <w:rsid w:val="0007750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077508"/>
    <w:rPr>
      <w:iCs/>
      <w:sz w:val="24"/>
      <w:lang w:val="en-US" w:eastAsia="en-US" w:bidi="ar-SA"/>
    </w:rPr>
  </w:style>
  <w:style w:type="paragraph" w:customStyle="1" w:styleId="Char3">
    <w:name w:val="Char3"/>
    <w:basedOn w:val="Normal"/>
    <w:rsid w:val="00077508"/>
    <w:pPr>
      <w:spacing w:after="160" w:line="240" w:lineRule="exact"/>
    </w:pPr>
    <w:rPr>
      <w:rFonts w:ascii="Verdana" w:hAnsi="Verdana"/>
      <w:sz w:val="16"/>
      <w:szCs w:val="20"/>
    </w:rPr>
  </w:style>
  <w:style w:type="paragraph" w:customStyle="1" w:styleId="Char">
    <w:name w:val="Char"/>
    <w:basedOn w:val="Normal"/>
    <w:rsid w:val="00077508"/>
    <w:pPr>
      <w:spacing w:after="160" w:line="240" w:lineRule="exact"/>
    </w:pPr>
    <w:rPr>
      <w:rFonts w:ascii="Verdana" w:hAnsi="Verdana"/>
      <w:sz w:val="16"/>
      <w:szCs w:val="20"/>
    </w:rPr>
  </w:style>
  <w:style w:type="paragraph" w:customStyle="1" w:styleId="formula0">
    <w:name w:val="formula"/>
    <w:basedOn w:val="Normal"/>
    <w:rsid w:val="00077508"/>
    <w:pPr>
      <w:spacing w:after="120"/>
      <w:ind w:left="720" w:hanging="720"/>
    </w:pPr>
  </w:style>
  <w:style w:type="paragraph" w:customStyle="1" w:styleId="tablebody0">
    <w:name w:val="tablebody"/>
    <w:basedOn w:val="Normal"/>
    <w:rsid w:val="00077508"/>
    <w:pPr>
      <w:spacing w:after="60"/>
    </w:pPr>
    <w:rPr>
      <w:sz w:val="20"/>
      <w:szCs w:val="20"/>
    </w:rPr>
  </w:style>
  <w:style w:type="paragraph" w:customStyle="1" w:styleId="Char4">
    <w:name w:val="Char4"/>
    <w:basedOn w:val="Normal"/>
    <w:rsid w:val="00077508"/>
    <w:pPr>
      <w:spacing w:after="160" w:line="240" w:lineRule="exact"/>
    </w:pPr>
    <w:rPr>
      <w:rFonts w:ascii="Verdana" w:hAnsi="Verdana"/>
      <w:sz w:val="16"/>
      <w:szCs w:val="20"/>
    </w:rPr>
  </w:style>
  <w:style w:type="paragraph" w:customStyle="1" w:styleId="Char32">
    <w:name w:val="Char32"/>
    <w:basedOn w:val="Normal"/>
    <w:rsid w:val="00077508"/>
    <w:pPr>
      <w:spacing w:after="160" w:line="240" w:lineRule="exact"/>
    </w:pPr>
    <w:rPr>
      <w:rFonts w:ascii="Verdana" w:hAnsi="Verdana"/>
      <w:sz w:val="16"/>
      <w:szCs w:val="20"/>
    </w:rPr>
  </w:style>
  <w:style w:type="paragraph" w:customStyle="1" w:styleId="Char31">
    <w:name w:val="Char31"/>
    <w:basedOn w:val="Normal"/>
    <w:rsid w:val="00077508"/>
    <w:pPr>
      <w:spacing w:after="160" w:line="240" w:lineRule="exact"/>
    </w:pPr>
    <w:rPr>
      <w:rFonts w:ascii="Verdana" w:hAnsi="Verdana"/>
      <w:sz w:val="16"/>
      <w:szCs w:val="20"/>
    </w:rPr>
  </w:style>
  <w:style w:type="paragraph" w:customStyle="1" w:styleId="TableBulletBullet">
    <w:name w:val="Table Bullet/Bullet"/>
    <w:basedOn w:val="Normal"/>
    <w:rsid w:val="00077508"/>
    <w:pPr>
      <w:numPr>
        <w:numId w:val="6"/>
      </w:numPr>
    </w:pPr>
    <w:rPr>
      <w:szCs w:val="20"/>
    </w:rPr>
  </w:style>
  <w:style w:type="paragraph" w:customStyle="1" w:styleId="Char1">
    <w:name w:val="Char1"/>
    <w:basedOn w:val="Normal"/>
    <w:rsid w:val="00077508"/>
    <w:pPr>
      <w:spacing w:after="160" w:line="240" w:lineRule="exact"/>
    </w:pPr>
    <w:rPr>
      <w:rFonts w:ascii="Verdana" w:hAnsi="Verdana"/>
      <w:sz w:val="16"/>
      <w:szCs w:val="20"/>
    </w:rPr>
  </w:style>
  <w:style w:type="paragraph" w:customStyle="1" w:styleId="Char11">
    <w:name w:val="Char11"/>
    <w:basedOn w:val="Normal"/>
    <w:rsid w:val="00077508"/>
    <w:pPr>
      <w:spacing w:after="160" w:line="240" w:lineRule="exact"/>
    </w:pPr>
    <w:rPr>
      <w:rFonts w:ascii="Verdana" w:hAnsi="Verdana"/>
      <w:sz w:val="16"/>
      <w:szCs w:val="20"/>
    </w:rPr>
  </w:style>
  <w:style w:type="character" w:customStyle="1" w:styleId="H6Char">
    <w:name w:val="H6 Char"/>
    <w:link w:val="H6"/>
    <w:rsid w:val="00077508"/>
    <w:rPr>
      <w:b/>
      <w:bCs/>
      <w:sz w:val="24"/>
      <w:szCs w:val="22"/>
    </w:rPr>
  </w:style>
  <w:style w:type="paragraph" w:customStyle="1" w:styleId="ColorfulList-Accent11">
    <w:name w:val="Colorful List - Accent 11"/>
    <w:basedOn w:val="Normal"/>
    <w:qFormat/>
    <w:rsid w:val="00077508"/>
    <w:pPr>
      <w:ind w:left="720"/>
      <w:contextualSpacing/>
    </w:pPr>
  </w:style>
  <w:style w:type="paragraph" w:styleId="ListParagraph">
    <w:name w:val="List Paragraph"/>
    <w:basedOn w:val="Normal"/>
    <w:uiPriority w:val="34"/>
    <w:qFormat/>
    <w:rsid w:val="00077508"/>
    <w:pPr>
      <w:ind w:left="720"/>
      <w:contextualSpacing/>
    </w:pPr>
  </w:style>
  <w:style w:type="paragraph" w:styleId="HTMLAddress">
    <w:name w:val="HTML Address"/>
    <w:basedOn w:val="Normal"/>
    <w:link w:val="HTMLAddressChar"/>
    <w:unhideWhenUsed/>
    <w:rsid w:val="00077508"/>
    <w:rPr>
      <w:i/>
      <w:iCs/>
      <w:szCs w:val="20"/>
    </w:rPr>
  </w:style>
  <w:style w:type="character" w:customStyle="1" w:styleId="HTMLAddressChar">
    <w:name w:val="HTML Address Char"/>
    <w:link w:val="HTMLAddress"/>
    <w:rsid w:val="00077508"/>
    <w:rPr>
      <w:i/>
      <w:iCs/>
      <w:sz w:val="24"/>
    </w:rPr>
  </w:style>
  <w:style w:type="character" w:customStyle="1" w:styleId="Heading1Char1">
    <w:name w:val="Heading 1 Char1"/>
    <w:aliases w:val="h1 Char1"/>
    <w:rsid w:val="0007750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7750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7750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7750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7750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77508"/>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077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077508"/>
    <w:rPr>
      <w:rFonts w:ascii="Courier New" w:hAnsi="Courier New" w:cs="Courier New"/>
    </w:rPr>
  </w:style>
  <w:style w:type="paragraph" w:styleId="Index1">
    <w:name w:val="index 1"/>
    <w:basedOn w:val="Normal"/>
    <w:next w:val="Normal"/>
    <w:autoRedefine/>
    <w:unhideWhenUsed/>
    <w:rsid w:val="00077508"/>
    <w:pPr>
      <w:ind w:left="240" w:hanging="240"/>
    </w:pPr>
    <w:rPr>
      <w:szCs w:val="20"/>
    </w:rPr>
  </w:style>
  <w:style w:type="paragraph" w:styleId="Index2">
    <w:name w:val="index 2"/>
    <w:basedOn w:val="Normal"/>
    <w:next w:val="Normal"/>
    <w:autoRedefine/>
    <w:unhideWhenUsed/>
    <w:rsid w:val="00077508"/>
    <w:pPr>
      <w:ind w:left="480" w:hanging="240"/>
    </w:pPr>
    <w:rPr>
      <w:szCs w:val="20"/>
    </w:rPr>
  </w:style>
  <w:style w:type="paragraph" w:styleId="Index3">
    <w:name w:val="index 3"/>
    <w:basedOn w:val="Normal"/>
    <w:next w:val="Normal"/>
    <w:autoRedefine/>
    <w:unhideWhenUsed/>
    <w:rsid w:val="00077508"/>
    <w:pPr>
      <w:ind w:left="720" w:hanging="240"/>
    </w:pPr>
    <w:rPr>
      <w:szCs w:val="20"/>
    </w:rPr>
  </w:style>
  <w:style w:type="paragraph" w:styleId="Index4">
    <w:name w:val="index 4"/>
    <w:basedOn w:val="Normal"/>
    <w:next w:val="Normal"/>
    <w:autoRedefine/>
    <w:unhideWhenUsed/>
    <w:rsid w:val="00077508"/>
    <w:pPr>
      <w:ind w:left="960" w:hanging="240"/>
    </w:pPr>
    <w:rPr>
      <w:szCs w:val="20"/>
    </w:rPr>
  </w:style>
  <w:style w:type="paragraph" w:styleId="Index5">
    <w:name w:val="index 5"/>
    <w:basedOn w:val="Normal"/>
    <w:next w:val="Normal"/>
    <w:autoRedefine/>
    <w:unhideWhenUsed/>
    <w:rsid w:val="00077508"/>
    <w:pPr>
      <w:ind w:left="1200" w:hanging="240"/>
    </w:pPr>
    <w:rPr>
      <w:szCs w:val="20"/>
    </w:rPr>
  </w:style>
  <w:style w:type="paragraph" w:styleId="Index6">
    <w:name w:val="index 6"/>
    <w:basedOn w:val="Normal"/>
    <w:next w:val="Normal"/>
    <w:autoRedefine/>
    <w:unhideWhenUsed/>
    <w:rsid w:val="00077508"/>
    <w:pPr>
      <w:ind w:left="1440" w:hanging="240"/>
    </w:pPr>
    <w:rPr>
      <w:szCs w:val="20"/>
    </w:rPr>
  </w:style>
  <w:style w:type="paragraph" w:styleId="Index7">
    <w:name w:val="index 7"/>
    <w:basedOn w:val="Normal"/>
    <w:next w:val="Normal"/>
    <w:autoRedefine/>
    <w:unhideWhenUsed/>
    <w:rsid w:val="00077508"/>
    <w:pPr>
      <w:ind w:left="1680" w:hanging="240"/>
    </w:pPr>
    <w:rPr>
      <w:szCs w:val="20"/>
    </w:rPr>
  </w:style>
  <w:style w:type="paragraph" w:styleId="Index8">
    <w:name w:val="index 8"/>
    <w:basedOn w:val="Normal"/>
    <w:next w:val="Normal"/>
    <w:autoRedefine/>
    <w:unhideWhenUsed/>
    <w:rsid w:val="00077508"/>
    <w:pPr>
      <w:ind w:left="1920" w:hanging="240"/>
    </w:pPr>
    <w:rPr>
      <w:szCs w:val="20"/>
    </w:rPr>
  </w:style>
  <w:style w:type="paragraph" w:styleId="Index9">
    <w:name w:val="index 9"/>
    <w:basedOn w:val="Normal"/>
    <w:next w:val="Normal"/>
    <w:autoRedefine/>
    <w:unhideWhenUsed/>
    <w:rsid w:val="00077508"/>
    <w:pPr>
      <w:ind w:left="2160" w:hanging="240"/>
    </w:pPr>
    <w:rPr>
      <w:szCs w:val="20"/>
    </w:rPr>
  </w:style>
  <w:style w:type="paragraph" w:styleId="NormalIndent">
    <w:name w:val="Normal Indent"/>
    <w:basedOn w:val="Normal"/>
    <w:unhideWhenUsed/>
    <w:rsid w:val="00077508"/>
    <w:pPr>
      <w:ind w:left="720"/>
    </w:pPr>
    <w:rPr>
      <w:szCs w:val="20"/>
    </w:rPr>
  </w:style>
  <w:style w:type="paragraph" w:styleId="IndexHeading">
    <w:name w:val="index heading"/>
    <w:basedOn w:val="Normal"/>
    <w:next w:val="Index1"/>
    <w:unhideWhenUsed/>
    <w:rsid w:val="00077508"/>
    <w:rPr>
      <w:rFonts w:ascii="Arial" w:hAnsi="Arial" w:cs="Arial"/>
      <w:b/>
      <w:bCs/>
      <w:szCs w:val="20"/>
    </w:rPr>
  </w:style>
  <w:style w:type="paragraph" w:styleId="Caption">
    <w:name w:val="caption"/>
    <w:basedOn w:val="Normal"/>
    <w:next w:val="Normal"/>
    <w:unhideWhenUsed/>
    <w:qFormat/>
    <w:rsid w:val="00077508"/>
    <w:rPr>
      <w:b/>
      <w:bCs/>
      <w:sz w:val="20"/>
      <w:szCs w:val="20"/>
    </w:rPr>
  </w:style>
  <w:style w:type="paragraph" w:styleId="TableofFigures">
    <w:name w:val="table of figures"/>
    <w:basedOn w:val="Normal"/>
    <w:next w:val="Normal"/>
    <w:unhideWhenUsed/>
    <w:rsid w:val="00077508"/>
    <w:rPr>
      <w:szCs w:val="20"/>
    </w:rPr>
  </w:style>
  <w:style w:type="paragraph" w:styleId="EnvelopeAddress">
    <w:name w:val="envelope address"/>
    <w:basedOn w:val="Normal"/>
    <w:unhideWhenUsed/>
    <w:rsid w:val="0007750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077508"/>
    <w:rPr>
      <w:rFonts w:ascii="Arial" w:hAnsi="Arial" w:cs="Arial"/>
      <w:sz w:val="20"/>
      <w:szCs w:val="20"/>
    </w:rPr>
  </w:style>
  <w:style w:type="paragraph" w:styleId="EndnoteText">
    <w:name w:val="endnote text"/>
    <w:basedOn w:val="Normal"/>
    <w:link w:val="EndnoteTextChar"/>
    <w:unhideWhenUsed/>
    <w:rsid w:val="00077508"/>
    <w:rPr>
      <w:sz w:val="20"/>
      <w:szCs w:val="20"/>
    </w:rPr>
  </w:style>
  <w:style w:type="character" w:customStyle="1" w:styleId="EndnoteTextChar">
    <w:name w:val="Endnote Text Char"/>
    <w:basedOn w:val="DefaultParagraphFont"/>
    <w:link w:val="EndnoteText"/>
    <w:rsid w:val="00077508"/>
  </w:style>
  <w:style w:type="paragraph" w:styleId="TableofAuthorities">
    <w:name w:val="table of authorities"/>
    <w:basedOn w:val="Normal"/>
    <w:next w:val="Normal"/>
    <w:unhideWhenUsed/>
    <w:rsid w:val="00077508"/>
    <w:pPr>
      <w:ind w:left="240" w:hanging="240"/>
    </w:pPr>
    <w:rPr>
      <w:szCs w:val="20"/>
    </w:rPr>
  </w:style>
  <w:style w:type="paragraph" w:styleId="MacroText">
    <w:name w:val="macro"/>
    <w:link w:val="MacroTextChar"/>
    <w:unhideWhenUsed/>
    <w:rsid w:val="000775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77508"/>
    <w:rPr>
      <w:rFonts w:ascii="Courier New" w:hAnsi="Courier New" w:cs="Courier New"/>
    </w:rPr>
  </w:style>
  <w:style w:type="paragraph" w:styleId="TOAHeading">
    <w:name w:val="toa heading"/>
    <w:basedOn w:val="Normal"/>
    <w:next w:val="Normal"/>
    <w:unhideWhenUsed/>
    <w:rsid w:val="00077508"/>
    <w:pPr>
      <w:spacing w:before="120"/>
    </w:pPr>
    <w:rPr>
      <w:rFonts w:ascii="Arial" w:hAnsi="Arial" w:cs="Arial"/>
      <w:b/>
      <w:bCs/>
    </w:rPr>
  </w:style>
  <w:style w:type="paragraph" w:styleId="ListBullet">
    <w:name w:val="List Bullet"/>
    <w:basedOn w:val="Normal"/>
    <w:unhideWhenUsed/>
    <w:rsid w:val="00077508"/>
    <w:pPr>
      <w:tabs>
        <w:tab w:val="num" w:pos="360"/>
      </w:tabs>
      <w:ind w:left="360" w:hanging="360"/>
    </w:pPr>
    <w:rPr>
      <w:szCs w:val="20"/>
    </w:rPr>
  </w:style>
  <w:style w:type="paragraph" w:styleId="ListNumber">
    <w:name w:val="List Number"/>
    <w:basedOn w:val="Normal"/>
    <w:unhideWhenUsed/>
    <w:rsid w:val="00077508"/>
    <w:pPr>
      <w:tabs>
        <w:tab w:val="num" w:pos="360"/>
      </w:tabs>
      <w:ind w:left="360" w:hanging="360"/>
    </w:pPr>
    <w:rPr>
      <w:szCs w:val="20"/>
    </w:rPr>
  </w:style>
  <w:style w:type="character" w:customStyle="1" w:styleId="List2Char">
    <w:name w:val="List 2 Char"/>
    <w:aliases w:val="Char2 Char,Char2 Char Char Char, Char2 Char1"/>
    <w:link w:val="List2"/>
    <w:locked/>
    <w:rsid w:val="00077508"/>
    <w:rPr>
      <w:sz w:val="24"/>
    </w:rPr>
  </w:style>
  <w:style w:type="paragraph" w:styleId="List4">
    <w:name w:val="List 4"/>
    <w:basedOn w:val="Normal"/>
    <w:unhideWhenUsed/>
    <w:rsid w:val="00077508"/>
    <w:pPr>
      <w:ind w:left="1440" w:hanging="360"/>
    </w:pPr>
    <w:rPr>
      <w:szCs w:val="20"/>
    </w:rPr>
  </w:style>
  <w:style w:type="paragraph" w:styleId="List5">
    <w:name w:val="List 5"/>
    <w:basedOn w:val="Normal"/>
    <w:unhideWhenUsed/>
    <w:rsid w:val="00077508"/>
    <w:pPr>
      <w:ind w:left="1800" w:hanging="360"/>
    </w:pPr>
    <w:rPr>
      <w:szCs w:val="20"/>
    </w:rPr>
  </w:style>
  <w:style w:type="paragraph" w:styleId="ListBullet2">
    <w:name w:val="List Bullet 2"/>
    <w:basedOn w:val="Normal"/>
    <w:unhideWhenUsed/>
    <w:rsid w:val="00077508"/>
    <w:pPr>
      <w:tabs>
        <w:tab w:val="num" w:pos="720"/>
      </w:tabs>
      <w:ind w:left="720" w:hanging="360"/>
    </w:pPr>
    <w:rPr>
      <w:szCs w:val="20"/>
    </w:rPr>
  </w:style>
  <w:style w:type="paragraph" w:styleId="ListBullet3">
    <w:name w:val="List Bullet 3"/>
    <w:basedOn w:val="Normal"/>
    <w:unhideWhenUsed/>
    <w:rsid w:val="00077508"/>
    <w:pPr>
      <w:tabs>
        <w:tab w:val="num" w:pos="1080"/>
      </w:tabs>
      <w:ind w:left="1080" w:hanging="360"/>
    </w:pPr>
    <w:rPr>
      <w:szCs w:val="20"/>
    </w:rPr>
  </w:style>
  <w:style w:type="paragraph" w:styleId="ListBullet4">
    <w:name w:val="List Bullet 4"/>
    <w:basedOn w:val="Normal"/>
    <w:unhideWhenUsed/>
    <w:rsid w:val="00077508"/>
    <w:pPr>
      <w:tabs>
        <w:tab w:val="num" w:pos="1440"/>
      </w:tabs>
      <w:ind w:left="1440" w:hanging="360"/>
    </w:pPr>
    <w:rPr>
      <w:szCs w:val="20"/>
    </w:rPr>
  </w:style>
  <w:style w:type="paragraph" w:styleId="ListBullet5">
    <w:name w:val="List Bullet 5"/>
    <w:basedOn w:val="Normal"/>
    <w:unhideWhenUsed/>
    <w:rsid w:val="00077508"/>
    <w:pPr>
      <w:tabs>
        <w:tab w:val="num" w:pos="1800"/>
      </w:tabs>
      <w:ind w:left="1800" w:hanging="360"/>
    </w:pPr>
    <w:rPr>
      <w:szCs w:val="20"/>
    </w:rPr>
  </w:style>
  <w:style w:type="paragraph" w:styleId="ListNumber2">
    <w:name w:val="List Number 2"/>
    <w:basedOn w:val="Normal"/>
    <w:unhideWhenUsed/>
    <w:rsid w:val="00077508"/>
    <w:pPr>
      <w:tabs>
        <w:tab w:val="num" w:pos="720"/>
      </w:tabs>
      <w:ind w:left="720" w:hanging="360"/>
    </w:pPr>
    <w:rPr>
      <w:szCs w:val="20"/>
    </w:rPr>
  </w:style>
  <w:style w:type="paragraph" w:styleId="ListNumber3">
    <w:name w:val="List Number 3"/>
    <w:basedOn w:val="Normal"/>
    <w:unhideWhenUsed/>
    <w:rsid w:val="00077508"/>
    <w:pPr>
      <w:tabs>
        <w:tab w:val="num" w:pos="1080"/>
      </w:tabs>
      <w:ind w:left="1080" w:hanging="360"/>
    </w:pPr>
    <w:rPr>
      <w:szCs w:val="20"/>
    </w:rPr>
  </w:style>
  <w:style w:type="paragraph" w:styleId="ListNumber4">
    <w:name w:val="List Number 4"/>
    <w:basedOn w:val="Normal"/>
    <w:unhideWhenUsed/>
    <w:rsid w:val="00077508"/>
    <w:pPr>
      <w:tabs>
        <w:tab w:val="num" w:pos="1440"/>
      </w:tabs>
      <w:ind w:left="1440" w:hanging="360"/>
    </w:pPr>
    <w:rPr>
      <w:szCs w:val="20"/>
    </w:rPr>
  </w:style>
  <w:style w:type="paragraph" w:styleId="ListNumber5">
    <w:name w:val="List Number 5"/>
    <w:basedOn w:val="Normal"/>
    <w:unhideWhenUsed/>
    <w:rsid w:val="00077508"/>
    <w:pPr>
      <w:tabs>
        <w:tab w:val="num" w:pos="1800"/>
      </w:tabs>
      <w:ind w:left="1800" w:hanging="360"/>
    </w:pPr>
    <w:rPr>
      <w:szCs w:val="20"/>
    </w:rPr>
  </w:style>
  <w:style w:type="paragraph" w:styleId="Title">
    <w:name w:val="Title"/>
    <w:basedOn w:val="Normal"/>
    <w:link w:val="TitleChar"/>
    <w:qFormat/>
    <w:rsid w:val="00077508"/>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77508"/>
    <w:rPr>
      <w:rFonts w:ascii="Arial" w:hAnsi="Arial" w:cs="Arial"/>
      <w:b/>
      <w:bCs/>
      <w:kern w:val="28"/>
      <w:sz w:val="32"/>
      <w:szCs w:val="32"/>
    </w:rPr>
  </w:style>
  <w:style w:type="paragraph" w:styleId="Closing">
    <w:name w:val="Closing"/>
    <w:basedOn w:val="Normal"/>
    <w:link w:val="ClosingChar"/>
    <w:unhideWhenUsed/>
    <w:rsid w:val="00077508"/>
    <w:pPr>
      <w:ind w:left="4320"/>
    </w:pPr>
    <w:rPr>
      <w:szCs w:val="20"/>
    </w:rPr>
  </w:style>
  <w:style w:type="character" w:customStyle="1" w:styleId="ClosingChar">
    <w:name w:val="Closing Char"/>
    <w:link w:val="Closing"/>
    <w:rsid w:val="00077508"/>
    <w:rPr>
      <w:sz w:val="24"/>
    </w:rPr>
  </w:style>
  <w:style w:type="paragraph" w:styleId="Signature">
    <w:name w:val="Signature"/>
    <w:basedOn w:val="Normal"/>
    <w:link w:val="SignatureChar"/>
    <w:unhideWhenUsed/>
    <w:rsid w:val="00077508"/>
    <w:pPr>
      <w:ind w:left="4320"/>
    </w:pPr>
    <w:rPr>
      <w:szCs w:val="20"/>
    </w:rPr>
  </w:style>
  <w:style w:type="character" w:customStyle="1" w:styleId="SignatureChar">
    <w:name w:val="Signature Char"/>
    <w:link w:val="Signature"/>
    <w:rsid w:val="00077508"/>
    <w:rPr>
      <w:sz w:val="24"/>
    </w:rPr>
  </w:style>
  <w:style w:type="character" w:customStyle="1" w:styleId="BodyTextIndentChar1">
    <w:name w:val="Body Text Indent Char1"/>
    <w:aliases w:val=" Char Char1"/>
    <w:uiPriority w:val="99"/>
    <w:rsid w:val="00077508"/>
    <w:rPr>
      <w:rFonts w:ascii="Verdana" w:eastAsia="Times New Roman" w:hAnsi="Verdana"/>
      <w:sz w:val="16"/>
    </w:rPr>
  </w:style>
  <w:style w:type="paragraph" w:styleId="ListContinue">
    <w:name w:val="List Continue"/>
    <w:basedOn w:val="Normal"/>
    <w:unhideWhenUsed/>
    <w:rsid w:val="00077508"/>
    <w:pPr>
      <w:spacing w:after="120"/>
      <w:ind w:left="360"/>
    </w:pPr>
    <w:rPr>
      <w:szCs w:val="20"/>
    </w:rPr>
  </w:style>
  <w:style w:type="paragraph" w:styleId="ListContinue2">
    <w:name w:val="List Continue 2"/>
    <w:basedOn w:val="Normal"/>
    <w:unhideWhenUsed/>
    <w:rsid w:val="00077508"/>
    <w:pPr>
      <w:spacing w:after="120"/>
      <w:ind w:left="720"/>
    </w:pPr>
    <w:rPr>
      <w:szCs w:val="20"/>
    </w:rPr>
  </w:style>
  <w:style w:type="paragraph" w:styleId="ListContinue3">
    <w:name w:val="List Continue 3"/>
    <w:basedOn w:val="Normal"/>
    <w:unhideWhenUsed/>
    <w:rsid w:val="00077508"/>
    <w:pPr>
      <w:spacing w:after="120"/>
      <w:ind w:left="1080"/>
    </w:pPr>
    <w:rPr>
      <w:szCs w:val="20"/>
    </w:rPr>
  </w:style>
  <w:style w:type="paragraph" w:styleId="ListContinue4">
    <w:name w:val="List Continue 4"/>
    <w:basedOn w:val="Normal"/>
    <w:unhideWhenUsed/>
    <w:rsid w:val="00077508"/>
    <w:pPr>
      <w:spacing w:after="120"/>
      <w:ind w:left="1440"/>
    </w:pPr>
    <w:rPr>
      <w:szCs w:val="20"/>
    </w:rPr>
  </w:style>
  <w:style w:type="paragraph" w:styleId="ListContinue5">
    <w:name w:val="List Continue 5"/>
    <w:basedOn w:val="Normal"/>
    <w:unhideWhenUsed/>
    <w:rsid w:val="00077508"/>
    <w:pPr>
      <w:spacing w:after="120"/>
      <w:ind w:left="1800"/>
    </w:pPr>
    <w:rPr>
      <w:szCs w:val="20"/>
    </w:rPr>
  </w:style>
  <w:style w:type="paragraph" w:styleId="MessageHeader">
    <w:name w:val="Message Header"/>
    <w:basedOn w:val="Normal"/>
    <w:link w:val="MessageHeaderChar"/>
    <w:unhideWhenUsed/>
    <w:rsid w:val="0007750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77508"/>
    <w:rPr>
      <w:rFonts w:ascii="Arial" w:hAnsi="Arial" w:cs="Arial"/>
      <w:sz w:val="24"/>
      <w:szCs w:val="24"/>
      <w:shd w:val="pct20" w:color="auto" w:fill="auto"/>
    </w:rPr>
  </w:style>
  <w:style w:type="paragraph" w:styleId="Subtitle">
    <w:name w:val="Subtitle"/>
    <w:basedOn w:val="Normal"/>
    <w:link w:val="SubtitleChar"/>
    <w:qFormat/>
    <w:rsid w:val="00077508"/>
    <w:pPr>
      <w:spacing w:after="60"/>
      <w:jc w:val="center"/>
      <w:outlineLvl w:val="1"/>
    </w:pPr>
    <w:rPr>
      <w:rFonts w:ascii="Arial" w:hAnsi="Arial" w:cs="Arial"/>
    </w:rPr>
  </w:style>
  <w:style w:type="character" w:customStyle="1" w:styleId="SubtitleChar">
    <w:name w:val="Subtitle Char"/>
    <w:link w:val="Subtitle"/>
    <w:rsid w:val="00077508"/>
    <w:rPr>
      <w:rFonts w:ascii="Arial" w:hAnsi="Arial" w:cs="Arial"/>
      <w:sz w:val="24"/>
      <w:szCs w:val="24"/>
    </w:rPr>
  </w:style>
  <w:style w:type="paragraph" w:styleId="Salutation">
    <w:name w:val="Salutation"/>
    <w:basedOn w:val="Normal"/>
    <w:next w:val="Normal"/>
    <w:link w:val="SalutationChar"/>
    <w:unhideWhenUsed/>
    <w:rsid w:val="00077508"/>
    <w:rPr>
      <w:szCs w:val="20"/>
    </w:rPr>
  </w:style>
  <w:style w:type="character" w:customStyle="1" w:styleId="SalutationChar">
    <w:name w:val="Salutation Char"/>
    <w:link w:val="Salutation"/>
    <w:rsid w:val="00077508"/>
    <w:rPr>
      <w:sz w:val="24"/>
    </w:rPr>
  </w:style>
  <w:style w:type="paragraph" w:styleId="Date">
    <w:name w:val="Date"/>
    <w:basedOn w:val="Normal"/>
    <w:next w:val="Normal"/>
    <w:link w:val="DateChar"/>
    <w:unhideWhenUsed/>
    <w:rsid w:val="00077508"/>
    <w:rPr>
      <w:szCs w:val="20"/>
    </w:rPr>
  </w:style>
  <w:style w:type="character" w:customStyle="1" w:styleId="DateChar">
    <w:name w:val="Date Char"/>
    <w:link w:val="Date"/>
    <w:rsid w:val="00077508"/>
    <w:rPr>
      <w:sz w:val="24"/>
    </w:rPr>
  </w:style>
  <w:style w:type="paragraph" w:styleId="BodyTextFirstIndent2">
    <w:name w:val="Body Text First Indent 2"/>
    <w:basedOn w:val="BodyTextIndent"/>
    <w:link w:val="BodyTextFirstIndent2Char"/>
    <w:unhideWhenUsed/>
    <w:rsid w:val="00077508"/>
    <w:pPr>
      <w:spacing w:after="120"/>
      <w:ind w:left="360" w:firstLine="210"/>
    </w:pPr>
    <w:rPr>
      <w:iCs w:val="0"/>
    </w:rPr>
  </w:style>
  <w:style w:type="character" w:customStyle="1" w:styleId="BodyTextIndentChar2">
    <w:name w:val="Body Text Indent Char2"/>
    <w:aliases w:val=" Char Char2"/>
    <w:link w:val="BodyTextIndent"/>
    <w:rsid w:val="00077508"/>
    <w:rPr>
      <w:iCs/>
      <w:sz w:val="24"/>
    </w:rPr>
  </w:style>
  <w:style w:type="character" w:customStyle="1" w:styleId="BodyTextFirstIndent2Char">
    <w:name w:val="Body Text First Indent 2 Char"/>
    <w:link w:val="BodyTextFirstIndent2"/>
    <w:rsid w:val="00077508"/>
    <w:rPr>
      <w:iCs w:val="0"/>
      <w:sz w:val="24"/>
    </w:rPr>
  </w:style>
  <w:style w:type="paragraph" w:styleId="NoteHeading">
    <w:name w:val="Note Heading"/>
    <w:basedOn w:val="Normal"/>
    <w:next w:val="Normal"/>
    <w:link w:val="NoteHeadingChar"/>
    <w:unhideWhenUsed/>
    <w:rsid w:val="00077508"/>
    <w:rPr>
      <w:szCs w:val="20"/>
    </w:rPr>
  </w:style>
  <w:style w:type="character" w:customStyle="1" w:styleId="NoteHeadingChar">
    <w:name w:val="Note Heading Char"/>
    <w:link w:val="NoteHeading"/>
    <w:rsid w:val="00077508"/>
    <w:rPr>
      <w:sz w:val="24"/>
    </w:rPr>
  </w:style>
  <w:style w:type="paragraph" w:styleId="BodyText2">
    <w:name w:val="Body Text 2"/>
    <w:basedOn w:val="Normal"/>
    <w:link w:val="BodyText2Char"/>
    <w:unhideWhenUsed/>
    <w:rsid w:val="00077508"/>
    <w:pPr>
      <w:spacing w:after="120" w:line="480" w:lineRule="auto"/>
    </w:pPr>
    <w:rPr>
      <w:szCs w:val="20"/>
    </w:rPr>
  </w:style>
  <w:style w:type="character" w:customStyle="1" w:styleId="BodyText2Char">
    <w:name w:val="Body Text 2 Char"/>
    <w:link w:val="BodyText2"/>
    <w:rsid w:val="00077508"/>
    <w:rPr>
      <w:sz w:val="24"/>
    </w:rPr>
  </w:style>
  <w:style w:type="paragraph" w:styleId="BodyText3">
    <w:name w:val="Body Text 3"/>
    <w:basedOn w:val="Normal"/>
    <w:link w:val="BodyText3Char"/>
    <w:unhideWhenUsed/>
    <w:rsid w:val="00077508"/>
    <w:pPr>
      <w:spacing w:after="120"/>
    </w:pPr>
    <w:rPr>
      <w:sz w:val="16"/>
      <w:szCs w:val="16"/>
    </w:rPr>
  </w:style>
  <w:style w:type="character" w:customStyle="1" w:styleId="BodyText3Char">
    <w:name w:val="Body Text 3 Char"/>
    <w:link w:val="BodyText3"/>
    <w:rsid w:val="00077508"/>
    <w:rPr>
      <w:sz w:val="16"/>
      <w:szCs w:val="16"/>
    </w:rPr>
  </w:style>
  <w:style w:type="paragraph" w:styleId="BodyTextIndent2">
    <w:name w:val="Body Text Indent 2"/>
    <w:basedOn w:val="Normal"/>
    <w:link w:val="BodyTextIndent2Char"/>
    <w:unhideWhenUsed/>
    <w:rsid w:val="00077508"/>
    <w:pPr>
      <w:spacing w:after="120" w:line="480" w:lineRule="auto"/>
      <w:ind w:left="360"/>
    </w:pPr>
    <w:rPr>
      <w:szCs w:val="20"/>
    </w:rPr>
  </w:style>
  <w:style w:type="character" w:customStyle="1" w:styleId="BodyTextIndent2Char">
    <w:name w:val="Body Text Indent 2 Char"/>
    <w:link w:val="BodyTextIndent2"/>
    <w:rsid w:val="00077508"/>
    <w:rPr>
      <w:sz w:val="24"/>
    </w:rPr>
  </w:style>
  <w:style w:type="paragraph" w:styleId="BodyTextIndent3">
    <w:name w:val="Body Text Indent 3"/>
    <w:basedOn w:val="Normal"/>
    <w:link w:val="BodyTextIndent3Char"/>
    <w:unhideWhenUsed/>
    <w:rsid w:val="00077508"/>
    <w:pPr>
      <w:spacing w:after="120"/>
      <w:ind w:left="360"/>
    </w:pPr>
    <w:rPr>
      <w:sz w:val="16"/>
      <w:szCs w:val="16"/>
    </w:rPr>
  </w:style>
  <w:style w:type="character" w:customStyle="1" w:styleId="BodyTextIndent3Char">
    <w:name w:val="Body Text Indent 3 Char"/>
    <w:link w:val="BodyTextIndent3"/>
    <w:rsid w:val="00077508"/>
    <w:rPr>
      <w:sz w:val="16"/>
      <w:szCs w:val="16"/>
    </w:rPr>
  </w:style>
  <w:style w:type="paragraph" w:styleId="PlainText">
    <w:name w:val="Plain Text"/>
    <w:basedOn w:val="Normal"/>
    <w:link w:val="PlainTextChar"/>
    <w:unhideWhenUsed/>
    <w:rsid w:val="00077508"/>
    <w:rPr>
      <w:rFonts w:ascii="Courier New" w:hAnsi="Courier New" w:cs="Courier New"/>
      <w:sz w:val="20"/>
      <w:szCs w:val="20"/>
    </w:rPr>
  </w:style>
  <w:style w:type="character" w:customStyle="1" w:styleId="PlainTextChar">
    <w:name w:val="Plain Text Char"/>
    <w:link w:val="PlainText"/>
    <w:rsid w:val="00077508"/>
    <w:rPr>
      <w:rFonts w:ascii="Courier New" w:hAnsi="Courier New" w:cs="Courier New"/>
    </w:rPr>
  </w:style>
  <w:style w:type="paragraph" w:styleId="E-mailSignature">
    <w:name w:val="E-mail Signature"/>
    <w:basedOn w:val="Normal"/>
    <w:link w:val="E-mailSignatureChar"/>
    <w:unhideWhenUsed/>
    <w:rsid w:val="00077508"/>
    <w:rPr>
      <w:szCs w:val="20"/>
    </w:rPr>
  </w:style>
  <w:style w:type="character" w:customStyle="1" w:styleId="E-mailSignatureChar">
    <w:name w:val="E-mail Signature Char"/>
    <w:link w:val="E-mailSignature"/>
    <w:rsid w:val="00077508"/>
    <w:rPr>
      <w:sz w:val="24"/>
    </w:rPr>
  </w:style>
  <w:style w:type="paragraph" w:styleId="NoSpacing">
    <w:name w:val="No Spacing"/>
    <w:uiPriority w:val="1"/>
    <w:qFormat/>
    <w:rsid w:val="00077508"/>
    <w:rPr>
      <w:sz w:val="24"/>
      <w:szCs w:val="24"/>
    </w:rPr>
  </w:style>
  <w:style w:type="character" w:customStyle="1" w:styleId="BulletChar">
    <w:name w:val="Bullet Char"/>
    <w:link w:val="Bullet"/>
    <w:locked/>
    <w:rsid w:val="00077508"/>
    <w:rPr>
      <w:sz w:val="24"/>
    </w:rPr>
  </w:style>
  <w:style w:type="character" w:customStyle="1" w:styleId="BulletIndentChar">
    <w:name w:val="Bullet Indent Char"/>
    <w:link w:val="BulletIndent"/>
    <w:locked/>
    <w:rsid w:val="00077508"/>
    <w:rPr>
      <w:sz w:val="24"/>
    </w:rPr>
  </w:style>
  <w:style w:type="character" w:customStyle="1" w:styleId="ListSubChar">
    <w:name w:val="List Sub Char"/>
    <w:link w:val="ListSub"/>
    <w:locked/>
    <w:rsid w:val="00077508"/>
    <w:rPr>
      <w:sz w:val="24"/>
    </w:rPr>
  </w:style>
  <w:style w:type="character" w:customStyle="1" w:styleId="VariableDefinitionChar">
    <w:name w:val="Variable Definition Char"/>
    <w:link w:val="VariableDefinition"/>
    <w:locked/>
    <w:rsid w:val="00077508"/>
    <w:rPr>
      <w:iCs/>
      <w:sz w:val="24"/>
    </w:rPr>
  </w:style>
  <w:style w:type="paragraph" w:customStyle="1" w:styleId="TermDefinition">
    <w:name w:val="Term Definition"/>
    <w:basedOn w:val="Normal"/>
    <w:rsid w:val="00077508"/>
    <w:pPr>
      <w:spacing w:after="60"/>
      <w:ind w:left="720"/>
    </w:pPr>
    <w:rPr>
      <w:szCs w:val="20"/>
    </w:rPr>
  </w:style>
  <w:style w:type="character" w:customStyle="1" w:styleId="TermTitleChar">
    <w:name w:val="Term Title Char"/>
    <w:link w:val="TermTitle"/>
    <w:locked/>
    <w:rsid w:val="00077508"/>
    <w:rPr>
      <w:b/>
      <w:sz w:val="24"/>
    </w:rPr>
  </w:style>
  <w:style w:type="paragraph" w:customStyle="1" w:styleId="TermTitle">
    <w:name w:val="Term Title"/>
    <w:basedOn w:val="Normal"/>
    <w:link w:val="TermTitleChar"/>
    <w:rsid w:val="00077508"/>
    <w:pPr>
      <w:spacing w:before="120"/>
      <w:ind w:left="720"/>
    </w:pPr>
    <w:rPr>
      <w:b/>
      <w:szCs w:val="20"/>
    </w:rPr>
  </w:style>
  <w:style w:type="paragraph" w:customStyle="1" w:styleId="Style1">
    <w:name w:val="Style1"/>
    <w:basedOn w:val="BodyText3"/>
    <w:rsid w:val="00077508"/>
    <w:rPr>
      <w:b/>
      <w:sz w:val="40"/>
      <w:szCs w:val="40"/>
    </w:rPr>
  </w:style>
  <w:style w:type="paragraph" w:customStyle="1" w:styleId="note">
    <w:name w:val="note"/>
    <w:basedOn w:val="Normal"/>
    <w:rsid w:val="00077508"/>
    <w:rPr>
      <w:sz w:val="22"/>
      <w:szCs w:val="20"/>
    </w:rPr>
  </w:style>
  <w:style w:type="paragraph" w:customStyle="1" w:styleId="List1">
    <w:name w:val="List1"/>
    <w:basedOn w:val="H4"/>
    <w:rsid w:val="0007750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077508"/>
    <w:pPr>
      <w:tabs>
        <w:tab w:val="num" w:pos="2520"/>
      </w:tabs>
      <w:spacing w:after="120"/>
      <w:ind w:left="2520" w:hanging="720"/>
    </w:pPr>
    <w:rPr>
      <w:szCs w:val="20"/>
    </w:rPr>
  </w:style>
  <w:style w:type="character" w:customStyle="1" w:styleId="BulletCharCharChar">
    <w:name w:val="Bullet Char Char Char"/>
    <w:link w:val="BulletCharChar"/>
    <w:locked/>
    <w:rsid w:val="00077508"/>
    <w:rPr>
      <w:sz w:val="24"/>
    </w:rPr>
  </w:style>
  <w:style w:type="paragraph" w:customStyle="1" w:styleId="BulletCharChar">
    <w:name w:val="Bullet Char Char"/>
    <w:basedOn w:val="Normal"/>
    <w:link w:val="BulletCharCharChar"/>
    <w:rsid w:val="00077508"/>
    <w:pPr>
      <w:tabs>
        <w:tab w:val="num" w:pos="450"/>
      </w:tabs>
      <w:spacing w:after="180"/>
      <w:ind w:left="450" w:hanging="360"/>
    </w:pPr>
    <w:rPr>
      <w:szCs w:val="20"/>
    </w:rPr>
  </w:style>
  <w:style w:type="paragraph" w:customStyle="1" w:styleId="bodytextnumbered0">
    <w:name w:val="bodytextnumbered"/>
    <w:basedOn w:val="Normal"/>
    <w:rsid w:val="00077508"/>
    <w:pPr>
      <w:spacing w:after="240"/>
      <w:ind w:left="720" w:hanging="720"/>
    </w:pPr>
    <w:rPr>
      <w:rFonts w:eastAsia="Calibri"/>
    </w:rPr>
  </w:style>
  <w:style w:type="paragraph" w:customStyle="1" w:styleId="PJMNormal">
    <w:name w:val="PJM_Normal"/>
    <w:basedOn w:val="Default"/>
    <w:next w:val="Default"/>
    <w:rsid w:val="00077508"/>
    <w:pPr>
      <w:spacing w:before="120" w:after="120"/>
    </w:pPr>
    <w:rPr>
      <w:rFonts w:cs="Times New Roman"/>
      <w:color w:val="auto"/>
    </w:rPr>
  </w:style>
  <w:style w:type="paragraph" w:customStyle="1" w:styleId="PJMListOutline1">
    <w:name w:val="PJM_List_Outline_1"/>
    <w:basedOn w:val="Default"/>
    <w:next w:val="Default"/>
    <w:rsid w:val="00077508"/>
    <w:pPr>
      <w:spacing w:before="120" w:after="120"/>
    </w:pPr>
    <w:rPr>
      <w:rFonts w:cs="Times New Roman"/>
      <w:color w:val="auto"/>
    </w:rPr>
  </w:style>
  <w:style w:type="paragraph" w:customStyle="1" w:styleId="VariableDefinition1">
    <w:name w:val="Variable Definition+1"/>
    <w:basedOn w:val="Default"/>
    <w:next w:val="Default"/>
    <w:rsid w:val="00077508"/>
    <w:pPr>
      <w:spacing w:after="240"/>
    </w:pPr>
    <w:rPr>
      <w:rFonts w:ascii="Times New Roman" w:hAnsi="Times New Roman" w:cs="Times New Roman"/>
      <w:color w:val="auto"/>
    </w:rPr>
  </w:style>
  <w:style w:type="paragraph" w:customStyle="1" w:styleId="ListSub2">
    <w:name w:val="List Sub+2"/>
    <w:basedOn w:val="Default"/>
    <w:next w:val="Default"/>
    <w:rsid w:val="00077508"/>
    <w:pPr>
      <w:spacing w:after="240"/>
    </w:pPr>
    <w:rPr>
      <w:rFonts w:ascii="Times New Roman" w:hAnsi="Times New Roman" w:cs="Times New Roman"/>
      <w:color w:val="auto"/>
    </w:rPr>
  </w:style>
  <w:style w:type="paragraph" w:customStyle="1" w:styleId="H">
    <w:name w:val="H%"/>
    <w:basedOn w:val="H4"/>
    <w:rsid w:val="00077508"/>
    <w:pPr>
      <w:snapToGrid w:val="0"/>
    </w:pPr>
    <w:rPr>
      <w:rFonts w:ascii="Calibri" w:eastAsia="Calibri" w:hAnsi="Calibri"/>
      <w:snapToGrid/>
      <w:szCs w:val="24"/>
    </w:rPr>
  </w:style>
  <w:style w:type="paragraph" w:customStyle="1" w:styleId="Style2">
    <w:name w:val="Style2"/>
    <w:basedOn w:val="H5"/>
    <w:autoRedefine/>
    <w:rsid w:val="00077508"/>
    <w:rPr>
      <w:rFonts w:ascii="Calibri" w:eastAsia="Calibri" w:hAnsi="Calibri"/>
      <w:i w:val="0"/>
    </w:rPr>
  </w:style>
  <w:style w:type="paragraph" w:customStyle="1" w:styleId="listintroduction0">
    <w:name w:val="listintroduction"/>
    <w:basedOn w:val="Normal"/>
    <w:rsid w:val="00077508"/>
    <w:pPr>
      <w:keepNext/>
      <w:spacing w:after="240"/>
    </w:pPr>
  </w:style>
  <w:style w:type="paragraph" w:customStyle="1" w:styleId="RegularText">
    <w:name w:val="Regular Text"/>
    <w:basedOn w:val="Normal"/>
    <w:rsid w:val="00077508"/>
    <w:pPr>
      <w:spacing w:before="120" w:after="120"/>
      <w:ind w:left="432"/>
      <w:jc w:val="both"/>
    </w:pPr>
    <w:rPr>
      <w:szCs w:val="20"/>
    </w:rPr>
  </w:style>
  <w:style w:type="character" w:styleId="FootnoteReference">
    <w:name w:val="footnote reference"/>
    <w:unhideWhenUsed/>
    <w:rsid w:val="00077508"/>
    <w:rPr>
      <w:vertAlign w:val="superscript"/>
    </w:rPr>
  </w:style>
  <w:style w:type="character" w:styleId="PlaceholderText">
    <w:name w:val="Placeholder Text"/>
    <w:uiPriority w:val="99"/>
    <w:rsid w:val="00077508"/>
    <w:rPr>
      <w:color w:val="808080"/>
    </w:rPr>
  </w:style>
  <w:style w:type="character" w:customStyle="1" w:styleId="CharCharCharCharCharCharCharChar">
    <w:name w:val="Char Char Char Char Char Char Char Char"/>
    <w:rsid w:val="0007750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077508"/>
  </w:style>
  <w:style w:type="character" w:customStyle="1" w:styleId="InstructionsCharCharCharCharCharCharChar">
    <w:name w:val="Instructions Char Char Char Char Char Char Char"/>
    <w:link w:val="InstructionsCharCharCharCharCharChar"/>
    <w:locked/>
    <w:rsid w:val="00077508"/>
    <w:rPr>
      <w:sz w:val="24"/>
      <w:szCs w:val="24"/>
    </w:rPr>
  </w:style>
  <w:style w:type="character" w:customStyle="1" w:styleId="CharCharCharCharCharCharCharChar1">
    <w:name w:val="Char Char Char Char Char Char Char Char1"/>
    <w:rsid w:val="0007750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77508"/>
    <w:rPr>
      <w:iCs/>
      <w:sz w:val="24"/>
      <w:lang w:val="en-US" w:eastAsia="en-US" w:bidi="ar-SA"/>
    </w:rPr>
  </w:style>
  <w:style w:type="character" w:customStyle="1" w:styleId="H2CharChar">
    <w:name w:val="H2 Char Char"/>
    <w:rsid w:val="0007750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077508"/>
    <w:rPr>
      <w:iCs/>
      <w:sz w:val="24"/>
      <w:lang w:val="en-US" w:eastAsia="en-US" w:bidi="ar-SA"/>
    </w:rPr>
  </w:style>
  <w:style w:type="character" w:customStyle="1" w:styleId="BodyTextChar2Char1">
    <w:name w:val="Body Text Char2 Char1"/>
    <w:aliases w:val="Char Char Char Char11,Char Char Char Char111"/>
    <w:rsid w:val="00077508"/>
    <w:rPr>
      <w:iCs/>
      <w:sz w:val="24"/>
      <w:lang w:val="en-US" w:eastAsia="en-US" w:bidi="ar-SA"/>
    </w:rPr>
  </w:style>
  <w:style w:type="character" w:customStyle="1" w:styleId="ListIntroductionChar">
    <w:name w:val="List Introduction Char"/>
    <w:link w:val="ListIntroduction"/>
    <w:locked/>
    <w:rsid w:val="00077508"/>
    <w:rPr>
      <w:iCs/>
      <w:sz w:val="24"/>
    </w:rPr>
  </w:style>
  <w:style w:type="character" w:customStyle="1" w:styleId="BodyTextNumberedCharChar">
    <w:name w:val="Body Text Numbered Char Char"/>
    <w:rsid w:val="00077508"/>
    <w:rPr>
      <w:iCs/>
      <w:sz w:val="24"/>
      <w:lang w:val="en-US" w:eastAsia="en-US" w:bidi="ar-SA"/>
    </w:rPr>
  </w:style>
  <w:style w:type="character" w:customStyle="1" w:styleId="DeltaViewInsertion">
    <w:name w:val="DeltaView Insertion"/>
    <w:rsid w:val="00077508"/>
    <w:rPr>
      <w:color w:val="0000FF"/>
      <w:spacing w:val="0"/>
      <w:u w:val="double"/>
    </w:rPr>
  </w:style>
  <w:style w:type="character" w:customStyle="1" w:styleId="DeltaViewMoveDestination">
    <w:name w:val="DeltaView Move Destination"/>
    <w:rsid w:val="00077508"/>
    <w:rPr>
      <w:color w:val="00C000"/>
      <w:spacing w:val="0"/>
      <w:u w:val="double"/>
    </w:rPr>
  </w:style>
  <w:style w:type="paragraph" w:styleId="BodyTextFirstIndent">
    <w:name w:val="Body Text First Indent"/>
    <w:basedOn w:val="BodyText"/>
    <w:link w:val="BodyTextFirstIndentChar"/>
    <w:unhideWhenUsed/>
    <w:rsid w:val="0007750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077508"/>
    <w:rPr>
      <w:sz w:val="24"/>
      <w:szCs w:val="24"/>
    </w:rPr>
  </w:style>
  <w:style w:type="character" w:customStyle="1" w:styleId="BodyTextFirstIndentChar">
    <w:name w:val="Body Text First Indent Char"/>
    <w:basedOn w:val="BodyTextChar2"/>
    <w:link w:val="BodyTextFirstIndent"/>
    <w:rsid w:val="00077508"/>
    <w:rPr>
      <w:sz w:val="24"/>
      <w:szCs w:val="24"/>
    </w:rPr>
  </w:style>
  <w:style w:type="character" w:customStyle="1" w:styleId="H3Char1">
    <w:name w:val="H3 Char1"/>
    <w:rsid w:val="00077508"/>
    <w:rPr>
      <w:b/>
      <w:bCs/>
      <w:i/>
      <w:iCs w:val="0"/>
      <w:sz w:val="24"/>
      <w:lang w:val="en-US" w:eastAsia="en-US" w:bidi="ar-SA"/>
    </w:rPr>
  </w:style>
  <w:style w:type="character" w:customStyle="1" w:styleId="bodytextnumberedchar0">
    <w:name w:val="bodytextnumberedchar"/>
    <w:rsid w:val="00077508"/>
  </w:style>
  <w:style w:type="character" w:customStyle="1" w:styleId="TableHeadChar">
    <w:name w:val="Table Head Char"/>
    <w:rsid w:val="00077508"/>
    <w:rPr>
      <w:b/>
      <w:bCs w:val="0"/>
      <w:iCs/>
      <w:sz w:val="24"/>
      <w:lang w:val="en-US" w:eastAsia="en-US" w:bidi="ar-SA"/>
    </w:rPr>
  </w:style>
  <w:style w:type="character" w:customStyle="1" w:styleId="Char1CharChar">
    <w:name w:val="Char1 Char Char"/>
    <w:rsid w:val="00077508"/>
    <w:rPr>
      <w:iCs/>
      <w:sz w:val="24"/>
      <w:lang w:val="en-US" w:eastAsia="en-US" w:bidi="ar-SA"/>
    </w:rPr>
  </w:style>
  <w:style w:type="character" w:customStyle="1" w:styleId="CharChar2">
    <w:name w:val="Char Char2"/>
    <w:rsid w:val="00077508"/>
    <w:rPr>
      <w:b/>
      <w:bCs/>
      <w:i/>
      <w:iCs w:val="0"/>
      <w:sz w:val="24"/>
      <w:lang w:val="en-US" w:eastAsia="en-US" w:bidi="ar-SA"/>
    </w:rPr>
  </w:style>
  <w:style w:type="character" w:customStyle="1" w:styleId="Char21">
    <w:name w:val="Char21"/>
    <w:rsid w:val="00077508"/>
    <w:rPr>
      <w:b/>
      <w:bCs/>
      <w:i/>
      <w:iCs w:val="0"/>
      <w:sz w:val="24"/>
      <w:lang w:val="en-US" w:eastAsia="en-US" w:bidi="ar-SA"/>
    </w:rPr>
  </w:style>
  <w:style w:type="character" w:customStyle="1" w:styleId="CharCharChar">
    <w:name w:val="Char Char Char"/>
    <w:rsid w:val="00077508"/>
    <w:rPr>
      <w:sz w:val="24"/>
      <w:lang w:val="en-US" w:eastAsia="en-US" w:bidi="ar-SA"/>
    </w:rPr>
  </w:style>
  <w:style w:type="character" w:customStyle="1" w:styleId="h3CharChar">
    <w:name w:val="h3 Char Char"/>
    <w:rsid w:val="00077508"/>
    <w:rPr>
      <w:b/>
      <w:bCs/>
      <w:i/>
      <w:iCs w:val="0"/>
      <w:sz w:val="24"/>
      <w:lang w:val="en-US" w:eastAsia="en-US" w:bidi="ar-SA"/>
    </w:rPr>
  </w:style>
  <w:style w:type="character" w:customStyle="1" w:styleId="InstructionsCharChar">
    <w:name w:val="Instructions Char Char"/>
    <w:rsid w:val="00077508"/>
    <w:rPr>
      <w:b/>
      <w:bCs w:val="0"/>
      <w:i/>
      <w:iCs/>
      <w:sz w:val="24"/>
      <w:szCs w:val="24"/>
      <w:lang w:val="en-US" w:eastAsia="en-US" w:bidi="ar-SA"/>
    </w:rPr>
  </w:style>
  <w:style w:type="character" w:customStyle="1" w:styleId="CharCharCharChar1">
    <w:name w:val="Char Char Char Char1"/>
    <w:aliases w:val="Char1 Char Char Char Char, Char1 Char Char Char Char"/>
    <w:rsid w:val="00077508"/>
    <w:rPr>
      <w:sz w:val="24"/>
      <w:lang w:val="en-US" w:eastAsia="en-US" w:bidi="ar-SA"/>
    </w:rPr>
  </w:style>
  <w:style w:type="character" w:customStyle="1" w:styleId="H3CharChar0">
    <w:name w:val="H3 Char Char"/>
    <w:rsid w:val="00077508"/>
    <w:rPr>
      <w:b w:val="0"/>
      <w:bCs w:val="0"/>
      <w:i w:val="0"/>
      <w:iCs w:val="0"/>
      <w:sz w:val="24"/>
      <w:lang w:val="en-US" w:eastAsia="en-US" w:bidi="ar-SA"/>
    </w:rPr>
  </w:style>
  <w:style w:type="character" w:customStyle="1" w:styleId="ListIntroductionCharChar">
    <w:name w:val="List Introduction Char Char"/>
    <w:rsid w:val="00077508"/>
    <w:rPr>
      <w:iCs/>
      <w:sz w:val="24"/>
      <w:lang w:val="en-US" w:eastAsia="en-US" w:bidi="ar-SA"/>
    </w:rPr>
  </w:style>
  <w:style w:type="character" w:customStyle="1" w:styleId="H4CharChar">
    <w:name w:val="H4 Char Char"/>
    <w:rsid w:val="00077508"/>
    <w:rPr>
      <w:b/>
      <w:bCs/>
      <w:snapToGrid/>
      <w:sz w:val="24"/>
      <w:lang w:val="en-US" w:eastAsia="en-US" w:bidi="ar-SA"/>
    </w:rPr>
  </w:style>
  <w:style w:type="character" w:customStyle="1" w:styleId="Char2CharChar1">
    <w:name w:val="Char2 Char Char1"/>
    <w:rsid w:val="00077508"/>
    <w:rPr>
      <w:sz w:val="24"/>
      <w:lang w:val="en-US" w:eastAsia="en-US" w:bidi="ar-SA"/>
    </w:rPr>
  </w:style>
  <w:style w:type="character" w:customStyle="1" w:styleId="CharChar3">
    <w:name w:val="Char Char3"/>
    <w:rsid w:val="0007750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77508"/>
    <w:rPr>
      <w:sz w:val="24"/>
      <w:lang w:val="en-US" w:eastAsia="en-US" w:bidi="ar-SA"/>
    </w:rPr>
  </w:style>
  <w:style w:type="character" w:customStyle="1" w:styleId="CharChar4">
    <w:name w:val="Char Char4"/>
    <w:rsid w:val="00077508"/>
    <w:rPr>
      <w:sz w:val="24"/>
      <w:lang w:val="en-US" w:eastAsia="en-US" w:bidi="ar-SA"/>
    </w:rPr>
  </w:style>
  <w:style w:type="character" w:customStyle="1" w:styleId="Char1CharChar1">
    <w:name w:val="Char1 Char Char1"/>
    <w:rsid w:val="00077508"/>
    <w:rPr>
      <w:sz w:val="24"/>
      <w:lang w:val="en-US" w:eastAsia="en-US" w:bidi="ar-SA"/>
    </w:rPr>
  </w:style>
  <w:style w:type="character" w:customStyle="1" w:styleId="CharChar12">
    <w:name w:val="Char Char12"/>
    <w:rsid w:val="00077508"/>
    <w:rPr>
      <w:sz w:val="24"/>
      <w:lang w:val="en-US" w:eastAsia="en-US" w:bidi="ar-SA"/>
    </w:rPr>
  </w:style>
  <w:style w:type="character" w:customStyle="1" w:styleId="CharChar5">
    <w:name w:val="Char Char5"/>
    <w:rsid w:val="00077508"/>
    <w:rPr>
      <w:iCs/>
      <w:sz w:val="24"/>
      <w:lang w:val="en-US" w:eastAsia="en-US" w:bidi="ar-SA"/>
    </w:rPr>
  </w:style>
  <w:style w:type="character" w:customStyle="1" w:styleId="CharCharCharChar3">
    <w:name w:val="Char Char Char Char3"/>
    <w:rsid w:val="00077508"/>
    <w:rPr>
      <w:iCs/>
      <w:sz w:val="24"/>
      <w:lang w:val="en-US" w:eastAsia="en-US" w:bidi="ar-SA"/>
    </w:rPr>
  </w:style>
  <w:style w:type="character" w:customStyle="1" w:styleId="CharChar42">
    <w:name w:val="Char Char42"/>
    <w:rsid w:val="00077508"/>
    <w:rPr>
      <w:sz w:val="24"/>
      <w:lang w:val="en-US" w:eastAsia="en-US" w:bidi="ar-SA"/>
    </w:rPr>
  </w:style>
  <w:style w:type="character" w:customStyle="1" w:styleId="CharCharChar2">
    <w:name w:val="Char Char Char2"/>
    <w:rsid w:val="00077508"/>
    <w:rPr>
      <w:iCs/>
      <w:sz w:val="24"/>
      <w:lang w:val="en-US" w:eastAsia="en-US" w:bidi="ar-SA"/>
    </w:rPr>
  </w:style>
  <w:style w:type="character" w:customStyle="1" w:styleId="Char1CharChar12">
    <w:name w:val="Char1 Char Char12"/>
    <w:rsid w:val="00077508"/>
    <w:rPr>
      <w:sz w:val="24"/>
      <w:lang w:val="en-US" w:eastAsia="en-US" w:bidi="ar-SA"/>
    </w:rPr>
  </w:style>
  <w:style w:type="character" w:customStyle="1" w:styleId="CharCharChar22">
    <w:name w:val="Char Char Char22"/>
    <w:rsid w:val="00077508"/>
    <w:rPr>
      <w:iCs/>
      <w:sz w:val="24"/>
      <w:lang w:val="en-US" w:eastAsia="en-US" w:bidi="ar-SA"/>
    </w:rPr>
  </w:style>
  <w:style w:type="character" w:customStyle="1" w:styleId="CharChar6">
    <w:name w:val="Char Char6"/>
    <w:rsid w:val="00077508"/>
    <w:rPr>
      <w:sz w:val="24"/>
      <w:lang w:val="en-US" w:eastAsia="en-US" w:bidi="ar-SA"/>
    </w:rPr>
  </w:style>
  <w:style w:type="character" w:customStyle="1" w:styleId="ListCharChar">
    <w:name w:val="List Char Char"/>
    <w:rsid w:val="00077508"/>
    <w:rPr>
      <w:sz w:val="24"/>
      <w:lang w:val="en-US" w:eastAsia="en-US" w:bidi="ar-SA"/>
    </w:rPr>
  </w:style>
  <w:style w:type="character" w:customStyle="1" w:styleId="CharChar11">
    <w:name w:val="Char Char11"/>
    <w:rsid w:val="0007750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077508"/>
    <w:rPr>
      <w:iCs/>
      <w:sz w:val="24"/>
      <w:lang w:val="en-US" w:eastAsia="en-US" w:bidi="ar-SA"/>
    </w:rPr>
  </w:style>
  <w:style w:type="character" w:customStyle="1" w:styleId="CharChar41">
    <w:name w:val="Char Char41"/>
    <w:rsid w:val="00077508"/>
    <w:rPr>
      <w:sz w:val="24"/>
      <w:lang w:val="en-US" w:eastAsia="en-US" w:bidi="ar-SA"/>
    </w:rPr>
  </w:style>
  <w:style w:type="character" w:customStyle="1" w:styleId="CharCharChar21">
    <w:name w:val="Char Char Char21"/>
    <w:rsid w:val="0007750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077508"/>
    <w:rPr>
      <w:iCs/>
      <w:sz w:val="24"/>
      <w:lang w:val="en-US" w:eastAsia="en-US" w:bidi="ar-SA"/>
    </w:rPr>
  </w:style>
  <w:style w:type="character" w:customStyle="1" w:styleId="TextChar">
    <w:name w:val="Text Char"/>
    <w:rsid w:val="00077508"/>
    <w:rPr>
      <w:iCs/>
      <w:sz w:val="24"/>
      <w:lang w:val="en-US" w:eastAsia="en-US" w:bidi="ar-SA"/>
    </w:rPr>
  </w:style>
  <w:style w:type="table" w:customStyle="1" w:styleId="TableGrid1">
    <w:name w:val="Table Grid1"/>
    <w:basedOn w:val="TableNormal"/>
    <w:rsid w:val="000775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775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775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775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077508"/>
    <w:pPr>
      <w:spacing w:after="240"/>
      <w:ind w:left="3168" w:hanging="2880"/>
    </w:pPr>
    <w:rPr>
      <w:iCs/>
      <w:szCs w:val="20"/>
    </w:rPr>
  </w:style>
  <w:style w:type="paragraph" w:customStyle="1" w:styleId="Acronym">
    <w:name w:val="Acronym"/>
    <w:basedOn w:val="Normal"/>
    <w:rsid w:val="00077508"/>
    <w:pPr>
      <w:tabs>
        <w:tab w:val="left" w:pos="1440"/>
      </w:tabs>
    </w:pPr>
    <w:rPr>
      <w:iCs/>
      <w:szCs w:val="20"/>
    </w:rPr>
  </w:style>
  <w:style w:type="character" w:customStyle="1" w:styleId="CharChar1">
    <w:name w:val="Char Char1"/>
    <w:rsid w:val="00077508"/>
    <w:rPr>
      <w:b/>
      <w:bCs/>
      <w:i/>
      <w:iCs/>
      <w:sz w:val="24"/>
      <w:szCs w:val="26"/>
      <w:lang w:val="en-US" w:eastAsia="en-US" w:bidi="ar-SA"/>
    </w:rPr>
  </w:style>
  <w:style w:type="character" w:customStyle="1" w:styleId="Char2CharCharCharCharChar">
    <w:name w:val="Char2 Char Char Char Char Char"/>
    <w:aliases w:val=" Char2 Char Char Char"/>
    <w:rsid w:val="00077508"/>
    <w:rPr>
      <w:sz w:val="24"/>
      <w:lang w:val="en-US" w:eastAsia="en-US" w:bidi="ar-SA"/>
    </w:rPr>
  </w:style>
  <w:style w:type="character" w:customStyle="1" w:styleId="CharCharCharChar">
    <w:name w:val="Char Char Char Char"/>
    <w:aliases w:val="Body Text Char2 Char Char, Char1 Char Char Char1"/>
    <w:rsid w:val="00077508"/>
    <w:rPr>
      <w:iCs/>
      <w:sz w:val="24"/>
      <w:lang w:val="en-US" w:eastAsia="en-US" w:bidi="ar-SA"/>
    </w:rPr>
  </w:style>
  <w:style w:type="character" w:styleId="Strong">
    <w:name w:val="Strong"/>
    <w:qFormat/>
    <w:rsid w:val="00077508"/>
    <w:rPr>
      <w:b/>
      <w:bCs/>
    </w:rPr>
  </w:style>
  <w:style w:type="paragraph" w:customStyle="1" w:styleId="BulletIndent2">
    <w:name w:val="Bullet Indent 2"/>
    <w:basedOn w:val="BulletIndent"/>
    <w:rsid w:val="00077508"/>
    <w:pPr>
      <w:numPr>
        <w:numId w:val="0"/>
      </w:numPr>
      <w:tabs>
        <w:tab w:val="left" w:pos="2520"/>
      </w:tabs>
      <w:ind w:left="2520" w:hanging="547"/>
    </w:pPr>
  </w:style>
  <w:style w:type="character" w:customStyle="1" w:styleId="ListCharChar1">
    <w:name w:val="List Char Char1"/>
    <w:rsid w:val="00077508"/>
    <w:rPr>
      <w:sz w:val="24"/>
      <w:lang w:val="en-US" w:eastAsia="en-US" w:bidi="ar-SA"/>
    </w:rPr>
  </w:style>
  <w:style w:type="character" w:customStyle="1" w:styleId="UnresolvedMention1">
    <w:name w:val="Unresolved Mention1"/>
    <w:uiPriority w:val="99"/>
    <w:semiHidden/>
    <w:unhideWhenUsed/>
    <w:rsid w:val="00077508"/>
    <w:rPr>
      <w:color w:val="605E5C"/>
      <w:shd w:val="clear" w:color="auto" w:fill="E1DFDD"/>
    </w:rPr>
  </w:style>
  <w:style w:type="table" w:customStyle="1" w:styleId="BoxedLanguage2">
    <w:name w:val="Boxed Language2"/>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77508"/>
    <w:tblPr/>
  </w:style>
  <w:style w:type="table" w:customStyle="1" w:styleId="TableGrid11">
    <w:name w:val="Table Grid11"/>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77508"/>
    <w:tblPr/>
  </w:style>
  <w:style w:type="table" w:customStyle="1" w:styleId="TableGrid12">
    <w:name w:val="Table Grid12"/>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unhideWhenUsed/>
    <w:rsid w:val="00077508"/>
    <w:rPr>
      <w:color w:val="605E5C"/>
      <w:shd w:val="clear" w:color="auto" w:fill="E1DFDD"/>
    </w:rPr>
  </w:style>
  <w:style w:type="table" w:customStyle="1" w:styleId="TableGrid5">
    <w:name w:val="Table Grid5"/>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2135F"/>
    <w:tblPr>
      <w:tblInd w:w="0" w:type="nil"/>
    </w:tblPr>
  </w:style>
  <w:style w:type="table" w:customStyle="1" w:styleId="TableGrid13">
    <w:name w:val="Table Grid13"/>
    <w:basedOn w:val="TableNormal"/>
    <w:rsid w:val="00C2135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2135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2135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2135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2135F"/>
    <w:tblPr/>
  </w:style>
  <w:style w:type="table" w:customStyle="1" w:styleId="TableGrid111">
    <w:name w:val="Table Grid11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2135F"/>
    <w:tblPr/>
  </w:style>
  <w:style w:type="table" w:customStyle="1" w:styleId="TableGrid121">
    <w:name w:val="Table Grid12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812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802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1841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934588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74179113">
      <w:bodyDiv w:val="1"/>
      <w:marLeft w:val="0"/>
      <w:marRight w:val="0"/>
      <w:marTop w:val="0"/>
      <w:marBottom w:val="0"/>
      <w:divBdr>
        <w:top w:val="none" w:sz="0" w:space="0" w:color="auto"/>
        <w:left w:val="none" w:sz="0" w:space="0" w:color="auto"/>
        <w:bottom w:val="none" w:sz="0" w:space="0" w:color="auto"/>
        <w:right w:val="none" w:sz="0" w:space="0" w:color="auto"/>
      </w:divBdr>
    </w:div>
    <w:div w:id="900753066">
      <w:bodyDiv w:val="1"/>
      <w:marLeft w:val="0"/>
      <w:marRight w:val="0"/>
      <w:marTop w:val="0"/>
      <w:marBottom w:val="0"/>
      <w:divBdr>
        <w:top w:val="none" w:sz="0" w:space="0" w:color="auto"/>
        <w:left w:val="none" w:sz="0" w:space="0" w:color="auto"/>
        <w:bottom w:val="none" w:sz="0" w:space="0" w:color="auto"/>
        <w:right w:val="none" w:sz="0" w:space="0" w:color="auto"/>
      </w:divBdr>
    </w:div>
    <w:div w:id="1064451876">
      <w:bodyDiv w:val="1"/>
      <w:marLeft w:val="0"/>
      <w:marRight w:val="0"/>
      <w:marTop w:val="0"/>
      <w:marBottom w:val="0"/>
      <w:divBdr>
        <w:top w:val="none" w:sz="0" w:space="0" w:color="auto"/>
        <w:left w:val="none" w:sz="0" w:space="0" w:color="auto"/>
        <w:bottom w:val="none" w:sz="0" w:space="0" w:color="auto"/>
        <w:right w:val="none" w:sz="0" w:space="0" w:color="auto"/>
      </w:divBdr>
    </w:div>
    <w:div w:id="1268192124">
      <w:bodyDiv w:val="1"/>
      <w:marLeft w:val="0"/>
      <w:marRight w:val="0"/>
      <w:marTop w:val="0"/>
      <w:marBottom w:val="0"/>
      <w:divBdr>
        <w:top w:val="none" w:sz="0" w:space="0" w:color="auto"/>
        <w:left w:val="none" w:sz="0" w:space="0" w:color="auto"/>
        <w:bottom w:val="none" w:sz="0" w:space="0" w:color="auto"/>
        <w:right w:val="none" w:sz="0" w:space="0" w:color="auto"/>
      </w:divBdr>
    </w:div>
    <w:div w:id="13771923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8388408">
      <w:bodyDiv w:val="1"/>
      <w:marLeft w:val="0"/>
      <w:marRight w:val="0"/>
      <w:marTop w:val="0"/>
      <w:marBottom w:val="0"/>
      <w:divBdr>
        <w:top w:val="none" w:sz="0" w:space="0" w:color="auto"/>
        <w:left w:val="none" w:sz="0" w:space="0" w:color="auto"/>
        <w:bottom w:val="none" w:sz="0" w:space="0" w:color="auto"/>
        <w:right w:val="none" w:sz="0" w:space="0" w:color="auto"/>
      </w:divBdr>
    </w:div>
    <w:div w:id="1936327277">
      <w:bodyDiv w:val="1"/>
      <w:marLeft w:val="0"/>
      <w:marRight w:val="0"/>
      <w:marTop w:val="0"/>
      <w:marBottom w:val="0"/>
      <w:divBdr>
        <w:top w:val="none" w:sz="0" w:space="0" w:color="auto"/>
        <w:left w:val="none" w:sz="0" w:space="0" w:color="auto"/>
        <w:bottom w:val="none" w:sz="0" w:space="0" w:color="auto"/>
        <w:right w:val="none" w:sz="0" w:space="0" w:color="auto"/>
      </w:divBdr>
    </w:div>
    <w:div w:id="201440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7.xml"/><Relationship Id="rId42" Type="http://schemas.openxmlformats.org/officeDocument/2006/relationships/oleObject" Target="embeddings/oleObject1.bin"/><Relationship Id="rId47" Type="http://schemas.openxmlformats.org/officeDocument/2006/relationships/image" Target="media/image15.wmf"/><Relationship Id="rId63" Type="http://schemas.openxmlformats.org/officeDocument/2006/relationships/image" Target="media/image31.wmf"/><Relationship Id="rId6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hyperlink" Target="mailto:sainath.moorty@ercot.com" TargetMode="Externa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image" Target="media/image9.wmf"/><Relationship Id="rId40" Type="http://schemas.openxmlformats.org/officeDocument/2006/relationships/image" Target="media/image12.wmf"/><Relationship Id="rId45" Type="http://schemas.openxmlformats.org/officeDocument/2006/relationships/oleObject" Target="embeddings/oleObject4.bin"/><Relationship Id="rId53" Type="http://schemas.openxmlformats.org/officeDocument/2006/relationships/image" Target="media/image21.wmf"/><Relationship Id="rId58" Type="http://schemas.openxmlformats.org/officeDocument/2006/relationships/image" Target="media/image26.wmf"/><Relationship Id="rId66" Type="http://schemas.openxmlformats.org/officeDocument/2006/relationships/image" Target="media/image34.wmf"/><Relationship Id="rId5" Type="http://schemas.openxmlformats.org/officeDocument/2006/relationships/webSettings" Target="webSettings.xml"/><Relationship Id="rId61" Type="http://schemas.openxmlformats.org/officeDocument/2006/relationships/image" Target="media/image29.wmf"/><Relationship Id="rId19" Type="http://schemas.openxmlformats.org/officeDocument/2006/relationships/control" Target="activeX/activeX6.xml"/><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image" Target="media/image7.wmf"/><Relationship Id="rId43" Type="http://schemas.openxmlformats.org/officeDocument/2006/relationships/oleObject" Target="embeddings/oleObject2.bin"/><Relationship Id="rId48" Type="http://schemas.openxmlformats.org/officeDocument/2006/relationships/image" Target="media/image16.wmf"/><Relationship Id="rId56" Type="http://schemas.openxmlformats.org/officeDocument/2006/relationships/image" Target="media/image24.wmf"/><Relationship Id="rId64" Type="http://schemas.openxmlformats.org/officeDocument/2006/relationships/image" Target="media/image32.wmf"/><Relationship Id="rId69" Type="http://schemas.openxmlformats.org/officeDocument/2006/relationships/footer" Target="footer2.xml"/><Relationship Id="rId8" Type="http://schemas.openxmlformats.org/officeDocument/2006/relationships/hyperlink" Target="https://www.ercot.com/mktrules/issues/NPRR1188" TargetMode="External"/><Relationship Id="rId51" Type="http://schemas.openxmlformats.org/officeDocument/2006/relationships/image" Target="media/image19.wmf"/><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image" Target="media/image10.wmf"/><Relationship Id="rId46" Type="http://schemas.openxmlformats.org/officeDocument/2006/relationships/image" Target="media/image14.wmf"/><Relationship Id="rId59" Type="http://schemas.openxmlformats.org/officeDocument/2006/relationships/image" Target="media/image27.wmf"/><Relationship Id="rId67" Type="http://schemas.openxmlformats.org/officeDocument/2006/relationships/header" Target="header1.xml"/><Relationship Id="rId20" Type="http://schemas.openxmlformats.org/officeDocument/2006/relationships/image" Target="media/image3.wmf"/><Relationship Id="rId41" Type="http://schemas.openxmlformats.org/officeDocument/2006/relationships/image" Target="media/image13.wmf"/><Relationship Id="rId54" Type="http://schemas.openxmlformats.org/officeDocument/2006/relationships/image" Target="media/image22.wmf"/><Relationship Id="rId62" Type="http://schemas.openxmlformats.org/officeDocument/2006/relationships/image" Target="media/image30.wmf"/><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image" Target="media/image8.wmf"/><Relationship Id="rId49" Type="http://schemas.openxmlformats.org/officeDocument/2006/relationships/image" Target="media/image17.wmf"/><Relationship Id="rId57" Type="http://schemas.openxmlformats.org/officeDocument/2006/relationships/image" Target="media/image25.png"/><Relationship Id="rId10" Type="http://schemas.openxmlformats.org/officeDocument/2006/relationships/control" Target="activeX/activeX1.xml"/><Relationship Id="rId31" Type="http://schemas.openxmlformats.org/officeDocument/2006/relationships/comments" Target="comments.xml"/><Relationship Id="rId44" Type="http://schemas.openxmlformats.org/officeDocument/2006/relationships/oleObject" Target="embeddings/oleObject3.bin"/><Relationship Id="rId52"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image" Target="media/image33.w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39" Type="http://schemas.openxmlformats.org/officeDocument/2006/relationships/image" Target="media/image11.wmf"/><Relationship Id="rId34" Type="http://schemas.microsoft.com/office/2018/08/relationships/commentsExtensible" Target="commentsExtensible.xml"/><Relationship Id="rId50" Type="http://schemas.openxmlformats.org/officeDocument/2006/relationships/image" Target="media/image18.png"/><Relationship Id="rId55" Type="http://schemas.openxmlformats.org/officeDocument/2006/relationships/image" Target="media/image23.wmf"/><Relationship Id="rId7" Type="http://schemas.openxmlformats.org/officeDocument/2006/relationships/endnotes" Target="endnotes.xml"/><Relationship Id="rId7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F31AB-C41A-4350-B06F-82A9D3C4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217</Pages>
  <Words>75128</Words>
  <Characters>406919</Characters>
  <Application>Microsoft Office Word</Application>
  <DocSecurity>4</DocSecurity>
  <Lines>3390</Lines>
  <Paragraphs>962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481085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Steel Mills 092424</cp:lastModifiedBy>
  <cp:revision>2</cp:revision>
  <cp:lastPrinted>2013-11-15T22:11:00Z</cp:lastPrinted>
  <dcterms:created xsi:type="dcterms:W3CDTF">2024-09-24T19:34:00Z</dcterms:created>
  <dcterms:modified xsi:type="dcterms:W3CDTF">2024-09-24T19:34:00Z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2023-07-13T20:40:46Z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e974c48d-6bb8-42f3-8da1-d84ea6715a28</vt:lpwstr>
  </property>
  <property fmtid="{D5CDD505-2E9C-101B-9397-08002B2CF9AE}" pid="8" name="MSIP_Label_7084cbda-52b8-46fb-a7b7-cb5bd465ed85_ContentBits">
    <vt:lpwstr>0</vt:lpwstr>
  </property>
</Properties>
</file>